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5146" w14:textId="77777777" w:rsidR="00D46D0C" w:rsidRDefault="00D46D0C" w:rsidP="00D46D0C">
      <w:pPr>
        <w:pStyle w:val="Default"/>
      </w:pPr>
    </w:p>
    <w:p w14:paraId="22D1AE18" w14:textId="6B1E93C3" w:rsidR="00D46D0C" w:rsidRDefault="00D46D0C" w:rsidP="00D46D0C">
      <w:pPr>
        <w:pStyle w:val="Default"/>
        <w:ind w:firstLine="6521"/>
        <w:rPr>
          <w:sz w:val="23"/>
          <w:szCs w:val="23"/>
        </w:rPr>
      </w:pPr>
      <w:r>
        <w:rPr>
          <w:sz w:val="23"/>
          <w:szCs w:val="23"/>
        </w:rPr>
        <w:t xml:space="preserve">УТВЕРЖДЕН </w:t>
      </w:r>
    </w:p>
    <w:p w14:paraId="61108304" w14:textId="77777777" w:rsidR="00D46D0C" w:rsidRDefault="00D46D0C" w:rsidP="00D46D0C">
      <w:pPr>
        <w:pStyle w:val="Default"/>
        <w:ind w:firstLine="6521"/>
        <w:rPr>
          <w:sz w:val="23"/>
          <w:szCs w:val="23"/>
        </w:rPr>
      </w:pPr>
      <w:r>
        <w:rPr>
          <w:sz w:val="23"/>
          <w:szCs w:val="23"/>
        </w:rPr>
        <w:t xml:space="preserve">постановлением главы </w:t>
      </w:r>
    </w:p>
    <w:p w14:paraId="517F286A" w14:textId="77777777" w:rsidR="00D46D0C" w:rsidRDefault="00D46D0C" w:rsidP="00D46D0C">
      <w:pPr>
        <w:pStyle w:val="Default"/>
        <w:ind w:firstLine="6521"/>
        <w:rPr>
          <w:sz w:val="23"/>
          <w:szCs w:val="23"/>
        </w:rPr>
      </w:pPr>
      <w:r>
        <w:rPr>
          <w:sz w:val="23"/>
          <w:szCs w:val="23"/>
        </w:rPr>
        <w:t xml:space="preserve">городского округа Истра </w:t>
      </w:r>
    </w:p>
    <w:p w14:paraId="59F03555" w14:textId="163E3CEF" w:rsidR="003465BD" w:rsidRPr="00D66394" w:rsidRDefault="00D46D0C" w:rsidP="00D46D0C">
      <w:pPr>
        <w:spacing w:after="0"/>
        <w:ind w:firstLine="6521"/>
        <w:rPr>
          <w:rFonts w:ascii="Times New Roman" w:hAnsi="Times New Roman" w:cs="Times New Roman"/>
          <w:sz w:val="28"/>
          <w:szCs w:val="28"/>
        </w:rPr>
      </w:pPr>
      <w:r>
        <w:rPr>
          <w:sz w:val="23"/>
          <w:szCs w:val="23"/>
        </w:rPr>
        <w:t>от ____________ № _____</w:t>
      </w:r>
    </w:p>
    <w:p w14:paraId="6F3AD219" w14:textId="77777777" w:rsidR="008918F0" w:rsidRPr="00D66394" w:rsidRDefault="008918F0" w:rsidP="00F40970">
      <w:pPr>
        <w:spacing w:after="0"/>
        <w:rPr>
          <w:rFonts w:ascii="Times New Roman" w:hAnsi="Times New Roman" w:cs="Times New Roman"/>
          <w:sz w:val="28"/>
          <w:szCs w:val="28"/>
        </w:rPr>
      </w:pPr>
    </w:p>
    <w:p w14:paraId="3E9AE937" w14:textId="77777777" w:rsidR="008918F0" w:rsidRPr="00D916A7" w:rsidRDefault="008918F0" w:rsidP="00F40970">
      <w:pPr>
        <w:spacing w:after="0"/>
        <w:rPr>
          <w:rFonts w:ascii="Times New Roman" w:hAnsi="Times New Roman" w:cs="Times New Roman"/>
          <w:sz w:val="28"/>
          <w:szCs w:val="28"/>
        </w:rPr>
      </w:pPr>
    </w:p>
    <w:p w14:paraId="57F1BE9E" w14:textId="57749E92" w:rsidR="00D916A7" w:rsidRPr="00AE30B2" w:rsidRDefault="00EF6C2C" w:rsidP="00D916A7">
      <w:pPr>
        <w:spacing w:after="0"/>
        <w:jc w:val="center"/>
        <w:rPr>
          <w:rFonts w:ascii="Times New Roman" w:hAnsi="Times New Roman" w:cs="Times New Roman"/>
          <w:b/>
          <w:sz w:val="24"/>
          <w:szCs w:val="24"/>
        </w:rPr>
      </w:pPr>
      <w:r w:rsidRPr="00AE30B2">
        <w:rPr>
          <w:rFonts w:ascii="Times New Roman" w:hAnsi="Times New Roman" w:cs="Times New Roman"/>
          <w:b/>
          <w:sz w:val="24"/>
          <w:szCs w:val="24"/>
        </w:rPr>
        <w:t>А</w:t>
      </w:r>
      <w:r w:rsidR="003465BD" w:rsidRPr="00AE30B2">
        <w:rPr>
          <w:rFonts w:ascii="Times New Roman" w:hAnsi="Times New Roman" w:cs="Times New Roman"/>
          <w:b/>
          <w:sz w:val="24"/>
          <w:szCs w:val="24"/>
        </w:rPr>
        <w:t>дминистративн</w:t>
      </w:r>
      <w:r w:rsidR="00D46D0C">
        <w:rPr>
          <w:rFonts w:ascii="Times New Roman" w:hAnsi="Times New Roman" w:cs="Times New Roman"/>
          <w:b/>
          <w:sz w:val="24"/>
          <w:szCs w:val="24"/>
        </w:rPr>
        <w:t>ый</w:t>
      </w:r>
      <w:r w:rsidR="003465BD" w:rsidRPr="00AE30B2">
        <w:rPr>
          <w:rFonts w:ascii="Times New Roman" w:hAnsi="Times New Roman" w:cs="Times New Roman"/>
          <w:b/>
          <w:sz w:val="24"/>
          <w:szCs w:val="24"/>
        </w:rPr>
        <w:t xml:space="preserve"> регламент</w:t>
      </w:r>
      <w:r w:rsidR="003465BD" w:rsidRPr="00AE30B2">
        <w:rPr>
          <w:rFonts w:ascii="Times New Roman" w:hAnsi="Times New Roman" w:cs="Times New Roman"/>
          <w:b/>
          <w:sz w:val="24"/>
          <w:szCs w:val="24"/>
        </w:rPr>
        <w:br/>
        <w:t xml:space="preserve">предоставления </w:t>
      </w:r>
      <w:r w:rsidR="00D916A7" w:rsidRPr="00AE30B2">
        <w:rPr>
          <w:rFonts w:ascii="Times New Roman" w:hAnsi="Times New Roman" w:cs="Times New Roman"/>
          <w:b/>
          <w:sz w:val="24"/>
          <w:szCs w:val="24"/>
        </w:rPr>
        <w:t xml:space="preserve">муниципальной услуги </w:t>
      </w:r>
    </w:p>
    <w:p w14:paraId="702A92DB" w14:textId="77777777" w:rsidR="003465BD" w:rsidRPr="00AE30B2" w:rsidRDefault="00D916A7" w:rsidP="00D916A7">
      <w:pPr>
        <w:spacing w:after="0"/>
        <w:jc w:val="center"/>
        <w:rPr>
          <w:rFonts w:ascii="Times New Roman" w:hAnsi="Times New Roman" w:cs="Times New Roman"/>
          <w:b/>
          <w:sz w:val="24"/>
          <w:szCs w:val="24"/>
        </w:rPr>
      </w:pPr>
      <w:r w:rsidRPr="00AE30B2">
        <w:rPr>
          <w:rFonts w:ascii="Times New Roman" w:hAnsi="Times New Roman" w:cs="Times New Roman"/>
          <w:b/>
          <w:sz w:val="24"/>
          <w:szCs w:val="24"/>
        </w:rPr>
        <w:t>«</w:t>
      </w:r>
      <w:r w:rsidRPr="00AE30B2">
        <w:rPr>
          <w:rFonts w:ascii="Times New Roman" w:eastAsia="Calibri" w:hAnsi="Times New Roman" w:cs="Times New Roman"/>
          <w:b/>
          <w:bCs/>
          <w:sz w:val="24"/>
          <w:szCs w:val="24"/>
        </w:rPr>
        <w:t>Признание садового дома жилым домом и жилого дома садовым домом</w:t>
      </w:r>
      <w:r w:rsidRPr="00AE30B2">
        <w:rPr>
          <w:rFonts w:ascii="Times New Roman" w:hAnsi="Times New Roman" w:cs="Times New Roman"/>
          <w:b/>
          <w:sz w:val="24"/>
          <w:szCs w:val="24"/>
        </w:rPr>
        <w:t>»</w:t>
      </w:r>
    </w:p>
    <w:sdt>
      <w:sdtPr>
        <w:rPr>
          <w:rFonts w:ascii="Times New Roman" w:eastAsiaTheme="minorHAnsi" w:hAnsi="Times New Roman" w:cs="Times New Roman"/>
          <w:b/>
          <w:bCs/>
          <w:sz w:val="24"/>
          <w:szCs w:val="24"/>
          <w:vertAlign w:val="superscript"/>
          <w:lang w:eastAsia="ru-RU"/>
        </w:rPr>
        <w:id w:val="-1210260462"/>
        <w:docPartObj>
          <w:docPartGallery w:val="Table of Contents"/>
          <w:docPartUnique/>
        </w:docPartObj>
      </w:sdtPr>
      <w:sdtEndPr>
        <w:rPr>
          <w:rFonts w:eastAsiaTheme="minorEastAsia"/>
          <w:b w:val="0"/>
          <w:bCs w:val="0"/>
        </w:rPr>
      </w:sdtEndPr>
      <w:sdtContent>
        <w:p w14:paraId="2C50C522" w14:textId="77777777" w:rsidR="007C1F5D" w:rsidRPr="007C1F5D" w:rsidRDefault="007C1F5D" w:rsidP="007C1F5D">
          <w:pPr>
            <w:spacing w:after="0" w:line="240" w:lineRule="auto"/>
            <w:rPr>
              <w:rFonts w:ascii="Times New Roman" w:hAnsi="Times New Roman" w:cs="Times New Roman"/>
              <w:sz w:val="24"/>
              <w:szCs w:val="24"/>
            </w:rPr>
          </w:pPr>
        </w:p>
        <w:p w14:paraId="31A780A5" w14:textId="71435D9B" w:rsidR="00D66394" w:rsidRPr="007C1F5D" w:rsidRDefault="008C3EE1" w:rsidP="007C1F5D">
          <w:pPr>
            <w:pStyle w:val="17"/>
            <w:tabs>
              <w:tab w:val="right" w:leader="dot" w:pos="9344"/>
            </w:tabs>
            <w:spacing w:line="240" w:lineRule="auto"/>
            <w:jc w:val="both"/>
            <w:rPr>
              <w:rFonts w:ascii="Times New Roman" w:hAnsi="Times New Roman" w:cs="Times New Roman"/>
              <w:noProof/>
              <w:sz w:val="24"/>
              <w:szCs w:val="24"/>
            </w:rPr>
          </w:pPr>
          <w:r w:rsidRPr="007C1F5D">
            <w:rPr>
              <w:rFonts w:ascii="Times New Roman" w:hAnsi="Times New Roman" w:cs="Times New Roman"/>
              <w:sz w:val="24"/>
              <w:szCs w:val="24"/>
            </w:rPr>
            <w:fldChar w:fldCharType="begin"/>
          </w:r>
          <w:r w:rsidR="00D66394" w:rsidRPr="007C1F5D">
            <w:rPr>
              <w:rFonts w:ascii="Times New Roman" w:hAnsi="Times New Roman" w:cs="Times New Roman"/>
              <w:sz w:val="24"/>
              <w:szCs w:val="24"/>
            </w:rPr>
            <w:instrText xml:space="preserve"> TOC \o "1-3" \h \z \u </w:instrText>
          </w:r>
          <w:r w:rsidRPr="007C1F5D">
            <w:rPr>
              <w:rFonts w:ascii="Times New Roman" w:hAnsi="Times New Roman" w:cs="Times New Roman"/>
              <w:sz w:val="24"/>
              <w:szCs w:val="24"/>
            </w:rPr>
            <w:fldChar w:fldCharType="separate"/>
          </w:r>
          <w:hyperlink w:anchor="_Toc91253234" w:history="1">
            <w:r w:rsidR="00D66394" w:rsidRPr="007C1F5D">
              <w:rPr>
                <w:rStyle w:val="a8"/>
                <w:rFonts w:ascii="Times New Roman" w:hAnsi="Times New Roman" w:cs="Times New Roman"/>
                <w:noProof/>
                <w:sz w:val="24"/>
                <w:szCs w:val="24"/>
                <w:lang w:val="en-US"/>
              </w:rPr>
              <w:t>I</w:t>
            </w:r>
            <w:r w:rsidR="00D66394" w:rsidRPr="007C1F5D">
              <w:rPr>
                <w:rStyle w:val="a8"/>
                <w:rFonts w:ascii="Times New Roman" w:hAnsi="Times New Roman" w:cs="Times New Roman"/>
                <w:noProof/>
                <w:sz w:val="24"/>
                <w:szCs w:val="24"/>
              </w:rPr>
              <w:t>. Общие положения</w:t>
            </w:r>
            <w:r w:rsidR="00D66394" w:rsidRPr="007C1F5D">
              <w:rPr>
                <w:rFonts w:ascii="Times New Roman" w:hAnsi="Times New Roman" w:cs="Times New Roman"/>
                <w:noProof/>
                <w:webHidden/>
                <w:sz w:val="24"/>
                <w:szCs w:val="24"/>
              </w:rPr>
              <w:tab/>
            </w:r>
            <w:r w:rsidRPr="007C1F5D">
              <w:rPr>
                <w:rFonts w:ascii="Times New Roman" w:hAnsi="Times New Roman" w:cs="Times New Roman"/>
                <w:noProof/>
                <w:webHidden/>
                <w:sz w:val="24"/>
                <w:szCs w:val="24"/>
              </w:rPr>
              <w:fldChar w:fldCharType="begin"/>
            </w:r>
            <w:r w:rsidR="00D66394" w:rsidRPr="007C1F5D">
              <w:rPr>
                <w:rFonts w:ascii="Times New Roman" w:hAnsi="Times New Roman" w:cs="Times New Roman"/>
                <w:noProof/>
                <w:webHidden/>
                <w:sz w:val="24"/>
                <w:szCs w:val="24"/>
              </w:rPr>
              <w:instrText xml:space="preserve"> PAGEREF _Toc91253234 \h </w:instrText>
            </w:r>
            <w:r w:rsidRPr="007C1F5D">
              <w:rPr>
                <w:rFonts w:ascii="Times New Roman" w:hAnsi="Times New Roman" w:cs="Times New Roman"/>
                <w:noProof/>
                <w:webHidden/>
                <w:sz w:val="24"/>
                <w:szCs w:val="24"/>
              </w:rPr>
            </w:r>
            <w:r w:rsidRPr="007C1F5D">
              <w:rPr>
                <w:rFonts w:ascii="Times New Roman" w:hAnsi="Times New Roman" w:cs="Times New Roman"/>
                <w:noProof/>
                <w:webHidden/>
                <w:sz w:val="24"/>
                <w:szCs w:val="24"/>
              </w:rPr>
              <w:fldChar w:fldCharType="separate"/>
            </w:r>
            <w:r w:rsidR="00D10A99">
              <w:rPr>
                <w:rFonts w:ascii="Times New Roman" w:hAnsi="Times New Roman" w:cs="Times New Roman"/>
                <w:noProof/>
                <w:webHidden/>
                <w:sz w:val="24"/>
                <w:szCs w:val="24"/>
              </w:rPr>
              <w:t>3</w:t>
            </w:r>
            <w:r w:rsidRPr="007C1F5D">
              <w:rPr>
                <w:rFonts w:ascii="Times New Roman" w:hAnsi="Times New Roman" w:cs="Times New Roman"/>
                <w:noProof/>
                <w:webHidden/>
                <w:sz w:val="24"/>
                <w:szCs w:val="24"/>
              </w:rPr>
              <w:fldChar w:fldCharType="end"/>
            </w:r>
          </w:hyperlink>
        </w:p>
        <w:p w14:paraId="01FF04E0" w14:textId="4FE8F8E1" w:rsidR="00D66394" w:rsidRPr="007C1F5D" w:rsidRDefault="00DC232F" w:rsidP="007C1F5D">
          <w:pPr>
            <w:pStyle w:val="24"/>
            <w:spacing w:line="240" w:lineRule="auto"/>
            <w:rPr>
              <w:noProof/>
            </w:rPr>
          </w:pPr>
          <w:hyperlink w:anchor="_Toc91253235" w:history="1">
            <w:r w:rsidR="00D66394" w:rsidRPr="007C1F5D">
              <w:rPr>
                <w:rStyle w:val="a8"/>
                <w:noProof/>
              </w:rPr>
              <w:t>1. Предмет регулирования Административного регламента</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_Toc91253235 \h </w:instrText>
            </w:r>
            <w:r w:rsidR="008C3EE1" w:rsidRPr="007C1F5D">
              <w:rPr>
                <w:noProof/>
                <w:webHidden/>
              </w:rPr>
            </w:r>
            <w:r w:rsidR="008C3EE1" w:rsidRPr="007C1F5D">
              <w:rPr>
                <w:noProof/>
                <w:webHidden/>
              </w:rPr>
              <w:fldChar w:fldCharType="separate"/>
            </w:r>
            <w:r w:rsidR="00D10A99">
              <w:rPr>
                <w:noProof/>
                <w:webHidden/>
              </w:rPr>
              <w:t>3</w:t>
            </w:r>
            <w:r w:rsidR="008C3EE1" w:rsidRPr="007C1F5D">
              <w:rPr>
                <w:noProof/>
                <w:webHidden/>
              </w:rPr>
              <w:fldChar w:fldCharType="end"/>
            </w:r>
          </w:hyperlink>
        </w:p>
        <w:p w14:paraId="2F6AAB11" w14:textId="2C93020A" w:rsidR="00D66394" w:rsidRPr="007C1F5D" w:rsidRDefault="00DC232F" w:rsidP="007C1F5D">
          <w:pPr>
            <w:pStyle w:val="24"/>
            <w:spacing w:line="240" w:lineRule="auto"/>
            <w:rPr>
              <w:noProof/>
            </w:rPr>
          </w:pPr>
          <w:hyperlink w:anchor="_Toc91253236" w:history="1">
            <w:r w:rsidR="00D66394" w:rsidRPr="007C1F5D">
              <w:rPr>
                <w:rStyle w:val="a8"/>
                <w:noProof/>
              </w:rPr>
              <w:t>2. Круг заявителей</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_Toc91253236 \h </w:instrText>
            </w:r>
            <w:r w:rsidR="008C3EE1" w:rsidRPr="007C1F5D">
              <w:rPr>
                <w:noProof/>
                <w:webHidden/>
              </w:rPr>
            </w:r>
            <w:r w:rsidR="008C3EE1" w:rsidRPr="007C1F5D">
              <w:rPr>
                <w:noProof/>
                <w:webHidden/>
              </w:rPr>
              <w:fldChar w:fldCharType="separate"/>
            </w:r>
            <w:r w:rsidR="00D10A99">
              <w:rPr>
                <w:noProof/>
                <w:webHidden/>
              </w:rPr>
              <w:t>4</w:t>
            </w:r>
            <w:r w:rsidR="008C3EE1" w:rsidRPr="007C1F5D">
              <w:rPr>
                <w:noProof/>
                <w:webHidden/>
              </w:rPr>
              <w:fldChar w:fldCharType="end"/>
            </w:r>
          </w:hyperlink>
        </w:p>
        <w:p w14:paraId="2A316CAB" w14:textId="77777777" w:rsidR="00D66394" w:rsidRPr="007C1F5D" w:rsidRDefault="00DC232F" w:rsidP="007C1F5D">
          <w:pPr>
            <w:pStyle w:val="17"/>
            <w:tabs>
              <w:tab w:val="right" w:leader="dot" w:pos="9344"/>
            </w:tabs>
            <w:spacing w:line="240" w:lineRule="auto"/>
            <w:jc w:val="both"/>
            <w:rPr>
              <w:rFonts w:ascii="Times New Roman" w:hAnsi="Times New Roman" w:cs="Times New Roman"/>
              <w:noProof/>
              <w:sz w:val="24"/>
              <w:szCs w:val="24"/>
            </w:rPr>
          </w:pPr>
          <w:hyperlink w:anchor="_Toc91253237" w:history="1">
            <w:r w:rsidR="00E11BC6" w:rsidRPr="007C1F5D">
              <w:rPr>
                <w:rStyle w:val="a8"/>
                <w:rFonts w:ascii="Times New Roman" w:hAnsi="Times New Roman" w:cs="Times New Roman"/>
                <w:noProof/>
                <w:sz w:val="24"/>
                <w:szCs w:val="24"/>
                <w:lang w:val="en-US"/>
              </w:rPr>
              <w:t>II</w:t>
            </w:r>
            <w:r w:rsidR="00E11BC6" w:rsidRPr="007C1F5D">
              <w:rPr>
                <w:rStyle w:val="a8"/>
                <w:rFonts w:ascii="Times New Roman" w:hAnsi="Times New Roman" w:cs="Times New Roman"/>
                <w:noProof/>
                <w:sz w:val="24"/>
                <w:szCs w:val="24"/>
              </w:rPr>
              <w:t>. Стандарт предоставления муниципальной услуги</w:t>
            </w:r>
            <w:r w:rsidR="00E11BC6" w:rsidRPr="007C1F5D">
              <w:rPr>
                <w:rFonts w:ascii="Times New Roman" w:hAnsi="Times New Roman" w:cs="Times New Roman"/>
                <w:noProof/>
                <w:webHidden/>
                <w:sz w:val="24"/>
                <w:szCs w:val="24"/>
              </w:rPr>
              <w:tab/>
            </w:r>
            <w:r w:rsidR="00E11BC6">
              <w:rPr>
                <w:rFonts w:ascii="Times New Roman" w:hAnsi="Times New Roman" w:cs="Times New Roman"/>
                <w:noProof/>
                <w:webHidden/>
                <w:sz w:val="24"/>
                <w:szCs w:val="24"/>
              </w:rPr>
              <w:t>5</w:t>
            </w:r>
          </w:hyperlink>
        </w:p>
        <w:p w14:paraId="45229D29" w14:textId="77777777" w:rsidR="00D66394" w:rsidRPr="007C1F5D" w:rsidRDefault="00DC232F" w:rsidP="007C1F5D">
          <w:pPr>
            <w:pStyle w:val="24"/>
            <w:spacing w:line="240" w:lineRule="auto"/>
            <w:rPr>
              <w:noProof/>
            </w:rPr>
          </w:pPr>
          <w:hyperlink w:anchor="_Toc91253238" w:history="1">
            <w:r w:rsidR="00E11BC6" w:rsidRPr="007C1F5D">
              <w:rPr>
                <w:rStyle w:val="a8"/>
                <w:noProof/>
              </w:rPr>
              <w:t>3. Наименование муниципальной услуги</w:t>
            </w:r>
            <w:r w:rsidR="00E11BC6" w:rsidRPr="007C1F5D">
              <w:rPr>
                <w:noProof/>
                <w:webHidden/>
              </w:rPr>
              <w:tab/>
            </w:r>
            <w:r w:rsidR="00E11BC6">
              <w:rPr>
                <w:noProof/>
                <w:webHidden/>
              </w:rPr>
              <w:t>5</w:t>
            </w:r>
          </w:hyperlink>
        </w:p>
        <w:p w14:paraId="5BF3FAD8" w14:textId="1313816E" w:rsidR="00D66394" w:rsidRPr="007C1F5D" w:rsidRDefault="00DC232F" w:rsidP="007C1F5D">
          <w:pPr>
            <w:pStyle w:val="24"/>
            <w:spacing w:line="240" w:lineRule="auto"/>
            <w:rPr>
              <w:noProof/>
            </w:rPr>
          </w:pPr>
          <w:hyperlink w:anchor="_Toc91253239" w:history="1">
            <w:r w:rsidR="00D66394" w:rsidRPr="007C1F5D">
              <w:rPr>
                <w:rStyle w:val="a8"/>
                <w:noProof/>
              </w:rPr>
              <w:t xml:space="preserve">4. Наименование </w:t>
            </w:r>
            <w:r w:rsidR="00C10B4C" w:rsidRPr="007C1F5D">
              <w:rPr>
                <w:rStyle w:val="a8"/>
                <w:noProof/>
              </w:rPr>
              <w:t xml:space="preserve">органа местного самоуправления муниципального образования </w:t>
            </w:r>
            <w:r w:rsidR="00D66394" w:rsidRPr="007C1F5D">
              <w:rPr>
                <w:rStyle w:val="a8"/>
                <w:noProof/>
              </w:rPr>
              <w:t xml:space="preserve"> Московской области, предоставляющего </w:t>
            </w:r>
            <w:r w:rsidR="00C10B4C" w:rsidRPr="007C1F5D">
              <w:rPr>
                <w:rStyle w:val="a8"/>
                <w:noProof/>
              </w:rPr>
              <w:t>муниципальную</w:t>
            </w:r>
            <w:r w:rsidR="00D66394" w:rsidRPr="007C1F5D">
              <w:rPr>
                <w:rStyle w:val="a8"/>
                <w:noProof/>
              </w:rPr>
              <w:t xml:space="preserve"> услугу</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_Toc91253239 \h </w:instrText>
            </w:r>
            <w:r w:rsidR="008C3EE1" w:rsidRPr="007C1F5D">
              <w:rPr>
                <w:noProof/>
                <w:webHidden/>
              </w:rPr>
            </w:r>
            <w:r w:rsidR="008C3EE1" w:rsidRPr="007C1F5D">
              <w:rPr>
                <w:noProof/>
                <w:webHidden/>
              </w:rPr>
              <w:fldChar w:fldCharType="separate"/>
            </w:r>
            <w:r w:rsidR="00D10A99">
              <w:rPr>
                <w:noProof/>
                <w:webHidden/>
              </w:rPr>
              <w:t>5</w:t>
            </w:r>
            <w:r w:rsidR="008C3EE1" w:rsidRPr="007C1F5D">
              <w:rPr>
                <w:noProof/>
                <w:webHidden/>
              </w:rPr>
              <w:fldChar w:fldCharType="end"/>
            </w:r>
          </w:hyperlink>
        </w:p>
        <w:p w14:paraId="39EB1F37" w14:textId="77777777" w:rsidR="00D66394" w:rsidRPr="007C1F5D" w:rsidRDefault="00DC232F" w:rsidP="007C1F5D">
          <w:pPr>
            <w:pStyle w:val="24"/>
            <w:spacing w:line="240" w:lineRule="auto"/>
            <w:rPr>
              <w:noProof/>
            </w:rPr>
          </w:pPr>
          <w:hyperlink w:anchor="_Toc91253240" w:history="1">
            <w:r w:rsidR="00E11BC6" w:rsidRPr="007C1F5D">
              <w:rPr>
                <w:rStyle w:val="a8"/>
                <w:noProof/>
              </w:rPr>
              <w:t>5. Результат предоставления муниципальной услуги</w:t>
            </w:r>
            <w:r w:rsidR="00E11BC6" w:rsidRPr="007C1F5D">
              <w:rPr>
                <w:noProof/>
                <w:webHidden/>
              </w:rPr>
              <w:tab/>
            </w:r>
            <w:r w:rsidR="00E11BC6">
              <w:rPr>
                <w:noProof/>
                <w:webHidden/>
              </w:rPr>
              <w:t>5</w:t>
            </w:r>
          </w:hyperlink>
        </w:p>
        <w:p w14:paraId="0C19464B" w14:textId="77777777" w:rsidR="00D66394" w:rsidRPr="007C1F5D" w:rsidRDefault="00DC232F" w:rsidP="007C1F5D">
          <w:pPr>
            <w:pStyle w:val="24"/>
            <w:spacing w:line="240" w:lineRule="auto"/>
            <w:rPr>
              <w:noProof/>
            </w:rPr>
          </w:pPr>
          <w:hyperlink w:anchor="_Toc91253241" w:history="1">
            <w:r w:rsidR="008779D5" w:rsidRPr="007C1F5D">
              <w:rPr>
                <w:rStyle w:val="a8"/>
                <w:noProof/>
              </w:rPr>
              <w:t>6. Срок предоставления муниципальной услуги</w:t>
            </w:r>
            <w:r w:rsidR="008779D5" w:rsidRPr="007C1F5D">
              <w:rPr>
                <w:noProof/>
                <w:webHidden/>
              </w:rPr>
              <w:tab/>
            </w:r>
            <w:r w:rsidR="008779D5">
              <w:rPr>
                <w:noProof/>
                <w:webHidden/>
              </w:rPr>
              <w:t>6</w:t>
            </w:r>
          </w:hyperlink>
        </w:p>
        <w:p w14:paraId="40AA5F65" w14:textId="77777777" w:rsidR="00D66394" w:rsidRPr="007C1F5D" w:rsidRDefault="00DC232F" w:rsidP="007C1F5D">
          <w:pPr>
            <w:pStyle w:val="24"/>
            <w:spacing w:line="240" w:lineRule="auto"/>
            <w:rPr>
              <w:noProof/>
            </w:rPr>
          </w:pPr>
          <w:hyperlink w:anchor="_Toc91253242" w:history="1">
            <w:r w:rsidR="008779D5" w:rsidRPr="007C1F5D">
              <w:rPr>
                <w:rStyle w:val="a8"/>
                <w:noProof/>
              </w:rPr>
              <w:t>7. Правовые основания для предоставления муниципальной услуги</w:t>
            </w:r>
            <w:r w:rsidR="008779D5" w:rsidRPr="007C1F5D">
              <w:rPr>
                <w:noProof/>
                <w:webHidden/>
              </w:rPr>
              <w:tab/>
            </w:r>
            <w:r w:rsidR="008779D5">
              <w:rPr>
                <w:noProof/>
                <w:webHidden/>
              </w:rPr>
              <w:t>6</w:t>
            </w:r>
          </w:hyperlink>
        </w:p>
        <w:p w14:paraId="631A8FB7" w14:textId="77777777" w:rsidR="00D66394" w:rsidRPr="007C1F5D" w:rsidRDefault="00DC232F" w:rsidP="007C1F5D">
          <w:pPr>
            <w:pStyle w:val="24"/>
            <w:spacing w:line="240" w:lineRule="auto"/>
            <w:rPr>
              <w:noProof/>
            </w:rPr>
          </w:pPr>
          <w:hyperlink w:anchor="_Toc91253243" w:history="1">
            <w:r w:rsidR="008779D5" w:rsidRPr="007C1F5D">
              <w:rPr>
                <w:rStyle w:val="a8"/>
                <w:noProof/>
              </w:rPr>
              <w:t>8. Исчерпывающий перечень документов, необходимых для предоставления муниципальной услуги</w:t>
            </w:r>
            <w:r w:rsidR="008779D5" w:rsidRPr="007C1F5D">
              <w:rPr>
                <w:noProof/>
                <w:webHidden/>
              </w:rPr>
              <w:tab/>
            </w:r>
            <w:r w:rsidR="008779D5">
              <w:rPr>
                <w:noProof/>
                <w:webHidden/>
              </w:rPr>
              <w:t>7</w:t>
            </w:r>
          </w:hyperlink>
        </w:p>
        <w:p w14:paraId="0D083A26" w14:textId="6A7B2822" w:rsidR="00D66394" w:rsidRPr="007C1F5D" w:rsidRDefault="00DC232F" w:rsidP="007C1F5D">
          <w:pPr>
            <w:pStyle w:val="24"/>
            <w:spacing w:line="240" w:lineRule="auto"/>
            <w:rPr>
              <w:noProof/>
            </w:rPr>
          </w:pPr>
          <w:hyperlink w:anchor="_Toc91253244" w:history="1">
            <w:r w:rsidR="00D66394" w:rsidRPr="007C1F5D">
              <w:rPr>
                <w:rStyle w:val="a8"/>
                <w:noProof/>
              </w:rPr>
              <w:t xml:space="preserve">9. Исчерпывающий перечень оснований для отказа в приеме документов, необходимых для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_Toc91253244 \h </w:instrText>
            </w:r>
            <w:r w:rsidR="008C3EE1" w:rsidRPr="007C1F5D">
              <w:rPr>
                <w:noProof/>
                <w:webHidden/>
              </w:rPr>
            </w:r>
            <w:r w:rsidR="008C3EE1" w:rsidRPr="007C1F5D">
              <w:rPr>
                <w:noProof/>
                <w:webHidden/>
              </w:rPr>
              <w:fldChar w:fldCharType="separate"/>
            </w:r>
            <w:r w:rsidR="00D10A99">
              <w:rPr>
                <w:noProof/>
                <w:webHidden/>
              </w:rPr>
              <w:t>9</w:t>
            </w:r>
            <w:r w:rsidR="008C3EE1" w:rsidRPr="007C1F5D">
              <w:rPr>
                <w:noProof/>
                <w:webHidden/>
              </w:rPr>
              <w:fldChar w:fldCharType="end"/>
            </w:r>
          </w:hyperlink>
        </w:p>
        <w:p w14:paraId="0FAB6F0B" w14:textId="7ABC7017" w:rsidR="00D66394" w:rsidRPr="007C1F5D" w:rsidRDefault="00DC232F" w:rsidP="007C1F5D">
          <w:pPr>
            <w:pStyle w:val="24"/>
            <w:spacing w:line="240" w:lineRule="auto"/>
            <w:rPr>
              <w:noProof/>
            </w:rPr>
          </w:pPr>
          <w:hyperlink w:anchor="_Toc91253245" w:history="1">
            <w:r w:rsidR="00B252CE" w:rsidRPr="007C1F5D">
              <w:rPr>
                <w:rStyle w:val="a8"/>
                <w:noProof/>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B252CE" w:rsidRPr="007C1F5D">
              <w:rPr>
                <w:noProof/>
                <w:webHidden/>
              </w:rPr>
              <w:tab/>
            </w:r>
            <w:r w:rsidR="008C3EE1" w:rsidRPr="007C1F5D">
              <w:rPr>
                <w:noProof/>
                <w:webHidden/>
              </w:rPr>
              <w:fldChar w:fldCharType="begin"/>
            </w:r>
            <w:r w:rsidR="00B252CE" w:rsidRPr="007C1F5D">
              <w:rPr>
                <w:noProof/>
                <w:webHidden/>
              </w:rPr>
              <w:instrText xml:space="preserve"> PAGEREF _Toc91253245 \h </w:instrText>
            </w:r>
            <w:r w:rsidR="008C3EE1" w:rsidRPr="007C1F5D">
              <w:rPr>
                <w:noProof/>
                <w:webHidden/>
              </w:rPr>
            </w:r>
            <w:r w:rsidR="008C3EE1" w:rsidRPr="007C1F5D">
              <w:rPr>
                <w:noProof/>
                <w:webHidden/>
              </w:rPr>
              <w:fldChar w:fldCharType="separate"/>
            </w:r>
            <w:r w:rsidR="00D10A99">
              <w:rPr>
                <w:noProof/>
                <w:webHidden/>
              </w:rPr>
              <w:t>10</w:t>
            </w:r>
            <w:r w:rsidR="008C3EE1" w:rsidRPr="007C1F5D">
              <w:rPr>
                <w:noProof/>
                <w:webHidden/>
              </w:rPr>
              <w:fldChar w:fldCharType="end"/>
            </w:r>
          </w:hyperlink>
        </w:p>
        <w:p w14:paraId="3ECFA50E" w14:textId="6AFF7879" w:rsidR="00D66394" w:rsidRPr="007C1F5D" w:rsidRDefault="00DC232F" w:rsidP="007C1F5D">
          <w:pPr>
            <w:pStyle w:val="24"/>
            <w:spacing w:line="240" w:lineRule="auto"/>
            <w:rPr>
              <w:noProof/>
            </w:rPr>
          </w:pPr>
          <w:hyperlink w:anchor="_Toc91253246" w:history="1">
            <w:r w:rsidR="00D66394" w:rsidRPr="007C1F5D">
              <w:rPr>
                <w:rStyle w:val="a8"/>
                <w:noProof/>
              </w:rPr>
              <w:t xml:space="preserve">11. Размер платы, взимаемой с заявителя при предоставлении </w:t>
            </w:r>
            <w:r w:rsidR="00C10B4C" w:rsidRPr="007C1F5D">
              <w:rPr>
                <w:rStyle w:val="a8"/>
                <w:noProof/>
              </w:rPr>
              <w:t>муниципальной</w:t>
            </w:r>
            <w:r w:rsidR="00D66394" w:rsidRPr="007C1F5D">
              <w:rPr>
                <w:rStyle w:val="a8"/>
                <w:noProof/>
              </w:rPr>
              <w:t xml:space="preserve"> услуги, </w:t>
            </w:r>
            <w:r w:rsidR="007C1F5D" w:rsidRPr="007C1F5D">
              <w:rPr>
                <w:rStyle w:val="a8"/>
                <w:noProof/>
              </w:rPr>
              <w:br/>
            </w:r>
            <w:r w:rsidR="00D66394" w:rsidRPr="007C1F5D">
              <w:rPr>
                <w:rStyle w:val="a8"/>
                <w:noProof/>
              </w:rPr>
              <w:t>и способы ее взимания</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_Toc91253246 \h </w:instrText>
            </w:r>
            <w:r w:rsidR="008C3EE1" w:rsidRPr="007C1F5D">
              <w:rPr>
                <w:noProof/>
                <w:webHidden/>
              </w:rPr>
            </w:r>
            <w:r w:rsidR="008C3EE1" w:rsidRPr="007C1F5D">
              <w:rPr>
                <w:noProof/>
                <w:webHidden/>
              </w:rPr>
              <w:fldChar w:fldCharType="separate"/>
            </w:r>
            <w:r w:rsidR="00D10A99">
              <w:rPr>
                <w:noProof/>
                <w:webHidden/>
              </w:rPr>
              <w:t>12</w:t>
            </w:r>
            <w:r w:rsidR="008C3EE1" w:rsidRPr="007C1F5D">
              <w:rPr>
                <w:noProof/>
                <w:webHidden/>
              </w:rPr>
              <w:fldChar w:fldCharType="end"/>
            </w:r>
          </w:hyperlink>
        </w:p>
        <w:p w14:paraId="3EFBDC6F" w14:textId="39177A07" w:rsidR="00D66394" w:rsidRPr="007C1F5D" w:rsidRDefault="00DC232F" w:rsidP="007C1F5D">
          <w:pPr>
            <w:pStyle w:val="24"/>
            <w:spacing w:line="240" w:lineRule="auto"/>
            <w:rPr>
              <w:noProof/>
            </w:rPr>
          </w:pPr>
          <w:hyperlink w:anchor="_Toc91253247" w:history="1">
            <w:r w:rsidR="00D66394" w:rsidRPr="007C1F5D">
              <w:rPr>
                <w:rStyle w:val="a8"/>
                <w:noProof/>
              </w:rPr>
              <w:t xml:space="preserve">12. Максимальный срок ожидания в очереди при подаче заявителем запроса </w:t>
            </w:r>
            <w:r w:rsidR="007C1F5D" w:rsidRPr="007C1F5D">
              <w:rPr>
                <w:rStyle w:val="a8"/>
                <w:noProof/>
              </w:rPr>
              <w:br/>
            </w:r>
            <w:r w:rsidR="00D66394" w:rsidRPr="007C1F5D">
              <w:rPr>
                <w:rStyle w:val="a8"/>
                <w:noProof/>
              </w:rPr>
              <w:t xml:space="preserve">и при получении результата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_Toc91253247 \h </w:instrText>
            </w:r>
            <w:r w:rsidR="008C3EE1" w:rsidRPr="007C1F5D">
              <w:rPr>
                <w:noProof/>
                <w:webHidden/>
              </w:rPr>
            </w:r>
            <w:r w:rsidR="008C3EE1" w:rsidRPr="007C1F5D">
              <w:rPr>
                <w:noProof/>
                <w:webHidden/>
              </w:rPr>
              <w:fldChar w:fldCharType="separate"/>
            </w:r>
            <w:r w:rsidR="00D10A99">
              <w:rPr>
                <w:noProof/>
                <w:webHidden/>
              </w:rPr>
              <w:t>12</w:t>
            </w:r>
            <w:r w:rsidR="008C3EE1" w:rsidRPr="007C1F5D">
              <w:rPr>
                <w:noProof/>
                <w:webHidden/>
              </w:rPr>
              <w:fldChar w:fldCharType="end"/>
            </w:r>
          </w:hyperlink>
        </w:p>
        <w:p w14:paraId="5F4459B3" w14:textId="2ADE9B07" w:rsidR="00D66394" w:rsidRPr="007C1F5D" w:rsidRDefault="00DC232F" w:rsidP="007C1F5D">
          <w:pPr>
            <w:pStyle w:val="24"/>
            <w:spacing w:line="240" w:lineRule="auto"/>
            <w:rPr>
              <w:noProof/>
            </w:rPr>
          </w:pPr>
          <w:hyperlink w:anchor="_Toc91253248" w:history="1">
            <w:r w:rsidR="00B252CE" w:rsidRPr="007C1F5D">
              <w:rPr>
                <w:rStyle w:val="a8"/>
                <w:noProof/>
              </w:rPr>
              <w:t>13. Срок регистрации запроса</w:t>
            </w:r>
            <w:r w:rsidR="00B252CE" w:rsidRPr="007C1F5D">
              <w:rPr>
                <w:noProof/>
                <w:webHidden/>
              </w:rPr>
              <w:tab/>
            </w:r>
            <w:r w:rsidR="008C3EE1" w:rsidRPr="007C1F5D">
              <w:rPr>
                <w:noProof/>
                <w:webHidden/>
              </w:rPr>
              <w:fldChar w:fldCharType="begin"/>
            </w:r>
            <w:r w:rsidR="00B252CE" w:rsidRPr="007C1F5D">
              <w:rPr>
                <w:noProof/>
                <w:webHidden/>
              </w:rPr>
              <w:instrText xml:space="preserve"> PAGEREF _Toc91253248 \h </w:instrText>
            </w:r>
            <w:r w:rsidR="008C3EE1" w:rsidRPr="007C1F5D">
              <w:rPr>
                <w:noProof/>
                <w:webHidden/>
              </w:rPr>
            </w:r>
            <w:r w:rsidR="008C3EE1" w:rsidRPr="007C1F5D">
              <w:rPr>
                <w:noProof/>
                <w:webHidden/>
              </w:rPr>
              <w:fldChar w:fldCharType="separate"/>
            </w:r>
            <w:r w:rsidR="00D10A99">
              <w:rPr>
                <w:noProof/>
                <w:webHidden/>
              </w:rPr>
              <w:t>12</w:t>
            </w:r>
            <w:r w:rsidR="008C3EE1" w:rsidRPr="007C1F5D">
              <w:rPr>
                <w:noProof/>
                <w:webHidden/>
              </w:rPr>
              <w:fldChar w:fldCharType="end"/>
            </w:r>
          </w:hyperlink>
        </w:p>
        <w:p w14:paraId="5C321DE3" w14:textId="25A82098" w:rsidR="00D66394" w:rsidRPr="007C1F5D" w:rsidRDefault="00DC232F" w:rsidP="007C1F5D">
          <w:pPr>
            <w:pStyle w:val="24"/>
            <w:spacing w:line="240" w:lineRule="auto"/>
            <w:rPr>
              <w:noProof/>
            </w:rPr>
          </w:pPr>
          <w:hyperlink w:anchor="_Toc91253249" w:history="1">
            <w:r w:rsidR="0057177D" w:rsidRPr="007C1F5D">
              <w:rPr>
                <w:rStyle w:val="a8"/>
                <w:noProof/>
              </w:rPr>
              <w:t>14. Требования к помещениям, в которых предоставляются муниципальной услуги</w:t>
            </w:r>
            <w:r w:rsidR="0057177D" w:rsidRPr="007C1F5D">
              <w:rPr>
                <w:noProof/>
                <w:webHidden/>
              </w:rPr>
              <w:tab/>
            </w:r>
            <w:r w:rsidR="008C3EE1" w:rsidRPr="007C1F5D">
              <w:rPr>
                <w:noProof/>
                <w:webHidden/>
              </w:rPr>
              <w:fldChar w:fldCharType="begin"/>
            </w:r>
            <w:r w:rsidR="0057177D" w:rsidRPr="007C1F5D">
              <w:rPr>
                <w:noProof/>
                <w:webHidden/>
              </w:rPr>
              <w:instrText xml:space="preserve"> PAGEREF _Toc91253249 \h </w:instrText>
            </w:r>
            <w:r w:rsidR="008C3EE1" w:rsidRPr="007C1F5D">
              <w:rPr>
                <w:noProof/>
                <w:webHidden/>
              </w:rPr>
            </w:r>
            <w:r w:rsidR="008C3EE1" w:rsidRPr="007C1F5D">
              <w:rPr>
                <w:noProof/>
                <w:webHidden/>
              </w:rPr>
              <w:fldChar w:fldCharType="separate"/>
            </w:r>
            <w:r w:rsidR="00D10A99">
              <w:rPr>
                <w:noProof/>
                <w:webHidden/>
              </w:rPr>
              <w:t>13</w:t>
            </w:r>
            <w:r w:rsidR="008C3EE1" w:rsidRPr="007C1F5D">
              <w:rPr>
                <w:noProof/>
                <w:webHidden/>
              </w:rPr>
              <w:fldChar w:fldCharType="end"/>
            </w:r>
          </w:hyperlink>
        </w:p>
        <w:p w14:paraId="09B182F5" w14:textId="4F2EE926" w:rsidR="00D66394" w:rsidRPr="007C1F5D" w:rsidRDefault="00DC232F" w:rsidP="007C1F5D">
          <w:pPr>
            <w:pStyle w:val="24"/>
            <w:spacing w:line="240" w:lineRule="auto"/>
            <w:rPr>
              <w:noProof/>
            </w:rPr>
          </w:pPr>
          <w:hyperlink w:anchor="_Toc91253250" w:history="1">
            <w:r w:rsidR="00D66394" w:rsidRPr="007C1F5D">
              <w:rPr>
                <w:rStyle w:val="a8"/>
                <w:noProof/>
              </w:rPr>
              <w:t xml:space="preserve">15. Показатели качества и доступности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_Toc91253250 \h </w:instrText>
            </w:r>
            <w:r w:rsidR="008C3EE1" w:rsidRPr="007C1F5D">
              <w:rPr>
                <w:noProof/>
                <w:webHidden/>
              </w:rPr>
            </w:r>
            <w:r w:rsidR="008C3EE1" w:rsidRPr="007C1F5D">
              <w:rPr>
                <w:noProof/>
                <w:webHidden/>
              </w:rPr>
              <w:fldChar w:fldCharType="separate"/>
            </w:r>
            <w:r w:rsidR="00D10A99">
              <w:rPr>
                <w:noProof/>
                <w:webHidden/>
              </w:rPr>
              <w:t>13</w:t>
            </w:r>
            <w:r w:rsidR="008C3EE1" w:rsidRPr="007C1F5D">
              <w:rPr>
                <w:noProof/>
                <w:webHidden/>
              </w:rPr>
              <w:fldChar w:fldCharType="end"/>
            </w:r>
          </w:hyperlink>
        </w:p>
        <w:p w14:paraId="79F99D49" w14:textId="58E4BE84" w:rsidR="00D66394" w:rsidRPr="007C1F5D" w:rsidRDefault="00DC232F" w:rsidP="007C1F5D">
          <w:pPr>
            <w:pStyle w:val="24"/>
            <w:spacing w:line="240" w:lineRule="auto"/>
            <w:rPr>
              <w:noProof/>
            </w:rPr>
          </w:pPr>
          <w:hyperlink w:anchor="_Toc91253251" w:history="1">
            <w:r w:rsidR="00D66394" w:rsidRPr="007C1F5D">
              <w:rPr>
                <w:rStyle w:val="a8"/>
                <w:noProof/>
              </w:rPr>
              <w:t>16. Иные требования к предост</w:t>
            </w:r>
            <w:r w:rsidR="00C10B4C" w:rsidRPr="007C1F5D">
              <w:rPr>
                <w:rStyle w:val="a8"/>
                <w:noProof/>
              </w:rPr>
              <w:t>авлению муниципальной услуги,</w:t>
            </w:r>
            <w:r w:rsidR="00D66394" w:rsidRPr="007C1F5D">
              <w:rPr>
                <w:rStyle w:val="a8"/>
                <w:noProof/>
              </w:rPr>
              <w:t xml:space="preserve"> в том числе учитывающие особенности предоставления </w:t>
            </w:r>
            <w:r w:rsidR="00C10B4C" w:rsidRPr="007C1F5D">
              <w:rPr>
                <w:rStyle w:val="a8"/>
                <w:noProof/>
              </w:rPr>
              <w:t>муниципальной</w:t>
            </w:r>
            <w:r w:rsidR="00D66394" w:rsidRPr="007C1F5D">
              <w:rPr>
                <w:rStyle w:val="a8"/>
                <w:noProof/>
              </w:rPr>
              <w:t xml:space="preserve"> услуги в МФЦ </w:t>
            </w:r>
            <w:r w:rsidR="007C1F5D" w:rsidRPr="007C1F5D">
              <w:rPr>
                <w:rStyle w:val="a8"/>
                <w:noProof/>
              </w:rPr>
              <w:br/>
            </w:r>
            <w:r w:rsidR="00D66394" w:rsidRPr="007C1F5D">
              <w:rPr>
                <w:rStyle w:val="a8"/>
                <w:noProof/>
              </w:rPr>
              <w:t xml:space="preserve">и особенности предоставления </w:t>
            </w:r>
            <w:r w:rsidR="00C10B4C" w:rsidRPr="007C1F5D">
              <w:rPr>
                <w:rStyle w:val="a8"/>
                <w:noProof/>
              </w:rPr>
              <w:t>муниципальной</w:t>
            </w:r>
            <w:r w:rsidR="00D66394" w:rsidRPr="007C1F5D">
              <w:rPr>
                <w:rStyle w:val="a8"/>
                <w:noProof/>
              </w:rPr>
              <w:t xml:space="preserve"> услуги в электронной форме</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_Toc91253251 \h </w:instrText>
            </w:r>
            <w:r w:rsidR="008C3EE1" w:rsidRPr="007C1F5D">
              <w:rPr>
                <w:noProof/>
                <w:webHidden/>
              </w:rPr>
            </w:r>
            <w:r w:rsidR="008C3EE1" w:rsidRPr="007C1F5D">
              <w:rPr>
                <w:noProof/>
                <w:webHidden/>
              </w:rPr>
              <w:fldChar w:fldCharType="separate"/>
            </w:r>
            <w:r w:rsidR="00D10A99">
              <w:rPr>
                <w:noProof/>
                <w:webHidden/>
              </w:rPr>
              <w:t>14</w:t>
            </w:r>
            <w:r w:rsidR="008C3EE1" w:rsidRPr="007C1F5D">
              <w:rPr>
                <w:noProof/>
                <w:webHidden/>
              </w:rPr>
              <w:fldChar w:fldCharType="end"/>
            </w:r>
          </w:hyperlink>
        </w:p>
        <w:p w14:paraId="7813E0C5" w14:textId="77777777" w:rsidR="00D66394" w:rsidRPr="007C1F5D" w:rsidRDefault="00DC232F" w:rsidP="007C1F5D">
          <w:pPr>
            <w:pStyle w:val="17"/>
            <w:tabs>
              <w:tab w:val="right" w:leader="dot" w:pos="9344"/>
            </w:tabs>
            <w:spacing w:line="240" w:lineRule="auto"/>
            <w:jc w:val="both"/>
            <w:rPr>
              <w:rFonts w:ascii="Times New Roman" w:hAnsi="Times New Roman" w:cs="Times New Roman"/>
              <w:noProof/>
              <w:sz w:val="24"/>
              <w:szCs w:val="24"/>
            </w:rPr>
          </w:pPr>
          <w:hyperlink w:anchor="_Toc91253252" w:history="1">
            <w:r w:rsidR="0057177D" w:rsidRPr="007C1F5D">
              <w:rPr>
                <w:rStyle w:val="a8"/>
                <w:rFonts w:ascii="Times New Roman" w:hAnsi="Times New Roman" w:cs="Times New Roman"/>
                <w:noProof/>
                <w:sz w:val="24"/>
                <w:szCs w:val="24"/>
                <w:lang w:val="en-US"/>
              </w:rPr>
              <w:t>III</w:t>
            </w:r>
            <w:r w:rsidR="0057177D" w:rsidRPr="007C1F5D">
              <w:rPr>
                <w:rStyle w:val="a8"/>
                <w:rFonts w:ascii="Times New Roman" w:hAnsi="Times New Roman" w:cs="Times New Roman"/>
                <w:noProof/>
                <w:sz w:val="24"/>
                <w:szCs w:val="24"/>
              </w:rPr>
              <w:t>. Состав, последовательность  и сроки выполнения административных процедур</w:t>
            </w:r>
            <w:r w:rsidR="0057177D" w:rsidRPr="007C1F5D">
              <w:rPr>
                <w:rFonts w:ascii="Times New Roman" w:hAnsi="Times New Roman" w:cs="Times New Roman"/>
                <w:noProof/>
                <w:webHidden/>
                <w:sz w:val="24"/>
                <w:szCs w:val="24"/>
              </w:rPr>
              <w:tab/>
              <w:t>1</w:t>
            </w:r>
            <w:r w:rsidR="0057177D">
              <w:rPr>
                <w:rFonts w:ascii="Times New Roman" w:hAnsi="Times New Roman" w:cs="Times New Roman"/>
                <w:noProof/>
                <w:webHidden/>
                <w:sz w:val="24"/>
                <w:szCs w:val="24"/>
              </w:rPr>
              <w:t>6</w:t>
            </w:r>
          </w:hyperlink>
        </w:p>
        <w:p w14:paraId="2DA2CB18" w14:textId="77777777" w:rsidR="00D66394" w:rsidRPr="007C1F5D" w:rsidRDefault="00DC232F" w:rsidP="007C1F5D">
          <w:pPr>
            <w:pStyle w:val="24"/>
            <w:spacing w:line="240" w:lineRule="auto"/>
            <w:rPr>
              <w:noProof/>
            </w:rPr>
          </w:pPr>
          <w:hyperlink w:anchor="_Toc91253253" w:history="1">
            <w:r w:rsidR="0057177D" w:rsidRPr="007C1F5D">
              <w:rPr>
                <w:rStyle w:val="a8"/>
                <w:noProof/>
              </w:rPr>
              <w:t>17. Перечень вариантов предоставления муниципальной услуги</w:t>
            </w:r>
            <w:r w:rsidR="0057177D" w:rsidRPr="007C1F5D">
              <w:rPr>
                <w:noProof/>
                <w:webHidden/>
              </w:rPr>
              <w:tab/>
              <w:t>1</w:t>
            </w:r>
            <w:r w:rsidR="0057177D">
              <w:rPr>
                <w:noProof/>
                <w:webHidden/>
              </w:rPr>
              <w:t>6</w:t>
            </w:r>
          </w:hyperlink>
        </w:p>
        <w:p w14:paraId="5956365A" w14:textId="77777777" w:rsidR="00D66394" w:rsidRPr="007C1F5D" w:rsidRDefault="00DC232F" w:rsidP="007C1F5D">
          <w:pPr>
            <w:pStyle w:val="24"/>
            <w:spacing w:line="240" w:lineRule="auto"/>
            <w:rPr>
              <w:noProof/>
            </w:rPr>
          </w:pPr>
          <w:hyperlink w:anchor="_Toc91253254" w:history="1">
            <w:r w:rsidR="008779D5" w:rsidRPr="007C1F5D">
              <w:rPr>
                <w:rStyle w:val="a8"/>
                <w:noProof/>
              </w:rPr>
              <w:t>18. Описание административной процедуры профилирования заявителя</w:t>
            </w:r>
            <w:r w:rsidR="008779D5" w:rsidRPr="007C1F5D">
              <w:rPr>
                <w:noProof/>
                <w:webHidden/>
              </w:rPr>
              <w:tab/>
              <w:t>1</w:t>
            </w:r>
            <w:r w:rsidR="008779D5">
              <w:rPr>
                <w:noProof/>
                <w:webHidden/>
              </w:rPr>
              <w:t>7</w:t>
            </w:r>
          </w:hyperlink>
        </w:p>
        <w:p w14:paraId="5B700458" w14:textId="77777777" w:rsidR="00D66394" w:rsidRPr="007C1F5D" w:rsidRDefault="00DC232F" w:rsidP="007C1F5D">
          <w:pPr>
            <w:pStyle w:val="24"/>
            <w:spacing w:line="240" w:lineRule="auto"/>
            <w:rPr>
              <w:noProof/>
            </w:rPr>
          </w:pPr>
          <w:hyperlink w:anchor="_Toc91253255" w:history="1">
            <w:r w:rsidR="008779D5" w:rsidRPr="007C1F5D">
              <w:rPr>
                <w:rStyle w:val="a8"/>
                <w:noProof/>
              </w:rPr>
              <w:t>19. Описание вариантов предоставления муниципальной услуги</w:t>
            </w:r>
            <w:r w:rsidR="008779D5" w:rsidRPr="007C1F5D">
              <w:rPr>
                <w:noProof/>
                <w:webHidden/>
              </w:rPr>
              <w:tab/>
              <w:t>1</w:t>
            </w:r>
            <w:r w:rsidR="008779D5">
              <w:rPr>
                <w:noProof/>
                <w:webHidden/>
              </w:rPr>
              <w:t>7</w:t>
            </w:r>
          </w:hyperlink>
        </w:p>
        <w:p w14:paraId="73638227" w14:textId="77777777" w:rsidR="00D66394" w:rsidRPr="007C1F5D" w:rsidRDefault="00DC232F" w:rsidP="007C1F5D">
          <w:pPr>
            <w:pStyle w:val="17"/>
            <w:tabs>
              <w:tab w:val="right" w:leader="dot" w:pos="9344"/>
            </w:tabs>
            <w:spacing w:line="240" w:lineRule="auto"/>
            <w:jc w:val="both"/>
            <w:rPr>
              <w:rFonts w:ascii="Times New Roman" w:hAnsi="Times New Roman" w:cs="Times New Roman"/>
              <w:noProof/>
              <w:sz w:val="24"/>
              <w:szCs w:val="24"/>
            </w:rPr>
          </w:pPr>
          <w:hyperlink w:anchor="_Toc91253256" w:history="1">
            <w:r w:rsidR="008779D5" w:rsidRPr="007C1F5D">
              <w:rPr>
                <w:rStyle w:val="a8"/>
                <w:rFonts w:ascii="Times New Roman" w:hAnsi="Times New Roman" w:cs="Times New Roman"/>
                <w:noProof/>
                <w:sz w:val="24"/>
                <w:szCs w:val="24"/>
                <w:lang w:val="en-US"/>
              </w:rPr>
              <w:t>IV</w:t>
            </w:r>
            <w:r w:rsidR="008779D5" w:rsidRPr="007C1F5D">
              <w:rPr>
                <w:rStyle w:val="a8"/>
                <w:rFonts w:ascii="Times New Roman" w:hAnsi="Times New Roman" w:cs="Times New Roman"/>
                <w:noProof/>
                <w:sz w:val="24"/>
                <w:szCs w:val="24"/>
              </w:rPr>
              <w:t>. Формы контроля за исполнением административного регламента</w:t>
            </w:r>
            <w:r w:rsidR="008779D5" w:rsidRPr="007C1F5D">
              <w:rPr>
                <w:rFonts w:ascii="Times New Roman" w:hAnsi="Times New Roman" w:cs="Times New Roman"/>
                <w:noProof/>
                <w:webHidden/>
                <w:sz w:val="24"/>
                <w:szCs w:val="24"/>
              </w:rPr>
              <w:tab/>
              <w:t>1</w:t>
            </w:r>
            <w:r w:rsidR="008779D5">
              <w:rPr>
                <w:rFonts w:ascii="Times New Roman" w:hAnsi="Times New Roman" w:cs="Times New Roman"/>
                <w:noProof/>
                <w:webHidden/>
                <w:sz w:val="24"/>
                <w:szCs w:val="24"/>
              </w:rPr>
              <w:t>8</w:t>
            </w:r>
          </w:hyperlink>
        </w:p>
        <w:p w14:paraId="4B84F85F" w14:textId="77777777" w:rsidR="00D66394" w:rsidRPr="007C1F5D" w:rsidRDefault="00DC232F" w:rsidP="007C1F5D">
          <w:pPr>
            <w:pStyle w:val="24"/>
            <w:spacing w:line="240" w:lineRule="auto"/>
            <w:rPr>
              <w:noProof/>
            </w:rPr>
          </w:pPr>
          <w:hyperlink w:anchor="_Toc91253257" w:history="1">
            <w:r w:rsidR="008779D5" w:rsidRPr="007C1F5D">
              <w:rPr>
                <w:rStyle w:val="a8"/>
                <w:noProof/>
              </w:rPr>
              <w:t xml:space="preserve">20.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 </w:t>
            </w:r>
            <w:r w:rsidR="008779D5" w:rsidRPr="007C1F5D">
              <w:rPr>
                <w:rStyle w:val="a8"/>
                <w:noProof/>
              </w:rPr>
              <w:br/>
              <w:t>Московской области, устанавливающих требования к предоставлению муниципальной услуги, а также принятием ими решений</w:t>
            </w:r>
            <w:r w:rsidR="008779D5" w:rsidRPr="007C1F5D">
              <w:rPr>
                <w:noProof/>
                <w:webHidden/>
              </w:rPr>
              <w:tab/>
              <w:t>1</w:t>
            </w:r>
            <w:r w:rsidR="008779D5">
              <w:rPr>
                <w:noProof/>
                <w:webHidden/>
              </w:rPr>
              <w:t>8</w:t>
            </w:r>
          </w:hyperlink>
        </w:p>
        <w:p w14:paraId="4739250F" w14:textId="3ABF9472" w:rsidR="00D66394" w:rsidRPr="007C1F5D" w:rsidRDefault="00DC232F" w:rsidP="007C1F5D">
          <w:pPr>
            <w:pStyle w:val="24"/>
            <w:spacing w:line="240" w:lineRule="auto"/>
            <w:rPr>
              <w:noProof/>
            </w:rPr>
          </w:pPr>
          <w:hyperlink w:anchor="_Toc91253258" w:history="1">
            <w:r w:rsidR="00D66394" w:rsidRPr="007C1F5D">
              <w:rPr>
                <w:rStyle w:val="a8"/>
                <w:noProof/>
              </w:rPr>
              <w:t>21. Порядо</w:t>
            </w:r>
            <w:r w:rsidR="00C10B4C" w:rsidRPr="007C1F5D">
              <w:rPr>
                <w:rStyle w:val="a8"/>
                <w:noProof/>
              </w:rPr>
              <w:t>к и периодичность осуществления</w:t>
            </w:r>
            <w:r w:rsidR="00D66394" w:rsidRPr="007C1F5D">
              <w:rPr>
                <w:rStyle w:val="a8"/>
                <w:noProof/>
              </w:rPr>
              <w:t xml:space="preserve"> плановых и внеплано</w:t>
            </w:r>
            <w:r w:rsidR="00C10B4C" w:rsidRPr="007C1F5D">
              <w:rPr>
                <w:rStyle w:val="a8"/>
                <w:noProof/>
              </w:rPr>
              <w:t>вых проверок полноты и качества</w:t>
            </w:r>
            <w:r w:rsidR="00D66394" w:rsidRPr="007C1F5D">
              <w:rPr>
                <w:rStyle w:val="a8"/>
                <w:noProof/>
              </w:rPr>
              <w:t xml:space="preserve"> предоставления </w:t>
            </w:r>
            <w:r w:rsidR="00C10B4C" w:rsidRPr="007C1F5D">
              <w:rPr>
                <w:rStyle w:val="a8"/>
                <w:noProof/>
              </w:rPr>
              <w:t>муниципальной</w:t>
            </w:r>
            <w:r w:rsidR="00D66394" w:rsidRPr="007C1F5D">
              <w:rPr>
                <w:rStyle w:val="a8"/>
                <w:noProof/>
              </w:rPr>
              <w:t xml:space="preserve"> услуги, в том числе порядок и формы контроля за полнотой и качеством предоставления </w:t>
            </w:r>
            <w:r w:rsidR="00C10B4C" w:rsidRPr="007C1F5D">
              <w:rPr>
                <w:rStyle w:val="a8"/>
                <w:noProof/>
              </w:rPr>
              <w:t>муниципальной</w:t>
            </w:r>
            <w:r w:rsidR="00D66394" w:rsidRPr="007C1F5D">
              <w:rPr>
                <w:rStyle w:val="a8"/>
                <w:noProof/>
              </w:rPr>
              <w:t xml:space="preserve"> услуги</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_Toc91253258 \h </w:instrText>
            </w:r>
            <w:r w:rsidR="008C3EE1" w:rsidRPr="007C1F5D">
              <w:rPr>
                <w:noProof/>
                <w:webHidden/>
              </w:rPr>
            </w:r>
            <w:r w:rsidR="008C3EE1" w:rsidRPr="007C1F5D">
              <w:rPr>
                <w:noProof/>
                <w:webHidden/>
              </w:rPr>
              <w:fldChar w:fldCharType="separate"/>
            </w:r>
            <w:r w:rsidR="00D10A99">
              <w:rPr>
                <w:noProof/>
                <w:webHidden/>
              </w:rPr>
              <w:t>19</w:t>
            </w:r>
            <w:r w:rsidR="008C3EE1" w:rsidRPr="007C1F5D">
              <w:rPr>
                <w:noProof/>
                <w:webHidden/>
              </w:rPr>
              <w:fldChar w:fldCharType="end"/>
            </w:r>
          </w:hyperlink>
        </w:p>
        <w:p w14:paraId="764F9467" w14:textId="62FFF7B5" w:rsidR="00D66394" w:rsidRPr="007C1F5D" w:rsidRDefault="00DC232F" w:rsidP="007C1F5D">
          <w:pPr>
            <w:pStyle w:val="24"/>
            <w:spacing w:line="240" w:lineRule="auto"/>
            <w:rPr>
              <w:noProof/>
            </w:rPr>
          </w:pPr>
          <w:hyperlink w:anchor="_Toc91253259" w:history="1">
            <w:r w:rsidR="002B1C82" w:rsidRPr="007C1F5D">
              <w:rPr>
                <w:rStyle w:val="a8"/>
                <w:noProof/>
              </w:rPr>
              <w:t>22.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2B1C82" w:rsidRPr="007C1F5D">
              <w:rPr>
                <w:noProof/>
                <w:webHidden/>
              </w:rPr>
              <w:tab/>
            </w:r>
            <w:r w:rsidR="008C3EE1" w:rsidRPr="007C1F5D">
              <w:rPr>
                <w:noProof/>
                <w:webHidden/>
              </w:rPr>
              <w:fldChar w:fldCharType="begin"/>
            </w:r>
            <w:r w:rsidR="002B1C82" w:rsidRPr="007C1F5D">
              <w:rPr>
                <w:noProof/>
                <w:webHidden/>
              </w:rPr>
              <w:instrText xml:space="preserve"> PAGEREF _Toc91253259 \h </w:instrText>
            </w:r>
            <w:r w:rsidR="008C3EE1" w:rsidRPr="007C1F5D">
              <w:rPr>
                <w:noProof/>
                <w:webHidden/>
              </w:rPr>
            </w:r>
            <w:r w:rsidR="008C3EE1" w:rsidRPr="007C1F5D">
              <w:rPr>
                <w:noProof/>
                <w:webHidden/>
              </w:rPr>
              <w:fldChar w:fldCharType="separate"/>
            </w:r>
            <w:r w:rsidR="00D10A99">
              <w:rPr>
                <w:noProof/>
                <w:webHidden/>
              </w:rPr>
              <w:t>19</w:t>
            </w:r>
            <w:r w:rsidR="008C3EE1" w:rsidRPr="007C1F5D">
              <w:rPr>
                <w:noProof/>
                <w:webHidden/>
              </w:rPr>
              <w:fldChar w:fldCharType="end"/>
            </w:r>
          </w:hyperlink>
        </w:p>
        <w:p w14:paraId="65FD1918" w14:textId="77777777" w:rsidR="00D66394" w:rsidRPr="007C1F5D" w:rsidRDefault="00DC232F" w:rsidP="007C1F5D">
          <w:pPr>
            <w:pStyle w:val="24"/>
            <w:spacing w:line="240" w:lineRule="auto"/>
            <w:rPr>
              <w:noProof/>
            </w:rPr>
          </w:pPr>
          <w:hyperlink w:anchor="_Toc91253260" w:history="1">
            <w:r w:rsidR="0057177D" w:rsidRPr="007C1F5D">
              <w:rPr>
                <w:rStyle w:val="a8"/>
                <w:noProof/>
              </w:rPr>
              <w:t xml:space="preserve">23. Положения, характеризующие требования  к порядку и формам контроля </w:t>
            </w:r>
            <w:r w:rsidR="0057177D" w:rsidRPr="007C1F5D">
              <w:rPr>
                <w:rStyle w:val="a8"/>
                <w:noProof/>
              </w:rPr>
              <w:br/>
              <w:t xml:space="preserve">за предоставлением муниципальной услуги, в том числе со стороны граждан, </w:t>
            </w:r>
            <w:r w:rsidR="0057177D" w:rsidRPr="007C1F5D">
              <w:rPr>
                <w:rStyle w:val="a8"/>
                <w:noProof/>
              </w:rPr>
              <w:br/>
              <w:t>их объединений и организаций</w:t>
            </w:r>
            <w:r w:rsidR="0057177D" w:rsidRPr="007C1F5D">
              <w:rPr>
                <w:noProof/>
                <w:webHidden/>
              </w:rPr>
              <w:tab/>
            </w:r>
            <w:r w:rsidR="0057177D">
              <w:rPr>
                <w:noProof/>
                <w:webHidden/>
              </w:rPr>
              <w:t>20</w:t>
            </w:r>
          </w:hyperlink>
        </w:p>
        <w:p w14:paraId="39B89A4A" w14:textId="65ED11A3" w:rsidR="00D66394" w:rsidRPr="007C1F5D" w:rsidRDefault="00DC232F" w:rsidP="007C1F5D">
          <w:pPr>
            <w:pStyle w:val="17"/>
            <w:tabs>
              <w:tab w:val="right" w:leader="dot" w:pos="9344"/>
            </w:tabs>
            <w:spacing w:line="240" w:lineRule="auto"/>
            <w:jc w:val="both"/>
            <w:rPr>
              <w:rFonts w:ascii="Times New Roman" w:hAnsi="Times New Roman" w:cs="Times New Roman"/>
              <w:noProof/>
              <w:sz w:val="24"/>
              <w:szCs w:val="24"/>
            </w:rPr>
          </w:pPr>
          <w:hyperlink w:anchor="_Toc91253261" w:history="1">
            <w:r w:rsidR="00E406EB" w:rsidRPr="007C1F5D">
              <w:rPr>
                <w:rStyle w:val="a8"/>
                <w:rFonts w:ascii="Times New Roman" w:hAnsi="Times New Roman" w:cs="Times New Roman"/>
                <w:noProof/>
                <w:sz w:val="24"/>
                <w:szCs w:val="24"/>
                <w:lang w:val="en-US"/>
              </w:rPr>
              <w:t>V</w:t>
            </w:r>
            <w:r w:rsidR="00E406EB" w:rsidRPr="007C1F5D">
              <w:rPr>
                <w:rStyle w:val="a8"/>
                <w:rFonts w:ascii="Times New Roman" w:hAnsi="Times New Roman" w:cs="Times New Roman"/>
                <w:noProof/>
                <w:sz w:val="24"/>
                <w:szCs w:val="24"/>
              </w:rPr>
              <w:t>. Досудебный (внесудебный) порядок обжалования  решений и действий (бездействия) Администрации, МФЦ,  а также их должностных лиц и работников</w:t>
            </w:r>
            <w:r w:rsidR="00E406EB" w:rsidRPr="007C1F5D">
              <w:rPr>
                <w:rFonts w:ascii="Times New Roman" w:hAnsi="Times New Roman" w:cs="Times New Roman"/>
                <w:noProof/>
                <w:webHidden/>
                <w:sz w:val="24"/>
                <w:szCs w:val="24"/>
              </w:rPr>
              <w:tab/>
            </w:r>
            <w:r w:rsidR="00E406EB" w:rsidRPr="007C1F5D">
              <w:rPr>
                <w:rFonts w:ascii="Times New Roman" w:hAnsi="Times New Roman" w:cs="Times New Roman"/>
                <w:noProof/>
                <w:webHidden/>
                <w:sz w:val="24"/>
                <w:szCs w:val="24"/>
              </w:rPr>
              <w:fldChar w:fldCharType="begin"/>
            </w:r>
            <w:r w:rsidR="00E406EB" w:rsidRPr="007C1F5D">
              <w:rPr>
                <w:rFonts w:ascii="Times New Roman" w:hAnsi="Times New Roman" w:cs="Times New Roman"/>
                <w:noProof/>
                <w:webHidden/>
                <w:sz w:val="24"/>
                <w:szCs w:val="24"/>
              </w:rPr>
              <w:instrText xml:space="preserve"> PAGEREF _Toc91253261 \h </w:instrText>
            </w:r>
            <w:r w:rsidR="00E406EB" w:rsidRPr="007C1F5D">
              <w:rPr>
                <w:rFonts w:ascii="Times New Roman" w:hAnsi="Times New Roman" w:cs="Times New Roman"/>
                <w:noProof/>
                <w:webHidden/>
                <w:sz w:val="24"/>
                <w:szCs w:val="24"/>
              </w:rPr>
            </w:r>
            <w:r w:rsidR="00E406EB" w:rsidRPr="007C1F5D">
              <w:rPr>
                <w:rFonts w:ascii="Times New Roman" w:hAnsi="Times New Roman" w:cs="Times New Roman"/>
                <w:noProof/>
                <w:webHidden/>
                <w:sz w:val="24"/>
                <w:szCs w:val="24"/>
              </w:rPr>
              <w:fldChar w:fldCharType="separate"/>
            </w:r>
            <w:r w:rsidR="00D10A99">
              <w:rPr>
                <w:rFonts w:ascii="Times New Roman" w:hAnsi="Times New Roman" w:cs="Times New Roman"/>
                <w:noProof/>
                <w:webHidden/>
                <w:sz w:val="24"/>
                <w:szCs w:val="24"/>
              </w:rPr>
              <w:t>20</w:t>
            </w:r>
            <w:r w:rsidR="00E406EB" w:rsidRPr="007C1F5D">
              <w:rPr>
                <w:rFonts w:ascii="Times New Roman" w:hAnsi="Times New Roman" w:cs="Times New Roman"/>
                <w:noProof/>
                <w:webHidden/>
                <w:sz w:val="24"/>
                <w:szCs w:val="24"/>
              </w:rPr>
              <w:fldChar w:fldCharType="end"/>
            </w:r>
          </w:hyperlink>
        </w:p>
        <w:p w14:paraId="7A03EA49" w14:textId="3F84C436" w:rsidR="00D66394" w:rsidRPr="007C1F5D" w:rsidRDefault="00DC232F" w:rsidP="007C1F5D">
          <w:pPr>
            <w:pStyle w:val="24"/>
            <w:spacing w:line="240" w:lineRule="auto"/>
            <w:rPr>
              <w:noProof/>
            </w:rPr>
          </w:pPr>
          <w:hyperlink w:anchor="_Toc91253262" w:history="1">
            <w:r w:rsidR="0057177D" w:rsidRPr="007C1F5D">
              <w:rPr>
                <w:rStyle w:val="a8"/>
                <w:noProof/>
              </w:rPr>
              <w:t>24. Способы информирования заявителей о порядке досудебного (внесудебного) обжалования</w:t>
            </w:r>
            <w:r w:rsidR="0057177D" w:rsidRPr="007C1F5D">
              <w:rPr>
                <w:noProof/>
                <w:webHidden/>
              </w:rPr>
              <w:tab/>
            </w:r>
            <w:r w:rsidR="008C3EE1" w:rsidRPr="007C1F5D">
              <w:rPr>
                <w:noProof/>
                <w:webHidden/>
              </w:rPr>
              <w:fldChar w:fldCharType="begin"/>
            </w:r>
            <w:r w:rsidR="0057177D" w:rsidRPr="007C1F5D">
              <w:rPr>
                <w:noProof/>
                <w:webHidden/>
              </w:rPr>
              <w:instrText xml:space="preserve"> PAGEREF _Toc91253262 \h </w:instrText>
            </w:r>
            <w:r w:rsidR="008C3EE1" w:rsidRPr="007C1F5D">
              <w:rPr>
                <w:noProof/>
                <w:webHidden/>
              </w:rPr>
            </w:r>
            <w:r w:rsidR="008C3EE1" w:rsidRPr="007C1F5D">
              <w:rPr>
                <w:noProof/>
                <w:webHidden/>
              </w:rPr>
              <w:fldChar w:fldCharType="separate"/>
            </w:r>
            <w:r w:rsidR="00D10A99">
              <w:rPr>
                <w:noProof/>
                <w:webHidden/>
              </w:rPr>
              <w:t>20</w:t>
            </w:r>
            <w:r w:rsidR="008C3EE1" w:rsidRPr="007C1F5D">
              <w:rPr>
                <w:noProof/>
                <w:webHidden/>
              </w:rPr>
              <w:fldChar w:fldCharType="end"/>
            </w:r>
          </w:hyperlink>
        </w:p>
        <w:p w14:paraId="033FF7D2" w14:textId="2B698296" w:rsidR="00D66394" w:rsidRPr="007C1F5D" w:rsidRDefault="00DC232F" w:rsidP="007C1F5D">
          <w:pPr>
            <w:pStyle w:val="24"/>
            <w:spacing w:line="240" w:lineRule="auto"/>
            <w:rPr>
              <w:noProof/>
            </w:rPr>
          </w:pPr>
          <w:hyperlink w:anchor="_Toc91253263" w:history="1">
            <w:r w:rsidR="00D66394" w:rsidRPr="007C1F5D">
              <w:rPr>
                <w:rStyle w:val="a8"/>
                <w:noProof/>
              </w:rPr>
              <w:t>25. Формы и способы подачи заявителями жалобы</w:t>
            </w:r>
            <w:r w:rsidR="00D66394" w:rsidRPr="007C1F5D">
              <w:rPr>
                <w:noProof/>
                <w:webHidden/>
              </w:rPr>
              <w:tab/>
            </w:r>
            <w:r w:rsidR="008C3EE1" w:rsidRPr="007C1F5D">
              <w:rPr>
                <w:noProof/>
                <w:webHidden/>
              </w:rPr>
              <w:fldChar w:fldCharType="begin"/>
            </w:r>
            <w:r w:rsidR="00D66394" w:rsidRPr="007C1F5D">
              <w:rPr>
                <w:noProof/>
                <w:webHidden/>
              </w:rPr>
              <w:instrText xml:space="preserve"> PAGEREF _Toc91253263 \h </w:instrText>
            </w:r>
            <w:r w:rsidR="008C3EE1" w:rsidRPr="007C1F5D">
              <w:rPr>
                <w:noProof/>
                <w:webHidden/>
              </w:rPr>
            </w:r>
            <w:r w:rsidR="008C3EE1" w:rsidRPr="007C1F5D">
              <w:rPr>
                <w:noProof/>
                <w:webHidden/>
              </w:rPr>
              <w:fldChar w:fldCharType="separate"/>
            </w:r>
            <w:r w:rsidR="00D10A99">
              <w:rPr>
                <w:noProof/>
                <w:webHidden/>
              </w:rPr>
              <w:t>21</w:t>
            </w:r>
            <w:r w:rsidR="008C3EE1" w:rsidRPr="007C1F5D">
              <w:rPr>
                <w:noProof/>
                <w:webHidden/>
              </w:rPr>
              <w:fldChar w:fldCharType="end"/>
            </w:r>
          </w:hyperlink>
        </w:p>
        <w:p w14:paraId="4812EC29" w14:textId="77777777" w:rsidR="00D66394" w:rsidRPr="007C1F5D" w:rsidRDefault="00DC232F" w:rsidP="007C1F5D">
          <w:pPr>
            <w:pStyle w:val="17"/>
            <w:tabs>
              <w:tab w:val="right" w:leader="dot" w:pos="9344"/>
            </w:tabs>
            <w:spacing w:line="240" w:lineRule="auto"/>
            <w:jc w:val="both"/>
            <w:rPr>
              <w:rFonts w:ascii="Times New Roman" w:hAnsi="Times New Roman" w:cs="Times New Roman"/>
              <w:noProof/>
              <w:sz w:val="24"/>
              <w:szCs w:val="24"/>
            </w:rPr>
          </w:pPr>
          <w:hyperlink w:anchor="_Toc91253264" w:history="1">
            <w:r w:rsidR="00D66394" w:rsidRPr="007C1F5D">
              <w:rPr>
                <w:rStyle w:val="a8"/>
                <w:rFonts w:ascii="Times New Roman" w:hAnsi="Times New Roman" w:cs="Times New Roman"/>
                <w:noProof/>
                <w:sz w:val="24"/>
                <w:szCs w:val="24"/>
              </w:rPr>
              <w:t>Приложение 1</w:t>
            </w:r>
          </w:hyperlink>
          <w:hyperlink w:anchor="_Toc91253266" w:history="1">
            <w:r w:rsidR="00E525A4" w:rsidRPr="007C1F5D">
              <w:rPr>
                <w:rFonts w:ascii="Times New Roman" w:hAnsi="Times New Roman" w:cs="Times New Roman"/>
                <w:noProof/>
                <w:sz w:val="24"/>
                <w:szCs w:val="24"/>
              </w:rPr>
              <w:t xml:space="preserve"> </w:t>
            </w:r>
            <w:r w:rsidR="00E525A4" w:rsidRPr="007C1F5D">
              <w:rPr>
                <w:rStyle w:val="a8"/>
                <w:rFonts w:ascii="Times New Roman" w:hAnsi="Times New Roman" w:cs="Times New Roman"/>
                <w:noProof/>
                <w:sz w:val="24"/>
                <w:szCs w:val="24"/>
              </w:rPr>
              <w:t xml:space="preserve">Форма решения о предоставлении муниципальной услуги </w:t>
            </w:r>
            <w:r w:rsidR="00E525A4" w:rsidRPr="007C1F5D">
              <w:rPr>
                <w:rFonts w:ascii="Times New Roman" w:hAnsi="Times New Roman" w:cs="Times New Roman"/>
                <w:noProof/>
                <w:webHidden/>
                <w:sz w:val="24"/>
                <w:szCs w:val="24"/>
              </w:rPr>
              <w:tab/>
              <w:t>2</w:t>
            </w:r>
            <w:r w:rsidR="00E525A4">
              <w:rPr>
                <w:rFonts w:ascii="Times New Roman" w:hAnsi="Times New Roman" w:cs="Times New Roman"/>
                <w:noProof/>
                <w:webHidden/>
                <w:sz w:val="24"/>
                <w:szCs w:val="24"/>
              </w:rPr>
              <w:t>3</w:t>
            </w:r>
          </w:hyperlink>
        </w:p>
        <w:p w14:paraId="18FAB592" w14:textId="77777777" w:rsidR="00D66394" w:rsidRPr="007C1F5D" w:rsidRDefault="00DC232F" w:rsidP="007C1F5D">
          <w:pPr>
            <w:pStyle w:val="24"/>
            <w:spacing w:line="240" w:lineRule="auto"/>
            <w:rPr>
              <w:noProof/>
            </w:rPr>
          </w:pPr>
          <w:hyperlink w:anchor="_Toc91253268" w:history="1">
            <w:r w:rsidR="00D66394" w:rsidRPr="007C1F5D">
              <w:rPr>
                <w:rStyle w:val="a8"/>
                <w:noProof/>
              </w:rPr>
              <w:t>Приложение 2</w:t>
            </w:r>
            <w:r w:rsidR="00596633" w:rsidRPr="007C1F5D">
              <w:rPr>
                <w:rStyle w:val="a8"/>
                <w:noProof/>
              </w:rPr>
              <w:t xml:space="preserve"> </w:t>
            </w:r>
          </w:hyperlink>
          <w:hyperlink w:anchor="_Toc91253270" w:history="1">
            <w:r w:rsidR="00E525A4" w:rsidRPr="007C1F5D">
              <w:rPr>
                <w:rStyle w:val="a8"/>
                <w:noProof/>
              </w:rPr>
              <w:t>Форма решения об отказе в предоставлении муниципальной услуги</w:t>
            </w:r>
            <w:r w:rsidR="00E525A4" w:rsidRPr="007C1F5D">
              <w:rPr>
                <w:noProof/>
                <w:webHidden/>
              </w:rPr>
              <w:tab/>
              <w:t>2</w:t>
            </w:r>
            <w:r w:rsidR="00E525A4">
              <w:rPr>
                <w:noProof/>
                <w:webHidden/>
              </w:rPr>
              <w:t>4</w:t>
            </w:r>
          </w:hyperlink>
        </w:p>
        <w:p w14:paraId="65144FE5" w14:textId="77777777" w:rsidR="00D66394" w:rsidRPr="007C1F5D" w:rsidRDefault="00DC232F" w:rsidP="007C1F5D">
          <w:pPr>
            <w:pStyle w:val="24"/>
            <w:spacing w:line="240" w:lineRule="auto"/>
            <w:rPr>
              <w:noProof/>
            </w:rPr>
          </w:pPr>
          <w:hyperlink w:anchor="_Toc91253272" w:history="1">
            <w:r w:rsidR="00B5778F" w:rsidRPr="007C1F5D">
              <w:rPr>
                <w:rStyle w:val="a8"/>
                <w:noProof/>
              </w:rPr>
              <w:t xml:space="preserve">Приложение </w:t>
            </w:r>
            <w:r w:rsidR="00D66394" w:rsidRPr="007C1F5D">
              <w:rPr>
                <w:rStyle w:val="a8"/>
                <w:noProof/>
              </w:rPr>
              <w:t>3</w:t>
            </w:r>
          </w:hyperlink>
          <w:r w:rsidR="00596633" w:rsidRPr="007C1F5D">
            <w:rPr>
              <w:noProof/>
            </w:rPr>
            <w:t xml:space="preserve"> </w:t>
          </w:r>
          <w:r w:rsidR="007C1F5D" w:rsidRPr="007C1F5D">
            <w:rPr>
              <w:noProof/>
            </w:rPr>
            <w:t>Перечень нормативных правовых актов Российской Федерации, Московской области, регулирующих предоставление муниципальной услуги</w:t>
          </w:r>
          <w:r w:rsidR="007C1F5D" w:rsidRPr="007C1F5D">
            <w:rPr>
              <w:noProof/>
            </w:rPr>
            <w:tab/>
          </w:r>
          <w:r w:rsidR="00E525A4" w:rsidRPr="007C1F5D">
            <w:rPr>
              <w:noProof/>
            </w:rPr>
            <w:t>2</w:t>
          </w:r>
          <w:r w:rsidR="00E525A4">
            <w:rPr>
              <w:noProof/>
            </w:rPr>
            <w:t>5</w:t>
          </w:r>
        </w:p>
        <w:p w14:paraId="5749E453" w14:textId="45FE1F08" w:rsidR="00D66394" w:rsidRPr="007C1F5D" w:rsidRDefault="00DC232F" w:rsidP="007C1F5D">
          <w:pPr>
            <w:pStyle w:val="24"/>
            <w:spacing w:line="240" w:lineRule="auto"/>
            <w:rPr>
              <w:noProof/>
            </w:rPr>
          </w:pPr>
          <w:hyperlink w:anchor="_Toc91253277" w:history="1">
            <w:r w:rsidR="00D66394" w:rsidRPr="007C1F5D">
              <w:rPr>
                <w:rStyle w:val="a8"/>
                <w:noProof/>
              </w:rPr>
              <w:t>Приложение 4</w:t>
            </w:r>
          </w:hyperlink>
          <w:r w:rsidR="00596633" w:rsidRPr="007C1F5D">
            <w:rPr>
              <w:noProof/>
            </w:rPr>
            <w:t xml:space="preserve"> </w:t>
          </w:r>
          <w:r w:rsidR="007C1F5D" w:rsidRPr="007C1F5D">
            <w:rPr>
              <w:noProof/>
            </w:rPr>
            <w:t>Форма запроса</w:t>
          </w:r>
          <w:r w:rsidR="007C1F5D" w:rsidRPr="007C1F5D" w:rsidDel="007C1F5D">
            <w:rPr>
              <w:noProof/>
            </w:rPr>
            <w:t xml:space="preserve"> </w:t>
          </w:r>
          <w:r w:rsidR="00D10A99">
            <w:t>………………………………………………………………29</w:t>
          </w:r>
        </w:p>
        <w:p w14:paraId="48C91FB7" w14:textId="77777777" w:rsidR="00D66394" w:rsidRPr="007C1F5D" w:rsidRDefault="00DC232F" w:rsidP="007C1F5D">
          <w:pPr>
            <w:pStyle w:val="24"/>
            <w:spacing w:line="240" w:lineRule="auto"/>
            <w:rPr>
              <w:noProof/>
            </w:rPr>
          </w:pPr>
          <w:hyperlink w:anchor="_Toc91253281" w:history="1">
            <w:r w:rsidR="00D66394" w:rsidRPr="007C1F5D">
              <w:rPr>
                <w:rStyle w:val="a8"/>
                <w:noProof/>
              </w:rPr>
              <w:t>Приложение 5</w:t>
            </w:r>
          </w:hyperlink>
          <w:r w:rsidR="00596633" w:rsidRPr="007C1F5D">
            <w:rPr>
              <w:noProof/>
            </w:rPr>
            <w:t xml:space="preserve"> </w:t>
          </w:r>
          <w:r w:rsidR="007C1F5D" w:rsidRPr="007C1F5D">
            <w:rPr>
              <w:noProof/>
            </w:rPr>
            <w:t>Требования к заключению по обследованию технического состояния объекта</w:t>
          </w:r>
          <w:r w:rsidR="007C1F5D" w:rsidRPr="007C1F5D" w:rsidDel="007C1F5D">
            <w:rPr>
              <w:noProof/>
            </w:rPr>
            <w:t xml:space="preserve"> </w:t>
          </w:r>
          <w:hyperlink w:anchor="_Toc91253283" w:history="1">
            <w:r w:rsidR="00E525A4" w:rsidRPr="007C1F5D">
              <w:rPr>
                <w:noProof/>
                <w:webHidden/>
              </w:rPr>
              <w:tab/>
              <w:t>3</w:t>
            </w:r>
            <w:r w:rsidR="00E525A4">
              <w:rPr>
                <w:noProof/>
                <w:webHidden/>
              </w:rPr>
              <w:t>1</w:t>
            </w:r>
          </w:hyperlink>
        </w:p>
        <w:p w14:paraId="66D287F8" w14:textId="77777777" w:rsidR="003251A9" w:rsidRPr="007C1F5D" w:rsidRDefault="00DC232F" w:rsidP="007C1F5D">
          <w:pPr>
            <w:pStyle w:val="24"/>
            <w:spacing w:line="240" w:lineRule="auto"/>
            <w:rPr>
              <w:noProof/>
            </w:rPr>
          </w:pPr>
          <w:hyperlink w:anchor="_Toc91253285" w:history="1">
            <w:r w:rsidR="003251A9" w:rsidRPr="007C1F5D">
              <w:rPr>
                <w:rStyle w:val="a8"/>
                <w:noProof/>
              </w:rPr>
              <w:t xml:space="preserve">Приложение 6 </w:t>
            </w:r>
          </w:hyperlink>
          <w:hyperlink w:anchor="_Toc91253286" w:history="1">
            <w:r w:rsidR="007C1F5D" w:rsidRPr="007C1F5D">
              <w:rPr>
                <w:rStyle w:val="a8"/>
                <w:noProof/>
              </w:rPr>
              <w:t xml:space="preserve">Требования к представлению документов (категорий документов), необходимых для предоставления муниципальной услуги </w:t>
            </w:r>
            <w:r w:rsidR="003251A9" w:rsidRPr="007C1F5D">
              <w:rPr>
                <w:rStyle w:val="a8"/>
                <w:noProof/>
              </w:rPr>
              <w:t xml:space="preserve"> </w:t>
            </w:r>
          </w:hyperlink>
          <w:hyperlink w:anchor="_Toc91253287" w:history="1">
            <w:r w:rsidR="00E525A4" w:rsidRPr="007C1F5D">
              <w:rPr>
                <w:noProof/>
                <w:webHidden/>
              </w:rPr>
              <w:tab/>
            </w:r>
            <w:r w:rsidR="00E525A4">
              <w:rPr>
                <w:noProof/>
                <w:webHidden/>
              </w:rPr>
              <w:t>39</w:t>
            </w:r>
          </w:hyperlink>
        </w:p>
        <w:p w14:paraId="35B722CA" w14:textId="2B8AE4B7" w:rsidR="007C1F5D" w:rsidRPr="007C1F5D" w:rsidRDefault="00DC232F" w:rsidP="007C1F5D">
          <w:pPr>
            <w:pStyle w:val="24"/>
            <w:spacing w:line="240" w:lineRule="auto"/>
            <w:rPr>
              <w:noProof/>
            </w:rPr>
          </w:pPr>
          <w:hyperlink w:anchor="_Toc91253285" w:history="1">
            <w:r w:rsidR="00D66394" w:rsidRPr="007C1F5D">
              <w:rPr>
                <w:rStyle w:val="a8"/>
                <w:noProof/>
              </w:rPr>
              <w:t xml:space="preserve">Приложение </w:t>
            </w:r>
            <w:r w:rsidR="00916868" w:rsidRPr="007C1F5D">
              <w:rPr>
                <w:rStyle w:val="a8"/>
                <w:noProof/>
              </w:rPr>
              <w:t>7</w:t>
            </w:r>
          </w:hyperlink>
          <w:r w:rsidR="007C1F5D" w:rsidRPr="007C1F5D" w:rsidDel="007C1F5D">
            <w:rPr>
              <w:noProof/>
            </w:rPr>
            <w:t xml:space="preserve"> </w:t>
          </w:r>
          <w:hyperlink w:anchor="_Toc91253288" w:history="1">
            <w:r w:rsidR="007C1F5D" w:rsidRPr="007C1F5D">
              <w:rPr>
                <w:rStyle w:val="a8"/>
                <w:noProof/>
              </w:rPr>
              <w:t xml:space="preserve">Форма решения об отказе в приеме документов, </w:t>
            </w:r>
          </w:hyperlink>
          <w:hyperlink w:anchor="_Toc91253289" w:history="1">
            <w:r w:rsidR="007C1F5D" w:rsidRPr="007C1F5D">
              <w:rPr>
                <w:rStyle w:val="a8"/>
                <w:noProof/>
              </w:rPr>
              <w:t xml:space="preserve">необходимых </w:t>
            </w:r>
            <w:r w:rsidR="007C1F5D" w:rsidRPr="007C1F5D">
              <w:rPr>
                <w:rStyle w:val="a8"/>
                <w:noProof/>
              </w:rPr>
              <w:br/>
              <w:t>для предоставления муниципальной услуги</w:t>
            </w:r>
            <w:r w:rsidR="007C1F5D" w:rsidRPr="007C1F5D">
              <w:rPr>
                <w:rStyle w:val="a8"/>
                <w:noProof/>
                <w:webHidden/>
              </w:rPr>
              <w:tab/>
            </w:r>
            <w:r w:rsidR="008C3EE1" w:rsidRPr="007C1F5D">
              <w:rPr>
                <w:rStyle w:val="a8"/>
                <w:noProof/>
                <w:webHidden/>
              </w:rPr>
              <w:fldChar w:fldCharType="begin"/>
            </w:r>
            <w:r w:rsidR="007C1F5D" w:rsidRPr="007C1F5D">
              <w:rPr>
                <w:rStyle w:val="a8"/>
                <w:noProof/>
                <w:webHidden/>
              </w:rPr>
              <w:instrText xml:space="preserve"> PAGEREF _Toc91253289 \h </w:instrText>
            </w:r>
            <w:r w:rsidR="008C3EE1" w:rsidRPr="007C1F5D">
              <w:rPr>
                <w:rStyle w:val="a8"/>
                <w:noProof/>
                <w:webHidden/>
              </w:rPr>
            </w:r>
            <w:r w:rsidR="008C3EE1" w:rsidRPr="007C1F5D">
              <w:rPr>
                <w:rStyle w:val="a8"/>
                <w:noProof/>
                <w:webHidden/>
              </w:rPr>
              <w:fldChar w:fldCharType="separate"/>
            </w:r>
            <w:r w:rsidR="00D10A99">
              <w:rPr>
                <w:rStyle w:val="a8"/>
                <w:noProof/>
                <w:webHidden/>
              </w:rPr>
              <w:t>43</w:t>
            </w:r>
            <w:r w:rsidR="008C3EE1" w:rsidRPr="007C1F5D">
              <w:rPr>
                <w:rStyle w:val="a8"/>
                <w:noProof/>
                <w:webHidden/>
              </w:rPr>
              <w:fldChar w:fldCharType="end"/>
            </w:r>
          </w:hyperlink>
        </w:p>
        <w:p w14:paraId="4DBE7639" w14:textId="77777777" w:rsidR="00D66394" w:rsidRPr="007C1F5D" w:rsidRDefault="00DC232F" w:rsidP="007C1F5D">
          <w:pPr>
            <w:pStyle w:val="24"/>
            <w:spacing w:line="240" w:lineRule="auto"/>
            <w:rPr>
              <w:noProof/>
            </w:rPr>
          </w:pPr>
          <w:hyperlink w:anchor="_Toc91253295" w:history="1">
            <w:r w:rsidR="00D66394" w:rsidRPr="007C1F5D">
              <w:rPr>
                <w:rStyle w:val="a8"/>
                <w:noProof/>
              </w:rPr>
              <w:t>Приложение 8</w:t>
            </w:r>
          </w:hyperlink>
          <w:r w:rsidR="00596633" w:rsidRPr="007C1F5D">
            <w:rPr>
              <w:noProof/>
            </w:rPr>
            <w:t xml:space="preserve"> </w:t>
          </w:r>
          <w:r w:rsidR="007C1F5D" w:rsidRPr="007C1F5D">
            <w:rPr>
              <w:noProof/>
            </w:rPr>
            <w:t>Перечень общих признаков, по которым объединяются категории заявителей</w:t>
          </w:r>
          <w:r w:rsidR="007C1F5D" w:rsidRPr="007C1F5D" w:rsidDel="007C1F5D">
            <w:rPr>
              <w:noProof/>
            </w:rPr>
            <w:t xml:space="preserve"> </w:t>
          </w:r>
          <w:r w:rsidR="008779D5" w:rsidRPr="008779D5">
            <w:rPr>
              <w:noProof/>
              <w:webHidden/>
            </w:rPr>
            <w:tab/>
          </w:r>
          <w:r w:rsidR="00E525A4">
            <w:rPr>
              <w:noProof/>
              <w:webHidden/>
            </w:rPr>
            <w:t>45</w:t>
          </w:r>
        </w:p>
        <w:p w14:paraId="1ECA568E" w14:textId="77777777" w:rsidR="00D66394" w:rsidRPr="007C1F5D" w:rsidRDefault="00DC232F" w:rsidP="007C1F5D">
          <w:pPr>
            <w:pStyle w:val="24"/>
            <w:spacing w:line="240" w:lineRule="auto"/>
            <w:rPr>
              <w:noProof/>
            </w:rPr>
          </w:pPr>
          <w:hyperlink w:anchor="_Toc91253299" w:history="1">
            <w:r w:rsidR="00D66394" w:rsidRPr="007C1F5D">
              <w:rPr>
                <w:rStyle w:val="a8"/>
                <w:noProof/>
              </w:rPr>
              <w:t>Приложение 9</w:t>
            </w:r>
            <w:r w:rsidR="00596633" w:rsidRPr="007C1F5D">
              <w:rPr>
                <w:rStyle w:val="a8"/>
                <w:noProof/>
              </w:rPr>
              <w:t xml:space="preserve"> </w:t>
            </w:r>
          </w:hyperlink>
          <w:r w:rsidR="007C1F5D" w:rsidRPr="007C1F5D">
            <w:rPr>
              <w:rStyle w:val="a8"/>
              <w:noProof/>
              <w:color w:val="auto"/>
              <w:u w:val="none"/>
            </w:rPr>
            <w:t xml:space="preserve">Описание административных действий (процедур) в зависимости </w:t>
          </w:r>
          <w:r w:rsidR="007C1F5D" w:rsidRPr="007C1F5D">
            <w:rPr>
              <w:rStyle w:val="a8"/>
              <w:noProof/>
              <w:color w:val="auto"/>
              <w:u w:val="none"/>
            </w:rPr>
            <w:br/>
            <w:t>от варианта предоставления муниципальной услуги</w:t>
          </w:r>
          <w:r w:rsidR="007C1F5D" w:rsidRPr="007C1F5D" w:rsidDel="007C1F5D">
            <w:rPr>
              <w:rStyle w:val="a8"/>
              <w:noProof/>
              <w:color w:val="auto"/>
              <w:u w:val="none"/>
            </w:rPr>
            <w:t xml:space="preserve"> </w:t>
          </w:r>
          <w:hyperlink w:anchor="_Toc91253301" w:history="1">
            <w:r w:rsidR="00E525A4" w:rsidRPr="007C1F5D">
              <w:rPr>
                <w:noProof/>
                <w:webHidden/>
              </w:rPr>
              <w:tab/>
              <w:t>4</w:t>
            </w:r>
            <w:r w:rsidR="00E525A4">
              <w:rPr>
                <w:noProof/>
                <w:webHidden/>
              </w:rPr>
              <w:t>6</w:t>
            </w:r>
          </w:hyperlink>
        </w:p>
        <w:p w14:paraId="53674400" w14:textId="670FDF8B" w:rsidR="00D66394" w:rsidRPr="00D66394" w:rsidRDefault="008C3EE1" w:rsidP="007C1F5D">
          <w:pPr>
            <w:pStyle w:val="24"/>
            <w:spacing w:line="240" w:lineRule="auto"/>
            <w:ind w:left="0"/>
          </w:pPr>
          <w:r w:rsidRPr="007C1F5D">
            <w:rPr>
              <w:b/>
              <w:bCs/>
            </w:rPr>
            <w:fldChar w:fldCharType="end"/>
          </w:r>
        </w:p>
      </w:sdtContent>
    </w:sdt>
    <w:p w14:paraId="3BA8999A" w14:textId="77777777" w:rsidR="008A0F58" w:rsidRDefault="008A0F58">
      <w:pPr>
        <w:rPr>
          <w:rFonts w:ascii="Times New Roman" w:hAnsi="Times New Roman" w:cs="Times New Roman"/>
          <w:b/>
          <w:sz w:val="28"/>
          <w:szCs w:val="28"/>
        </w:rPr>
      </w:pPr>
      <w:r>
        <w:rPr>
          <w:rFonts w:ascii="Times New Roman" w:hAnsi="Times New Roman" w:cs="Times New Roman"/>
          <w:b/>
          <w:sz w:val="28"/>
          <w:szCs w:val="28"/>
        </w:rPr>
        <w:br w:type="page"/>
      </w:r>
    </w:p>
    <w:p w14:paraId="4E198E79" w14:textId="77777777" w:rsidR="009C0034" w:rsidRPr="00325339" w:rsidRDefault="009C0034" w:rsidP="00103896">
      <w:pPr>
        <w:pStyle w:val="10"/>
        <w:spacing w:before="0" w:line="240" w:lineRule="auto"/>
        <w:jc w:val="center"/>
        <w:rPr>
          <w:rFonts w:ascii="Times New Roman" w:hAnsi="Times New Roman" w:cs="Times New Roman"/>
          <w:color w:val="auto"/>
        </w:rPr>
      </w:pPr>
      <w:bookmarkStart w:id="0" w:name="_Toc91253234"/>
      <w:r w:rsidRPr="00325339">
        <w:rPr>
          <w:rFonts w:ascii="Times New Roman" w:hAnsi="Times New Roman" w:cs="Times New Roman"/>
          <w:color w:val="auto"/>
          <w:lang w:val="en-US"/>
        </w:rPr>
        <w:lastRenderedPageBreak/>
        <w:t>I</w:t>
      </w:r>
      <w:r w:rsidRPr="00325339">
        <w:rPr>
          <w:rFonts w:ascii="Times New Roman" w:hAnsi="Times New Roman" w:cs="Times New Roman"/>
          <w:color w:val="auto"/>
        </w:rPr>
        <w:t>. Общие положения</w:t>
      </w:r>
      <w:bookmarkEnd w:id="0"/>
    </w:p>
    <w:p w14:paraId="457B9684" w14:textId="77777777" w:rsidR="009C0034" w:rsidRPr="00325339" w:rsidRDefault="00441E06" w:rsidP="00103896">
      <w:pPr>
        <w:pStyle w:val="20"/>
        <w:spacing w:before="0" w:line="240" w:lineRule="auto"/>
        <w:jc w:val="center"/>
        <w:rPr>
          <w:rFonts w:ascii="Times New Roman" w:hAnsi="Times New Roman" w:cs="Times New Roman"/>
          <w:color w:val="auto"/>
          <w:sz w:val="28"/>
          <w:szCs w:val="28"/>
        </w:rPr>
      </w:pPr>
      <w:bookmarkStart w:id="1" w:name="_Toc91253235"/>
      <w:r w:rsidRPr="00325339">
        <w:rPr>
          <w:rFonts w:ascii="Times New Roman" w:hAnsi="Times New Roman" w:cs="Times New Roman"/>
          <w:color w:val="auto"/>
          <w:sz w:val="28"/>
          <w:szCs w:val="28"/>
        </w:rPr>
        <w:t xml:space="preserve">1. Предмет регулирования </w:t>
      </w:r>
      <w:r w:rsidR="00E04D17" w:rsidRPr="00325339">
        <w:rPr>
          <w:rFonts w:ascii="Times New Roman" w:hAnsi="Times New Roman" w:cs="Times New Roman"/>
          <w:color w:val="auto"/>
          <w:sz w:val="28"/>
          <w:szCs w:val="28"/>
        </w:rPr>
        <w:t>А</w:t>
      </w:r>
      <w:r w:rsidRPr="00325339">
        <w:rPr>
          <w:rFonts w:ascii="Times New Roman" w:hAnsi="Times New Roman" w:cs="Times New Roman"/>
          <w:color w:val="auto"/>
          <w:sz w:val="28"/>
          <w:szCs w:val="28"/>
        </w:rPr>
        <w:t>дминистративного регламента</w:t>
      </w:r>
      <w:bookmarkEnd w:id="1"/>
    </w:p>
    <w:p w14:paraId="314A28A3" w14:textId="77777777" w:rsidR="00C802D4" w:rsidRPr="00525CDC" w:rsidRDefault="00C802D4" w:rsidP="00441E06">
      <w:pPr>
        <w:spacing w:after="0"/>
        <w:jc w:val="center"/>
        <w:rPr>
          <w:rFonts w:ascii="Times New Roman" w:hAnsi="Times New Roman" w:cs="Times New Roman"/>
          <w:sz w:val="28"/>
          <w:szCs w:val="28"/>
        </w:rPr>
      </w:pPr>
    </w:p>
    <w:p w14:paraId="0505B129" w14:textId="2D657EA6" w:rsidR="00441E06" w:rsidRPr="00F37922" w:rsidRDefault="00AE4560" w:rsidP="00F37922">
      <w:pPr>
        <w:pStyle w:val="aa"/>
        <w:spacing w:after="0" w:line="276" w:lineRule="auto"/>
        <w:ind w:firstLine="709"/>
        <w:jc w:val="both"/>
        <w:rPr>
          <w:rFonts w:ascii="Times New Roman" w:hAnsi="Times New Roman" w:cs="Times New Roman"/>
          <w:sz w:val="28"/>
          <w:szCs w:val="28"/>
        </w:rPr>
      </w:pPr>
      <w:r w:rsidRPr="00F37922">
        <w:rPr>
          <w:rFonts w:ascii="Times New Roman" w:hAnsi="Times New Roman" w:cs="Times New Roman"/>
          <w:sz w:val="28"/>
          <w:szCs w:val="28"/>
        </w:rPr>
        <w:t xml:space="preserve">1.1.  </w:t>
      </w:r>
      <w:r w:rsidR="00441E06" w:rsidRPr="00F37922">
        <w:rPr>
          <w:rFonts w:ascii="Times New Roman" w:hAnsi="Times New Roman" w:cs="Times New Roman"/>
          <w:sz w:val="28"/>
          <w:szCs w:val="28"/>
        </w:rPr>
        <w:t xml:space="preserve">Настоящий </w:t>
      </w:r>
      <w:r w:rsidR="00EF6C2C" w:rsidRPr="00F37922">
        <w:rPr>
          <w:rFonts w:ascii="Times New Roman" w:hAnsi="Times New Roman" w:cs="Times New Roman"/>
          <w:sz w:val="28"/>
          <w:szCs w:val="28"/>
        </w:rPr>
        <w:t>А</w:t>
      </w:r>
      <w:r w:rsidR="00441E06" w:rsidRPr="00F37922">
        <w:rPr>
          <w:rFonts w:ascii="Times New Roman" w:hAnsi="Times New Roman" w:cs="Times New Roman"/>
          <w:sz w:val="28"/>
          <w:szCs w:val="28"/>
        </w:rPr>
        <w:t>дминистративный регламент р</w:t>
      </w:r>
      <w:r w:rsidRPr="00F37922">
        <w:rPr>
          <w:rFonts w:ascii="Times New Roman" w:hAnsi="Times New Roman" w:cs="Times New Roman"/>
          <w:sz w:val="28"/>
          <w:szCs w:val="28"/>
        </w:rPr>
        <w:t xml:space="preserve">егулирует отношения, </w:t>
      </w:r>
      <w:r w:rsidR="000B0AB5" w:rsidRPr="00F37922">
        <w:rPr>
          <w:rFonts w:ascii="Times New Roman" w:hAnsi="Times New Roman" w:cs="Times New Roman"/>
          <w:sz w:val="28"/>
          <w:szCs w:val="28"/>
        </w:rPr>
        <w:t>возникающие в связи с предоставлением муниципальной услуги «</w:t>
      </w:r>
      <w:r w:rsidR="000B0AB5" w:rsidRPr="00F37922">
        <w:rPr>
          <w:rFonts w:ascii="Times New Roman" w:hAnsi="Times New Roman" w:cs="Times New Roman"/>
          <w:bCs/>
          <w:sz w:val="28"/>
          <w:szCs w:val="28"/>
        </w:rPr>
        <w:t xml:space="preserve">Признание садового дома жилым домом и жилого дома садовым </w:t>
      </w:r>
      <w:proofErr w:type="gramStart"/>
      <w:r w:rsidR="000B0AB5" w:rsidRPr="00F37922">
        <w:rPr>
          <w:rFonts w:ascii="Times New Roman" w:hAnsi="Times New Roman" w:cs="Times New Roman"/>
          <w:bCs/>
          <w:sz w:val="28"/>
          <w:szCs w:val="28"/>
        </w:rPr>
        <w:t>домом</w:t>
      </w:r>
      <w:r w:rsidR="000B0AB5" w:rsidRPr="00F37922">
        <w:rPr>
          <w:rFonts w:ascii="Times New Roman" w:hAnsi="Times New Roman" w:cs="Times New Roman"/>
          <w:sz w:val="28"/>
          <w:szCs w:val="28"/>
        </w:rPr>
        <w:t xml:space="preserve">»   </w:t>
      </w:r>
      <w:proofErr w:type="gramEnd"/>
      <w:r w:rsidR="000B0AB5" w:rsidRPr="00F37922">
        <w:rPr>
          <w:rFonts w:ascii="Times New Roman" w:hAnsi="Times New Roman" w:cs="Times New Roman"/>
          <w:sz w:val="28"/>
          <w:szCs w:val="28"/>
        </w:rPr>
        <w:t xml:space="preserve">                          (далее – </w:t>
      </w:r>
      <w:r w:rsidR="00DE1363" w:rsidRPr="00F37922">
        <w:rPr>
          <w:rFonts w:ascii="Times New Roman" w:hAnsi="Times New Roman" w:cs="Times New Roman"/>
          <w:sz w:val="28"/>
          <w:szCs w:val="28"/>
        </w:rPr>
        <w:t>м</w:t>
      </w:r>
      <w:r w:rsidR="000B0AB5" w:rsidRPr="00F37922">
        <w:rPr>
          <w:rFonts w:ascii="Times New Roman" w:hAnsi="Times New Roman" w:cs="Times New Roman"/>
          <w:sz w:val="28"/>
          <w:szCs w:val="28"/>
        </w:rPr>
        <w:t xml:space="preserve">униципальная услуга) </w:t>
      </w:r>
      <w:r w:rsidR="00D46D0C">
        <w:rPr>
          <w:rFonts w:ascii="Times New Roman" w:hAnsi="Times New Roman" w:cs="Times New Roman"/>
          <w:color w:val="000000" w:themeColor="text1"/>
          <w:sz w:val="28"/>
          <w:szCs w:val="28"/>
        </w:rPr>
        <w:t>администрацией городского округа Истра</w:t>
      </w:r>
      <w:r w:rsidR="00F37922" w:rsidRPr="00F37922">
        <w:rPr>
          <w:rFonts w:ascii="Times New Roman" w:hAnsi="Times New Roman" w:cs="Times New Roman"/>
          <w:color w:val="000000" w:themeColor="text1"/>
          <w:sz w:val="28"/>
          <w:szCs w:val="28"/>
        </w:rPr>
        <w:t xml:space="preserve"> Московской области</w:t>
      </w:r>
      <w:r w:rsidRPr="00F37922">
        <w:rPr>
          <w:rFonts w:ascii="Times New Roman" w:hAnsi="Times New Roman" w:cs="Times New Roman"/>
          <w:sz w:val="28"/>
          <w:szCs w:val="28"/>
        </w:rPr>
        <w:t>.</w:t>
      </w:r>
    </w:p>
    <w:p w14:paraId="466A315C" w14:textId="77777777" w:rsidR="00AE4560" w:rsidRPr="00D66394" w:rsidRDefault="00AE4560" w:rsidP="00F37922">
      <w:pPr>
        <w:spacing w:after="0"/>
        <w:ind w:firstLine="709"/>
        <w:jc w:val="both"/>
        <w:rPr>
          <w:rFonts w:ascii="Times New Roman" w:hAnsi="Times New Roman" w:cs="Times New Roman"/>
          <w:sz w:val="28"/>
          <w:szCs w:val="28"/>
        </w:rPr>
      </w:pPr>
      <w:r w:rsidRPr="00F37922">
        <w:rPr>
          <w:rFonts w:ascii="Times New Roman" w:hAnsi="Times New Roman" w:cs="Times New Roman"/>
          <w:sz w:val="28"/>
          <w:szCs w:val="28"/>
        </w:rPr>
        <w:t xml:space="preserve">1.2. </w:t>
      </w:r>
      <w:r w:rsidR="00EF6C2C" w:rsidRPr="00F37922">
        <w:rPr>
          <w:rFonts w:ascii="Times New Roman" w:hAnsi="Times New Roman" w:cs="Times New Roman"/>
          <w:sz w:val="28"/>
          <w:szCs w:val="28"/>
        </w:rPr>
        <w:t>Настоящий А</w:t>
      </w:r>
      <w:r w:rsidRPr="00F37922">
        <w:rPr>
          <w:rFonts w:ascii="Times New Roman" w:hAnsi="Times New Roman" w:cs="Times New Roman"/>
          <w:sz w:val="28"/>
          <w:szCs w:val="28"/>
        </w:rPr>
        <w:t>дминистративный</w:t>
      </w:r>
      <w:r w:rsidRPr="00D66394">
        <w:rPr>
          <w:rFonts w:ascii="Times New Roman" w:hAnsi="Times New Roman" w:cs="Times New Roman"/>
          <w:sz w:val="28"/>
          <w:szCs w:val="28"/>
        </w:rPr>
        <w:t xml:space="preserve"> регламент устанавливает порядок предоставления </w:t>
      </w:r>
      <w:r w:rsidR="00DE1363">
        <w:rPr>
          <w:rFonts w:ascii="Times New Roman" w:hAnsi="Times New Roman" w:cs="Times New Roman"/>
          <w:sz w:val="28"/>
          <w:szCs w:val="28"/>
        </w:rPr>
        <w:t>м</w:t>
      </w:r>
      <w:r w:rsidR="000B0AB5" w:rsidRPr="000B0AB5">
        <w:rPr>
          <w:rFonts w:ascii="Times New Roman" w:hAnsi="Times New Roman" w:cs="Times New Roman"/>
          <w:sz w:val="28"/>
          <w:szCs w:val="28"/>
        </w:rPr>
        <w:t xml:space="preserve">униципальной услуги и стандарт предоставления </w:t>
      </w:r>
      <w:r w:rsidR="00DE1363">
        <w:rPr>
          <w:rFonts w:ascii="Times New Roman" w:hAnsi="Times New Roman" w:cs="Times New Roman"/>
          <w:sz w:val="28"/>
          <w:szCs w:val="28"/>
        </w:rPr>
        <w:t>м</w:t>
      </w:r>
      <w:r w:rsidR="000B0AB5" w:rsidRPr="000B0AB5">
        <w:rPr>
          <w:rFonts w:ascii="Times New Roman" w:hAnsi="Times New Roman" w:cs="Times New Roman"/>
          <w:sz w:val="28"/>
          <w:szCs w:val="28"/>
        </w:rPr>
        <w:t>униципальной услуги</w:t>
      </w:r>
      <w:r w:rsidRPr="00D66394">
        <w:rPr>
          <w:rFonts w:ascii="Times New Roman" w:hAnsi="Times New Roman" w:cs="Times New Roman"/>
          <w:sz w:val="28"/>
          <w:szCs w:val="28"/>
        </w:rPr>
        <w:t>, состав</w:t>
      </w:r>
      <w:r w:rsidR="004308CF" w:rsidRPr="00D66394">
        <w:rPr>
          <w:rFonts w:ascii="Times New Roman" w:hAnsi="Times New Roman" w:cs="Times New Roman"/>
          <w:sz w:val="28"/>
          <w:szCs w:val="28"/>
        </w:rPr>
        <w:t xml:space="preserve">, последовательность и сроки выполнения административных процедур, требования к порядку их выполнения, </w:t>
      </w:r>
      <w:r w:rsidR="00630F4C">
        <w:rPr>
          <w:rFonts w:ascii="Times New Roman" w:hAnsi="Times New Roman" w:cs="Times New Roman"/>
          <w:sz w:val="28"/>
          <w:szCs w:val="28"/>
        </w:rPr>
        <w:br/>
      </w:r>
      <w:r w:rsidR="004308CF" w:rsidRPr="00D66394">
        <w:rPr>
          <w:rFonts w:ascii="Times New Roman" w:hAnsi="Times New Roman" w:cs="Times New Roman"/>
          <w:sz w:val="28"/>
          <w:szCs w:val="28"/>
        </w:rPr>
        <w:t xml:space="preserve">в том числе особенности выполнения административных процедур </w:t>
      </w:r>
      <w:r w:rsidR="00630F4C">
        <w:rPr>
          <w:rFonts w:ascii="Times New Roman" w:hAnsi="Times New Roman" w:cs="Times New Roman"/>
          <w:sz w:val="28"/>
          <w:szCs w:val="28"/>
        </w:rPr>
        <w:br/>
      </w:r>
      <w:r w:rsidR="004308CF" w:rsidRPr="00D66394">
        <w:rPr>
          <w:rFonts w:ascii="Times New Roman" w:hAnsi="Times New Roman" w:cs="Times New Roman"/>
          <w:sz w:val="28"/>
          <w:szCs w:val="28"/>
        </w:rPr>
        <w:t xml:space="preserve">в многофункциональных центрах предоставления государственных </w:t>
      </w:r>
      <w:r w:rsidR="00630F4C">
        <w:rPr>
          <w:rFonts w:ascii="Times New Roman" w:hAnsi="Times New Roman" w:cs="Times New Roman"/>
          <w:sz w:val="28"/>
          <w:szCs w:val="28"/>
        </w:rPr>
        <w:br/>
      </w:r>
      <w:r w:rsidR="004308CF" w:rsidRPr="00D66394">
        <w:rPr>
          <w:rFonts w:ascii="Times New Roman" w:hAnsi="Times New Roman" w:cs="Times New Roman"/>
          <w:sz w:val="28"/>
          <w:szCs w:val="28"/>
        </w:rPr>
        <w:t>и муниципальных услуг (далее – МФЦ)</w:t>
      </w:r>
      <w:r w:rsidR="001D73B8" w:rsidRPr="00D66394">
        <w:rPr>
          <w:rFonts w:ascii="Times New Roman" w:hAnsi="Times New Roman" w:cs="Times New Roman"/>
          <w:sz w:val="28"/>
          <w:szCs w:val="28"/>
        </w:rPr>
        <w:t xml:space="preserve"> в Московской области</w:t>
      </w:r>
      <w:r w:rsidR="004308CF" w:rsidRPr="00D66394">
        <w:rPr>
          <w:rFonts w:ascii="Times New Roman" w:hAnsi="Times New Roman" w:cs="Times New Roman"/>
          <w:sz w:val="28"/>
          <w:szCs w:val="28"/>
        </w:rPr>
        <w:t>, а также особенности выполнения административных процедур в МФЦ, формы контроля за исполнением административного регламента и досудебный (внесудебный) порядок обжалования решений и действий (бездействия</w:t>
      </w:r>
      <w:r w:rsidR="004308CF" w:rsidRPr="00BD3B97">
        <w:rPr>
          <w:rFonts w:ascii="Times New Roman" w:hAnsi="Times New Roman" w:cs="Times New Roman"/>
          <w:sz w:val="28"/>
          <w:szCs w:val="28"/>
        </w:rPr>
        <w:t xml:space="preserve">) </w:t>
      </w:r>
      <w:r w:rsidR="00BD3B97" w:rsidRPr="00BD3B97">
        <w:rPr>
          <w:rFonts w:ascii="Times New Roman" w:hAnsi="Times New Roman" w:cs="Times New Roman"/>
          <w:sz w:val="28"/>
          <w:szCs w:val="28"/>
        </w:rPr>
        <w:t>Администрации</w:t>
      </w:r>
      <w:r w:rsidR="00C94596" w:rsidRPr="00BD3B97">
        <w:rPr>
          <w:rFonts w:ascii="Times New Roman" w:hAnsi="Times New Roman" w:cs="Times New Roman"/>
          <w:sz w:val="28"/>
          <w:szCs w:val="28"/>
        </w:rPr>
        <w:t xml:space="preserve">, </w:t>
      </w:r>
      <w:r w:rsidR="004308CF" w:rsidRPr="00BD3B97">
        <w:rPr>
          <w:rFonts w:ascii="Times New Roman" w:hAnsi="Times New Roman" w:cs="Times New Roman"/>
          <w:sz w:val="28"/>
          <w:szCs w:val="28"/>
        </w:rPr>
        <w:t>МФЦ</w:t>
      </w:r>
      <w:r w:rsidR="004308CF" w:rsidRPr="00D66394">
        <w:rPr>
          <w:rFonts w:ascii="Times New Roman" w:hAnsi="Times New Roman" w:cs="Times New Roman"/>
          <w:sz w:val="28"/>
          <w:szCs w:val="28"/>
        </w:rPr>
        <w:t>, а также их должностных лиц, работников.</w:t>
      </w:r>
    </w:p>
    <w:p w14:paraId="72F46A7D" w14:textId="77777777" w:rsidR="00EF6C2C" w:rsidRPr="00D66394" w:rsidRDefault="00EF6C2C" w:rsidP="00AE4560">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 Термины и определения, используемые в настоящем Административном регламенте:</w:t>
      </w:r>
    </w:p>
    <w:p w14:paraId="25A635F9" w14:textId="77777777" w:rsidR="00BD3B97" w:rsidRPr="00DC7A5E" w:rsidRDefault="004175C5" w:rsidP="00BD3B97">
      <w:pPr>
        <w:pStyle w:val="11"/>
        <w:numPr>
          <w:ilvl w:val="0"/>
          <w:numId w:val="0"/>
        </w:numPr>
        <w:ind w:firstLine="709"/>
      </w:pPr>
      <w:r w:rsidRPr="00BD3B97">
        <w:t xml:space="preserve">1.3.1. </w:t>
      </w:r>
      <w:r w:rsidR="0054249F">
        <w:t xml:space="preserve">РГИС </w:t>
      </w:r>
      <w:r w:rsidR="00BD3B97" w:rsidRPr="00BD3B97">
        <w:t xml:space="preserve">– </w:t>
      </w:r>
      <w:r w:rsidR="0054249F" w:rsidRPr="0054249F">
        <w:t>Региональная географическая информационная система Московской области, используемая Администрацией для предоставления Государственной услуги</w:t>
      </w:r>
      <w:r w:rsidR="00BD3B97" w:rsidRPr="00BD3B97">
        <w:t>;</w:t>
      </w:r>
    </w:p>
    <w:p w14:paraId="74714EF8" w14:textId="77777777" w:rsidR="005A581C" w:rsidRPr="005A581C" w:rsidRDefault="005A581C" w:rsidP="00BD3B97">
      <w:pPr>
        <w:pStyle w:val="11"/>
        <w:numPr>
          <w:ilvl w:val="0"/>
          <w:numId w:val="0"/>
        </w:numPr>
        <w:ind w:firstLine="709"/>
      </w:pPr>
      <w:r w:rsidRPr="005A581C">
        <w:t xml:space="preserve">1.3.2. </w:t>
      </w:r>
      <w:r>
        <w:t xml:space="preserve">ЕПГУ - </w:t>
      </w:r>
      <w:r w:rsidRPr="00D60E23">
        <w:rPr>
          <w:rFonts w:eastAsia="Times New Roman"/>
          <w:lang w:eastAsia="ru-RU"/>
        </w:rPr>
        <w:t>Федеральная</w:t>
      </w:r>
      <w:r>
        <w:rPr>
          <w:rFonts w:eastAsia="Times New Roman"/>
          <w:lang w:eastAsia="ru-RU"/>
        </w:rPr>
        <w:t xml:space="preserve"> </w:t>
      </w:r>
      <w:r w:rsidRPr="00D60E23">
        <w:rPr>
          <w:rFonts w:eastAsia="Times New Roman"/>
          <w:lang w:eastAsia="ru-RU"/>
        </w:rPr>
        <w:t>государственная</w:t>
      </w:r>
      <w:r>
        <w:rPr>
          <w:rFonts w:eastAsia="Times New Roman"/>
          <w:lang w:eastAsia="ru-RU"/>
        </w:rPr>
        <w:t xml:space="preserve"> </w:t>
      </w:r>
      <w:r w:rsidRPr="00D60E23">
        <w:rPr>
          <w:rFonts w:eastAsia="Times New Roman"/>
          <w:lang w:eastAsia="ru-RU"/>
        </w:rPr>
        <w:t>информационная</w:t>
      </w:r>
      <w:r>
        <w:rPr>
          <w:rFonts w:eastAsia="Times New Roman"/>
          <w:lang w:eastAsia="ru-RU"/>
        </w:rPr>
        <w:t xml:space="preserve"> </w:t>
      </w:r>
      <w:r w:rsidRPr="00D60E23">
        <w:rPr>
          <w:rFonts w:eastAsia="Times New Roman"/>
          <w:lang w:eastAsia="ru-RU"/>
        </w:rPr>
        <w:t>система</w:t>
      </w:r>
      <w:r>
        <w:rPr>
          <w:rFonts w:eastAsia="Times New Roman"/>
          <w:lang w:eastAsia="ru-RU"/>
        </w:rPr>
        <w:t xml:space="preserve"> </w:t>
      </w:r>
      <w:r w:rsidRPr="00D60E23">
        <w:rPr>
          <w:rFonts w:eastAsia="Times New Roman"/>
          <w:lang w:eastAsia="ru-RU"/>
        </w:rPr>
        <w:t>«Единый</w:t>
      </w:r>
      <w:r>
        <w:rPr>
          <w:rFonts w:eastAsia="Times New Roman"/>
          <w:lang w:eastAsia="ru-RU"/>
        </w:rPr>
        <w:t xml:space="preserve"> </w:t>
      </w:r>
      <w:r w:rsidRPr="00D60E23">
        <w:rPr>
          <w:rFonts w:eastAsia="Times New Roman"/>
          <w:lang w:eastAsia="ru-RU"/>
        </w:rPr>
        <w:t>портал</w:t>
      </w:r>
      <w:r>
        <w:rPr>
          <w:rFonts w:eastAsia="Times New Roman"/>
          <w:lang w:eastAsia="ru-RU"/>
        </w:rPr>
        <w:t xml:space="preserve"> </w:t>
      </w:r>
      <w:r w:rsidRPr="00D60E23">
        <w:rPr>
          <w:rFonts w:eastAsia="Times New Roman"/>
          <w:lang w:eastAsia="ru-RU"/>
        </w:rPr>
        <w:t>государственных</w:t>
      </w:r>
      <w:r>
        <w:rPr>
          <w:rFonts w:eastAsia="Times New Roman"/>
          <w:lang w:eastAsia="ru-RU"/>
        </w:rPr>
        <w:t xml:space="preserve"> </w:t>
      </w:r>
      <w:r w:rsidRPr="00D60E23">
        <w:rPr>
          <w:rFonts w:eastAsia="Times New Roman"/>
          <w:lang w:eastAsia="ru-RU"/>
        </w:rPr>
        <w:t>и</w:t>
      </w:r>
      <w:r>
        <w:rPr>
          <w:rFonts w:eastAsia="Times New Roman"/>
          <w:lang w:eastAsia="ru-RU"/>
        </w:rPr>
        <w:t xml:space="preserve"> </w:t>
      </w:r>
      <w:r w:rsidRPr="00D60E23">
        <w:rPr>
          <w:rFonts w:eastAsia="Times New Roman"/>
          <w:lang w:eastAsia="ru-RU"/>
        </w:rPr>
        <w:t>муниципальных</w:t>
      </w:r>
      <w:r>
        <w:rPr>
          <w:rFonts w:eastAsia="Times New Roman"/>
          <w:lang w:eastAsia="ru-RU"/>
        </w:rPr>
        <w:t xml:space="preserve"> </w:t>
      </w:r>
      <w:r w:rsidRPr="00D60E23">
        <w:rPr>
          <w:rFonts w:eastAsia="Times New Roman"/>
          <w:lang w:eastAsia="ru-RU"/>
        </w:rPr>
        <w:t>услуг</w:t>
      </w:r>
      <w:r>
        <w:rPr>
          <w:rFonts w:eastAsia="Times New Roman"/>
          <w:lang w:eastAsia="ru-RU"/>
        </w:rPr>
        <w:t xml:space="preserve"> </w:t>
      </w:r>
      <w:r w:rsidRPr="00D60E23">
        <w:rPr>
          <w:rFonts w:eastAsia="Times New Roman"/>
          <w:lang w:eastAsia="ru-RU"/>
        </w:rPr>
        <w:t>(функций)»,</w:t>
      </w:r>
      <w:r>
        <w:rPr>
          <w:rFonts w:eastAsia="Times New Roman"/>
          <w:lang w:eastAsia="ru-RU"/>
        </w:rPr>
        <w:t xml:space="preserve"> </w:t>
      </w:r>
      <w:r w:rsidRPr="00D60E23">
        <w:rPr>
          <w:rFonts w:eastAsia="Times New Roman"/>
          <w:lang w:eastAsia="ru-RU"/>
        </w:rPr>
        <w:t>расположенная</w:t>
      </w:r>
      <w:r>
        <w:rPr>
          <w:rFonts w:eastAsia="Times New Roman"/>
          <w:lang w:eastAsia="ru-RU"/>
        </w:rPr>
        <w:t xml:space="preserve"> </w:t>
      </w:r>
      <w:r w:rsidRPr="00D60E23">
        <w:rPr>
          <w:rFonts w:eastAsia="Times New Roman"/>
          <w:lang w:eastAsia="ru-RU"/>
        </w:rPr>
        <w:t>в</w:t>
      </w:r>
      <w:r>
        <w:rPr>
          <w:rFonts w:eastAsia="Times New Roman"/>
          <w:lang w:eastAsia="ru-RU"/>
        </w:rPr>
        <w:t xml:space="preserve"> </w:t>
      </w:r>
      <w:r w:rsidRPr="00D60E23">
        <w:rPr>
          <w:rFonts w:eastAsia="Times New Roman"/>
          <w:lang w:eastAsia="ru-RU"/>
        </w:rPr>
        <w:t>информационно-телекоммуникационной</w:t>
      </w:r>
      <w:r>
        <w:rPr>
          <w:rFonts w:eastAsia="Times New Roman"/>
          <w:lang w:eastAsia="ru-RU"/>
        </w:rPr>
        <w:t xml:space="preserve"> </w:t>
      </w:r>
      <w:r w:rsidRPr="00D60E23">
        <w:rPr>
          <w:rFonts w:eastAsia="Times New Roman"/>
          <w:lang w:eastAsia="ru-RU"/>
        </w:rPr>
        <w:t>сети</w:t>
      </w:r>
      <w:r>
        <w:rPr>
          <w:rFonts w:eastAsia="Times New Roman"/>
          <w:lang w:eastAsia="ru-RU"/>
        </w:rPr>
        <w:t xml:space="preserve"> </w:t>
      </w:r>
      <w:r w:rsidRPr="00D60E23">
        <w:rPr>
          <w:rFonts w:eastAsia="Times New Roman"/>
          <w:lang w:eastAsia="ru-RU"/>
        </w:rPr>
        <w:t>«Интернет»</w:t>
      </w:r>
      <w:r>
        <w:rPr>
          <w:rFonts w:eastAsia="Times New Roman"/>
          <w:lang w:eastAsia="ru-RU"/>
        </w:rPr>
        <w:t xml:space="preserve"> (далее – сеть Интернет) </w:t>
      </w:r>
      <w:r w:rsidRPr="00D60E23">
        <w:rPr>
          <w:rFonts w:eastAsia="Times New Roman"/>
          <w:lang w:eastAsia="ru-RU"/>
        </w:rPr>
        <w:t>по</w:t>
      </w:r>
      <w:r>
        <w:rPr>
          <w:rFonts w:eastAsia="Times New Roman"/>
          <w:lang w:eastAsia="ru-RU"/>
        </w:rPr>
        <w:t xml:space="preserve"> </w:t>
      </w:r>
      <w:r w:rsidRPr="00D60E23">
        <w:rPr>
          <w:rFonts w:eastAsia="Times New Roman"/>
          <w:lang w:eastAsia="ru-RU"/>
        </w:rPr>
        <w:t>адресу:</w:t>
      </w:r>
      <w:r>
        <w:rPr>
          <w:rFonts w:eastAsia="Times New Roman"/>
          <w:lang w:eastAsia="ru-RU"/>
        </w:rPr>
        <w:t xml:space="preserve"> </w:t>
      </w:r>
      <w:r w:rsidRPr="00D60E23">
        <w:rPr>
          <w:rFonts w:eastAsia="Times New Roman"/>
          <w:lang w:eastAsia="ru-RU"/>
        </w:rPr>
        <w:t>www.gosuslugi.ru</w:t>
      </w:r>
      <w:r>
        <w:rPr>
          <w:rFonts w:eastAsia="Times New Roman"/>
          <w:lang w:eastAsia="ru-RU"/>
        </w:rPr>
        <w:t>;</w:t>
      </w:r>
    </w:p>
    <w:p w14:paraId="39EF852B" w14:textId="77777777" w:rsidR="00EF6C2C" w:rsidRPr="00D66394" w:rsidRDefault="00EB06F1" w:rsidP="00EF6C2C">
      <w:pPr>
        <w:spacing w:after="0"/>
        <w:ind w:firstLine="709"/>
        <w:jc w:val="both"/>
        <w:rPr>
          <w:rFonts w:ascii="Times New Roman" w:hAnsi="Times New Roman" w:cs="Times New Roman"/>
          <w:sz w:val="28"/>
          <w:szCs w:val="28"/>
        </w:rPr>
      </w:pPr>
      <w:r w:rsidRPr="00D66394">
        <w:rPr>
          <w:rStyle w:val="a8"/>
          <w:rFonts w:ascii="Times New Roman" w:hAnsi="Times New Roman" w:cs="Times New Roman"/>
          <w:color w:val="auto"/>
          <w:sz w:val="28"/>
          <w:szCs w:val="28"/>
          <w:u w:val="none"/>
        </w:rPr>
        <w:t>1.3.</w:t>
      </w:r>
      <w:r w:rsidR="005A581C">
        <w:rPr>
          <w:rStyle w:val="a8"/>
          <w:rFonts w:ascii="Times New Roman" w:hAnsi="Times New Roman" w:cs="Times New Roman"/>
          <w:color w:val="auto"/>
          <w:sz w:val="28"/>
          <w:szCs w:val="28"/>
          <w:u w:val="none"/>
        </w:rPr>
        <w:t>3</w:t>
      </w:r>
      <w:r w:rsidR="00EF6C2C" w:rsidRPr="00D66394">
        <w:rPr>
          <w:rStyle w:val="a8"/>
          <w:rFonts w:ascii="Times New Roman" w:hAnsi="Times New Roman" w:cs="Times New Roman"/>
          <w:color w:val="auto"/>
          <w:sz w:val="28"/>
          <w:szCs w:val="28"/>
          <w:u w:val="none"/>
        </w:rPr>
        <w:t xml:space="preserve">. </w:t>
      </w:r>
      <w:r w:rsidR="00EF6C2C" w:rsidRPr="00D66394">
        <w:rPr>
          <w:rFonts w:ascii="Times New Roman" w:hAnsi="Times New Roman" w:cs="Times New Roman"/>
          <w:sz w:val="28"/>
          <w:szCs w:val="28"/>
        </w:rPr>
        <w:t xml:space="preserve">РПГУ - </w:t>
      </w:r>
      <w:r w:rsidR="0075238D" w:rsidRPr="00D66394">
        <w:rPr>
          <w:rFonts w:ascii="Times New Roman" w:hAnsi="Times New Roman" w:cs="Times New Roman"/>
          <w:sz w:val="28"/>
          <w:szCs w:val="28"/>
        </w:rPr>
        <w:t>г</w:t>
      </w:r>
      <w:r w:rsidR="00EF6C2C" w:rsidRPr="00D66394">
        <w:rPr>
          <w:rFonts w:ascii="Times New Roman" w:hAnsi="Times New Roman" w:cs="Times New Roman"/>
          <w:sz w:val="28"/>
          <w:szCs w:val="28"/>
        </w:rPr>
        <w:t xml:space="preserve">осударственная информационная система </w:t>
      </w:r>
      <w:r w:rsidR="00EF6C2C" w:rsidRPr="00D66394">
        <w:rPr>
          <w:rFonts w:ascii="Times New Roman" w:hAnsi="Times New Roman" w:cs="Times New Roman"/>
          <w:sz w:val="28"/>
          <w:szCs w:val="28"/>
        </w:rPr>
        <w:br/>
        <w:t xml:space="preserve">Московской области «Портал государственных и муниципальных </w:t>
      </w:r>
      <w:r w:rsidR="00EF6C2C" w:rsidRPr="00D66394">
        <w:rPr>
          <w:rFonts w:ascii="Times New Roman" w:hAnsi="Times New Roman" w:cs="Times New Roman"/>
          <w:sz w:val="28"/>
          <w:szCs w:val="28"/>
        </w:rPr>
        <w:br/>
        <w:t xml:space="preserve">услуг (функций) Московской области», расположенная </w:t>
      </w:r>
      <w:r w:rsidR="00143C7F" w:rsidRPr="00D66394">
        <w:rPr>
          <w:rFonts w:ascii="Times New Roman" w:hAnsi="Times New Roman" w:cs="Times New Roman"/>
          <w:sz w:val="28"/>
          <w:szCs w:val="28"/>
        </w:rPr>
        <w:br/>
      </w:r>
      <w:r w:rsidR="00EF6C2C" w:rsidRPr="00D66394">
        <w:rPr>
          <w:rFonts w:ascii="Times New Roman" w:hAnsi="Times New Roman" w:cs="Times New Roman"/>
          <w:sz w:val="28"/>
          <w:szCs w:val="28"/>
        </w:rPr>
        <w:t xml:space="preserve">в </w:t>
      </w:r>
      <w:r w:rsidR="00143C7F" w:rsidRPr="00D66394">
        <w:rPr>
          <w:rFonts w:ascii="Times New Roman" w:hAnsi="Times New Roman" w:cs="Times New Roman"/>
          <w:sz w:val="28"/>
          <w:szCs w:val="28"/>
        </w:rPr>
        <w:t xml:space="preserve">информационно-телекоммуникационной сети «Интернет» </w:t>
      </w:r>
      <w:r w:rsidR="00143C7F" w:rsidRPr="00D66394">
        <w:rPr>
          <w:rFonts w:ascii="Times New Roman" w:hAnsi="Times New Roman" w:cs="Times New Roman"/>
          <w:sz w:val="28"/>
          <w:szCs w:val="28"/>
        </w:rPr>
        <w:br/>
        <w:t>(далее – сеть Интернет)</w:t>
      </w:r>
      <w:r w:rsidR="00CF34D4" w:rsidRPr="00D66394">
        <w:rPr>
          <w:rFonts w:ascii="Times New Roman" w:hAnsi="Times New Roman" w:cs="Times New Roman"/>
          <w:sz w:val="28"/>
          <w:szCs w:val="28"/>
        </w:rPr>
        <w:t xml:space="preserve"> </w:t>
      </w:r>
      <w:r w:rsidR="00EF6C2C" w:rsidRPr="00D66394">
        <w:rPr>
          <w:rFonts w:ascii="Times New Roman" w:hAnsi="Times New Roman" w:cs="Times New Roman"/>
          <w:sz w:val="28"/>
          <w:szCs w:val="28"/>
        </w:rPr>
        <w:t xml:space="preserve">по адресу: </w:t>
      </w:r>
      <w:r w:rsidR="00EF6C2C" w:rsidRPr="00D66394">
        <w:rPr>
          <w:rFonts w:ascii="Times New Roman" w:hAnsi="Times New Roman" w:cs="Times New Roman"/>
          <w:sz w:val="28"/>
          <w:szCs w:val="28"/>
          <w:lang w:val="en-US"/>
        </w:rPr>
        <w:t>www</w:t>
      </w:r>
      <w:r w:rsidR="00EF6C2C" w:rsidRPr="00D66394">
        <w:rPr>
          <w:rFonts w:ascii="Times New Roman" w:hAnsi="Times New Roman" w:cs="Times New Roman"/>
          <w:sz w:val="28"/>
          <w:szCs w:val="28"/>
        </w:rPr>
        <w:t>.</w:t>
      </w:r>
      <w:proofErr w:type="spellStart"/>
      <w:r w:rsidR="00EF6C2C" w:rsidRPr="00D66394">
        <w:rPr>
          <w:rFonts w:ascii="Times New Roman" w:hAnsi="Times New Roman" w:cs="Times New Roman"/>
          <w:sz w:val="28"/>
          <w:szCs w:val="28"/>
          <w:lang w:val="en-US"/>
        </w:rPr>
        <w:t>uslugi</w:t>
      </w:r>
      <w:proofErr w:type="spellEnd"/>
      <w:r w:rsidR="00EF6C2C" w:rsidRPr="00D66394">
        <w:rPr>
          <w:rFonts w:ascii="Times New Roman" w:hAnsi="Times New Roman" w:cs="Times New Roman"/>
          <w:sz w:val="28"/>
          <w:szCs w:val="28"/>
        </w:rPr>
        <w:t>.</w:t>
      </w:r>
      <w:proofErr w:type="spellStart"/>
      <w:r w:rsidR="00EF6C2C" w:rsidRPr="00D66394">
        <w:rPr>
          <w:rFonts w:ascii="Times New Roman" w:hAnsi="Times New Roman" w:cs="Times New Roman"/>
          <w:sz w:val="28"/>
          <w:szCs w:val="28"/>
          <w:lang w:val="en-US"/>
        </w:rPr>
        <w:t>mosreg</w:t>
      </w:r>
      <w:proofErr w:type="spellEnd"/>
      <w:r w:rsidR="00EF6C2C" w:rsidRPr="00D66394">
        <w:rPr>
          <w:rFonts w:ascii="Times New Roman" w:hAnsi="Times New Roman" w:cs="Times New Roman"/>
          <w:sz w:val="28"/>
          <w:szCs w:val="28"/>
        </w:rPr>
        <w:t>.</w:t>
      </w:r>
      <w:proofErr w:type="spellStart"/>
      <w:r w:rsidR="00EF6C2C" w:rsidRPr="00D66394">
        <w:rPr>
          <w:rFonts w:ascii="Times New Roman" w:hAnsi="Times New Roman" w:cs="Times New Roman"/>
          <w:sz w:val="28"/>
          <w:szCs w:val="28"/>
          <w:lang w:val="en-US"/>
        </w:rPr>
        <w:t>ru</w:t>
      </w:r>
      <w:proofErr w:type="spellEnd"/>
      <w:r w:rsidR="005A581C">
        <w:rPr>
          <w:rFonts w:ascii="Times New Roman" w:hAnsi="Times New Roman" w:cs="Times New Roman"/>
          <w:sz w:val="28"/>
          <w:szCs w:val="28"/>
        </w:rPr>
        <w:t>;</w:t>
      </w:r>
    </w:p>
    <w:p w14:paraId="34D48CE0" w14:textId="77777777" w:rsidR="00EF6C2C" w:rsidRPr="00D66394" w:rsidRDefault="00EF6C2C"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w:t>
      </w:r>
      <w:r w:rsidR="005A581C">
        <w:rPr>
          <w:rFonts w:ascii="Times New Roman" w:hAnsi="Times New Roman" w:cs="Times New Roman"/>
          <w:sz w:val="28"/>
          <w:szCs w:val="28"/>
        </w:rPr>
        <w:t>4</w:t>
      </w:r>
      <w:r w:rsidRPr="00D66394">
        <w:rPr>
          <w:rFonts w:ascii="Times New Roman" w:hAnsi="Times New Roman" w:cs="Times New Roman"/>
          <w:sz w:val="28"/>
          <w:szCs w:val="28"/>
        </w:rPr>
        <w:t>. Личный кабинет - сервис</w:t>
      </w:r>
      <w:r w:rsidR="00701097" w:rsidRPr="00D66394">
        <w:rPr>
          <w:rFonts w:ascii="Times New Roman" w:hAnsi="Times New Roman" w:cs="Times New Roman"/>
          <w:sz w:val="28"/>
          <w:szCs w:val="28"/>
        </w:rPr>
        <w:t xml:space="preserve"> РПГУ, позволяющий з</w:t>
      </w:r>
      <w:r w:rsidRPr="00D66394">
        <w:rPr>
          <w:rFonts w:ascii="Times New Roman" w:hAnsi="Times New Roman" w:cs="Times New Roman"/>
          <w:sz w:val="28"/>
          <w:szCs w:val="28"/>
        </w:rPr>
        <w:t>аявителю получать информацию о ходе обработки запр</w:t>
      </w:r>
      <w:r w:rsidR="005A581C">
        <w:rPr>
          <w:rFonts w:ascii="Times New Roman" w:hAnsi="Times New Roman" w:cs="Times New Roman"/>
          <w:sz w:val="28"/>
          <w:szCs w:val="28"/>
        </w:rPr>
        <w:t>осов, поданных посредством РПГУ;</w:t>
      </w:r>
    </w:p>
    <w:p w14:paraId="592D4770" w14:textId="77777777" w:rsidR="00EF6C2C" w:rsidRPr="00D66394" w:rsidRDefault="00EB5405"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1.3.</w:t>
      </w:r>
      <w:r w:rsidR="005A581C">
        <w:rPr>
          <w:rFonts w:ascii="Times New Roman" w:hAnsi="Times New Roman" w:cs="Times New Roman"/>
          <w:sz w:val="28"/>
          <w:szCs w:val="28"/>
        </w:rPr>
        <w:t>5</w:t>
      </w:r>
      <w:r w:rsidR="00EF6C2C" w:rsidRPr="00D66394">
        <w:rPr>
          <w:rFonts w:ascii="Times New Roman" w:hAnsi="Times New Roman" w:cs="Times New Roman"/>
          <w:sz w:val="28"/>
          <w:szCs w:val="28"/>
        </w:rPr>
        <w:t>. Учредитель МФЦ – орган местного самоуправления муниципального образования Московской области, явля</w:t>
      </w:r>
      <w:r w:rsidR="005A581C">
        <w:rPr>
          <w:rFonts w:ascii="Times New Roman" w:hAnsi="Times New Roman" w:cs="Times New Roman"/>
          <w:sz w:val="28"/>
          <w:szCs w:val="28"/>
        </w:rPr>
        <w:t>ющийся учредителем МФЦ;</w:t>
      </w:r>
    </w:p>
    <w:p w14:paraId="391A7A44" w14:textId="77777777" w:rsidR="00EF6C2C" w:rsidRDefault="00EB06F1" w:rsidP="00EF6C2C">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lastRenderedPageBreak/>
        <w:t>1.3.</w:t>
      </w:r>
      <w:r w:rsidR="005A581C">
        <w:rPr>
          <w:rFonts w:ascii="Times New Roman" w:hAnsi="Times New Roman" w:cs="Times New Roman"/>
          <w:sz w:val="28"/>
          <w:szCs w:val="28"/>
        </w:rPr>
        <w:t>6</w:t>
      </w:r>
      <w:r w:rsidR="00EF6C2C" w:rsidRPr="00D66394">
        <w:rPr>
          <w:rFonts w:ascii="Times New Roman" w:hAnsi="Times New Roman" w:cs="Times New Roman"/>
          <w:sz w:val="28"/>
          <w:szCs w:val="28"/>
        </w:rPr>
        <w:t xml:space="preserve">. Модуль МФЦ ЕИС ОУ </w:t>
      </w:r>
      <w:r w:rsidR="0082056E" w:rsidRPr="00D66394">
        <w:rPr>
          <w:rFonts w:ascii="Times New Roman" w:hAnsi="Times New Roman" w:cs="Times New Roman"/>
          <w:sz w:val="28"/>
          <w:szCs w:val="28"/>
        </w:rPr>
        <w:t>–</w:t>
      </w:r>
      <w:r w:rsidR="00EF6C2C" w:rsidRPr="00D66394">
        <w:rPr>
          <w:rFonts w:ascii="Times New Roman" w:hAnsi="Times New Roman" w:cs="Times New Roman"/>
          <w:sz w:val="28"/>
          <w:szCs w:val="28"/>
        </w:rPr>
        <w:t xml:space="preserve"> Модуль МФЦ Единой информационной системы оказания государственных и муницип</w:t>
      </w:r>
      <w:r w:rsidR="005A581C">
        <w:rPr>
          <w:rFonts w:ascii="Times New Roman" w:hAnsi="Times New Roman" w:cs="Times New Roman"/>
          <w:sz w:val="28"/>
          <w:szCs w:val="28"/>
        </w:rPr>
        <w:t xml:space="preserve">альных услуг </w:t>
      </w:r>
      <w:r w:rsidR="00630F4C">
        <w:rPr>
          <w:rFonts w:ascii="Times New Roman" w:hAnsi="Times New Roman" w:cs="Times New Roman"/>
          <w:sz w:val="28"/>
          <w:szCs w:val="28"/>
        </w:rPr>
        <w:br/>
      </w:r>
      <w:r w:rsidR="005A581C">
        <w:rPr>
          <w:rFonts w:ascii="Times New Roman" w:hAnsi="Times New Roman" w:cs="Times New Roman"/>
          <w:sz w:val="28"/>
          <w:szCs w:val="28"/>
        </w:rPr>
        <w:t>Московской области;</w:t>
      </w:r>
    </w:p>
    <w:p w14:paraId="47D14FBB" w14:textId="77777777" w:rsidR="005A581C" w:rsidRPr="00B43B5E" w:rsidRDefault="005A581C" w:rsidP="005A581C">
      <w:pPr>
        <w:spacing w:after="0"/>
        <w:ind w:firstLine="709"/>
        <w:jc w:val="both"/>
        <w:rPr>
          <w:rFonts w:ascii="Times New Roman" w:hAnsi="Times New Roman" w:cs="Times New Roman"/>
          <w:sz w:val="28"/>
          <w:szCs w:val="28"/>
        </w:rPr>
      </w:pPr>
      <w:r w:rsidRPr="00B43B5E">
        <w:rPr>
          <w:rFonts w:ascii="Times New Roman" w:hAnsi="Times New Roman" w:cs="Times New Roman"/>
          <w:sz w:val="28"/>
          <w:szCs w:val="28"/>
        </w:rPr>
        <w:t>1.3.</w:t>
      </w:r>
      <w:r>
        <w:rPr>
          <w:rFonts w:ascii="Times New Roman" w:hAnsi="Times New Roman" w:cs="Times New Roman"/>
          <w:sz w:val="28"/>
          <w:szCs w:val="28"/>
        </w:rPr>
        <w:t>7</w:t>
      </w:r>
      <w:r w:rsidRPr="00B43B5E">
        <w:rPr>
          <w:rFonts w:ascii="Times New Roman" w:hAnsi="Times New Roman" w:cs="Times New Roman"/>
          <w:sz w:val="28"/>
          <w:szCs w:val="28"/>
        </w:rPr>
        <w:t xml:space="preserve">.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hyperlink r:id="rId8" w:history="1">
        <w:r w:rsidRPr="00B43B5E">
          <w:rPr>
            <w:rStyle w:val="a8"/>
            <w:rFonts w:ascii="Times New Roman" w:hAnsi="Times New Roman" w:cs="Times New Roman"/>
            <w:color w:val="auto"/>
            <w:sz w:val="28"/>
            <w:szCs w:val="28"/>
            <w:u w:val="none"/>
          </w:rPr>
          <w:t>www.gosuslugi.ru</w:t>
        </w:r>
      </w:hyperlink>
      <w:r w:rsidRPr="00B43B5E">
        <w:rPr>
          <w:rFonts w:ascii="Times New Roman" w:hAnsi="Times New Roman" w:cs="Times New Roman"/>
          <w:sz w:val="28"/>
          <w:szCs w:val="28"/>
        </w:rPr>
        <w:t>;</w:t>
      </w:r>
    </w:p>
    <w:p w14:paraId="43EC8848" w14:textId="77777777" w:rsidR="005A581C" w:rsidRPr="00B43B5E" w:rsidRDefault="005A581C" w:rsidP="005A581C">
      <w:pPr>
        <w:spacing w:after="0"/>
        <w:ind w:firstLine="709"/>
        <w:jc w:val="both"/>
        <w:rPr>
          <w:rFonts w:ascii="Times New Roman" w:hAnsi="Times New Roman" w:cs="Times New Roman"/>
          <w:sz w:val="28"/>
          <w:szCs w:val="28"/>
        </w:rPr>
      </w:pPr>
      <w:r w:rsidRPr="00B43B5E">
        <w:rPr>
          <w:rFonts w:ascii="Times New Roman" w:hAnsi="Times New Roman" w:cs="Times New Roman"/>
          <w:sz w:val="28"/>
          <w:szCs w:val="28"/>
        </w:rPr>
        <w:t>1.3.</w:t>
      </w:r>
      <w:r>
        <w:rPr>
          <w:rFonts w:ascii="Times New Roman" w:hAnsi="Times New Roman" w:cs="Times New Roman"/>
          <w:sz w:val="28"/>
          <w:szCs w:val="28"/>
        </w:rPr>
        <w:t>8</w:t>
      </w:r>
      <w:r w:rsidRPr="00B43B5E">
        <w:rPr>
          <w:rFonts w:ascii="Times New Roman" w:hAnsi="Times New Roman" w:cs="Times New Roman"/>
          <w:sz w:val="28"/>
          <w:szCs w:val="28"/>
        </w:rPr>
        <w:t>.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43519B5" w14:textId="77777777" w:rsidR="005A581C" w:rsidRPr="00DE1075" w:rsidRDefault="00703165" w:rsidP="005A581C">
      <w:pPr>
        <w:spacing w:after="0"/>
        <w:ind w:firstLine="709"/>
        <w:jc w:val="both"/>
        <w:rPr>
          <w:rFonts w:ascii="Times New Roman" w:hAnsi="Times New Roman" w:cs="Times New Roman"/>
          <w:sz w:val="28"/>
          <w:szCs w:val="28"/>
        </w:rPr>
      </w:pPr>
      <w:r w:rsidRPr="00703165">
        <w:rPr>
          <w:rFonts w:ascii="Times New Roman" w:hAnsi="Times New Roman" w:cs="Times New Roman"/>
          <w:sz w:val="28"/>
          <w:szCs w:val="28"/>
        </w:rPr>
        <w:t xml:space="preserve">1.3.9. </w:t>
      </w:r>
      <w:r w:rsidR="005A581C" w:rsidRPr="00DC754A">
        <w:rPr>
          <w:rFonts w:ascii="Times New Roman" w:hAnsi="Times New Roman" w:cs="Times New Roman"/>
          <w:sz w:val="28"/>
          <w:szCs w:val="28"/>
        </w:rPr>
        <w:t>СМЭВ - система межведомственного электронного взаимодействия</w:t>
      </w:r>
      <w:r w:rsidR="005A581C" w:rsidRPr="00DE1075">
        <w:rPr>
          <w:rFonts w:ascii="Times New Roman" w:hAnsi="Times New Roman" w:cs="Times New Roman"/>
          <w:sz w:val="28"/>
          <w:szCs w:val="28"/>
        </w:rPr>
        <w:t>.</w:t>
      </w:r>
    </w:p>
    <w:p w14:paraId="64280FA4" w14:textId="77777777" w:rsidR="00DE1075" w:rsidRDefault="004943E6" w:rsidP="00DE1075">
      <w:pPr>
        <w:spacing w:after="0"/>
        <w:ind w:firstLine="709"/>
        <w:jc w:val="both"/>
        <w:rPr>
          <w:rFonts w:ascii="Times New Roman" w:hAnsi="Times New Roman" w:cs="Times New Roman"/>
          <w:sz w:val="28"/>
          <w:szCs w:val="28"/>
        </w:rPr>
      </w:pPr>
      <w:r w:rsidRPr="00EC5B26">
        <w:rPr>
          <w:rFonts w:ascii="Times New Roman" w:hAnsi="Times New Roman" w:cs="Times New Roman"/>
          <w:sz w:val="28"/>
          <w:szCs w:val="28"/>
        </w:rPr>
        <w:t xml:space="preserve">1.4. </w:t>
      </w:r>
      <w:r w:rsidR="00B25648" w:rsidRPr="00EC5B26">
        <w:rPr>
          <w:rFonts w:ascii="Times New Roman" w:hAnsi="Times New Roman" w:cs="Times New Roman"/>
          <w:sz w:val="28"/>
          <w:szCs w:val="28"/>
        </w:rPr>
        <w:t>Настоящий Административный регламент не применяется</w:t>
      </w:r>
      <w:r w:rsidR="00ED0AB7" w:rsidRPr="00EC5B26">
        <w:rPr>
          <w:rFonts w:ascii="Times New Roman" w:hAnsi="Times New Roman" w:cs="Times New Roman"/>
          <w:sz w:val="28"/>
          <w:szCs w:val="28"/>
        </w:rPr>
        <w:t xml:space="preserve"> </w:t>
      </w:r>
      <w:r w:rsidR="00630F4C" w:rsidRPr="00EC5B26">
        <w:rPr>
          <w:rFonts w:ascii="Times New Roman" w:hAnsi="Times New Roman" w:cs="Times New Roman"/>
          <w:sz w:val="28"/>
          <w:szCs w:val="28"/>
        </w:rPr>
        <w:br/>
      </w:r>
      <w:r w:rsidR="00B25648" w:rsidRPr="00EC5B26">
        <w:rPr>
          <w:rFonts w:ascii="Times New Roman" w:hAnsi="Times New Roman" w:cs="Times New Roman"/>
          <w:sz w:val="28"/>
          <w:szCs w:val="28"/>
        </w:rPr>
        <w:t xml:space="preserve">к </w:t>
      </w:r>
      <w:r w:rsidR="00EC5B26" w:rsidRPr="00EC5B26">
        <w:rPr>
          <w:rFonts w:ascii="Times New Roman" w:hAnsi="Times New Roman" w:cs="Times New Roman"/>
          <w:sz w:val="28"/>
          <w:szCs w:val="28"/>
        </w:rPr>
        <w:t>объектам, имеющим</w:t>
      </w:r>
      <w:r w:rsidR="009679B7" w:rsidRPr="00EC5B26">
        <w:rPr>
          <w:rFonts w:ascii="Times New Roman" w:hAnsi="Times New Roman" w:cs="Times New Roman"/>
          <w:sz w:val="28"/>
          <w:szCs w:val="28"/>
        </w:rPr>
        <w:t xml:space="preserve"> назначение «нежилое»</w:t>
      </w:r>
      <w:r w:rsidR="00DE1075" w:rsidRPr="00EC5B26">
        <w:rPr>
          <w:rFonts w:ascii="Times New Roman" w:hAnsi="Times New Roman" w:cs="Times New Roman"/>
          <w:sz w:val="28"/>
          <w:szCs w:val="28"/>
        </w:rPr>
        <w:t>, расположенным в границах населенных пунктов на земельных участках с видами разрешенного использования «Для ведения личного подсобного хозяйства (приусадебный земельный участок)», «Для индивидуального жилищного строительства» не предусматривающими размещение садовых домов.</w:t>
      </w:r>
      <w:r w:rsidR="00DE1075" w:rsidRPr="00DE1075">
        <w:rPr>
          <w:rFonts w:ascii="Times New Roman" w:hAnsi="Times New Roman" w:cs="Times New Roman"/>
          <w:sz w:val="28"/>
          <w:szCs w:val="28"/>
        </w:rPr>
        <w:t xml:space="preserve"> </w:t>
      </w:r>
    </w:p>
    <w:p w14:paraId="6FECED14" w14:textId="77777777" w:rsidR="008B5C36" w:rsidRDefault="008B5C36" w:rsidP="008B5C36">
      <w:pPr>
        <w:spacing w:after="0"/>
        <w:ind w:firstLine="709"/>
        <w:jc w:val="both"/>
        <w:rPr>
          <w:rFonts w:ascii="Times New Roman" w:hAnsi="Times New Roman" w:cs="Times New Roman"/>
          <w:sz w:val="28"/>
          <w:szCs w:val="28"/>
        </w:rPr>
      </w:pPr>
      <w:r w:rsidRPr="00D33CAD">
        <w:rPr>
          <w:rFonts w:ascii="Times New Roman" w:hAnsi="Times New Roman" w:cs="Times New Roman"/>
          <w:sz w:val="28"/>
          <w:szCs w:val="28"/>
        </w:rPr>
        <w:t xml:space="preserve">1.5. Администрация </w:t>
      </w:r>
      <w:r w:rsidR="005140B1" w:rsidRPr="00D33CAD">
        <w:rPr>
          <w:rFonts w:ascii="Times New Roman" w:hAnsi="Times New Roman" w:cs="Times New Roman"/>
          <w:sz w:val="28"/>
          <w:szCs w:val="28"/>
        </w:rPr>
        <w:t>направля</w:t>
      </w:r>
      <w:r w:rsidR="005140B1">
        <w:rPr>
          <w:rFonts w:ascii="Times New Roman" w:hAnsi="Times New Roman" w:cs="Times New Roman"/>
          <w:sz w:val="28"/>
          <w:szCs w:val="28"/>
        </w:rPr>
        <w:t>е</w:t>
      </w:r>
      <w:r w:rsidR="005140B1" w:rsidRPr="00D33CAD">
        <w:rPr>
          <w:rFonts w:ascii="Times New Roman" w:hAnsi="Times New Roman" w:cs="Times New Roman"/>
          <w:sz w:val="28"/>
          <w:szCs w:val="28"/>
        </w:rPr>
        <w:t xml:space="preserve">т </w:t>
      </w:r>
      <w:r w:rsidRPr="00D33CAD">
        <w:rPr>
          <w:rFonts w:ascii="Times New Roman" w:hAnsi="Times New Roman" w:cs="Times New Roman"/>
          <w:sz w:val="28"/>
          <w:szCs w:val="28"/>
        </w:rPr>
        <w:t>в Личный кабинет заявителя на ЕПГУ сведения о ходе выполнения запроса о предоставлении муниципальной услуги (далее – запрос) и результат предоставления муниципальной услуги.</w:t>
      </w:r>
    </w:p>
    <w:p w14:paraId="6F5004AF" w14:textId="77777777" w:rsidR="00727CE8" w:rsidRPr="000174E9" w:rsidRDefault="00727CE8" w:rsidP="00B25648">
      <w:pPr>
        <w:spacing w:after="0"/>
        <w:ind w:firstLine="709"/>
        <w:jc w:val="both"/>
        <w:rPr>
          <w:rFonts w:ascii="Times New Roman" w:eastAsia="Times New Roman" w:hAnsi="Times New Roman" w:cs="Times New Roman"/>
          <w:sz w:val="28"/>
          <w:szCs w:val="28"/>
          <w:lang w:eastAsia="ru-RU"/>
        </w:rPr>
      </w:pPr>
    </w:p>
    <w:p w14:paraId="6BD0A77B" w14:textId="77777777" w:rsidR="00441E06" w:rsidRPr="00325339" w:rsidRDefault="00441E06" w:rsidP="00103896">
      <w:pPr>
        <w:pStyle w:val="20"/>
        <w:spacing w:before="0" w:line="240" w:lineRule="auto"/>
        <w:jc w:val="center"/>
        <w:rPr>
          <w:rFonts w:ascii="Times New Roman" w:hAnsi="Times New Roman" w:cs="Times New Roman"/>
          <w:color w:val="auto"/>
          <w:sz w:val="28"/>
          <w:szCs w:val="28"/>
        </w:rPr>
      </w:pPr>
      <w:bookmarkStart w:id="2" w:name="_Toc91253236"/>
      <w:r w:rsidRPr="00325339">
        <w:rPr>
          <w:rFonts w:ascii="Times New Roman" w:hAnsi="Times New Roman" w:cs="Times New Roman"/>
          <w:color w:val="auto"/>
          <w:sz w:val="28"/>
          <w:szCs w:val="28"/>
        </w:rPr>
        <w:t>2. Круг заявителей</w:t>
      </w:r>
      <w:bookmarkEnd w:id="2"/>
    </w:p>
    <w:p w14:paraId="3EB607E7" w14:textId="77777777" w:rsidR="00292B2B" w:rsidRPr="00525CDC" w:rsidRDefault="00292B2B" w:rsidP="00103896">
      <w:pPr>
        <w:spacing w:after="0" w:line="240" w:lineRule="auto"/>
        <w:ind w:firstLine="709"/>
        <w:jc w:val="both"/>
        <w:rPr>
          <w:rFonts w:ascii="Times New Roman" w:hAnsi="Times New Roman" w:cs="Times New Roman"/>
          <w:sz w:val="28"/>
          <w:szCs w:val="28"/>
        </w:rPr>
      </w:pPr>
    </w:p>
    <w:p w14:paraId="685A0A3F" w14:textId="77777777" w:rsidR="00DA4FA0" w:rsidRPr="00D66394" w:rsidRDefault="00DA4FA0" w:rsidP="00441E06">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2.1. </w:t>
      </w:r>
      <w:r w:rsidR="004943E6">
        <w:rPr>
          <w:rFonts w:ascii="Times New Roman" w:hAnsi="Times New Roman" w:cs="Times New Roman"/>
          <w:sz w:val="28"/>
          <w:szCs w:val="28"/>
        </w:rPr>
        <w:t>Муниципальная</w:t>
      </w:r>
      <w:r w:rsidRPr="00D66394">
        <w:rPr>
          <w:rFonts w:ascii="Times New Roman" w:hAnsi="Times New Roman" w:cs="Times New Roman"/>
          <w:sz w:val="28"/>
          <w:szCs w:val="28"/>
        </w:rPr>
        <w:t xml:space="preserve"> услуга</w:t>
      </w:r>
      <w:r w:rsidR="00C344DB" w:rsidRPr="00D66394">
        <w:rPr>
          <w:rFonts w:ascii="Times New Roman" w:hAnsi="Times New Roman" w:cs="Times New Roman"/>
          <w:sz w:val="28"/>
          <w:szCs w:val="28"/>
        </w:rPr>
        <w:t xml:space="preserve"> предоставляется физическим лицам, индивидуальным предп</w:t>
      </w:r>
      <w:r w:rsidR="003158CF" w:rsidRPr="00D66394">
        <w:rPr>
          <w:rFonts w:ascii="Times New Roman" w:hAnsi="Times New Roman" w:cs="Times New Roman"/>
          <w:sz w:val="28"/>
          <w:szCs w:val="28"/>
        </w:rPr>
        <w:t xml:space="preserve">ринимателям, юридическим лицам </w:t>
      </w:r>
      <w:r w:rsidR="003158CF" w:rsidRPr="00D66394">
        <w:rPr>
          <w:rFonts w:ascii="Times New Roman" w:hAnsi="Times New Roman" w:cs="Times New Roman"/>
          <w:sz w:val="28"/>
          <w:szCs w:val="28"/>
        </w:rPr>
        <w:br/>
      </w:r>
      <w:r w:rsidR="00C344DB" w:rsidRPr="00D66394">
        <w:rPr>
          <w:rFonts w:ascii="Times New Roman" w:hAnsi="Times New Roman" w:cs="Times New Roman"/>
          <w:sz w:val="28"/>
          <w:szCs w:val="28"/>
        </w:rPr>
        <w:t xml:space="preserve">либо их уполномоченным представителям, обратившимся </w:t>
      </w:r>
      <w:r w:rsidR="003158CF" w:rsidRPr="00D66394">
        <w:rPr>
          <w:rFonts w:ascii="Times New Roman" w:hAnsi="Times New Roman" w:cs="Times New Roman"/>
          <w:sz w:val="28"/>
          <w:szCs w:val="28"/>
        </w:rPr>
        <w:br/>
        <w:t xml:space="preserve">в </w:t>
      </w:r>
      <w:r w:rsidR="004943E6" w:rsidRPr="004943E6">
        <w:rPr>
          <w:rFonts w:ascii="Times New Roman" w:hAnsi="Times New Roman" w:cs="Times New Roman"/>
          <w:sz w:val="28"/>
          <w:szCs w:val="28"/>
        </w:rPr>
        <w:t>Администрацию</w:t>
      </w:r>
      <w:r w:rsidR="003158CF" w:rsidRPr="004943E6">
        <w:rPr>
          <w:rFonts w:ascii="Times New Roman" w:hAnsi="Times New Roman" w:cs="Times New Roman"/>
          <w:sz w:val="28"/>
          <w:szCs w:val="28"/>
        </w:rPr>
        <w:t xml:space="preserve"> </w:t>
      </w:r>
      <w:r w:rsidR="00C344DB" w:rsidRPr="00D66394">
        <w:rPr>
          <w:rFonts w:ascii="Times New Roman" w:hAnsi="Times New Roman" w:cs="Times New Roman"/>
          <w:sz w:val="28"/>
          <w:szCs w:val="28"/>
        </w:rPr>
        <w:t xml:space="preserve">с запросом о предоставлении </w:t>
      </w:r>
      <w:r w:rsidR="00E56AAF">
        <w:rPr>
          <w:rFonts w:ascii="Times New Roman" w:hAnsi="Times New Roman" w:cs="Times New Roman"/>
          <w:sz w:val="28"/>
          <w:szCs w:val="28"/>
        </w:rPr>
        <w:t>м</w:t>
      </w:r>
      <w:r w:rsidR="004943E6">
        <w:rPr>
          <w:rFonts w:ascii="Times New Roman" w:hAnsi="Times New Roman" w:cs="Times New Roman"/>
          <w:sz w:val="28"/>
          <w:szCs w:val="28"/>
        </w:rPr>
        <w:t>униципальной</w:t>
      </w:r>
      <w:r w:rsidR="00C344DB" w:rsidRPr="00D66394">
        <w:rPr>
          <w:rFonts w:ascii="Times New Roman" w:hAnsi="Times New Roman" w:cs="Times New Roman"/>
          <w:sz w:val="28"/>
          <w:szCs w:val="28"/>
        </w:rPr>
        <w:t xml:space="preserve"> услуги </w:t>
      </w:r>
      <w:r w:rsidR="00C344DB" w:rsidRPr="00D66394">
        <w:rPr>
          <w:rFonts w:ascii="Times New Roman" w:hAnsi="Times New Roman" w:cs="Times New Roman"/>
          <w:sz w:val="28"/>
          <w:szCs w:val="28"/>
        </w:rPr>
        <w:br/>
        <w:t>(далее заявитель</w:t>
      </w:r>
      <w:r w:rsidR="00C344DB" w:rsidRPr="004943E6">
        <w:rPr>
          <w:rFonts w:ascii="Times New Roman" w:hAnsi="Times New Roman" w:cs="Times New Roman"/>
          <w:sz w:val="28"/>
          <w:szCs w:val="28"/>
        </w:rPr>
        <w:t>)</w:t>
      </w:r>
      <w:r w:rsidR="00D33CAD">
        <w:rPr>
          <w:rFonts w:ascii="Times New Roman" w:hAnsi="Times New Roman" w:cs="Times New Roman"/>
          <w:sz w:val="28"/>
          <w:szCs w:val="28"/>
        </w:rPr>
        <w:t>.</w:t>
      </w:r>
    </w:p>
    <w:p w14:paraId="61481137" w14:textId="77777777" w:rsidR="00C344DB" w:rsidRPr="00976C5C" w:rsidRDefault="00C344DB" w:rsidP="00441E06">
      <w:pPr>
        <w:spacing w:after="0"/>
        <w:ind w:firstLine="709"/>
        <w:jc w:val="both"/>
        <w:rPr>
          <w:rFonts w:ascii="Times New Roman" w:hAnsi="Times New Roman" w:cs="Times New Roman"/>
          <w:sz w:val="28"/>
          <w:szCs w:val="28"/>
        </w:rPr>
      </w:pPr>
      <w:r w:rsidRPr="00976C5C">
        <w:rPr>
          <w:rFonts w:ascii="Times New Roman" w:hAnsi="Times New Roman" w:cs="Times New Roman"/>
          <w:sz w:val="28"/>
          <w:szCs w:val="28"/>
        </w:rPr>
        <w:t>2.2. Категории заявителей:</w:t>
      </w:r>
    </w:p>
    <w:p w14:paraId="24C94E43" w14:textId="77777777" w:rsidR="00F07B3F" w:rsidRPr="00D66394" w:rsidRDefault="003D3EE3" w:rsidP="00261DC6">
      <w:pPr>
        <w:spacing w:after="0"/>
        <w:ind w:firstLine="709"/>
        <w:jc w:val="both"/>
        <w:rPr>
          <w:rFonts w:ascii="Times New Roman" w:hAnsi="Times New Roman" w:cs="Times New Roman"/>
          <w:sz w:val="28"/>
          <w:szCs w:val="28"/>
        </w:rPr>
      </w:pPr>
      <w:r w:rsidRPr="00976C5C">
        <w:rPr>
          <w:rFonts w:ascii="Times New Roman" w:hAnsi="Times New Roman" w:cs="Times New Roman"/>
          <w:sz w:val="28"/>
          <w:szCs w:val="28"/>
        </w:rPr>
        <w:t xml:space="preserve">2.2.1. </w:t>
      </w:r>
      <w:r w:rsidR="00261DC6" w:rsidRPr="00976C5C">
        <w:rPr>
          <w:rFonts w:ascii="Times New Roman" w:hAnsi="Times New Roman" w:cs="Times New Roman"/>
          <w:sz w:val="28"/>
          <w:szCs w:val="28"/>
        </w:rPr>
        <w:t>собственник садового дома или жилого дома</w:t>
      </w:r>
      <w:r w:rsidR="008B5C36" w:rsidRPr="004943E6">
        <w:rPr>
          <w:rFonts w:ascii="Times New Roman" w:hAnsi="Times New Roman" w:cs="Times New Roman"/>
          <w:sz w:val="28"/>
          <w:szCs w:val="28"/>
        </w:rPr>
        <w:t xml:space="preserve">, расположенного </w:t>
      </w:r>
      <w:r w:rsidR="00630F4C">
        <w:rPr>
          <w:rFonts w:ascii="Times New Roman" w:hAnsi="Times New Roman" w:cs="Times New Roman"/>
          <w:sz w:val="28"/>
          <w:szCs w:val="28"/>
        </w:rPr>
        <w:br/>
      </w:r>
      <w:r w:rsidR="008B5C36" w:rsidRPr="004943E6">
        <w:rPr>
          <w:rFonts w:ascii="Times New Roman" w:hAnsi="Times New Roman" w:cs="Times New Roman"/>
          <w:sz w:val="28"/>
          <w:szCs w:val="28"/>
        </w:rPr>
        <w:t>на территории Московской области и подлежащим признанию жилым домом или садовым домом</w:t>
      </w:r>
      <w:r w:rsidR="008B5C36">
        <w:rPr>
          <w:rFonts w:ascii="Times New Roman" w:hAnsi="Times New Roman" w:cs="Times New Roman"/>
          <w:sz w:val="28"/>
          <w:szCs w:val="28"/>
        </w:rPr>
        <w:t>.</w:t>
      </w:r>
    </w:p>
    <w:p w14:paraId="59CC2DAA" w14:textId="77777777" w:rsidR="00BC7BC3" w:rsidRPr="00325339" w:rsidRDefault="00BC7BC3" w:rsidP="00103896">
      <w:pPr>
        <w:pStyle w:val="10"/>
        <w:spacing w:before="0" w:line="240" w:lineRule="auto"/>
        <w:jc w:val="center"/>
        <w:rPr>
          <w:rFonts w:ascii="Times New Roman" w:hAnsi="Times New Roman" w:cs="Times New Roman"/>
          <w:color w:val="auto"/>
        </w:rPr>
      </w:pPr>
      <w:bookmarkStart w:id="3" w:name="_Toc91253237"/>
      <w:r w:rsidRPr="00325339">
        <w:rPr>
          <w:rFonts w:ascii="Times New Roman" w:hAnsi="Times New Roman" w:cs="Times New Roman"/>
          <w:color w:val="auto"/>
          <w:lang w:val="en-US"/>
        </w:rPr>
        <w:t>II</w:t>
      </w:r>
      <w:r w:rsidRPr="00325339">
        <w:rPr>
          <w:rFonts w:ascii="Times New Roman" w:hAnsi="Times New Roman" w:cs="Times New Roman"/>
          <w:color w:val="auto"/>
        </w:rPr>
        <w:t xml:space="preserve">. Стандарт предоставления </w:t>
      </w:r>
      <w:r w:rsidR="00261DC6">
        <w:rPr>
          <w:rFonts w:ascii="Times New Roman" w:hAnsi="Times New Roman" w:cs="Times New Roman"/>
          <w:color w:val="auto"/>
        </w:rPr>
        <w:t>муниципальной</w:t>
      </w:r>
      <w:r w:rsidRPr="00325339">
        <w:rPr>
          <w:rFonts w:ascii="Times New Roman" w:hAnsi="Times New Roman" w:cs="Times New Roman"/>
          <w:color w:val="auto"/>
        </w:rPr>
        <w:t xml:space="preserve"> услуги</w:t>
      </w:r>
      <w:bookmarkEnd w:id="3"/>
    </w:p>
    <w:p w14:paraId="0900BDFC" w14:textId="77777777" w:rsidR="00815BB3" w:rsidRPr="00325339" w:rsidRDefault="00815BB3" w:rsidP="00103896">
      <w:pPr>
        <w:pStyle w:val="20"/>
        <w:spacing w:before="0" w:line="240" w:lineRule="auto"/>
        <w:jc w:val="center"/>
        <w:rPr>
          <w:rFonts w:ascii="Times New Roman" w:hAnsi="Times New Roman" w:cs="Times New Roman"/>
          <w:color w:val="auto"/>
          <w:sz w:val="28"/>
          <w:szCs w:val="28"/>
        </w:rPr>
      </w:pPr>
      <w:bookmarkStart w:id="4" w:name="_Toc91253238"/>
      <w:r w:rsidRPr="00325339">
        <w:rPr>
          <w:rFonts w:ascii="Times New Roman" w:hAnsi="Times New Roman" w:cs="Times New Roman"/>
          <w:color w:val="auto"/>
          <w:sz w:val="28"/>
          <w:szCs w:val="28"/>
        </w:rPr>
        <w:t xml:space="preserve">3. Наименование </w:t>
      </w:r>
      <w:r w:rsidR="00F07B3F" w:rsidRPr="00325339">
        <w:rPr>
          <w:rFonts w:ascii="Times New Roman" w:hAnsi="Times New Roman" w:cs="Times New Roman"/>
          <w:color w:val="auto"/>
          <w:sz w:val="28"/>
          <w:szCs w:val="28"/>
        </w:rPr>
        <w:t>муниципальной</w:t>
      </w:r>
      <w:r w:rsidRPr="00325339">
        <w:rPr>
          <w:rFonts w:ascii="Times New Roman" w:hAnsi="Times New Roman" w:cs="Times New Roman"/>
          <w:color w:val="auto"/>
          <w:sz w:val="28"/>
          <w:szCs w:val="28"/>
        </w:rPr>
        <w:t xml:space="preserve"> услуги</w:t>
      </w:r>
      <w:bookmarkEnd w:id="4"/>
    </w:p>
    <w:p w14:paraId="7C851D3F" w14:textId="77777777" w:rsidR="00815BB3" w:rsidRPr="00525CDC" w:rsidRDefault="00815BB3" w:rsidP="00103896">
      <w:pPr>
        <w:spacing w:after="0" w:line="240" w:lineRule="auto"/>
        <w:ind w:firstLine="709"/>
        <w:jc w:val="center"/>
        <w:rPr>
          <w:rFonts w:ascii="Times New Roman" w:hAnsi="Times New Roman" w:cs="Times New Roman"/>
          <w:sz w:val="28"/>
          <w:szCs w:val="28"/>
        </w:rPr>
      </w:pPr>
    </w:p>
    <w:p w14:paraId="19BFFCA4" w14:textId="77777777" w:rsidR="00815BB3"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3.1. </w:t>
      </w:r>
      <w:r w:rsidR="00F07B3F">
        <w:rPr>
          <w:rFonts w:ascii="Times New Roman" w:hAnsi="Times New Roman" w:cs="Times New Roman"/>
          <w:sz w:val="28"/>
          <w:szCs w:val="28"/>
        </w:rPr>
        <w:t>Муниципальная</w:t>
      </w:r>
      <w:r w:rsidRPr="00D66394">
        <w:rPr>
          <w:rFonts w:ascii="Times New Roman" w:hAnsi="Times New Roman" w:cs="Times New Roman"/>
          <w:sz w:val="28"/>
          <w:szCs w:val="28"/>
        </w:rPr>
        <w:t xml:space="preserve"> услуга </w:t>
      </w:r>
      <w:r w:rsidRPr="00F07B3F">
        <w:rPr>
          <w:rFonts w:ascii="Times New Roman" w:hAnsi="Times New Roman" w:cs="Times New Roman"/>
          <w:sz w:val="28"/>
          <w:szCs w:val="28"/>
        </w:rPr>
        <w:t>«</w:t>
      </w:r>
      <w:r w:rsidR="00F07B3F" w:rsidRPr="00F07B3F">
        <w:rPr>
          <w:rFonts w:ascii="Times New Roman" w:eastAsia="Calibri" w:hAnsi="Times New Roman" w:cs="Times New Roman"/>
          <w:bCs/>
          <w:sz w:val="28"/>
          <w:szCs w:val="28"/>
        </w:rPr>
        <w:t xml:space="preserve">Признание садового дома жилым домом </w:t>
      </w:r>
      <w:r w:rsidR="00630F4C">
        <w:rPr>
          <w:rFonts w:ascii="Times New Roman" w:eastAsia="Calibri" w:hAnsi="Times New Roman" w:cs="Times New Roman"/>
          <w:bCs/>
          <w:sz w:val="28"/>
          <w:szCs w:val="28"/>
        </w:rPr>
        <w:br/>
      </w:r>
      <w:r w:rsidR="00F07B3F" w:rsidRPr="00F07B3F">
        <w:rPr>
          <w:rFonts w:ascii="Times New Roman" w:eastAsia="Calibri" w:hAnsi="Times New Roman" w:cs="Times New Roman"/>
          <w:bCs/>
          <w:sz w:val="28"/>
          <w:szCs w:val="28"/>
        </w:rPr>
        <w:t>и жилого дома садовым домом</w:t>
      </w:r>
      <w:r w:rsidRPr="00F07B3F">
        <w:rPr>
          <w:rFonts w:ascii="Times New Roman" w:hAnsi="Times New Roman" w:cs="Times New Roman"/>
          <w:sz w:val="28"/>
          <w:szCs w:val="28"/>
        </w:rPr>
        <w:t>».</w:t>
      </w:r>
    </w:p>
    <w:p w14:paraId="754BD1B4" w14:textId="77777777" w:rsidR="00505872" w:rsidRDefault="00505872" w:rsidP="00103896">
      <w:pPr>
        <w:spacing w:after="0" w:line="240" w:lineRule="auto"/>
        <w:ind w:firstLine="709"/>
        <w:jc w:val="both"/>
        <w:rPr>
          <w:rFonts w:ascii="Times New Roman" w:hAnsi="Times New Roman" w:cs="Times New Roman"/>
          <w:sz w:val="28"/>
          <w:szCs w:val="28"/>
        </w:rPr>
      </w:pPr>
    </w:p>
    <w:p w14:paraId="78B8D415" w14:textId="77777777" w:rsidR="00A22A6E" w:rsidRDefault="00815BB3" w:rsidP="00103896">
      <w:pPr>
        <w:pStyle w:val="20"/>
        <w:spacing w:before="0" w:line="240" w:lineRule="auto"/>
        <w:jc w:val="center"/>
        <w:rPr>
          <w:rFonts w:ascii="Times New Roman" w:hAnsi="Times New Roman" w:cs="Times New Roman"/>
          <w:color w:val="auto"/>
          <w:sz w:val="28"/>
          <w:szCs w:val="28"/>
        </w:rPr>
      </w:pPr>
      <w:bookmarkStart w:id="5" w:name="_Toc91253239"/>
      <w:r w:rsidRPr="000B3198">
        <w:rPr>
          <w:rFonts w:ascii="Times New Roman" w:hAnsi="Times New Roman" w:cs="Times New Roman"/>
          <w:color w:val="auto"/>
          <w:sz w:val="28"/>
          <w:szCs w:val="28"/>
        </w:rPr>
        <w:t xml:space="preserve">4. </w:t>
      </w:r>
      <w:proofErr w:type="gramStart"/>
      <w:r w:rsidRPr="000B3198">
        <w:rPr>
          <w:rFonts w:ascii="Times New Roman" w:hAnsi="Times New Roman" w:cs="Times New Roman"/>
          <w:color w:val="auto"/>
          <w:sz w:val="28"/>
          <w:szCs w:val="28"/>
        </w:rPr>
        <w:t xml:space="preserve">Наименование </w:t>
      </w:r>
      <w:r w:rsidR="00F07B3F" w:rsidRPr="000B3198">
        <w:rPr>
          <w:rFonts w:ascii="Times New Roman" w:hAnsi="Times New Roman" w:cs="Times New Roman"/>
          <w:color w:val="000000" w:themeColor="text1"/>
          <w:sz w:val="28"/>
          <w:szCs w:val="28"/>
        </w:rPr>
        <w:t>органа</w:t>
      </w:r>
      <w:proofErr w:type="gramEnd"/>
      <w:r w:rsidR="00F07B3F" w:rsidRPr="000B3198">
        <w:rPr>
          <w:rFonts w:ascii="Times New Roman" w:hAnsi="Times New Roman" w:cs="Times New Roman"/>
          <w:color w:val="000000" w:themeColor="text1"/>
          <w:sz w:val="28"/>
          <w:szCs w:val="28"/>
        </w:rPr>
        <w:t xml:space="preserve"> </w:t>
      </w:r>
      <w:r w:rsidRPr="000B3198">
        <w:rPr>
          <w:rFonts w:ascii="Times New Roman" w:hAnsi="Times New Roman" w:cs="Times New Roman"/>
          <w:color w:val="auto"/>
          <w:sz w:val="28"/>
          <w:szCs w:val="28"/>
        </w:rPr>
        <w:t xml:space="preserve">предоставляющего </w:t>
      </w:r>
      <w:r w:rsidR="00F07B3F" w:rsidRPr="000B3198">
        <w:rPr>
          <w:rFonts w:ascii="Times New Roman" w:hAnsi="Times New Roman" w:cs="Times New Roman"/>
          <w:color w:val="auto"/>
          <w:sz w:val="28"/>
          <w:szCs w:val="28"/>
        </w:rPr>
        <w:t>муниципальную</w:t>
      </w:r>
      <w:r w:rsidRPr="000B3198">
        <w:rPr>
          <w:rFonts w:ascii="Times New Roman" w:hAnsi="Times New Roman" w:cs="Times New Roman"/>
          <w:color w:val="auto"/>
          <w:sz w:val="28"/>
          <w:szCs w:val="28"/>
        </w:rPr>
        <w:t xml:space="preserve"> услугу</w:t>
      </w:r>
      <w:bookmarkEnd w:id="5"/>
    </w:p>
    <w:p w14:paraId="65AD26D5" w14:textId="77777777" w:rsidR="00815BB3" w:rsidRPr="00525CDC" w:rsidRDefault="00815BB3" w:rsidP="00103896">
      <w:pPr>
        <w:pStyle w:val="20"/>
        <w:spacing w:before="0" w:line="240" w:lineRule="auto"/>
        <w:jc w:val="center"/>
        <w:rPr>
          <w:rFonts w:ascii="Times New Roman" w:hAnsi="Times New Roman" w:cs="Times New Roman"/>
          <w:color w:val="auto"/>
          <w:sz w:val="28"/>
          <w:szCs w:val="28"/>
        </w:rPr>
      </w:pPr>
    </w:p>
    <w:p w14:paraId="3EB7A74D" w14:textId="47D07456" w:rsidR="00815BB3" w:rsidRPr="00D66394"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4.1. </w:t>
      </w:r>
      <w:r w:rsidR="00A269C3" w:rsidRPr="00A269C3">
        <w:rPr>
          <w:rFonts w:ascii="Times New Roman" w:hAnsi="Times New Roman" w:cs="Times New Roman"/>
          <w:color w:val="000000" w:themeColor="text1"/>
          <w:sz w:val="28"/>
          <w:szCs w:val="28"/>
        </w:rPr>
        <w:t>Органом</w:t>
      </w:r>
      <w:r w:rsidR="00A22A6E" w:rsidRPr="00CB1E0A">
        <w:rPr>
          <w:rFonts w:ascii="Times New Roman" w:hAnsi="Times New Roman" w:cs="Times New Roman"/>
          <w:sz w:val="28"/>
          <w:szCs w:val="28"/>
        </w:rPr>
        <w:t>,</w:t>
      </w:r>
      <w:r w:rsidR="00A22A6E">
        <w:rPr>
          <w:rFonts w:ascii="Times New Roman" w:hAnsi="Times New Roman" w:cs="Times New Roman"/>
          <w:sz w:val="28"/>
          <w:szCs w:val="28"/>
        </w:rPr>
        <w:t xml:space="preserve"> </w:t>
      </w:r>
      <w:r w:rsidR="006C15EF" w:rsidRPr="00CB1E0A">
        <w:rPr>
          <w:rFonts w:ascii="Times New Roman" w:hAnsi="Times New Roman" w:cs="Times New Roman"/>
          <w:sz w:val="28"/>
          <w:szCs w:val="28"/>
        </w:rPr>
        <w:t xml:space="preserve">ответственным за предоставление муниципальной услуги, является </w:t>
      </w:r>
      <w:r w:rsidR="00D46D0C">
        <w:rPr>
          <w:rFonts w:ascii="Times New Roman" w:hAnsi="Times New Roman" w:cs="Times New Roman"/>
          <w:sz w:val="28"/>
          <w:szCs w:val="28"/>
        </w:rPr>
        <w:t>администрация городского округа Истра Московской области</w:t>
      </w:r>
      <w:r w:rsidRPr="00D66394">
        <w:rPr>
          <w:rFonts w:ascii="Times New Roman" w:hAnsi="Times New Roman" w:cs="Times New Roman"/>
          <w:sz w:val="28"/>
          <w:szCs w:val="28"/>
        </w:rPr>
        <w:t>.</w:t>
      </w:r>
    </w:p>
    <w:p w14:paraId="2699FA5C" w14:textId="77777777" w:rsidR="00815BB3" w:rsidRPr="00D66394" w:rsidRDefault="00815BB3" w:rsidP="00B07C6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4.2. Непосредственное предоставление </w:t>
      </w:r>
      <w:r w:rsidR="00F07B3F">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осуществляет</w:t>
      </w:r>
      <w:r w:rsidR="00053319">
        <w:rPr>
          <w:rFonts w:ascii="Times New Roman" w:hAnsi="Times New Roman" w:cs="Times New Roman"/>
          <w:sz w:val="28"/>
          <w:szCs w:val="28"/>
        </w:rPr>
        <w:t xml:space="preserve"> соответствующее</w:t>
      </w:r>
      <w:r w:rsidRPr="00D66394">
        <w:rPr>
          <w:rFonts w:ascii="Times New Roman" w:hAnsi="Times New Roman" w:cs="Times New Roman"/>
          <w:sz w:val="28"/>
          <w:szCs w:val="28"/>
        </w:rPr>
        <w:t xml:space="preserve"> </w:t>
      </w:r>
      <w:r w:rsidR="00325339">
        <w:rPr>
          <w:rFonts w:ascii="Times New Roman" w:hAnsi="Times New Roman" w:cs="Times New Roman"/>
          <w:sz w:val="28"/>
          <w:szCs w:val="28"/>
        </w:rPr>
        <w:t>структурное подразделение Администрации.</w:t>
      </w:r>
    </w:p>
    <w:p w14:paraId="7C265689" w14:textId="77777777" w:rsidR="00BC7BC3" w:rsidRPr="009B72F8" w:rsidRDefault="00BC7BC3" w:rsidP="00103896">
      <w:pPr>
        <w:spacing w:after="0" w:line="240" w:lineRule="auto"/>
        <w:ind w:firstLine="709"/>
        <w:jc w:val="center"/>
        <w:rPr>
          <w:rFonts w:ascii="Times New Roman" w:hAnsi="Times New Roman" w:cs="Times New Roman"/>
          <w:sz w:val="28"/>
          <w:szCs w:val="28"/>
        </w:rPr>
      </w:pPr>
    </w:p>
    <w:p w14:paraId="65D2D209" w14:textId="77777777" w:rsidR="005545EF" w:rsidRPr="00325339" w:rsidRDefault="005545EF" w:rsidP="00103896">
      <w:pPr>
        <w:pStyle w:val="20"/>
        <w:spacing w:before="0" w:line="240" w:lineRule="auto"/>
        <w:jc w:val="center"/>
        <w:rPr>
          <w:rFonts w:ascii="Times New Roman" w:hAnsi="Times New Roman" w:cs="Times New Roman"/>
          <w:color w:val="auto"/>
          <w:sz w:val="28"/>
          <w:szCs w:val="28"/>
        </w:rPr>
      </w:pPr>
      <w:bookmarkStart w:id="6" w:name="_Toc91253240"/>
      <w:r w:rsidRPr="00325339">
        <w:rPr>
          <w:rFonts w:ascii="Times New Roman" w:hAnsi="Times New Roman" w:cs="Times New Roman"/>
          <w:color w:val="auto"/>
          <w:sz w:val="28"/>
          <w:szCs w:val="28"/>
        </w:rPr>
        <w:t xml:space="preserve">5. Результат предоставления </w:t>
      </w:r>
      <w:r w:rsidR="00A269C3" w:rsidRPr="00325339">
        <w:rPr>
          <w:rFonts w:ascii="Times New Roman" w:hAnsi="Times New Roman" w:cs="Times New Roman"/>
          <w:color w:val="000000" w:themeColor="text1"/>
          <w:sz w:val="28"/>
          <w:szCs w:val="28"/>
        </w:rPr>
        <w:t>муниципальной</w:t>
      </w:r>
      <w:r w:rsidRPr="00325339">
        <w:rPr>
          <w:rFonts w:ascii="Times New Roman" w:hAnsi="Times New Roman" w:cs="Times New Roman"/>
          <w:color w:val="auto"/>
          <w:sz w:val="28"/>
          <w:szCs w:val="28"/>
        </w:rPr>
        <w:t xml:space="preserve"> услуги</w:t>
      </w:r>
      <w:bookmarkEnd w:id="6"/>
    </w:p>
    <w:p w14:paraId="63D07E4E" w14:textId="77777777" w:rsidR="005545EF" w:rsidRPr="00103896" w:rsidRDefault="005545EF" w:rsidP="00103896">
      <w:pPr>
        <w:spacing w:after="0" w:line="240" w:lineRule="auto"/>
        <w:jc w:val="center"/>
        <w:rPr>
          <w:rFonts w:ascii="Times New Roman" w:hAnsi="Times New Roman" w:cs="Times New Roman"/>
          <w:sz w:val="28"/>
          <w:szCs w:val="28"/>
          <w:highlight w:val="yellow"/>
        </w:rPr>
      </w:pPr>
    </w:p>
    <w:p w14:paraId="508A6AC6" w14:textId="77777777" w:rsidR="008A0D49" w:rsidRPr="004761C6" w:rsidRDefault="008A0D49" w:rsidP="00525CDC">
      <w:pPr>
        <w:spacing w:after="0"/>
        <w:ind w:firstLine="709"/>
        <w:jc w:val="both"/>
        <w:rPr>
          <w:rFonts w:ascii="Times New Roman" w:hAnsi="Times New Roman" w:cs="Times New Roman"/>
          <w:sz w:val="28"/>
          <w:szCs w:val="28"/>
        </w:rPr>
      </w:pPr>
      <w:r w:rsidRPr="004761C6">
        <w:rPr>
          <w:rFonts w:ascii="Times New Roman" w:hAnsi="Times New Roman" w:cs="Times New Roman"/>
          <w:sz w:val="28"/>
          <w:szCs w:val="28"/>
        </w:rPr>
        <w:t>5</w:t>
      </w:r>
      <w:r w:rsidR="009F4C16" w:rsidRPr="004761C6">
        <w:rPr>
          <w:rFonts w:ascii="Times New Roman" w:hAnsi="Times New Roman" w:cs="Times New Roman"/>
          <w:sz w:val="28"/>
          <w:szCs w:val="28"/>
        </w:rPr>
        <w:t xml:space="preserve">.1. Результатом предоставления </w:t>
      </w:r>
      <w:r w:rsidR="00261DC6">
        <w:rPr>
          <w:rFonts w:ascii="Times New Roman" w:hAnsi="Times New Roman" w:cs="Times New Roman"/>
          <w:sz w:val="28"/>
          <w:szCs w:val="28"/>
        </w:rPr>
        <w:t>муниципаль</w:t>
      </w:r>
      <w:r w:rsidRPr="004761C6">
        <w:rPr>
          <w:rFonts w:ascii="Times New Roman" w:hAnsi="Times New Roman" w:cs="Times New Roman"/>
          <w:sz w:val="28"/>
          <w:szCs w:val="28"/>
        </w:rPr>
        <w:t>ной услуги является:</w:t>
      </w:r>
    </w:p>
    <w:p w14:paraId="692F121B" w14:textId="77777777" w:rsidR="008A0D49" w:rsidRPr="00A269C3" w:rsidRDefault="003D3EE3" w:rsidP="00525CDC">
      <w:pPr>
        <w:autoSpaceDE w:val="0"/>
        <w:autoSpaceDN w:val="0"/>
        <w:adjustRightInd w:val="0"/>
        <w:spacing w:after="0"/>
        <w:ind w:firstLine="709"/>
        <w:jc w:val="both"/>
        <w:rPr>
          <w:rFonts w:ascii="Times New Roman" w:hAnsi="Times New Roman" w:cs="Times New Roman"/>
          <w:sz w:val="28"/>
          <w:szCs w:val="28"/>
        </w:rPr>
      </w:pPr>
      <w:r w:rsidRPr="004761C6">
        <w:rPr>
          <w:rFonts w:ascii="Times New Roman" w:hAnsi="Times New Roman" w:cs="Times New Roman"/>
          <w:sz w:val="28"/>
          <w:szCs w:val="28"/>
        </w:rPr>
        <w:t xml:space="preserve">5.1.1. </w:t>
      </w:r>
      <w:r w:rsidR="00A269C3" w:rsidRPr="004761C6">
        <w:rPr>
          <w:rFonts w:ascii="Times New Roman" w:eastAsia="Times New Roman" w:hAnsi="Times New Roman" w:cs="Times New Roman"/>
          <w:sz w:val="28"/>
          <w:szCs w:val="28"/>
        </w:rPr>
        <w:t xml:space="preserve">Решение о предоставлении </w:t>
      </w:r>
      <w:r w:rsidR="00DE1363">
        <w:rPr>
          <w:rFonts w:ascii="Times New Roman" w:hAnsi="Times New Roman" w:cs="Times New Roman"/>
          <w:sz w:val="28"/>
          <w:szCs w:val="28"/>
        </w:rPr>
        <w:t>м</w:t>
      </w:r>
      <w:r w:rsidR="00A269C3" w:rsidRPr="004761C6">
        <w:rPr>
          <w:rFonts w:ascii="Times New Roman" w:hAnsi="Times New Roman" w:cs="Times New Roman"/>
          <w:sz w:val="28"/>
          <w:szCs w:val="28"/>
        </w:rPr>
        <w:t>униципальной</w:t>
      </w:r>
      <w:r w:rsidR="00A269C3" w:rsidRPr="004761C6">
        <w:rPr>
          <w:rFonts w:ascii="Times New Roman" w:eastAsia="Times New Roman" w:hAnsi="Times New Roman" w:cs="Times New Roman"/>
          <w:sz w:val="28"/>
          <w:szCs w:val="28"/>
        </w:rPr>
        <w:t xml:space="preserve"> услуги</w:t>
      </w:r>
      <w:r w:rsidR="002A06BC">
        <w:rPr>
          <w:rFonts w:ascii="Times New Roman" w:eastAsia="Times New Roman" w:hAnsi="Times New Roman" w:cs="Times New Roman"/>
          <w:sz w:val="28"/>
          <w:szCs w:val="28"/>
        </w:rPr>
        <w:t xml:space="preserve"> в </w:t>
      </w:r>
      <w:r w:rsidR="00A269C3" w:rsidRPr="004761C6">
        <w:rPr>
          <w:rFonts w:ascii="Times New Roman" w:hAnsi="Times New Roman" w:cs="Times New Roman"/>
          <w:sz w:val="28"/>
          <w:szCs w:val="28"/>
        </w:rPr>
        <w:t>виде решения о признании</w:t>
      </w:r>
      <w:r w:rsidR="0083431D" w:rsidRPr="004761C6">
        <w:rPr>
          <w:rFonts w:ascii="Times New Roman" w:hAnsi="Times New Roman" w:cs="Times New Roman"/>
          <w:sz w:val="28"/>
          <w:szCs w:val="28"/>
        </w:rPr>
        <w:t xml:space="preserve"> </w:t>
      </w:r>
      <w:r w:rsidR="00A269C3" w:rsidRPr="004761C6">
        <w:rPr>
          <w:rFonts w:ascii="Times New Roman" w:hAnsi="Times New Roman" w:cs="Times New Roman"/>
          <w:bCs/>
          <w:color w:val="000000"/>
          <w:sz w:val="28"/>
          <w:szCs w:val="28"/>
          <w:lang w:eastAsia="ru-RU"/>
        </w:rPr>
        <w:t>садового дома жилым домом и жилого дома садовым домом</w:t>
      </w:r>
      <w:r w:rsidR="002A06BC" w:rsidRPr="00A22A6E">
        <w:rPr>
          <w:rFonts w:ascii="Times New Roman" w:hAnsi="Times New Roman" w:cs="Times New Roman"/>
          <w:bCs/>
          <w:color w:val="000000"/>
          <w:sz w:val="28"/>
          <w:szCs w:val="28"/>
          <w:lang w:eastAsia="ru-RU"/>
        </w:rPr>
        <w:t>,</w:t>
      </w:r>
      <w:r w:rsidR="00A269C3" w:rsidRPr="00A22A6E">
        <w:rPr>
          <w:rFonts w:ascii="Times New Roman" w:hAnsi="Times New Roman" w:cs="Times New Roman"/>
          <w:sz w:val="28"/>
          <w:szCs w:val="28"/>
        </w:rPr>
        <w:t xml:space="preserve"> </w:t>
      </w:r>
      <w:r w:rsidR="002A06BC" w:rsidRPr="00A22A6E">
        <w:rPr>
          <w:rFonts w:ascii="Times New Roman" w:hAnsi="Times New Roman" w:cs="Times New Roman"/>
          <w:sz w:val="28"/>
          <w:szCs w:val="28"/>
        </w:rPr>
        <w:t>которое</w:t>
      </w:r>
      <w:r w:rsidR="0083431D" w:rsidRPr="00A22A6E">
        <w:rPr>
          <w:rFonts w:ascii="Times New Roman" w:hAnsi="Times New Roman" w:cs="Times New Roman"/>
          <w:sz w:val="28"/>
          <w:szCs w:val="28"/>
        </w:rPr>
        <w:t xml:space="preserve"> оформляется</w:t>
      </w:r>
      <w:r w:rsidR="008A0D49" w:rsidRPr="00A22A6E">
        <w:rPr>
          <w:rFonts w:ascii="Times New Roman" w:hAnsi="Times New Roman" w:cs="Times New Roman"/>
          <w:sz w:val="28"/>
          <w:szCs w:val="28"/>
        </w:rPr>
        <w:t xml:space="preserve"> </w:t>
      </w:r>
      <w:r w:rsidR="007D760D" w:rsidRPr="00A22A6E">
        <w:rPr>
          <w:rFonts w:ascii="Times New Roman" w:hAnsi="Times New Roman" w:cs="Times New Roman"/>
          <w:sz w:val="28"/>
          <w:szCs w:val="28"/>
        </w:rPr>
        <w:t>по форме согласно</w:t>
      </w:r>
      <w:r w:rsidR="008A0D49" w:rsidRPr="00A22A6E">
        <w:rPr>
          <w:rFonts w:ascii="Times New Roman" w:hAnsi="Times New Roman" w:cs="Times New Roman"/>
          <w:sz w:val="28"/>
          <w:szCs w:val="28"/>
        </w:rPr>
        <w:t xml:space="preserve"> </w:t>
      </w:r>
      <w:r w:rsidR="007D760D" w:rsidRPr="00A22A6E">
        <w:rPr>
          <w:rFonts w:ascii="Times New Roman" w:hAnsi="Times New Roman" w:cs="Times New Roman"/>
          <w:sz w:val="28"/>
          <w:szCs w:val="28"/>
        </w:rPr>
        <w:t xml:space="preserve">Приложению № 3 </w:t>
      </w:r>
      <w:r w:rsidR="00630F4C">
        <w:rPr>
          <w:rFonts w:ascii="Times New Roman" w:hAnsi="Times New Roman" w:cs="Times New Roman"/>
          <w:sz w:val="28"/>
          <w:szCs w:val="28"/>
        </w:rPr>
        <w:br/>
      </w:r>
      <w:r w:rsidR="007D760D" w:rsidRPr="00A22A6E">
        <w:rPr>
          <w:rFonts w:ascii="Times New Roman" w:hAnsi="Times New Roman" w:cs="Times New Roman"/>
          <w:sz w:val="28"/>
          <w:szCs w:val="28"/>
        </w:rPr>
        <w:t>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утвержденному Постановлением Правительства Российской Федерации</w:t>
      </w:r>
      <w:r w:rsidR="00525CDC" w:rsidRPr="00525CDC">
        <w:rPr>
          <w:rFonts w:ascii="Times New Roman" w:hAnsi="Times New Roman" w:cs="Times New Roman"/>
          <w:sz w:val="28"/>
          <w:szCs w:val="28"/>
        </w:rPr>
        <w:t xml:space="preserve"> </w:t>
      </w:r>
      <w:r w:rsidR="00525CDC" w:rsidRPr="00A22A6E">
        <w:rPr>
          <w:rFonts w:ascii="Times New Roman" w:hAnsi="Times New Roman" w:cs="Times New Roman"/>
          <w:sz w:val="28"/>
          <w:szCs w:val="28"/>
        </w:rPr>
        <w:t>от 28.01.2006 № 47</w:t>
      </w:r>
      <w:r w:rsidR="007D760D" w:rsidRPr="00A22A6E">
        <w:rPr>
          <w:rFonts w:ascii="Times New Roman" w:hAnsi="Times New Roman" w:cs="Times New Roman"/>
          <w:sz w:val="28"/>
          <w:szCs w:val="28"/>
        </w:rPr>
        <w:t xml:space="preserve">, приведенной </w:t>
      </w:r>
      <w:r w:rsidR="00630F4C">
        <w:rPr>
          <w:rFonts w:ascii="Times New Roman" w:hAnsi="Times New Roman" w:cs="Times New Roman"/>
          <w:sz w:val="28"/>
          <w:szCs w:val="28"/>
        </w:rPr>
        <w:br/>
      </w:r>
      <w:r w:rsidR="007D760D" w:rsidRPr="00A22A6E">
        <w:rPr>
          <w:rFonts w:ascii="Times New Roman" w:hAnsi="Times New Roman" w:cs="Times New Roman"/>
          <w:sz w:val="28"/>
          <w:szCs w:val="28"/>
        </w:rPr>
        <w:t xml:space="preserve">в Приложении </w:t>
      </w:r>
      <w:r w:rsidR="00022797" w:rsidRPr="00A22A6E">
        <w:rPr>
          <w:rFonts w:ascii="Times New Roman" w:hAnsi="Times New Roman" w:cs="Times New Roman"/>
          <w:sz w:val="28"/>
          <w:szCs w:val="28"/>
        </w:rPr>
        <w:t>1</w:t>
      </w:r>
      <w:r w:rsidR="008A0D49" w:rsidRPr="00A22A6E">
        <w:rPr>
          <w:rFonts w:ascii="Times New Roman" w:hAnsi="Times New Roman" w:cs="Times New Roman"/>
          <w:sz w:val="28"/>
          <w:szCs w:val="28"/>
        </w:rPr>
        <w:t xml:space="preserve"> </w:t>
      </w:r>
      <w:r w:rsidR="008A0D49" w:rsidRPr="00A269C3">
        <w:rPr>
          <w:rFonts w:ascii="Times New Roman" w:hAnsi="Times New Roman" w:cs="Times New Roman"/>
          <w:sz w:val="28"/>
          <w:szCs w:val="28"/>
        </w:rPr>
        <w:t>к настоящему Административному регламенту</w:t>
      </w:r>
      <w:r w:rsidRPr="00A269C3">
        <w:rPr>
          <w:rFonts w:ascii="Times New Roman" w:hAnsi="Times New Roman" w:cs="Times New Roman"/>
          <w:sz w:val="28"/>
          <w:szCs w:val="28"/>
        </w:rPr>
        <w:t>.</w:t>
      </w:r>
    </w:p>
    <w:p w14:paraId="4DD69064" w14:textId="77777777" w:rsidR="008A0D49" w:rsidRPr="00ED3686" w:rsidRDefault="003D3EE3" w:rsidP="00B07C63">
      <w:pPr>
        <w:pStyle w:val="111"/>
        <w:numPr>
          <w:ilvl w:val="0"/>
          <w:numId w:val="0"/>
        </w:numPr>
        <w:ind w:firstLine="709"/>
      </w:pPr>
      <w:r>
        <w:t>5.1.2. Р</w:t>
      </w:r>
      <w:r w:rsidR="008A0D49" w:rsidRPr="00885204">
        <w:t xml:space="preserve">ешение об отказе в предоставлении </w:t>
      </w:r>
      <w:r w:rsidR="00DE1363">
        <w:t>м</w:t>
      </w:r>
      <w:r w:rsidR="000E2F56" w:rsidRPr="004761C6">
        <w:t>униципальной</w:t>
      </w:r>
      <w:r w:rsidR="000E2F56" w:rsidRPr="004761C6">
        <w:rPr>
          <w:rFonts w:eastAsia="Times New Roman"/>
        </w:rPr>
        <w:t xml:space="preserve"> услуги</w:t>
      </w:r>
      <w:r w:rsidR="00DC754A">
        <w:rPr>
          <w:rFonts w:eastAsia="Times New Roman"/>
        </w:rPr>
        <w:t>,</w:t>
      </w:r>
      <w:r w:rsidR="0083431D">
        <w:t xml:space="preserve"> </w:t>
      </w:r>
      <w:r w:rsidR="0083431D">
        <w:br/>
      </w:r>
      <w:r w:rsidR="002A06BC">
        <w:t>которое</w:t>
      </w:r>
      <w:r w:rsidR="00EE683F">
        <w:rPr>
          <w:color w:val="000000"/>
          <w:lang w:eastAsia="ru-RU"/>
        </w:rPr>
        <w:t xml:space="preserve"> оформляется </w:t>
      </w:r>
      <w:r w:rsidR="008A0D49" w:rsidRPr="00885204">
        <w:t xml:space="preserve">в соответствии с Приложением </w:t>
      </w:r>
      <w:r w:rsidR="00022797" w:rsidRPr="00885204">
        <w:t>2</w:t>
      </w:r>
      <w:r w:rsidR="00256304" w:rsidRPr="00D66394">
        <w:t xml:space="preserve"> </w:t>
      </w:r>
      <w:r w:rsidR="008A0D49" w:rsidRPr="00D66394">
        <w:t xml:space="preserve">к </w:t>
      </w:r>
      <w:r w:rsidR="008A0D49" w:rsidRPr="00ED3686">
        <w:t>настоящему Административному регламенту.</w:t>
      </w:r>
    </w:p>
    <w:p w14:paraId="3B6E2C76" w14:textId="77777777" w:rsidR="00393973" w:rsidRPr="00ED3686" w:rsidRDefault="0083431D" w:rsidP="00F0243B">
      <w:pPr>
        <w:pStyle w:val="111"/>
        <w:numPr>
          <w:ilvl w:val="0"/>
          <w:numId w:val="0"/>
        </w:numPr>
        <w:ind w:firstLine="709"/>
      </w:pPr>
      <w:r w:rsidRPr="00ED3686">
        <w:t>5.2</w:t>
      </w:r>
      <w:r w:rsidR="00882B0F" w:rsidRPr="00ED3686">
        <w:t xml:space="preserve">. </w:t>
      </w:r>
      <w:r w:rsidR="00393973" w:rsidRPr="00ED3686">
        <w:t xml:space="preserve">Факт получения заявителем результата предоставления </w:t>
      </w:r>
      <w:r w:rsidR="000E3ED2">
        <w:t>муниципальной</w:t>
      </w:r>
      <w:r w:rsidR="00393973" w:rsidRPr="00ED3686">
        <w:t xml:space="preserve"> услуги фиксируется </w:t>
      </w:r>
      <w:r w:rsidR="00EB4513" w:rsidRPr="00D71CEE">
        <w:t xml:space="preserve">в </w:t>
      </w:r>
      <w:r w:rsidR="0054249F">
        <w:t>РГИС</w:t>
      </w:r>
      <w:r w:rsidR="00EB4513" w:rsidRPr="00D71CEE">
        <w:t xml:space="preserve">, Личном кабинете </w:t>
      </w:r>
      <w:r w:rsidR="00EB4513">
        <w:t>на</w:t>
      </w:r>
      <w:r w:rsidR="001102A8" w:rsidRPr="00ED3686">
        <w:t xml:space="preserve"> </w:t>
      </w:r>
      <w:r w:rsidR="00393973" w:rsidRPr="00ED3686">
        <w:t>РПГУ.</w:t>
      </w:r>
    </w:p>
    <w:p w14:paraId="0CAC866F" w14:textId="77777777" w:rsidR="008A0D49" w:rsidRPr="00D66394" w:rsidRDefault="00F0243B" w:rsidP="00F0243B">
      <w:pPr>
        <w:spacing w:after="0"/>
        <w:ind w:firstLine="709"/>
        <w:jc w:val="both"/>
        <w:rPr>
          <w:rFonts w:ascii="Times New Roman" w:hAnsi="Times New Roman" w:cs="Times New Roman"/>
          <w:sz w:val="28"/>
          <w:szCs w:val="28"/>
        </w:rPr>
      </w:pPr>
      <w:bookmarkStart w:id="7" w:name="_Toc463206273"/>
      <w:bookmarkStart w:id="8" w:name="_Toc463207570"/>
      <w:bookmarkStart w:id="9" w:name="_Toc463206274"/>
      <w:bookmarkStart w:id="10" w:name="_Toc463207571"/>
      <w:bookmarkEnd w:id="7"/>
      <w:bookmarkEnd w:id="8"/>
      <w:bookmarkEnd w:id="9"/>
      <w:bookmarkEnd w:id="10"/>
      <w:r w:rsidRPr="00ED3686">
        <w:rPr>
          <w:rFonts w:ascii="Times New Roman" w:hAnsi="Times New Roman" w:cs="Times New Roman"/>
          <w:sz w:val="28"/>
          <w:szCs w:val="28"/>
        </w:rPr>
        <w:t>5</w:t>
      </w:r>
      <w:r w:rsidR="008A0D49" w:rsidRPr="00ED3686">
        <w:rPr>
          <w:rFonts w:ascii="Times New Roman" w:hAnsi="Times New Roman" w:cs="Times New Roman"/>
          <w:sz w:val="28"/>
          <w:szCs w:val="28"/>
        </w:rPr>
        <w:t>.</w:t>
      </w:r>
      <w:r w:rsidR="0083431D" w:rsidRPr="00ED3686">
        <w:rPr>
          <w:rFonts w:ascii="Times New Roman" w:hAnsi="Times New Roman" w:cs="Times New Roman"/>
          <w:sz w:val="28"/>
          <w:szCs w:val="28"/>
        </w:rPr>
        <w:t>3</w:t>
      </w:r>
      <w:r w:rsidR="008A0D49" w:rsidRPr="00ED3686">
        <w:rPr>
          <w:rFonts w:ascii="Times New Roman" w:hAnsi="Times New Roman" w:cs="Times New Roman"/>
          <w:sz w:val="28"/>
          <w:szCs w:val="28"/>
        </w:rPr>
        <w:t xml:space="preserve">. Сведения о предоставлении </w:t>
      </w:r>
      <w:r w:rsidR="00DE1363">
        <w:rPr>
          <w:rFonts w:ascii="Times New Roman" w:hAnsi="Times New Roman" w:cs="Times New Roman"/>
          <w:sz w:val="28"/>
          <w:szCs w:val="28"/>
        </w:rPr>
        <w:t>м</w:t>
      </w:r>
      <w:r w:rsidR="00B07C63" w:rsidRPr="00ED3686">
        <w:rPr>
          <w:rFonts w:ascii="Times New Roman" w:hAnsi="Times New Roman" w:cs="Times New Roman"/>
          <w:sz w:val="28"/>
          <w:szCs w:val="28"/>
        </w:rPr>
        <w:t>униципальной</w:t>
      </w:r>
      <w:r w:rsidR="008A0D49" w:rsidRPr="00ED3686">
        <w:rPr>
          <w:rFonts w:ascii="Times New Roman" w:hAnsi="Times New Roman" w:cs="Times New Roman"/>
          <w:sz w:val="28"/>
          <w:szCs w:val="28"/>
        </w:rPr>
        <w:t xml:space="preserve"> услуги</w:t>
      </w:r>
      <w:r w:rsidRPr="00ED3686">
        <w:rPr>
          <w:rFonts w:ascii="Times New Roman" w:hAnsi="Times New Roman" w:cs="Times New Roman"/>
          <w:sz w:val="28"/>
          <w:szCs w:val="28"/>
        </w:rPr>
        <w:t xml:space="preserve">, </w:t>
      </w:r>
      <w:r w:rsidR="001327F6" w:rsidRPr="00ED3686">
        <w:rPr>
          <w:rFonts w:ascii="Times New Roman" w:hAnsi="Times New Roman" w:cs="Times New Roman"/>
          <w:sz w:val="28"/>
          <w:szCs w:val="28"/>
        </w:rPr>
        <w:br/>
      </w:r>
      <w:r w:rsidRPr="00ED3686">
        <w:rPr>
          <w:rFonts w:ascii="Times New Roman" w:hAnsi="Times New Roman" w:cs="Times New Roman"/>
          <w:sz w:val="28"/>
          <w:szCs w:val="28"/>
        </w:rPr>
        <w:t>в том числе</w:t>
      </w:r>
      <w:r w:rsidR="008A0D49" w:rsidRPr="00ED3686">
        <w:rPr>
          <w:rFonts w:ascii="Times New Roman" w:hAnsi="Times New Roman" w:cs="Times New Roman"/>
          <w:sz w:val="28"/>
          <w:szCs w:val="28"/>
        </w:rPr>
        <w:t xml:space="preserve"> с приложением электронного образа результата предоставления</w:t>
      </w:r>
      <w:r w:rsidR="0083431D" w:rsidRPr="00ED3686">
        <w:rPr>
          <w:rFonts w:ascii="Times New Roman" w:hAnsi="Times New Roman" w:cs="Times New Roman"/>
          <w:sz w:val="28"/>
          <w:szCs w:val="28"/>
        </w:rPr>
        <w:t xml:space="preserve"> </w:t>
      </w:r>
      <w:r w:rsidR="00DE1363">
        <w:rPr>
          <w:rFonts w:ascii="Times New Roman" w:hAnsi="Times New Roman" w:cs="Times New Roman"/>
          <w:sz w:val="28"/>
          <w:szCs w:val="28"/>
        </w:rPr>
        <w:t>м</w:t>
      </w:r>
      <w:r w:rsidR="00B07C63" w:rsidRPr="00ED3686">
        <w:rPr>
          <w:rFonts w:ascii="Times New Roman" w:hAnsi="Times New Roman" w:cs="Times New Roman"/>
          <w:sz w:val="28"/>
          <w:szCs w:val="28"/>
        </w:rPr>
        <w:t>униципальной</w:t>
      </w:r>
      <w:r w:rsidR="008A0D49" w:rsidRPr="00ED3686">
        <w:rPr>
          <w:rFonts w:ascii="Times New Roman" w:hAnsi="Times New Roman" w:cs="Times New Roman"/>
          <w:sz w:val="28"/>
          <w:szCs w:val="28"/>
        </w:rPr>
        <w:t xml:space="preserve"> услуги</w:t>
      </w:r>
      <w:r w:rsidRPr="00ED3686">
        <w:rPr>
          <w:rFonts w:ascii="Times New Roman" w:hAnsi="Times New Roman" w:cs="Times New Roman"/>
          <w:sz w:val="28"/>
          <w:szCs w:val="28"/>
        </w:rPr>
        <w:t>,</w:t>
      </w:r>
      <w:r w:rsidR="008A0D49" w:rsidRPr="00ED3686">
        <w:rPr>
          <w:rFonts w:ascii="Times New Roman" w:hAnsi="Times New Roman" w:cs="Times New Roman"/>
          <w:sz w:val="28"/>
          <w:szCs w:val="28"/>
        </w:rPr>
        <w:t xml:space="preserve"> в течение</w:t>
      </w:r>
      <w:r w:rsidR="00EB4513">
        <w:rPr>
          <w:rFonts w:ascii="Times New Roman" w:hAnsi="Times New Roman" w:cs="Times New Roman"/>
          <w:sz w:val="28"/>
          <w:szCs w:val="28"/>
        </w:rPr>
        <w:t xml:space="preserve"> 1</w:t>
      </w:r>
      <w:r w:rsidR="008A0D49" w:rsidRPr="00ED3686">
        <w:rPr>
          <w:rFonts w:ascii="Times New Roman" w:hAnsi="Times New Roman" w:cs="Times New Roman"/>
          <w:sz w:val="28"/>
          <w:szCs w:val="28"/>
        </w:rPr>
        <w:t xml:space="preserve"> </w:t>
      </w:r>
      <w:r w:rsidR="00EB4513">
        <w:rPr>
          <w:rFonts w:ascii="Times New Roman" w:hAnsi="Times New Roman" w:cs="Times New Roman"/>
          <w:sz w:val="28"/>
          <w:szCs w:val="28"/>
        </w:rPr>
        <w:t>(О</w:t>
      </w:r>
      <w:r w:rsidR="00B07C63" w:rsidRPr="00ED3686">
        <w:rPr>
          <w:rFonts w:ascii="Times New Roman" w:hAnsi="Times New Roman" w:cs="Times New Roman"/>
          <w:sz w:val="28"/>
          <w:szCs w:val="28"/>
        </w:rPr>
        <w:t>дного</w:t>
      </w:r>
      <w:r w:rsidR="00EB4513">
        <w:rPr>
          <w:rFonts w:ascii="Times New Roman" w:hAnsi="Times New Roman" w:cs="Times New Roman"/>
          <w:sz w:val="28"/>
          <w:szCs w:val="28"/>
        </w:rPr>
        <w:t>)</w:t>
      </w:r>
      <w:r w:rsidR="008A0D49" w:rsidRPr="00ED3686">
        <w:rPr>
          <w:rFonts w:ascii="Times New Roman" w:hAnsi="Times New Roman" w:cs="Times New Roman"/>
          <w:sz w:val="28"/>
          <w:szCs w:val="28"/>
        </w:rPr>
        <w:t xml:space="preserve"> </w:t>
      </w:r>
      <w:r w:rsidR="008A0D49" w:rsidRPr="00ED3686">
        <w:rPr>
          <w:rFonts w:ascii="Times New Roman" w:hAnsi="Times New Roman" w:cs="Times New Roman"/>
          <w:iCs/>
          <w:sz w:val="28"/>
          <w:szCs w:val="28"/>
        </w:rPr>
        <w:t>рабоч</w:t>
      </w:r>
      <w:r w:rsidR="00B07C63" w:rsidRPr="00ED3686">
        <w:rPr>
          <w:rFonts w:ascii="Times New Roman" w:hAnsi="Times New Roman" w:cs="Times New Roman"/>
          <w:iCs/>
          <w:sz w:val="28"/>
          <w:szCs w:val="28"/>
        </w:rPr>
        <w:t xml:space="preserve">его </w:t>
      </w:r>
      <w:r w:rsidR="00B07C63" w:rsidRPr="00ED3686">
        <w:rPr>
          <w:rFonts w:ascii="Times New Roman" w:hAnsi="Times New Roman" w:cs="Times New Roman"/>
          <w:sz w:val="28"/>
          <w:szCs w:val="28"/>
        </w:rPr>
        <w:t>дня</w:t>
      </w:r>
      <w:r w:rsidR="008A0D49" w:rsidRPr="00ED3686">
        <w:rPr>
          <w:rFonts w:ascii="Times New Roman" w:hAnsi="Times New Roman" w:cs="Times New Roman"/>
          <w:sz w:val="28"/>
          <w:szCs w:val="28"/>
        </w:rPr>
        <w:t xml:space="preserve"> подлежат обязательному размещению в </w:t>
      </w:r>
      <w:r w:rsidR="00B07C63" w:rsidRPr="00ED3686">
        <w:rPr>
          <w:rFonts w:ascii="Times New Roman" w:hAnsi="Times New Roman" w:cs="Times New Roman"/>
          <w:sz w:val="28"/>
          <w:szCs w:val="28"/>
        </w:rPr>
        <w:t>РПГУ.</w:t>
      </w:r>
    </w:p>
    <w:p w14:paraId="51AE0273" w14:textId="77777777" w:rsidR="001102A8" w:rsidRPr="00D66394" w:rsidRDefault="001102A8" w:rsidP="00F0243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5.</w:t>
      </w:r>
      <w:r w:rsidR="0083431D">
        <w:rPr>
          <w:rFonts w:ascii="Times New Roman" w:hAnsi="Times New Roman" w:cs="Times New Roman"/>
          <w:sz w:val="28"/>
          <w:szCs w:val="28"/>
        </w:rPr>
        <w:t>4</w:t>
      </w:r>
      <w:r w:rsidRPr="00D66394">
        <w:rPr>
          <w:rFonts w:ascii="Times New Roman" w:hAnsi="Times New Roman" w:cs="Times New Roman"/>
          <w:sz w:val="28"/>
          <w:szCs w:val="28"/>
        </w:rPr>
        <w:t xml:space="preserve">. </w:t>
      </w:r>
      <w:r w:rsidR="00882B0F" w:rsidRPr="00D66394">
        <w:rPr>
          <w:rFonts w:ascii="Times New Roman" w:hAnsi="Times New Roman" w:cs="Times New Roman"/>
          <w:sz w:val="28"/>
          <w:szCs w:val="28"/>
        </w:rPr>
        <w:t xml:space="preserve">Способы получения результата предоставления </w:t>
      </w:r>
      <w:r w:rsidR="00DE1363">
        <w:rPr>
          <w:rFonts w:ascii="Times New Roman" w:hAnsi="Times New Roman" w:cs="Times New Roman"/>
          <w:sz w:val="28"/>
          <w:szCs w:val="28"/>
        </w:rPr>
        <w:t>м</w:t>
      </w:r>
      <w:r w:rsidR="00B07C63">
        <w:rPr>
          <w:rFonts w:ascii="Times New Roman" w:hAnsi="Times New Roman" w:cs="Times New Roman"/>
          <w:sz w:val="28"/>
          <w:szCs w:val="28"/>
        </w:rPr>
        <w:t>униципальной</w:t>
      </w:r>
      <w:r w:rsidR="00882B0F" w:rsidRPr="00D66394">
        <w:rPr>
          <w:rFonts w:ascii="Times New Roman" w:hAnsi="Times New Roman" w:cs="Times New Roman"/>
          <w:sz w:val="28"/>
          <w:szCs w:val="28"/>
        </w:rPr>
        <w:t xml:space="preserve"> услуги</w:t>
      </w:r>
      <w:r w:rsidR="003D3EE3">
        <w:rPr>
          <w:rFonts w:ascii="Times New Roman" w:hAnsi="Times New Roman" w:cs="Times New Roman"/>
          <w:sz w:val="28"/>
          <w:szCs w:val="28"/>
        </w:rPr>
        <w:t>:</w:t>
      </w:r>
    </w:p>
    <w:p w14:paraId="1BA0E37A" w14:textId="77777777" w:rsidR="00882B0F" w:rsidRPr="00D66394" w:rsidRDefault="0083431D" w:rsidP="00F0243B">
      <w:pPr>
        <w:spacing w:after="0"/>
        <w:ind w:firstLine="709"/>
        <w:jc w:val="both"/>
        <w:rPr>
          <w:rFonts w:ascii="Times New Roman" w:hAnsi="Times New Roman" w:cs="Times New Roman"/>
          <w:sz w:val="28"/>
          <w:szCs w:val="28"/>
        </w:rPr>
      </w:pPr>
      <w:r>
        <w:rPr>
          <w:rFonts w:ascii="Times New Roman" w:hAnsi="Times New Roman" w:cs="Times New Roman"/>
          <w:sz w:val="28"/>
          <w:szCs w:val="28"/>
        </w:rPr>
        <w:t>5.4</w:t>
      </w:r>
      <w:r w:rsidR="001005DE" w:rsidRPr="00D66394">
        <w:rPr>
          <w:rFonts w:ascii="Times New Roman" w:hAnsi="Times New Roman" w:cs="Times New Roman"/>
          <w:sz w:val="28"/>
          <w:szCs w:val="28"/>
        </w:rPr>
        <w:t xml:space="preserve">.1. </w:t>
      </w:r>
      <w:r w:rsidR="003D3EE3">
        <w:rPr>
          <w:rFonts w:ascii="Times New Roman" w:hAnsi="Times New Roman" w:cs="Times New Roman"/>
          <w:sz w:val="28"/>
          <w:szCs w:val="28"/>
        </w:rPr>
        <w:t>В</w:t>
      </w:r>
      <w:r w:rsidR="00473A82">
        <w:rPr>
          <w:rFonts w:ascii="Times New Roman" w:hAnsi="Times New Roman" w:cs="Times New Roman"/>
          <w:sz w:val="28"/>
          <w:szCs w:val="28"/>
        </w:rPr>
        <w:t xml:space="preserve"> форме электронного документа </w:t>
      </w:r>
      <w:r w:rsidR="00772A12" w:rsidRPr="00D66394">
        <w:rPr>
          <w:rFonts w:ascii="Times New Roman" w:hAnsi="Times New Roman" w:cs="Times New Roman"/>
          <w:sz w:val="28"/>
          <w:szCs w:val="28"/>
        </w:rPr>
        <w:t>в Личный кабинет на РПГУ.</w:t>
      </w:r>
    </w:p>
    <w:p w14:paraId="06436FCE" w14:textId="77777777" w:rsidR="00772A12" w:rsidRPr="00D66394" w:rsidRDefault="00772A12" w:rsidP="00F0243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Результат предоставления </w:t>
      </w:r>
      <w:r w:rsidR="00DE1363">
        <w:rPr>
          <w:rFonts w:ascii="Times New Roman" w:hAnsi="Times New Roman" w:cs="Times New Roman"/>
          <w:sz w:val="28"/>
          <w:szCs w:val="28"/>
        </w:rPr>
        <w:t>м</w:t>
      </w:r>
      <w:r w:rsidR="00ED3686">
        <w:rPr>
          <w:rFonts w:ascii="Times New Roman" w:hAnsi="Times New Roman" w:cs="Times New Roman"/>
          <w:sz w:val="28"/>
          <w:szCs w:val="28"/>
        </w:rPr>
        <w:t>униципальной</w:t>
      </w:r>
      <w:r w:rsidRPr="00D66394">
        <w:rPr>
          <w:rFonts w:ascii="Times New Roman" w:hAnsi="Times New Roman" w:cs="Times New Roman"/>
          <w:sz w:val="28"/>
          <w:szCs w:val="28"/>
        </w:rPr>
        <w:t xml:space="preserve"> услуги (независимо </w:t>
      </w:r>
      <w:r w:rsidRPr="00D66394">
        <w:rPr>
          <w:rFonts w:ascii="Times New Roman" w:hAnsi="Times New Roman" w:cs="Times New Roman"/>
          <w:sz w:val="28"/>
          <w:szCs w:val="28"/>
        </w:rPr>
        <w:br/>
        <w:t xml:space="preserve">от принятого решения) направляется </w:t>
      </w:r>
      <w:r w:rsidR="0091069E" w:rsidRPr="00D66394">
        <w:rPr>
          <w:rFonts w:ascii="Times New Roman" w:hAnsi="Times New Roman" w:cs="Times New Roman"/>
          <w:sz w:val="28"/>
          <w:szCs w:val="28"/>
        </w:rPr>
        <w:t xml:space="preserve">в день его подписания </w:t>
      </w:r>
      <w:r w:rsidR="0083431D">
        <w:rPr>
          <w:rFonts w:ascii="Times New Roman" w:hAnsi="Times New Roman" w:cs="Times New Roman"/>
          <w:sz w:val="28"/>
          <w:szCs w:val="28"/>
        </w:rPr>
        <w:t xml:space="preserve">заявителю </w:t>
      </w:r>
      <w:r w:rsidR="00630F4C">
        <w:rPr>
          <w:rFonts w:ascii="Times New Roman" w:hAnsi="Times New Roman" w:cs="Times New Roman"/>
          <w:sz w:val="28"/>
          <w:szCs w:val="28"/>
        </w:rPr>
        <w:br/>
      </w:r>
      <w:r w:rsidRPr="0083431D">
        <w:rPr>
          <w:rFonts w:ascii="Times New Roman" w:hAnsi="Times New Roman" w:cs="Times New Roman"/>
          <w:sz w:val="28"/>
          <w:szCs w:val="28"/>
        </w:rPr>
        <w:t>в Личный кабинет на РПГУ</w:t>
      </w:r>
      <w:r w:rsidRPr="00D66394">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1C1EAC">
        <w:rPr>
          <w:rFonts w:ascii="Times New Roman" w:hAnsi="Times New Roman" w:cs="Times New Roman"/>
          <w:sz w:val="28"/>
          <w:szCs w:val="28"/>
        </w:rPr>
        <w:t>Администрации</w:t>
      </w:r>
      <w:r w:rsidRPr="00D66394">
        <w:rPr>
          <w:rFonts w:ascii="Times New Roman" w:hAnsi="Times New Roman" w:cs="Times New Roman"/>
          <w:sz w:val="28"/>
          <w:szCs w:val="28"/>
        </w:rPr>
        <w:t>.</w:t>
      </w:r>
    </w:p>
    <w:p w14:paraId="6424D2F4" w14:textId="77777777" w:rsidR="00772A12" w:rsidRPr="00404BCA" w:rsidRDefault="00772A12" w:rsidP="00127967">
      <w:pPr>
        <w:spacing w:after="0"/>
        <w:ind w:firstLine="709"/>
        <w:jc w:val="both"/>
        <w:rPr>
          <w:rFonts w:ascii="Times New Roman" w:eastAsia="Times New Roman" w:hAnsi="Times New Roman" w:cs="Times New Roman"/>
          <w:sz w:val="28"/>
          <w:szCs w:val="28"/>
          <w:lang w:eastAsia="zh-CN"/>
        </w:rPr>
      </w:pPr>
      <w:r w:rsidRPr="00D66394">
        <w:rPr>
          <w:rFonts w:ascii="Times New Roman" w:eastAsia="Times New Roman" w:hAnsi="Times New Roman" w:cs="Times New Roman"/>
          <w:sz w:val="28"/>
          <w:szCs w:val="28"/>
          <w:lang w:eastAsia="zh-CN"/>
        </w:rPr>
        <w:t xml:space="preserve">Дополнительно заявителю обеспечена возможность получения результата предоставления </w:t>
      </w:r>
      <w:r w:rsidR="00DE1363">
        <w:rPr>
          <w:rFonts w:ascii="Times New Roman" w:eastAsia="Times New Roman" w:hAnsi="Times New Roman" w:cs="Times New Roman"/>
          <w:sz w:val="28"/>
          <w:szCs w:val="28"/>
          <w:lang w:eastAsia="zh-CN"/>
        </w:rPr>
        <w:t>м</w:t>
      </w:r>
      <w:r w:rsidR="005A7F32">
        <w:rPr>
          <w:rFonts w:ascii="Times New Roman" w:eastAsia="Times New Roman" w:hAnsi="Times New Roman" w:cs="Times New Roman"/>
          <w:sz w:val="28"/>
          <w:szCs w:val="28"/>
          <w:lang w:eastAsia="zh-CN"/>
        </w:rPr>
        <w:t>униципальной</w:t>
      </w:r>
      <w:r w:rsidRPr="00D66394">
        <w:rPr>
          <w:rFonts w:ascii="Times New Roman" w:eastAsia="Times New Roman" w:hAnsi="Times New Roman" w:cs="Times New Roman"/>
          <w:sz w:val="28"/>
          <w:szCs w:val="28"/>
          <w:lang w:eastAsia="zh-CN"/>
        </w:rPr>
        <w:t xml:space="preserve"> услуги в любом МФЦ </w:t>
      </w:r>
      <w:r w:rsidR="001B795E" w:rsidRPr="00D66394">
        <w:rPr>
          <w:rFonts w:ascii="Times New Roman" w:eastAsia="Times New Roman" w:hAnsi="Times New Roman" w:cs="Times New Roman"/>
          <w:sz w:val="28"/>
          <w:szCs w:val="28"/>
          <w:lang w:eastAsia="zh-CN"/>
        </w:rPr>
        <w:br/>
      </w:r>
      <w:r w:rsidRPr="00D66394">
        <w:rPr>
          <w:rFonts w:ascii="Times New Roman" w:eastAsia="Times New Roman" w:hAnsi="Times New Roman" w:cs="Times New Roman"/>
          <w:sz w:val="28"/>
          <w:szCs w:val="28"/>
          <w:lang w:eastAsia="zh-CN"/>
        </w:rPr>
        <w:lastRenderedPageBreak/>
        <w:t xml:space="preserve">в пределах территории Московской области в виде распечатанного </w:t>
      </w:r>
      <w:r w:rsidR="001B795E" w:rsidRPr="00D66394">
        <w:rPr>
          <w:rFonts w:ascii="Times New Roman" w:eastAsia="Times New Roman" w:hAnsi="Times New Roman" w:cs="Times New Roman"/>
          <w:sz w:val="28"/>
          <w:szCs w:val="28"/>
          <w:lang w:eastAsia="zh-CN"/>
        </w:rPr>
        <w:br/>
      </w:r>
      <w:r w:rsidRPr="00D66394">
        <w:rPr>
          <w:rFonts w:ascii="Times New Roman" w:eastAsia="Times New Roman" w:hAnsi="Times New Roman" w:cs="Times New Roman"/>
          <w:sz w:val="28"/>
          <w:szCs w:val="28"/>
          <w:lang w:eastAsia="zh-CN"/>
        </w:rPr>
        <w:t xml:space="preserve">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w:t>
      </w:r>
      <w:r w:rsidRPr="00404BCA">
        <w:rPr>
          <w:rFonts w:ascii="Times New Roman" w:eastAsia="Times New Roman" w:hAnsi="Times New Roman" w:cs="Times New Roman"/>
          <w:sz w:val="28"/>
          <w:szCs w:val="28"/>
          <w:lang w:eastAsia="zh-CN"/>
        </w:rPr>
        <w:t>уполномоченного работника МФЦ и печатью МФЦ</w:t>
      </w:r>
      <w:r w:rsidR="003D3EE3" w:rsidRPr="00404BCA">
        <w:rPr>
          <w:rFonts w:ascii="Times New Roman" w:hAnsi="Times New Roman" w:cs="Times New Roman"/>
          <w:sz w:val="28"/>
          <w:szCs w:val="28"/>
        </w:rPr>
        <w:t>.</w:t>
      </w:r>
    </w:p>
    <w:p w14:paraId="73BDBF6B" w14:textId="77777777" w:rsidR="00976C5C" w:rsidRDefault="00976C5C" w:rsidP="00976C5C">
      <w:pPr>
        <w:spacing w:after="0"/>
        <w:ind w:firstLine="709"/>
        <w:jc w:val="both"/>
        <w:rPr>
          <w:rFonts w:ascii="Times New Roman" w:hAnsi="Times New Roman"/>
          <w:sz w:val="28"/>
          <w:szCs w:val="28"/>
        </w:rPr>
      </w:pPr>
      <w:r w:rsidRPr="00A22A6E">
        <w:rPr>
          <w:rFonts w:ascii="Times New Roman" w:hAnsi="Times New Roman"/>
          <w:sz w:val="28"/>
          <w:szCs w:val="28"/>
        </w:rPr>
        <w:t xml:space="preserve">5.5. Администрация, принявшая решение о предоставлении Муниципальной услуги, обязана направить в срок не более чем 5 (Пять) рабочих дней со дня принятия указанного решения в Управление Федеральной службы государственной регистрации, кадастра и картографии </w:t>
      </w:r>
      <w:r w:rsidR="00DF58E5">
        <w:rPr>
          <w:rFonts w:ascii="Times New Roman" w:hAnsi="Times New Roman"/>
          <w:sz w:val="28"/>
          <w:szCs w:val="28"/>
        </w:rPr>
        <w:br/>
      </w:r>
      <w:r w:rsidRPr="00A22A6E">
        <w:rPr>
          <w:rFonts w:ascii="Times New Roman" w:hAnsi="Times New Roman"/>
          <w:sz w:val="28"/>
          <w:szCs w:val="28"/>
        </w:rPr>
        <w:t xml:space="preserve">по Московской области данное решение,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A22A6E">
        <w:rPr>
          <w:rFonts w:ascii="Times New Roman" w:eastAsia="Times New Roman" w:hAnsi="Times New Roman"/>
          <w:bCs/>
          <w:sz w:val="28"/>
          <w:szCs w:val="28"/>
          <w:lang w:eastAsia="ru-RU"/>
        </w:rPr>
        <w:t>для внесения сведений в Единый государственный реестр недвижимости</w:t>
      </w:r>
      <w:r w:rsidRPr="00A22A6E">
        <w:rPr>
          <w:rFonts w:ascii="Times New Roman" w:hAnsi="Times New Roman"/>
          <w:sz w:val="28"/>
          <w:szCs w:val="28"/>
        </w:rPr>
        <w:t>.</w:t>
      </w:r>
    </w:p>
    <w:p w14:paraId="51655179" w14:textId="77777777" w:rsidR="005140B1" w:rsidRPr="00976C5C" w:rsidRDefault="005140B1" w:rsidP="00976C5C">
      <w:pPr>
        <w:spacing w:after="0"/>
        <w:ind w:firstLine="709"/>
        <w:jc w:val="both"/>
        <w:rPr>
          <w:rFonts w:ascii="Times New Roman" w:hAnsi="Times New Roman"/>
          <w:sz w:val="28"/>
          <w:szCs w:val="28"/>
        </w:rPr>
      </w:pPr>
      <w:r w:rsidRPr="00EC5B26">
        <w:rPr>
          <w:rFonts w:ascii="Times New Roman" w:hAnsi="Times New Roman"/>
          <w:sz w:val="28"/>
          <w:szCs w:val="28"/>
        </w:rPr>
        <w:t xml:space="preserve">5.6. Администрация направляет в личный кабинет заявителя уведомление об измененных характеристиках </w:t>
      </w:r>
      <w:r w:rsidR="006D5BFE" w:rsidRPr="00EC5B26">
        <w:rPr>
          <w:rFonts w:ascii="Times New Roman" w:hAnsi="Times New Roman"/>
          <w:sz w:val="28"/>
          <w:szCs w:val="28"/>
        </w:rPr>
        <w:t>объекта</w:t>
      </w:r>
      <w:r w:rsidR="00EF20E2" w:rsidRPr="00EC5B26">
        <w:rPr>
          <w:rFonts w:ascii="Times New Roman" w:hAnsi="Times New Roman"/>
          <w:sz w:val="28"/>
          <w:szCs w:val="28"/>
        </w:rPr>
        <w:t xml:space="preserve"> в срок не более чем 5 (Пять) рабочих дней со дня внесения изменений Управлением Федеральной службы государственной регистрации, кадастра и картографии </w:t>
      </w:r>
      <w:r w:rsidR="00EF20E2" w:rsidRPr="00EC5B26">
        <w:rPr>
          <w:rFonts w:ascii="Times New Roman" w:hAnsi="Times New Roman"/>
          <w:sz w:val="28"/>
          <w:szCs w:val="28"/>
        </w:rPr>
        <w:br/>
        <w:t>по Московской области.</w:t>
      </w:r>
    </w:p>
    <w:p w14:paraId="36F3747C" w14:textId="77777777" w:rsidR="00525CDC" w:rsidRPr="00E101F8" w:rsidRDefault="00525CDC" w:rsidP="00103896">
      <w:pPr>
        <w:spacing w:after="0" w:line="240" w:lineRule="auto"/>
        <w:jc w:val="center"/>
        <w:rPr>
          <w:rFonts w:ascii="Times New Roman" w:hAnsi="Times New Roman" w:cs="Times New Roman"/>
          <w:sz w:val="28"/>
          <w:szCs w:val="28"/>
          <w:highlight w:val="yellow"/>
        </w:rPr>
      </w:pPr>
    </w:p>
    <w:p w14:paraId="34C8979B" w14:textId="77777777" w:rsidR="005545EF" w:rsidRPr="000B3198" w:rsidRDefault="005545EF" w:rsidP="00103896">
      <w:pPr>
        <w:pStyle w:val="20"/>
        <w:spacing w:before="0" w:line="240" w:lineRule="auto"/>
        <w:jc w:val="center"/>
        <w:rPr>
          <w:rFonts w:ascii="Times New Roman" w:hAnsi="Times New Roman" w:cs="Times New Roman"/>
          <w:color w:val="auto"/>
          <w:sz w:val="28"/>
          <w:szCs w:val="28"/>
        </w:rPr>
      </w:pPr>
      <w:bookmarkStart w:id="11" w:name="_Toc91253241"/>
      <w:r w:rsidRPr="000B3198">
        <w:rPr>
          <w:rFonts w:ascii="Times New Roman" w:hAnsi="Times New Roman" w:cs="Times New Roman"/>
          <w:color w:val="auto"/>
          <w:sz w:val="28"/>
          <w:szCs w:val="28"/>
        </w:rPr>
        <w:t xml:space="preserve">6. Срок предоставления </w:t>
      </w:r>
      <w:r w:rsidR="000E3ED2">
        <w:rPr>
          <w:rFonts w:ascii="Times New Roman" w:hAnsi="Times New Roman" w:cs="Times New Roman"/>
          <w:color w:val="auto"/>
          <w:sz w:val="28"/>
          <w:szCs w:val="28"/>
        </w:rPr>
        <w:t>м</w:t>
      </w:r>
      <w:r w:rsidR="000B3198" w:rsidRPr="000B3198">
        <w:rPr>
          <w:rFonts w:ascii="Times New Roman" w:hAnsi="Times New Roman" w:cs="Times New Roman"/>
          <w:color w:val="auto"/>
          <w:sz w:val="28"/>
          <w:szCs w:val="28"/>
        </w:rPr>
        <w:t>униципальной</w:t>
      </w:r>
      <w:r w:rsidRPr="000B3198">
        <w:rPr>
          <w:rFonts w:ascii="Times New Roman" w:hAnsi="Times New Roman" w:cs="Times New Roman"/>
          <w:color w:val="auto"/>
          <w:sz w:val="28"/>
          <w:szCs w:val="28"/>
        </w:rPr>
        <w:t xml:space="preserve"> услуги</w:t>
      </w:r>
      <w:bookmarkEnd w:id="11"/>
    </w:p>
    <w:p w14:paraId="0E6CF7FE" w14:textId="77777777" w:rsidR="005545EF" w:rsidRPr="00103896" w:rsidRDefault="005545EF" w:rsidP="00103896">
      <w:pPr>
        <w:spacing w:after="0" w:line="240" w:lineRule="auto"/>
        <w:jc w:val="center"/>
        <w:rPr>
          <w:rFonts w:ascii="Times New Roman" w:hAnsi="Times New Roman" w:cs="Times New Roman"/>
          <w:sz w:val="28"/>
          <w:szCs w:val="28"/>
        </w:rPr>
      </w:pPr>
    </w:p>
    <w:p w14:paraId="05728738" w14:textId="77777777" w:rsidR="00283DCD" w:rsidRPr="00D66394" w:rsidRDefault="00283DCD" w:rsidP="00283DCD">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6.1. Срок предоставления </w:t>
      </w:r>
      <w:r w:rsidR="000E3ED2">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w:t>
      </w:r>
      <w:r w:rsidRPr="000B3198">
        <w:rPr>
          <w:rFonts w:ascii="Times New Roman" w:hAnsi="Times New Roman" w:cs="Times New Roman"/>
          <w:sz w:val="28"/>
          <w:szCs w:val="28"/>
        </w:rPr>
        <w:t xml:space="preserve">составляет </w:t>
      </w:r>
      <w:r w:rsidR="000B3198" w:rsidRPr="00A22A6E">
        <w:rPr>
          <w:rFonts w:ascii="Times New Roman" w:hAnsi="Times New Roman" w:cs="Times New Roman"/>
          <w:sz w:val="28"/>
          <w:szCs w:val="28"/>
        </w:rPr>
        <w:t>13</w:t>
      </w:r>
      <w:r w:rsidR="00EB4513" w:rsidRPr="00A22A6E">
        <w:rPr>
          <w:rFonts w:ascii="Times New Roman" w:hAnsi="Times New Roman" w:cs="Times New Roman"/>
          <w:sz w:val="28"/>
          <w:szCs w:val="28"/>
        </w:rPr>
        <w:t xml:space="preserve"> (</w:t>
      </w:r>
      <w:r w:rsidR="001B3C80" w:rsidRPr="00A22A6E">
        <w:rPr>
          <w:rFonts w:ascii="Times New Roman" w:hAnsi="Times New Roman" w:cs="Times New Roman"/>
          <w:sz w:val="28"/>
          <w:szCs w:val="28"/>
        </w:rPr>
        <w:t>Тринадцать</w:t>
      </w:r>
      <w:r w:rsidR="00EB4513" w:rsidRPr="00A22A6E">
        <w:rPr>
          <w:rFonts w:ascii="Times New Roman" w:hAnsi="Times New Roman" w:cs="Times New Roman"/>
          <w:sz w:val="28"/>
          <w:szCs w:val="28"/>
        </w:rPr>
        <w:t>)</w:t>
      </w:r>
      <w:r w:rsidR="000B3198" w:rsidRPr="00A22A6E">
        <w:rPr>
          <w:rFonts w:ascii="Times New Roman" w:hAnsi="Times New Roman" w:cs="Times New Roman"/>
          <w:sz w:val="28"/>
          <w:szCs w:val="28"/>
        </w:rPr>
        <w:t xml:space="preserve"> рабочих дней</w:t>
      </w:r>
      <w:r w:rsidR="000B3198" w:rsidRPr="000B3198">
        <w:rPr>
          <w:rFonts w:ascii="Times New Roman" w:hAnsi="Times New Roman" w:cs="Times New Roman"/>
          <w:sz w:val="28"/>
          <w:szCs w:val="28"/>
        </w:rPr>
        <w:t xml:space="preserve"> с даты регистрации Запроса в Администрации</w:t>
      </w:r>
      <w:r w:rsidRPr="000B3198">
        <w:rPr>
          <w:rFonts w:ascii="Times New Roman" w:hAnsi="Times New Roman" w:cs="Times New Roman"/>
          <w:sz w:val="28"/>
          <w:szCs w:val="28"/>
        </w:rPr>
        <w:t>.</w:t>
      </w:r>
    </w:p>
    <w:p w14:paraId="15BA2ED0" w14:textId="77777777" w:rsidR="00283DCD" w:rsidRPr="00D66394" w:rsidRDefault="00283DCD" w:rsidP="009B72F8">
      <w:pPr>
        <w:spacing w:after="0"/>
        <w:ind w:firstLine="709"/>
        <w:jc w:val="both"/>
        <w:rPr>
          <w:rFonts w:ascii="Times New Roman" w:hAnsi="Times New Roman" w:cs="Times New Roman"/>
          <w:sz w:val="28"/>
          <w:szCs w:val="28"/>
        </w:rPr>
      </w:pPr>
    </w:p>
    <w:p w14:paraId="22A28F45" w14:textId="77777777" w:rsidR="005545EF" w:rsidRPr="000B3198" w:rsidRDefault="005545EF" w:rsidP="00103896">
      <w:pPr>
        <w:pStyle w:val="20"/>
        <w:spacing w:before="0" w:line="240" w:lineRule="auto"/>
        <w:jc w:val="center"/>
        <w:rPr>
          <w:rFonts w:ascii="Times New Roman" w:hAnsi="Times New Roman" w:cs="Times New Roman"/>
          <w:color w:val="auto"/>
          <w:sz w:val="28"/>
          <w:szCs w:val="28"/>
        </w:rPr>
      </w:pPr>
      <w:bookmarkStart w:id="12" w:name="_Toc91253242"/>
      <w:r w:rsidRPr="000B3198">
        <w:rPr>
          <w:rFonts w:ascii="Times New Roman" w:hAnsi="Times New Roman" w:cs="Times New Roman"/>
          <w:color w:val="auto"/>
          <w:sz w:val="28"/>
          <w:szCs w:val="28"/>
        </w:rPr>
        <w:t xml:space="preserve">7. Правовые основания для предоставления </w:t>
      </w:r>
      <w:r w:rsidR="000E3ED2">
        <w:rPr>
          <w:rFonts w:ascii="Times New Roman" w:hAnsi="Times New Roman" w:cs="Times New Roman"/>
          <w:color w:val="auto"/>
          <w:sz w:val="28"/>
          <w:szCs w:val="28"/>
        </w:rPr>
        <w:t>муниципаль</w:t>
      </w:r>
      <w:r w:rsidRPr="000B3198">
        <w:rPr>
          <w:rFonts w:ascii="Times New Roman" w:hAnsi="Times New Roman" w:cs="Times New Roman"/>
          <w:color w:val="auto"/>
          <w:sz w:val="28"/>
          <w:szCs w:val="28"/>
        </w:rPr>
        <w:t>ной услуги</w:t>
      </w:r>
      <w:bookmarkEnd w:id="12"/>
    </w:p>
    <w:p w14:paraId="515F1C43" w14:textId="77777777" w:rsidR="005545EF" w:rsidRPr="00103896" w:rsidRDefault="005545EF" w:rsidP="00103896">
      <w:pPr>
        <w:spacing w:after="0" w:line="240" w:lineRule="auto"/>
        <w:jc w:val="center"/>
        <w:rPr>
          <w:rFonts w:ascii="Times New Roman" w:hAnsi="Times New Roman" w:cs="Times New Roman"/>
          <w:sz w:val="28"/>
          <w:szCs w:val="28"/>
        </w:rPr>
      </w:pPr>
    </w:p>
    <w:p w14:paraId="48CC1A25" w14:textId="7EA7DF0B" w:rsidR="007D387D" w:rsidRPr="00D66394" w:rsidRDefault="007D387D" w:rsidP="007D387D">
      <w:pPr>
        <w:pStyle w:val="11"/>
        <w:numPr>
          <w:ilvl w:val="0"/>
          <w:numId w:val="0"/>
        </w:numPr>
        <w:ind w:firstLine="709"/>
        <w:rPr>
          <w:lang w:eastAsia="ar-SA"/>
        </w:rPr>
      </w:pPr>
      <w:r w:rsidRPr="00D66394">
        <w:rPr>
          <w:lang w:eastAsia="ar-SA"/>
        </w:rPr>
        <w:t>7</w:t>
      </w:r>
      <w:r w:rsidR="00360E31" w:rsidRPr="00D66394">
        <w:rPr>
          <w:lang w:eastAsia="ar-SA"/>
        </w:rPr>
        <w:t xml:space="preserve">.1. Перечень нормативных правовых актов Российской Федерации, Московской области, регулирующих предоставление </w:t>
      </w:r>
      <w:r w:rsidR="000B3198">
        <w:rPr>
          <w:lang w:eastAsia="ar-SA"/>
        </w:rPr>
        <w:t>муниципальной</w:t>
      </w:r>
      <w:r w:rsidR="00360E31" w:rsidRPr="00D66394">
        <w:rPr>
          <w:lang w:eastAsia="ar-SA"/>
        </w:rPr>
        <w:t xml:space="preserve"> услуги</w:t>
      </w:r>
      <w:r w:rsidRPr="00D66394">
        <w:rPr>
          <w:lang w:eastAsia="ar-SA"/>
        </w:rPr>
        <w:t xml:space="preserve">, информация о порядке </w:t>
      </w:r>
      <w:r w:rsidRPr="00D66394">
        <w:t xml:space="preserve">досудебного (внесудебного) обжалования решений </w:t>
      </w:r>
      <w:r w:rsidR="00575721">
        <w:br/>
      </w:r>
      <w:r w:rsidRPr="00D66394">
        <w:t xml:space="preserve">и действий (бездействия) </w:t>
      </w:r>
      <w:r w:rsidR="00DE1363">
        <w:t>Администрации</w:t>
      </w:r>
      <w:r w:rsidRPr="00D66394">
        <w:t xml:space="preserve">, МФЦ, а также их должностных лиц, работников размещены на </w:t>
      </w:r>
      <w:r w:rsidR="00360E31" w:rsidRPr="00D66394">
        <w:rPr>
          <w:lang w:eastAsia="ar-SA"/>
        </w:rPr>
        <w:t xml:space="preserve">официальном сайте </w:t>
      </w:r>
      <w:r w:rsidR="00D46D0C">
        <w:rPr>
          <w:lang w:eastAsia="ar-SA"/>
        </w:rPr>
        <w:t>а</w:t>
      </w:r>
      <w:r w:rsidR="00DE1363">
        <w:rPr>
          <w:lang w:eastAsia="ar-SA"/>
        </w:rPr>
        <w:t>дминистрации</w:t>
      </w:r>
      <w:r w:rsidR="00360E31" w:rsidRPr="00D66394">
        <w:rPr>
          <w:lang w:eastAsia="ar-SA"/>
        </w:rPr>
        <w:t xml:space="preserve"> </w:t>
      </w:r>
      <w:r w:rsidR="00D46D0C">
        <w:rPr>
          <w:lang w:eastAsia="ar-SA"/>
        </w:rPr>
        <w:t>городского округа Истра Московской области</w:t>
      </w:r>
      <w:r w:rsidR="00360E31" w:rsidRPr="00D66394">
        <w:rPr>
          <w:lang w:eastAsia="ar-SA"/>
        </w:rPr>
        <w:t xml:space="preserve">, </w:t>
      </w:r>
      <w:r w:rsidR="007525CF" w:rsidRPr="00D66394">
        <w:rPr>
          <w:lang w:eastAsia="ar-SA"/>
        </w:rPr>
        <w:t xml:space="preserve">а также </w:t>
      </w:r>
      <w:r w:rsidRPr="00D66394">
        <w:rPr>
          <w:lang w:eastAsia="ar-SA"/>
        </w:rPr>
        <w:t>на</w:t>
      </w:r>
      <w:r w:rsidR="00360E31" w:rsidRPr="00D66394">
        <w:rPr>
          <w:lang w:eastAsia="ar-SA"/>
        </w:rPr>
        <w:t xml:space="preserve"> РПГУ</w:t>
      </w:r>
      <w:r w:rsidRPr="00D66394">
        <w:rPr>
          <w:lang w:eastAsia="ar-SA"/>
        </w:rPr>
        <w:t>.</w:t>
      </w:r>
    </w:p>
    <w:p w14:paraId="5913D52E" w14:textId="77777777" w:rsidR="00360E31" w:rsidRPr="00885204" w:rsidRDefault="00360E31" w:rsidP="007D387D">
      <w:pPr>
        <w:pStyle w:val="11"/>
        <w:numPr>
          <w:ilvl w:val="0"/>
          <w:numId w:val="0"/>
        </w:numPr>
        <w:ind w:firstLine="709"/>
        <w:rPr>
          <w:lang w:eastAsia="ar-SA"/>
        </w:rPr>
      </w:pPr>
      <w:r w:rsidRPr="00D66394">
        <w:rPr>
          <w:lang w:eastAsia="ar-SA"/>
        </w:rPr>
        <w:t>Перечень нормативных правовых актов</w:t>
      </w:r>
      <w:r w:rsidR="007D387D" w:rsidRPr="00D66394">
        <w:rPr>
          <w:lang w:eastAsia="ar-SA"/>
        </w:rPr>
        <w:t xml:space="preserve"> Российской Федерации, Московской области</w:t>
      </w:r>
      <w:r w:rsidR="004E6E74">
        <w:rPr>
          <w:lang w:eastAsia="ar-SA"/>
        </w:rPr>
        <w:t xml:space="preserve"> дополнительно приведен </w:t>
      </w:r>
      <w:r w:rsidRPr="00D66394">
        <w:rPr>
          <w:lang w:eastAsia="ar-SA"/>
        </w:rPr>
        <w:t xml:space="preserve">в </w:t>
      </w:r>
      <w:r w:rsidRPr="00277380">
        <w:rPr>
          <w:lang w:eastAsia="ar-SA"/>
        </w:rPr>
        <w:t xml:space="preserve">Приложении </w:t>
      </w:r>
      <w:r w:rsidR="00022797" w:rsidRPr="00277380">
        <w:rPr>
          <w:lang w:eastAsia="ar-SA"/>
        </w:rPr>
        <w:t>3</w:t>
      </w:r>
      <w:r w:rsidRPr="00885204">
        <w:rPr>
          <w:lang w:eastAsia="ar-SA"/>
        </w:rPr>
        <w:t xml:space="preserve"> к настоящему Административному регламенту.</w:t>
      </w:r>
    </w:p>
    <w:p w14:paraId="68E63A72" w14:textId="77777777" w:rsidR="00360E31" w:rsidRPr="00DE1363" w:rsidRDefault="00360E31" w:rsidP="00103896">
      <w:pPr>
        <w:spacing w:after="0" w:line="240" w:lineRule="auto"/>
        <w:ind w:firstLine="709"/>
        <w:jc w:val="both"/>
        <w:rPr>
          <w:rFonts w:ascii="Times New Roman" w:hAnsi="Times New Roman" w:cs="Times New Roman"/>
          <w:b/>
          <w:sz w:val="28"/>
          <w:szCs w:val="28"/>
        </w:rPr>
      </w:pPr>
    </w:p>
    <w:p w14:paraId="635D2777" w14:textId="77777777" w:rsidR="005545EF" w:rsidRPr="00DE1363" w:rsidRDefault="005545EF" w:rsidP="00103896">
      <w:pPr>
        <w:pStyle w:val="20"/>
        <w:spacing w:before="0" w:line="240" w:lineRule="auto"/>
        <w:jc w:val="center"/>
        <w:rPr>
          <w:rFonts w:ascii="Times New Roman" w:hAnsi="Times New Roman" w:cs="Times New Roman"/>
          <w:color w:val="auto"/>
          <w:sz w:val="28"/>
          <w:szCs w:val="28"/>
        </w:rPr>
      </w:pPr>
      <w:bookmarkStart w:id="13" w:name="_Toc91253243"/>
      <w:r w:rsidRPr="00DE1363">
        <w:rPr>
          <w:rFonts w:ascii="Times New Roman" w:hAnsi="Times New Roman" w:cs="Times New Roman"/>
          <w:color w:val="auto"/>
          <w:sz w:val="28"/>
          <w:szCs w:val="28"/>
        </w:rPr>
        <w:t xml:space="preserve">8. Исчерпывающий перечень документов, </w:t>
      </w:r>
      <w:r w:rsidR="00F50E35" w:rsidRPr="00DE1363">
        <w:rPr>
          <w:rFonts w:ascii="Times New Roman" w:hAnsi="Times New Roman" w:cs="Times New Roman"/>
          <w:color w:val="auto"/>
          <w:sz w:val="28"/>
          <w:szCs w:val="28"/>
        </w:rPr>
        <w:br/>
      </w:r>
      <w:r w:rsidRPr="00DE1363">
        <w:rPr>
          <w:rFonts w:ascii="Times New Roman" w:hAnsi="Times New Roman" w:cs="Times New Roman"/>
          <w:color w:val="auto"/>
          <w:sz w:val="28"/>
          <w:szCs w:val="28"/>
        </w:rPr>
        <w:t xml:space="preserve">необходимых для предоставления </w:t>
      </w:r>
      <w:r w:rsidR="00F05A1F">
        <w:rPr>
          <w:rFonts w:ascii="Times New Roman" w:hAnsi="Times New Roman" w:cs="Times New Roman"/>
          <w:color w:val="auto"/>
          <w:sz w:val="28"/>
          <w:szCs w:val="28"/>
        </w:rPr>
        <w:t>муниципальной</w:t>
      </w:r>
      <w:r w:rsidRPr="00DE1363">
        <w:rPr>
          <w:rFonts w:ascii="Times New Roman" w:hAnsi="Times New Roman" w:cs="Times New Roman"/>
          <w:color w:val="auto"/>
          <w:sz w:val="28"/>
          <w:szCs w:val="28"/>
        </w:rPr>
        <w:t xml:space="preserve"> услуги</w:t>
      </w:r>
      <w:bookmarkEnd w:id="13"/>
    </w:p>
    <w:p w14:paraId="07BFEA55" w14:textId="77777777" w:rsidR="00712C11" w:rsidRPr="00103896" w:rsidRDefault="00712C11" w:rsidP="00103896">
      <w:pPr>
        <w:spacing w:after="0" w:line="240" w:lineRule="auto"/>
        <w:jc w:val="center"/>
        <w:rPr>
          <w:rFonts w:ascii="Times New Roman" w:hAnsi="Times New Roman" w:cs="Times New Roman"/>
          <w:b/>
          <w:sz w:val="28"/>
          <w:szCs w:val="28"/>
        </w:rPr>
      </w:pPr>
    </w:p>
    <w:p w14:paraId="688D7A25" w14:textId="77777777" w:rsidR="00111507" w:rsidRPr="00D33CAD" w:rsidRDefault="00712C11" w:rsidP="00A54931">
      <w:pPr>
        <w:spacing w:after="0"/>
        <w:ind w:firstLine="709"/>
        <w:jc w:val="both"/>
        <w:rPr>
          <w:rFonts w:ascii="Times New Roman" w:hAnsi="Times New Roman" w:cs="Times New Roman"/>
          <w:sz w:val="28"/>
          <w:szCs w:val="28"/>
        </w:rPr>
      </w:pPr>
      <w:r w:rsidRPr="00885204">
        <w:rPr>
          <w:rFonts w:ascii="Times New Roman" w:hAnsi="Times New Roman" w:cs="Times New Roman"/>
          <w:sz w:val="28"/>
          <w:szCs w:val="28"/>
        </w:rPr>
        <w:lastRenderedPageBreak/>
        <w:t xml:space="preserve">8.1. </w:t>
      </w:r>
      <w:r w:rsidR="00111507" w:rsidRPr="00885204">
        <w:rPr>
          <w:rFonts w:ascii="Times New Roman" w:hAnsi="Times New Roman" w:cs="Times New Roman"/>
          <w:sz w:val="28"/>
          <w:szCs w:val="28"/>
        </w:rPr>
        <w:t xml:space="preserve">Исчерпывающий перечень документов, необходимых </w:t>
      </w:r>
      <w:r w:rsidR="00EF3377" w:rsidRPr="00885204">
        <w:rPr>
          <w:rFonts w:ascii="Times New Roman" w:hAnsi="Times New Roman" w:cs="Times New Roman"/>
          <w:sz w:val="28"/>
          <w:szCs w:val="28"/>
        </w:rPr>
        <w:br/>
      </w:r>
      <w:r w:rsidR="00111507" w:rsidRPr="00885204">
        <w:rPr>
          <w:rFonts w:ascii="Times New Roman" w:hAnsi="Times New Roman" w:cs="Times New Roman"/>
          <w:sz w:val="28"/>
          <w:szCs w:val="28"/>
        </w:rPr>
        <w:t xml:space="preserve">в соответствии с нормативными правовыми актами Российской Федерации, Московской области для предоставления </w:t>
      </w:r>
      <w:r w:rsidR="00DE1363">
        <w:rPr>
          <w:rFonts w:ascii="Times New Roman" w:hAnsi="Times New Roman" w:cs="Times New Roman"/>
          <w:sz w:val="28"/>
          <w:szCs w:val="28"/>
        </w:rPr>
        <w:t>муниципальной</w:t>
      </w:r>
      <w:r w:rsidR="00111507" w:rsidRPr="00885204">
        <w:rPr>
          <w:rFonts w:ascii="Times New Roman" w:hAnsi="Times New Roman" w:cs="Times New Roman"/>
          <w:sz w:val="28"/>
          <w:szCs w:val="28"/>
        </w:rPr>
        <w:t xml:space="preserve"> услуги, которые заявитель должен представить самостоятельн</w:t>
      </w:r>
      <w:r w:rsidR="008B2074">
        <w:rPr>
          <w:rFonts w:ascii="Times New Roman" w:hAnsi="Times New Roman" w:cs="Times New Roman"/>
          <w:sz w:val="28"/>
          <w:szCs w:val="28"/>
        </w:rPr>
        <w:t>о.</w:t>
      </w:r>
    </w:p>
    <w:p w14:paraId="1693D149" w14:textId="77777777" w:rsidR="00111507" w:rsidRPr="00D66394" w:rsidRDefault="00111507" w:rsidP="00A54931">
      <w:pPr>
        <w:spacing w:after="0"/>
        <w:ind w:firstLine="709"/>
        <w:jc w:val="both"/>
        <w:rPr>
          <w:rFonts w:ascii="Times New Roman" w:hAnsi="Times New Roman" w:cs="Times New Roman"/>
          <w:sz w:val="28"/>
          <w:szCs w:val="28"/>
        </w:rPr>
      </w:pPr>
      <w:r w:rsidRPr="00885204">
        <w:rPr>
          <w:rFonts w:ascii="Times New Roman" w:hAnsi="Times New Roman" w:cs="Times New Roman"/>
          <w:sz w:val="28"/>
          <w:szCs w:val="28"/>
        </w:rPr>
        <w:t xml:space="preserve">8.1.1. </w:t>
      </w:r>
      <w:r w:rsidR="003D3EE3">
        <w:rPr>
          <w:rFonts w:ascii="Times New Roman" w:hAnsi="Times New Roman" w:cs="Times New Roman"/>
          <w:sz w:val="28"/>
          <w:szCs w:val="28"/>
        </w:rPr>
        <w:t>З</w:t>
      </w:r>
      <w:r w:rsidR="005B746E" w:rsidRPr="00885204">
        <w:rPr>
          <w:rFonts w:ascii="Times New Roman" w:hAnsi="Times New Roman" w:cs="Times New Roman"/>
          <w:sz w:val="28"/>
          <w:szCs w:val="28"/>
        </w:rPr>
        <w:t>апрос</w:t>
      </w:r>
      <w:r w:rsidR="00EF3377" w:rsidRPr="00885204">
        <w:rPr>
          <w:rFonts w:ascii="Times New Roman" w:hAnsi="Times New Roman" w:cs="Times New Roman"/>
          <w:sz w:val="28"/>
          <w:szCs w:val="28"/>
        </w:rPr>
        <w:t xml:space="preserve"> </w:t>
      </w:r>
      <w:r w:rsidR="005B746E" w:rsidRPr="00885204">
        <w:rPr>
          <w:rFonts w:ascii="Times New Roman" w:hAnsi="Times New Roman" w:cs="Times New Roman"/>
          <w:sz w:val="28"/>
          <w:szCs w:val="28"/>
        </w:rPr>
        <w:t xml:space="preserve">по форме, приведенной в </w:t>
      </w:r>
      <w:r w:rsidR="005B746E" w:rsidRPr="000174E9">
        <w:rPr>
          <w:rFonts w:ascii="Times New Roman" w:hAnsi="Times New Roman" w:cs="Times New Roman"/>
          <w:sz w:val="28"/>
          <w:szCs w:val="28"/>
        </w:rPr>
        <w:t xml:space="preserve">Приложении </w:t>
      </w:r>
      <w:r w:rsidR="00022797" w:rsidRPr="000174E9">
        <w:rPr>
          <w:rFonts w:ascii="Times New Roman" w:hAnsi="Times New Roman" w:cs="Times New Roman"/>
          <w:sz w:val="28"/>
          <w:szCs w:val="28"/>
        </w:rPr>
        <w:t>4</w:t>
      </w:r>
      <w:r w:rsidR="005B746E" w:rsidRPr="00D66394">
        <w:rPr>
          <w:rFonts w:ascii="Times New Roman" w:hAnsi="Times New Roman" w:cs="Times New Roman"/>
          <w:sz w:val="28"/>
          <w:szCs w:val="28"/>
        </w:rPr>
        <w:t xml:space="preserve"> к настояще</w:t>
      </w:r>
      <w:r w:rsidR="003D3EE3">
        <w:rPr>
          <w:rFonts w:ascii="Times New Roman" w:hAnsi="Times New Roman" w:cs="Times New Roman"/>
          <w:sz w:val="28"/>
          <w:szCs w:val="28"/>
        </w:rPr>
        <w:t>му Административному регламенту.</w:t>
      </w:r>
    </w:p>
    <w:p w14:paraId="3FD089F4" w14:textId="77777777" w:rsidR="005B746E" w:rsidRPr="00D66394" w:rsidRDefault="005B746E" w:rsidP="00A54931">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8.1.2. </w:t>
      </w:r>
      <w:r w:rsidR="003D3EE3">
        <w:rPr>
          <w:rFonts w:ascii="Times New Roman" w:hAnsi="Times New Roman" w:cs="Times New Roman"/>
          <w:sz w:val="28"/>
          <w:szCs w:val="28"/>
        </w:rPr>
        <w:t>Д</w:t>
      </w:r>
      <w:r w:rsidRPr="00D66394">
        <w:rPr>
          <w:rFonts w:ascii="Times New Roman" w:hAnsi="Times New Roman" w:cs="Times New Roman"/>
          <w:sz w:val="28"/>
          <w:szCs w:val="28"/>
        </w:rPr>
        <w:t>окумент, уд</w:t>
      </w:r>
      <w:r w:rsidR="003D3EE3">
        <w:rPr>
          <w:rFonts w:ascii="Times New Roman" w:hAnsi="Times New Roman" w:cs="Times New Roman"/>
          <w:sz w:val="28"/>
          <w:szCs w:val="28"/>
        </w:rPr>
        <w:t>остоверяющий личность заявителя.</w:t>
      </w:r>
    </w:p>
    <w:p w14:paraId="3E492477" w14:textId="77777777" w:rsidR="005B746E" w:rsidRPr="00D66394" w:rsidRDefault="003D3EE3" w:rsidP="00A54931">
      <w:pPr>
        <w:spacing w:after="0"/>
        <w:ind w:firstLine="709"/>
        <w:jc w:val="both"/>
        <w:rPr>
          <w:rFonts w:ascii="Times New Roman" w:hAnsi="Times New Roman" w:cs="Times New Roman"/>
          <w:sz w:val="28"/>
          <w:szCs w:val="28"/>
        </w:rPr>
      </w:pPr>
      <w:r>
        <w:rPr>
          <w:rFonts w:ascii="Times New Roman" w:hAnsi="Times New Roman" w:cs="Times New Roman"/>
          <w:sz w:val="28"/>
          <w:szCs w:val="28"/>
        </w:rPr>
        <w:t>8.1.3. Д</w:t>
      </w:r>
      <w:r w:rsidR="005B746E" w:rsidRPr="00D66394">
        <w:rPr>
          <w:rFonts w:ascii="Times New Roman" w:hAnsi="Times New Roman" w:cs="Times New Roman"/>
          <w:sz w:val="28"/>
          <w:szCs w:val="28"/>
        </w:rPr>
        <w:t xml:space="preserve">окумент, удостоверяющий личность представителя заявителя </w:t>
      </w:r>
      <w:r w:rsidR="00EF3377" w:rsidRPr="00D66394">
        <w:rPr>
          <w:rFonts w:ascii="Times New Roman" w:hAnsi="Times New Roman" w:cs="Times New Roman"/>
          <w:sz w:val="28"/>
          <w:szCs w:val="28"/>
        </w:rPr>
        <w:br/>
      </w:r>
      <w:r w:rsidR="005B746E" w:rsidRPr="00D66394">
        <w:rPr>
          <w:rFonts w:ascii="Times New Roman" w:hAnsi="Times New Roman" w:cs="Times New Roman"/>
          <w:sz w:val="28"/>
          <w:szCs w:val="28"/>
        </w:rPr>
        <w:t>(в случае обр</w:t>
      </w:r>
      <w:r>
        <w:rPr>
          <w:rFonts w:ascii="Times New Roman" w:hAnsi="Times New Roman" w:cs="Times New Roman"/>
          <w:sz w:val="28"/>
          <w:szCs w:val="28"/>
        </w:rPr>
        <w:t>ащения представителя заявителя).</w:t>
      </w:r>
    </w:p>
    <w:p w14:paraId="1708C65F" w14:textId="77777777" w:rsidR="005B746E" w:rsidRPr="00F05A1F" w:rsidRDefault="003D3EE3" w:rsidP="00F05A1F">
      <w:pPr>
        <w:spacing w:after="0"/>
        <w:ind w:firstLine="709"/>
        <w:jc w:val="both"/>
        <w:rPr>
          <w:rFonts w:ascii="Times New Roman" w:hAnsi="Times New Roman" w:cs="Times New Roman"/>
          <w:sz w:val="28"/>
          <w:szCs w:val="28"/>
        </w:rPr>
      </w:pPr>
      <w:r w:rsidRPr="00F05A1F">
        <w:rPr>
          <w:rFonts w:ascii="Times New Roman" w:hAnsi="Times New Roman" w:cs="Times New Roman"/>
          <w:sz w:val="28"/>
          <w:szCs w:val="28"/>
        </w:rPr>
        <w:t>8.1.4. Д</w:t>
      </w:r>
      <w:r w:rsidR="005B746E" w:rsidRPr="00F05A1F">
        <w:rPr>
          <w:rFonts w:ascii="Times New Roman" w:hAnsi="Times New Roman" w:cs="Times New Roman"/>
          <w:sz w:val="28"/>
          <w:szCs w:val="28"/>
        </w:rPr>
        <w:t>окумент, подтверждающий полномочия представителя заявителя (в случае обр</w:t>
      </w:r>
      <w:r w:rsidRPr="00F05A1F">
        <w:rPr>
          <w:rFonts w:ascii="Times New Roman" w:hAnsi="Times New Roman" w:cs="Times New Roman"/>
          <w:sz w:val="28"/>
          <w:szCs w:val="28"/>
        </w:rPr>
        <w:t>ащения представителя заявителя).</w:t>
      </w:r>
    </w:p>
    <w:p w14:paraId="46AED585" w14:textId="77777777" w:rsidR="005B746E" w:rsidRPr="00F05A1F" w:rsidRDefault="005B746E" w:rsidP="00F05A1F">
      <w:pPr>
        <w:spacing w:after="0"/>
        <w:ind w:firstLine="709"/>
        <w:jc w:val="both"/>
        <w:rPr>
          <w:rFonts w:ascii="Times New Roman" w:hAnsi="Times New Roman" w:cs="Times New Roman"/>
          <w:sz w:val="28"/>
          <w:szCs w:val="28"/>
        </w:rPr>
      </w:pPr>
      <w:r w:rsidRPr="00F05A1F">
        <w:rPr>
          <w:rFonts w:ascii="Times New Roman" w:hAnsi="Times New Roman" w:cs="Times New Roman"/>
          <w:sz w:val="28"/>
          <w:szCs w:val="28"/>
        </w:rPr>
        <w:t xml:space="preserve">8.1.5. </w:t>
      </w:r>
      <w:r w:rsidR="00F05A1F" w:rsidRPr="00F05A1F">
        <w:rPr>
          <w:rFonts w:ascii="Times New Roman" w:hAnsi="Times New Roman" w:cs="Times New Roman"/>
          <w:sz w:val="28"/>
          <w:szCs w:val="28"/>
        </w:rPr>
        <w:t xml:space="preserve">Правоустанавливающие и (или) </w:t>
      </w:r>
      <w:proofErr w:type="spellStart"/>
      <w:r w:rsidR="00F05A1F" w:rsidRPr="00F05A1F">
        <w:rPr>
          <w:rFonts w:ascii="Times New Roman" w:hAnsi="Times New Roman" w:cs="Times New Roman"/>
          <w:sz w:val="28"/>
          <w:szCs w:val="28"/>
        </w:rPr>
        <w:t>правоудостоверяющие</w:t>
      </w:r>
      <w:proofErr w:type="spellEnd"/>
      <w:r w:rsidR="00F05A1F" w:rsidRPr="00F05A1F">
        <w:rPr>
          <w:rFonts w:ascii="Times New Roman" w:hAnsi="Times New Roman" w:cs="Times New Roman"/>
          <w:sz w:val="28"/>
          <w:szCs w:val="28"/>
        </w:rPr>
        <w:t xml:space="preserve"> документы </w:t>
      </w:r>
      <w:r w:rsidR="00F05A1F" w:rsidRPr="00F05A1F">
        <w:rPr>
          <w:rFonts w:ascii="Times New Roman" w:eastAsia="Times New Roman" w:hAnsi="Times New Roman" w:cs="Times New Roman"/>
          <w:sz w:val="28"/>
          <w:szCs w:val="28"/>
          <w:lang w:eastAsia="ru-RU"/>
        </w:rPr>
        <w:t xml:space="preserve">на жилой дом или садовый дом </w:t>
      </w:r>
      <w:r w:rsidR="00F05A1F" w:rsidRPr="00F05A1F">
        <w:rPr>
          <w:rFonts w:ascii="Times New Roman" w:hAnsi="Times New Roman" w:cs="Times New Roman"/>
          <w:sz w:val="28"/>
          <w:szCs w:val="28"/>
        </w:rPr>
        <w:t>(в случае, если отсутствуют сведения в Едином государственном реестре недвижимости (далее – ЕГРН)</w:t>
      </w:r>
      <w:r w:rsidR="00F05A1F" w:rsidRPr="00F05A1F">
        <w:rPr>
          <w:rFonts w:ascii="Times New Roman" w:eastAsia="Times New Roman" w:hAnsi="Times New Roman" w:cs="Times New Roman"/>
          <w:sz w:val="28"/>
          <w:szCs w:val="28"/>
          <w:lang w:eastAsia="ru-RU"/>
        </w:rPr>
        <w:t>, или нотариально заверенную копию такого документа</w:t>
      </w:r>
      <w:r w:rsidRPr="00F05A1F">
        <w:rPr>
          <w:rFonts w:ascii="Times New Roman" w:hAnsi="Times New Roman" w:cs="Times New Roman"/>
          <w:sz w:val="28"/>
          <w:szCs w:val="28"/>
        </w:rPr>
        <w:t>.</w:t>
      </w:r>
    </w:p>
    <w:p w14:paraId="3C423332" w14:textId="77777777" w:rsidR="00F05A1F" w:rsidRPr="00F05A1F" w:rsidRDefault="00F05A1F" w:rsidP="00F05A1F">
      <w:pPr>
        <w:spacing w:after="0"/>
        <w:ind w:firstLine="709"/>
        <w:jc w:val="both"/>
        <w:rPr>
          <w:rFonts w:ascii="Times New Roman" w:hAnsi="Times New Roman" w:cs="Times New Roman"/>
          <w:sz w:val="28"/>
          <w:szCs w:val="28"/>
          <w:shd w:val="clear" w:color="auto" w:fill="FFFFFF"/>
        </w:rPr>
      </w:pPr>
      <w:r w:rsidRPr="00F05A1F">
        <w:rPr>
          <w:rFonts w:ascii="Times New Roman" w:hAnsi="Times New Roman" w:cs="Times New Roman"/>
          <w:sz w:val="28"/>
          <w:szCs w:val="28"/>
        </w:rPr>
        <w:t xml:space="preserve">8.1.6. </w:t>
      </w:r>
      <w:r w:rsidRPr="00F05A1F">
        <w:rPr>
          <w:rFonts w:ascii="Times New Roman" w:hAnsi="Times New Roman" w:cs="Times New Roman"/>
          <w:sz w:val="28"/>
          <w:szCs w:val="28"/>
          <w:shd w:val="clear" w:color="auto" w:fill="FFFFFF"/>
        </w:rPr>
        <w:t xml:space="preserve">Заключение по обследованию технического состояния объекта, подтверждающее соответствие садового дома требованиям к надежности </w:t>
      </w:r>
      <w:r w:rsidR="0010070E">
        <w:rPr>
          <w:rFonts w:ascii="Times New Roman" w:hAnsi="Times New Roman" w:cs="Times New Roman"/>
          <w:sz w:val="28"/>
          <w:szCs w:val="28"/>
          <w:shd w:val="clear" w:color="auto" w:fill="FFFFFF"/>
        </w:rPr>
        <w:br/>
      </w:r>
      <w:r w:rsidRPr="00F05A1F">
        <w:rPr>
          <w:rFonts w:ascii="Times New Roman" w:hAnsi="Times New Roman" w:cs="Times New Roman"/>
          <w:sz w:val="28"/>
          <w:szCs w:val="28"/>
          <w:shd w:val="clear" w:color="auto" w:fill="FFFFFF"/>
        </w:rPr>
        <w:t xml:space="preserve">и безопасности, установленным частью 2 статьи 5, статьями 7, 8 и 10 Федерального закона </w:t>
      </w:r>
      <w:r w:rsidR="00172BC8" w:rsidRPr="00A22A6E">
        <w:rPr>
          <w:rFonts w:ascii="Times New Roman" w:hAnsi="Times New Roman" w:cs="Times New Roman"/>
          <w:sz w:val="28"/>
          <w:szCs w:val="28"/>
          <w:shd w:val="clear" w:color="auto" w:fill="FFFFFF"/>
        </w:rPr>
        <w:t>от 30.12.2009 № 384-ФЗ</w:t>
      </w:r>
      <w:r w:rsidR="00172BC8" w:rsidRPr="00172BC8">
        <w:rPr>
          <w:rFonts w:ascii="Times New Roman" w:hAnsi="Times New Roman" w:cs="Times New Roman"/>
          <w:sz w:val="28"/>
          <w:szCs w:val="28"/>
          <w:shd w:val="clear" w:color="auto" w:fill="FFFFFF"/>
        </w:rPr>
        <w:t xml:space="preserve"> </w:t>
      </w:r>
      <w:r w:rsidRPr="00F05A1F">
        <w:rPr>
          <w:rFonts w:ascii="Times New Roman" w:hAnsi="Times New Roman" w:cs="Times New Roman"/>
          <w:sz w:val="28"/>
          <w:szCs w:val="28"/>
          <w:shd w:val="clear" w:color="auto" w:fill="FFFFFF"/>
        </w:rPr>
        <w:t xml:space="preserve">«Технический регламент </w:t>
      </w:r>
      <w:r w:rsidR="0010070E">
        <w:rPr>
          <w:rFonts w:ascii="Times New Roman" w:hAnsi="Times New Roman" w:cs="Times New Roman"/>
          <w:sz w:val="28"/>
          <w:szCs w:val="28"/>
          <w:shd w:val="clear" w:color="auto" w:fill="FFFFFF"/>
        </w:rPr>
        <w:br/>
      </w:r>
      <w:r w:rsidRPr="00F05A1F">
        <w:rPr>
          <w:rFonts w:ascii="Times New Roman" w:hAnsi="Times New Roman" w:cs="Times New Roman"/>
          <w:sz w:val="28"/>
          <w:szCs w:val="28"/>
          <w:shd w:val="clear" w:color="auto" w:fill="FFFFFF"/>
        </w:rPr>
        <w:t>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14:paraId="52B2E3DF" w14:textId="77777777" w:rsidR="00F05A1F" w:rsidRPr="00F05A1F" w:rsidRDefault="00F05A1F" w:rsidP="00F05A1F">
      <w:pPr>
        <w:pStyle w:val="111"/>
        <w:numPr>
          <w:ilvl w:val="0"/>
          <w:numId w:val="0"/>
        </w:numPr>
        <w:tabs>
          <w:tab w:val="left" w:pos="993"/>
        </w:tabs>
        <w:ind w:firstLine="709"/>
      </w:pPr>
      <w:r w:rsidRPr="00F05A1F">
        <w:t xml:space="preserve">Требования к заключению по обследованию технического состояния объекта представлены в </w:t>
      </w:r>
      <w:r w:rsidRPr="003251A9">
        <w:t xml:space="preserve">Приложении </w:t>
      </w:r>
      <w:r w:rsidR="000174E9" w:rsidRPr="003251A9">
        <w:t>5</w:t>
      </w:r>
      <w:r w:rsidRPr="003251A9">
        <w:t xml:space="preserve"> к настоящему</w:t>
      </w:r>
      <w:r w:rsidRPr="00F05A1F">
        <w:t xml:space="preserve"> Административному регламенту.</w:t>
      </w:r>
    </w:p>
    <w:p w14:paraId="33DCD2A1" w14:textId="77777777" w:rsidR="00F05A1F" w:rsidRPr="00F05A1F" w:rsidRDefault="00F05A1F" w:rsidP="00F05A1F">
      <w:pPr>
        <w:pStyle w:val="111"/>
        <w:numPr>
          <w:ilvl w:val="0"/>
          <w:numId w:val="0"/>
        </w:numPr>
        <w:tabs>
          <w:tab w:val="left" w:pos="993"/>
        </w:tabs>
        <w:ind w:firstLine="709"/>
      </w:pPr>
      <w:r w:rsidRPr="00F05A1F">
        <w:t xml:space="preserve">8.1.7. </w:t>
      </w:r>
      <w:r w:rsidR="00ED178D">
        <w:t>Н</w:t>
      </w:r>
      <w:r w:rsidR="00ED178D" w:rsidRPr="00ED178D">
        <w:t xml:space="preserve">отариально удостоверенное согласие третьих лиц на признание садового дома жилым, в случае если садовый дом обременен правами указанных лиц. </w:t>
      </w:r>
      <w:r w:rsidRPr="00F05A1F">
        <w:rPr>
          <w:lang w:eastAsia="ar-SA"/>
        </w:rPr>
        <w:t>(в случае если садовый или жилой дом находится в долевой собственности).</w:t>
      </w:r>
    </w:p>
    <w:p w14:paraId="3989448E" w14:textId="77777777" w:rsidR="00712C11" w:rsidRPr="003A677C" w:rsidRDefault="00111507" w:rsidP="00A54931">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 xml:space="preserve">8.2. Исчерпывающий перечень документов, необходимых </w:t>
      </w:r>
      <w:r w:rsidR="00EF3377" w:rsidRPr="003A677C">
        <w:rPr>
          <w:rFonts w:ascii="Times New Roman" w:hAnsi="Times New Roman" w:cs="Times New Roman"/>
          <w:sz w:val="28"/>
          <w:szCs w:val="28"/>
        </w:rPr>
        <w:br/>
      </w:r>
      <w:r w:rsidRPr="003A677C">
        <w:rPr>
          <w:rFonts w:ascii="Times New Roman" w:hAnsi="Times New Roman" w:cs="Times New Roman"/>
          <w:sz w:val="28"/>
          <w:szCs w:val="28"/>
        </w:rPr>
        <w:t xml:space="preserve">в соответствии с нормативными правовыми актами Российской Федерации, Московской области для предоставления </w:t>
      </w:r>
      <w:r w:rsidR="000C09A5">
        <w:rPr>
          <w:rFonts w:ascii="Times New Roman" w:hAnsi="Times New Roman" w:cs="Times New Roman"/>
          <w:sz w:val="28"/>
          <w:szCs w:val="28"/>
        </w:rPr>
        <w:t>муниципальной</w:t>
      </w:r>
      <w:r w:rsidRPr="003A677C">
        <w:rPr>
          <w:rFonts w:ascii="Times New Roman" w:hAnsi="Times New Roman" w:cs="Times New Roman"/>
          <w:sz w:val="28"/>
          <w:szCs w:val="28"/>
        </w:rPr>
        <w:t xml:space="preserve"> услуги, </w:t>
      </w:r>
      <w:r w:rsidR="00EF3377" w:rsidRPr="003A677C">
        <w:rPr>
          <w:rFonts w:ascii="Times New Roman" w:hAnsi="Times New Roman" w:cs="Times New Roman"/>
          <w:sz w:val="28"/>
          <w:szCs w:val="28"/>
        </w:rPr>
        <w:br/>
      </w:r>
      <w:r w:rsidRPr="003A677C">
        <w:rPr>
          <w:rFonts w:ascii="Times New Roman" w:hAnsi="Times New Roman" w:cs="Times New Roman"/>
          <w:sz w:val="28"/>
          <w:szCs w:val="28"/>
        </w:rPr>
        <w:t xml:space="preserve">которые заявитель вправе представить по собственной инициативе, </w:t>
      </w:r>
      <w:r w:rsidR="00EF3377" w:rsidRPr="003A677C">
        <w:rPr>
          <w:rFonts w:ascii="Times New Roman" w:hAnsi="Times New Roman" w:cs="Times New Roman"/>
          <w:sz w:val="28"/>
          <w:szCs w:val="28"/>
        </w:rPr>
        <w:br/>
      </w:r>
      <w:r w:rsidRPr="003A677C">
        <w:rPr>
          <w:rFonts w:ascii="Times New Roman" w:hAnsi="Times New Roman" w:cs="Times New Roman"/>
          <w:sz w:val="28"/>
          <w:szCs w:val="28"/>
        </w:rPr>
        <w:t>так как они подлежат представлению в рамках межведомственного информационного взаимодействия:</w:t>
      </w:r>
    </w:p>
    <w:p w14:paraId="6217BBCC" w14:textId="77777777" w:rsidR="00677237" w:rsidRPr="003A677C" w:rsidRDefault="0011150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8.2.1.</w:t>
      </w:r>
      <w:r w:rsidR="00677237" w:rsidRPr="003A677C">
        <w:rPr>
          <w:rFonts w:ascii="Times New Roman" w:hAnsi="Times New Roman" w:cs="Times New Roman"/>
          <w:sz w:val="28"/>
          <w:szCs w:val="28"/>
        </w:rPr>
        <w:t xml:space="preserve"> Выписка из Единого государственного реестра индивидуальных предпринимателей из Федеральной налоговой службы, в случае обращения индивидуального предпринимателя, для подтверждения регистрации </w:t>
      </w:r>
      <w:r w:rsidR="00677237" w:rsidRPr="003A677C">
        <w:rPr>
          <w:rFonts w:ascii="Times New Roman" w:hAnsi="Times New Roman" w:cs="Times New Roman"/>
          <w:sz w:val="28"/>
          <w:szCs w:val="28"/>
        </w:rPr>
        <w:lastRenderedPageBreak/>
        <w:t xml:space="preserve">физического лица в качестве индивидуального предпринимателя </w:t>
      </w:r>
      <w:r w:rsidR="0010070E">
        <w:rPr>
          <w:rFonts w:ascii="Times New Roman" w:hAnsi="Times New Roman" w:cs="Times New Roman"/>
          <w:sz w:val="28"/>
          <w:szCs w:val="28"/>
        </w:rPr>
        <w:br/>
      </w:r>
      <w:r w:rsidR="00677237" w:rsidRPr="003A677C">
        <w:rPr>
          <w:rFonts w:ascii="Times New Roman" w:hAnsi="Times New Roman" w:cs="Times New Roman"/>
          <w:sz w:val="28"/>
          <w:szCs w:val="28"/>
        </w:rPr>
        <w:t>на территории Российской Федерации.</w:t>
      </w:r>
    </w:p>
    <w:p w14:paraId="438C7480" w14:textId="77777777" w:rsidR="00677237" w:rsidRPr="004E41D4"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 xml:space="preserve">8.2.2. Выписка из Единого государственного реестра юридических лиц </w:t>
      </w:r>
      <w:r w:rsidRPr="003A677C">
        <w:rPr>
          <w:rFonts w:ascii="Times New Roman" w:hAnsi="Times New Roman" w:cs="Times New Roman"/>
          <w:sz w:val="28"/>
          <w:szCs w:val="28"/>
        </w:rPr>
        <w:br/>
        <w:t>из Федеральной налоговой службы, в случае обращения юридического лица, для подтверждения регистрации юридического лица на территории Российской Федерации.</w:t>
      </w:r>
    </w:p>
    <w:p w14:paraId="7E5E21D8" w14:textId="77777777" w:rsidR="00677237" w:rsidRPr="003A677C"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color w:val="000000" w:themeColor="text1"/>
          <w:sz w:val="28"/>
          <w:szCs w:val="28"/>
        </w:rPr>
        <w:t>8.2.</w:t>
      </w:r>
      <w:r w:rsidR="004C4892">
        <w:rPr>
          <w:rFonts w:ascii="Times New Roman" w:hAnsi="Times New Roman" w:cs="Times New Roman"/>
          <w:color w:val="000000" w:themeColor="text1"/>
          <w:sz w:val="28"/>
          <w:szCs w:val="28"/>
        </w:rPr>
        <w:t>3</w:t>
      </w:r>
      <w:r w:rsidRPr="003A677C">
        <w:rPr>
          <w:rFonts w:ascii="Times New Roman" w:hAnsi="Times New Roman" w:cs="Times New Roman"/>
          <w:color w:val="000000" w:themeColor="text1"/>
          <w:sz w:val="28"/>
          <w:szCs w:val="28"/>
        </w:rPr>
        <w:t xml:space="preserve">. </w:t>
      </w:r>
      <w:r w:rsidRPr="003A677C">
        <w:rPr>
          <w:rFonts w:ascii="Times New Roman" w:hAnsi="Times New Roman" w:cs="Times New Roman"/>
          <w:sz w:val="28"/>
          <w:szCs w:val="28"/>
        </w:rPr>
        <w:t>Выписка из ЕГРН об объекте недвижимости (о земельном участке из Управления Федеральной службы государственной регистрации, кадастра и картографии по Московской области, для определения правообладателя земельного участка, определения собственника (-</w:t>
      </w:r>
      <w:proofErr w:type="spellStart"/>
      <w:r w:rsidRPr="003A677C">
        <w:rPr>
          <w:rFonts w:ascii="Times New Roman" w:hAnsi="Times New Roman" w:cs="Times New Roman"/>
          <w:sz w:val="28"/>
          <w:szCs w:val="28"/>
        </w:rPr>
        <w:t>ов</w:t>
      </w:r>
      <w:proofErr w:type="spellEnd"/>
      <w:r w:rsidRPr="003A677C">
        <w:rPr>
          <w:rFonts w:ascii="Times New Roman" w:hAnsi="Times New Roman" w:cs="Times New Roman"/>
          <w:sz w:val="28"/>
          <w:szCs w:val="28"/>
        </w:rPr>
        <w:t>), сособственника (-</w:t>
      </w:r>
      <w:proofErr w:type="spellStart"/>
      <w:r w:rsidRPr="003A677C">
        <w:rPr>
          <w:rFonts w:ascii="Times New Roman" w:hAnsi="Times New Roman" w:cs="Times New Roman"/>
          <w:sz w:val="28"/>
          <w:szCs w:val="28"/>
        </w:rPr>
        <w:t>ов</w:t>
      </w:r>
      <w:proofErr w:type="spellEnd"/>
      <w:r w:rsidRPr="003A677C">
        <w:rPr>
          <w:rFonts w:ascii="Times New Roman" w:hAnsi="Times New Roman" w:cs="Times New Roman"/>
          <w:sz w:val="28"/>
          <w:szCs w:val="28"/>
        </w:rPr>
        <w:t>), а также для проверки сведений о земельном участке: наличии зарегистрированных обременений, ограничений использования земельного участка (арест, резервирование, изъятие, залог), определения соответствия вида разрешенного использования земельного участка объекту недвижимости.</w:t>
      </w:r>
    </w:p>
    <w:p w14:paraId="7C456961" w14:textId="77777777" w:rsidR="00677237" w:rsidRDefault="00677237" w:rsidP="00EF3377">
      <w:pPr>
        <w:spacing w:after="0"/>
        <w:ind w:firstLine="709"/>
        <w:jc w:val="both"/>
        <w:rPr>
          <w:rFonts w:ascii="Times New Roman" w:hAnsi="Times New Roman" w:cs="Times New Roman"/>
          <w:sz w:val="28"/>
          <w:szCs w:val="28"/>
        </w:rPr>
      </w:pPr>
      <w:r w:rsidRPr="003A677C">
        <w:rPr>
          <w:rFonts w:ascii="Times New Roman" w:hAnsi="Times New Roman" w:cs="Times New Roman"/>
          <w:sz w:val="28"/>
          <w:szCs w:val="28"/>
        </w:rPr>
        <w:t>8.2.</w:t>
      </w:r>
      <w:r w:rsidR="004C4892">
        <w:rPr>
          <w:rFonts w:ascii="Times New Roman" w:hAnsi="Times New Roman" w:cs="Times New Roman"/>
          <w:sz w:val="28"/>
          <w:szCs w:val="28"/>
        </w:rPr>
        <w:t>4</w:t>
      </w:r>
      <w:r w:rsidRPr="003A677C">
        <w:rPr>
          <w:rFonts w:ascii="Times New Roman" w:hAnsi="Times New Roman" w:cs="Times New Roman"/>
          <w:sz w:val="28"/>
          <w:szCs w:val="28"/>
        </w:rPr>
        <w:t xml:space="preserve">. Выписка из ЕГРН об объекте недвижимости (о здании </w:t>
      </w:r>
      <w:r w:rsidR="0010070E">
        <w:rPr>
          <w:rFonts w:ascii="Times New Roman" w:hAnsi="Times New Roman" w:cs="Times New Roman"/>
          <w:sz w:val="28"/>
          <w:szCs w:val="28"/>
        </w:rPr>
        <w:br/>
      </w:r>
      <w:r w:rsidRPr="003A677C">
        <w:rPr>
          <w:rFonts w:ascii="Times New Roman" w:hAnsi="Times New Roman" w:cs="Times New Roman"/>
          <w:sz w:val="28"/>
          <w:szCs w:val="28"/>
        </w:rPr>
        <w:t xml:space="preserve">и (или) сооружении расположенном земельном участке, либо уведомление </w:t>
      </w:r>
      <w:r w:rsidR="0010070E">
        <w:rPr>
          <w:rFonts w:ascii="Times New Roman" w:hAnsi="Times New Roman" w:cs="Times New Roman"/>
          <w:sz w:val="28"/>
          <w:szCs w:val="28"/>
        </w:rPr>
        <w:br/>
      </w:r>
      <w:r w:rsidRPr="003A677C">
        <w:rPr>
          <w:rFonts w:ascii="Times New Roman" w:hAnsi="Times New Roman" w:cs="Times New Roman"/>
          <w:sz w:val="28"/>
          <w:szCs w:val="28"/>
        </w:rPr>
        <w:t xml:space="preserve">об отсутствии объектов) из Управления Федеральной </w:t>
      </w:r>
      <w:r w:rsidR="0010070E">
        <w:rPr>
          <w:rFonts w:ascii="Times New Roman" w:hAnsi="Times New Roman" w:cs="Times New Roman"/>
          <w:sz w:val="28"/>
          <w:szCs w:val="28"/>
        </w:rPr>
        <w:br/>
      </w:r>
      <w:r w:rsidRPr="003A677C">
        <w:rPr>
          <w:rFonts w:ascii="Times New Roman" w:hAnsi="Times New Roman" w:cs="Times New Roman"/>
          <w:sz w:val="28"/>
          <w:szCs w:val="28"/>
        </w:rPr>
        <w:t xml:space="preserve">службы государственной регистрации, кадастра и картографии </w:t>
      </w:r>
      <w:r w:rsidR="0010070E">
        <w:rPr>
          <w:rFonts w:ascii="Times New Roman" w:hAnsi="Times New Roman" w:cs="Times New Roman"/>
          <w:sz w:val="28"/>
          <w:szCs w:val="28"/>
        </w:rPr>
        <w:br/>
      </w:r>
      <w:r w:rsidRPr="003A677C">
        <w:rPr>
          <w:rFonts w:ascii="Times New Roman" w:hAnsi="Times New Roman" w:cs="Times New Roman"/>
          <w:sz w:val="28"/>
          <w:szCs w:val="28"/>
        </w:rPr>
        <w:t>по Московской области, для определения правообладателя объекта недвижимости, определения собственника (-</w:t>
      </w:r>
      <w:proofErr w:type="spellStart"/>
      <w:r w:rsidRPr="003A677C">
        <w:rPr>
          <w:rFonts w:ascii="Times New Roman" w:hAnsi="Times New Roman" w:cs="Times New Roman"/>
          <w:sz w:val="28"/>
          <w:szCs w:val="28"/>
        </w:rPr>
        <w:t>ов</w:t>
      </w:r>
      <w:proofErr w:type="spellEnd"/>
      <w:r w:rsidRPr="003A677C">
        <w:rPr>
          <w:rFonts w:ascii="Times New Roman" w:hAnsi="Times New Roman" w:cs="Times New Roman"/>
          <w:sz w:val="28"/>
          <w:szCs w:val="28"/>
        </w:rPr>
        <w:t>), сособственника (-</w:t>
      </w:r>
      <w:proofErr w:type="spellStart"/>
      <w:r w:rsidRPr="003A677C">
        <w:rPr>
          <w:rFonts w:ascii="Times New Roman" w:hAnsi="Times New Roman" w:cs="Times New Roman"/>
          <w:sz w:val="28"/>
          <w:szCs w:val="28"/>
        </w:rPr>
        <w:t>ов</w:t>
      </w:r>
      <w:proofErr w:type="spellEnd"/>
      <w:r w:rsidRPr="003A677C">
        <w:rPr>
          <w:rFonts w:ascii="Times New Roman" w:hAnsi="Times New Roman" w:cs="Times New Roman"/>
          <w:sz w:val="28"/>
          <w:szCs w:val="28"/>
        </w:rPr>
        <w:t xml:space="preserve">), </w:t>
      </w:r>
      <w:r w:rsidR="0010070E">
        <w:rPr>
          <w:rFonts w:ascii="Times New Roman" w:hAnsi="Times New Roman" w:cs="Times New Roman"/>
          <w:sz w:val="28"/>
          <w:szCs w:val="28"/>
        </w:rPr>
        <w:br/>
      </w:r>
      <w:r w:rsidRPr="003A677C">
        <w:rPr>
          <w:rFonts w:ascii="Times New Roman" w:hAnsi="Times New Roman" w:cs="Times New Roman"/>
          <w:sz w:val="28"/>
          <w:szCs w:val="28"/>
        </w:rPr>
        <w:t>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r w:rsidR="003A677C">
        <w:rPr>
          <w:rFonts w:ascii="Times New Roman" w:hAnsi="Times New Roman" w:cs="Times New Roman"/>
          <w:sz w:val="28"/>
          <w:szCs w:val="28"/>
        </w:rPr>
        <w:t>.</w:t>
      </w:r>
    </w:p>
    <w:p w14:paraId="0DE8AFA5" w14:textId="77777777" w:rsidR="003A677C" w:rsidRDefault="003A677C" w:rsidP="003A677C">
      <w:pPr>
        <w:spacing w:after="0"/>
        <w:ind w:firstLine="709"/>
        <w:jc w:val="both"/>
        <w:rPr>
          <w:rFonts w:ascii="Times New Roman" w:eastAsia="Times New Roman" w:hAnsi="Times New Roman" w:cs="Times New Roman"/>
          <w:sz w:val="28"/>
          <w:szCs w:val="28"/>
          <w:lang w:eastAsia="ru-RU"/>
        </w:rPr>
      </w:pPr>
      <w:r w:rsidRPr="00972CC5">
        <w:rPr>
          <w:rFonts w:ascii="Times New Roman" w:hAnsi="Times New Roman" w:cs="Times New Roman"/>
          <w:sz w:val="28"/>
          <w:szCs w:val="28"/>
        </w:rPr>
        <w:t>8.2.</w:t>
      </w:r>
      <w:r w:rsidR="00CD3AD7" w:rsidRPr="00972CC5">
        <w:rPr>
          <w:rFonts w:ascii="Times New Roman" w:hAnsi="Times New Roman" w:cs="Times New Roman"/>
          <w:sz w:val="28"/>
          <w:szCs w:val="28"/>
        </w:rPr>
        <w:t>5</w:t>
      </w:r>
      <w:r w:rsidRPr="00972CC5">
        <w:rPr>
          <w:rFonts w:ascii="Times New Roman" w:hAnsi="Times New Roman" w:cs="Times New Roman"/>
          <w:sz w:val="28"/>
          <w:szCs w:val="28"/>
        </w:rPr>
        <w:t xml:space="preserve">. Информация о </w:t>
      </w:r>
      <w:r w:rsidRPr="00972CC5">
        <w:rPr>
          <w:rFonts w:ascii="Times New Roman" w:eastAsia="Times New Roman" w:hAnsi="Times New Roman" w:cs="Times New Roman"/>
          <w:sz w:val="28"/>
          <w:szCs w:val="28"/>
          <w:lang w:eastAsia="ru-RU"/>
        </w:rPr>
        <w:t xml:space="preserve">регистрационном учете граждан </w:t>
      </w:r>
      <w:r w:rsidR="0010070E">
        <w:rPr>
          <w:rFonts w:ascii="Times New Roman" w:eastAsia="Times New Roman" w:hAnsi="Times New Roman" w:cs="Times New Roman"/>
          <w:sz w:val="28"/>
          <w:szCs w:val="28"/>
          <w:lang w:eastAsia="ru-RU"/>
        </w:rPr>
        <w:br/>
      </w:r>
      <w:r w:rsidRPr="00972CC5">
        <w:rPr>
          <w:rFonts w:ascii="Times New Roman" w:eastAsia="Times New Roman" w:hAnsi="Times New Roman" w:cs="Times New Roman"/>
          <w:sz w:val="28"/>
          <w:szCs w:val="28"/>
          <w:lang w:eastAsia="ru-RU"/>
        </w:rPr>
        <w:t xml:space="preserve">Российской Федерации по месту пребывания и по месту жительства </w:t>
      </w:r>
      <w:r w:rsidR="0010070E">
        <w:rPr>
          <w:rFonts w:ascii="Times New Roman" w:eastAsia="Times New Roman" w:hAnsi="Times New Roman" w:cs="Times New Roman"/>
          <w:sz w:val="28"/>
          <w:szCs w:val="28"/>
          <w:lang w:eastAsia="ru-RU"/>
        </w:rPr>
        <w:br/>
      </w:r>
      <w:r w:rsidRPr="00972CC5">
        <w:rPr>
          <w:rFonts w:ascii="Times New Roman" w:eastAsia="Times New Roman" w:hAnsi="Times New Roman" w:cs="Times New Roman"/>
          <w:sz w:val="28"/>
          <w:szCs w:val="28"/>
          <w:lang w:eastAsia="ru-RU"/>
        </w:rPr>
        <w:t xml:space="preserve">из Министерства внутренних дел Российской Федерации. </w:t>
      </w:r>
      <w:r w:rsidR="00972CC5" w:rsidRPr="00972CC5">
        <w:rPr>
          <w:rFonts w:ascii="Times New Roman" w:eastAsia="Times New Roman" w:hAnsi="Times New Roman" w:cs="Times New Roman"/>
          <w:sz w:val="28"/>
          <w:szCs w:val="28"/>
          <w:lang w:eastAsia="ru-RU"/>
        </w:rPr>
        <w:t>(в</w:t>
      </w:r>
      <w:r w:rsidRPr="00972CC5">
        <w:rPr>
          <w:rFonts w:ascii="Times New Roman" w:eastAsia="Times New Roman" w:hAnsi="Times New Roman" w:cs="Times New Roman"/>
          <w:sz w:val="28"/>
          <w:szCs w:val="28"/>
          <w:lang w:eastAsia="ru-RU"/>
        </w:rPr>
        <w:t xml:space="preserve"> случае подачи </w:t>
      </w:r>
      <w:r w:rsidR="00385C4A" w:rsidRPr="00A22A6E">
        <w:rPr>
          <w:rFonts w:ascii="Times New Roman" w:eastAsia="Times New Roman" w:hAnsi="Times New Roman" w:cs="Times New Roman"/>
          <w:sz w:val="28"/>
          <w:szCs w:val="28"/>
          <w:lang w:eastAsia="ru-RU"/>
        </w:rPr>
        <w:t>запроса</w:t>
      </w:r>
      <w:r w:rsidR="00385C4A" w:rsidRPr="00972CC5">
        <w:rPr>
          <w:rFonts w:ascii="Times New Roman" w:eastAsia="Times New Roman" w:hAnsi="Times New Roman" w:cs="Times New Roman"/>
          <w:sz w:val="28"/>
          <w:szCs w:val="28"/>
          <w:lang w:eastAsia="ru-RU"/>
        </w:rPr>
        <w:t xml:space="preserve"> </w:t>
      </w:r>
      <w:r w:rsidRPr="00972CC5">
        <w:rPr>
          <w:rFonts w:ascii="Times New Roman" w:eastAsia="Times New Roman" w:hAnsi="Times New Roman" w:cs="Times New Roman"/>
          <w:sz w:val="28"/>
          <w:szCs w:val="28"/>
          <w:lang w:eastAsia="ru-RU"/>
        </w:rPr>
        <w:t>о признании жилого дома садовым домом.</w:t>
      </w:r>
    </w:p>
    <w:p w14:paraId="32A6F4BB" w14:textId="77777777" w:rsidR="000038BA" w:rsidRPr="00E052E0" w:rsidRDefault="000038BA" w:rsidP="00E052E0">
      <w:pPr>
        <w:spacing w:after="0"/>
        <w:ind w:firstLine="709"/>
        <w:jc w:val="both"/>
        <w:rPr>
          <w:rFonts w:ascii="Times New Roman" w:eastAsia="Times New Roman" w:hAnsi="Times New Roman" w:cs="Times New Roman"/>
          <w:sz w:val="28"/>
          <w:szCs w:val="28"/>
          <w:lang w:eastAsia="ru-RU"/>
        </w:rPr>
      </w:pPr>
      <w:r w:rsidRPr="00E052E0">
        <w:rPr>
          <w:rFonts w:ascii="Times New Roman" w:eastAsia="Times New Roman" w:hAnsi="Times New Roman" w:cs="Times New Roman"/>
          <w:sz w:val="28"/>
          <w:szCs w:val="28"/>
          <w:lang w:eastAsia="ru-RU"/>
        </w:rPr>
        <w:t xml:space="preserve">8.2.6. </w:t>
      </w:r>
      <w:r w:rsidR="009D0AE7" w:rsidRPr="00E052E0">
        <w:rPr>
          <w:rFonts w:ascii="Times New Roman" w:eastAsia="Times New Roman" w:hAnsi="Times New Roman" w:cs="Times New Roman"/>
          <w:sz w:val="28"/>
          <w:szCs w:val="28"/>
          <w:lang w:eastAsia="ru-RU"/>
        </w:rPr>
        <w:t xml:space="preserve">Информация о </w:t>
      </w:r>
      <w:r w:rsidR="00137BDC" w:rsidRPr="00E052E0">
        <w:rPr>
          <w:rFonts w:ascii="Times New Roman" w:eastAsia="Times New Roman" w:hAnsi="Times New Roman" w:cs="Times New Roman"/>
          <w:sz w:val="28"/>
          <w:szCs w:val="28"/>
          <w:lang w:eastAsia="ru-RU"/>
        </w:rPr>
        <w:t>размещении садового</w:t>
      </w:r>
      <w:r w:rsidR="009D0AE7" w:rsidRPr="00E052E0">
        <w:rPr>
          <w:rFonts w:ascii="Times New Roman" w:eastAsia="Times New Roman" w:hAnsi="Times New Roman" w:cs="Times New Roman"/>
          <w:sz w:val="28"/>
          <w:szCs w:val="28"/>
          <w:lang w:eastAsia="ru-RU"/>
        </w:rPr>
        <w:t xml:space="preserve"> дома</w:t>
      </w:r>
      <w:r w:rsidR="00137BDC" w:rsidRPr="00E052E0">
        <w:rPr>
          <w:rFonts w:ascii="Times New Roman" w:eastAsia="Times New Roman" w:hAnsi="Times New Roman" w:cs="Times New Roman"/>
          <w:sz w:val="28"/>
          <w:szCs w:val="28"/>
          <w:lang w:eastAsia="ru-RU"/>
        </w:rPr>
        <w:t xml:space="preserve"> </w:t>
      </w:r>
      <w:r w:rsidR="009D0AE7" w:rsidRPr="009D0AE7">
        <w:rPr>
          <w:rFonts w:ascii="Times New Roman" w:eastAsia="Times New Roman" w:hAnsi="Times New Roman" w:cs="Times New Roman"/>
          <w:sz w:val="28"/>
          <w:szCs w:val="28"/>
          <w:lang w:eastAsia="ru-RU"/>
        </w:rPr>
        <w:t>на земельном участке, расположенном в границ</w:t>
      </w:r>
      <w:r w:rsidR="00137BDC" w:rsidRPr="00E052E0">
        <w:rPr>
          <w:rFonts w:ascii="Times New Roman" w:eastAsia="Times New Roman" w:hAnsi="Times New Roman" w:cs="Times New Roman"/>
          <w:sz w:val="28"/>
          <w:szCs w:val="28"/>
          <w:lang w:eastAsia="ru-RU"/>
        </w:rPr>
        <w:t xml:space="preserve">ах зоны затопления, подтопления </w:t>
      </w:r>
      <w:r w:rsidR="0010070E">
        <w:rPr>
          <w:rFonts w:ascii="Times New Roman" w:eastAsia="Times New Roman" w:hAnsi="Times New Roman" w:cs="Times New Roman"/>
          <w:sz w:val="28"/>
          <w:szCs w:val="28"/>
          <w:lang w:eastAsia="ru-RU"/>
        </w:rPr>
        <w:br/>
      </w:r>
      <w:r w:rsidR="00137BDC" w:rsidRPr="00E052E0">
        <w:rPr>
          <w:rFonts w:ascii="Times New Roman" w:eastAsia="Times New Roman" w:hAnsi="Times New Roman" w:cs="Times New Roman"/>
          <w:sz w:val="28"/>
          <w:szCs w:val="28"/>
          <w:lang w:eastAsia="ru-RU"/>
        </w:rPr>
        <w:t xml:space="preserve">из </w:t>
      </w:r>
      <w:r w:rsidR="00E052E0" w:rsidRPr="00E052E0">
        <w:rPr>
          <w:rFonts w:ascii="Times New Roman" w:eastAsia="Times New Roman" w:hAnsi="Times New Roman" w:cs="Times New Roman"/>
          <w:sz w:val="28"/>
          <w:szCs w:val="28"/>
          <w:lang w:eastAsia="ru-RU"/>
        </w:rPr>
        <w:t xml:space="preserve">Московско-Окского бассейнового водного управления </w:t>
      </w:r>
      <w:r w:rsidR="0010070E">
        <w:rPr>
          <w:rFonts w:ascii="Times New Roman" w:eastAsia="Times New Roman" w:hAnsi="Times New Roman" w:cs="Times New Roman"/>
          <w:sz w:val="28"/>
          <w:szCs w:val="28"/>
          <w:lang w:eastAsia="ru-RU"/>
        </w:rPr>
        <w:br/>
      </w:r>
      <w:r w:rsidR="00E052E0" w:rsidRPr="00E052E0">
        <w:rPr>
          <w:rFonts w:ascii="Times New Roman" w:eastAsia="Times New Roman" w:hAnsi="Times New Roman" w:cs="Times New Roman"/>
          <w:sz w:val="28"/>
          <w:szCs w:val="28"/>
          <w:lang w:eastAsia="ru-RU"/>
        </w:rPr>
        <w:t>Федерального агентства водных ресурсов (в случае признания садового дома жилым домом)</w:t>
      </w:r>
      <w:r w:rsidRPr="00E052E0">
        <w:rPr>
          <w:rFonts w:ascii="Times New Roman" w:eastAsia="Times New Roman" w:hAnsi="Times New Roman" w:cs="Times New Roman"/>
          <w:sz w:val="28"/>
          <w:szCs w:val="28"/>
          <w:lang w:eastAsia="ru-RU"/>
        </w:rPr>
        <w:t>.</w:t>
      </w:r>
    </w:p>
    <w:p w14:paraId="4A076EB8" w14:textId="77777777" w:rsidR="00677237" w:rsidRPr="003A677C" w:rsidRDefault="003A677C" w:rsidP="00E052E0">
      <w:pPr>
        <w:spacing w:after="0"/>
        <w:ind w:firstLine="709"/>
        <w:jc w:val="both"/>
        <w:rPr>
          <w:rFonts w:ascii="Times New Roman" w:hAnsi="Times New Roman" w:cs="Times New Roman"/>
          <w:sz w:val="28"/>
          <w:szCs w:val="28"/>
        </w:rPr>
      </w:pPr>
      <w:r w:rsidRPr="00E052E0">
        <w:rPr>
          <w:rFonts w:ascii="Times New Roman" w:hAnsi="Times New Roman" w:cs="Times New Roman"/>
          <w:sz w:val="28"/>
          <w:szCs w:val="28"/>
        </w:rPr>
        <w:t>8.2.</w:t>
      </w:r>
      <w:r w:rsidR="000038BA" w:rsidRPr="00E052E0">
        <w:rPr>
          <w:rFonts w:ascii="Times New Roman" w:hAnsi="Times New Roman" w:cs="Times New Roman"/>
          <w:sz w:val="28"/>
          <w:szCs w:val="28"/>
        </w:rPr>
        <w:t>7</w:t>
      </w:r>
      <w:r w:rsidRPr="00E052E0">
        <w:rPr>
          <w:rFonts w:ascii="Times New Roman" w:hAnsi="Times New Roman" w:cs="Times New Roman"/>
          <w:sz w:val="28"/>
          <w:szCs w:val="28"/>
        </w:rPr>
        <w:t xml:space="preserve">. Информация из утвержденных документов территориального планирования, правил землепользования и застройки, документации </w:t>
      </w:r>
      <w:r w:rsidR="0010070E">
        <w:rPr>
          <w:rFonts w:ascii="Times New Roman" w:hAnsi="Times New Roman" w:cs="Times New Roman"/>
          <w:sz w:val="28"/>
          <w:szCs w:val="28"/>
        </w:rPr>
        <w:br/>
      </w:r>
      <w:r w:rsidRPr="00E052E0">
        <w:rPr>
          <w:rFonts w:ascii="Times New Roman" w:hAnsi="Times New Roman" w:cs="Times New Roman"/>
          <w:sz w:val="28"/>
          <w:szCs w:val="28"/>
        </w:rPr>
        <w:t xml:space="preserve">по планировке территории применительно к территории, планируемой </w:t>
      </w:r>
      <w:r w:rsidR="0010070E">
        <w:rPr>
          <w:rFonts w:ascii="Times New Roman" w:hAnsi="Times New Roman" w:cs="Times New Roman"/>
          <w:sz w:val="28"/>
          <w:szCs w:val="28"/>
        </w:rPr>
        <w:br/>
      </w:r>
      <w:r w:rsidRPr="00E052E0">
        <w:rPr>
          <w:rFonts w:ascii="Times New Roman" w:hAnsi="Times New Roman" w:cs="Times New Roman"/>
          <w:sz w:val="28"/>
          <w:szCs w:val="28"/>
        </w:rPr>
        <w:t>к размещению объекта из Комитета по архитектуре и градостроительству</w:t>
      </w:r>
      <w:r w:rsidRPr="003A677C">
        <w:rPr>
          <w:rFonts w:ascii="Times New Roman" w:hAnsi="Times New Roman" w:cs="Times New Roman"/>
          <w:sz w:val="28"/>
          <w:szCs w:val="28"/>
        </w:rPr>
        <w:t xml:space="preserve"> Московской области.</w:t>
      </w:r>
    </w:p>
    <w:p w14:paraId="1A2F58F2" w14:textId="77777777" w:rsidR="00EF3377" w:rsidRPr="00D66394" w:rsidRDefault="00EF3377" w:rsidP="00115E5A">
      <w:pPr>
        <w:pStyle w:val="11"/>
        <w:numPr>
          <w:ilvl w:val="0"/>
          <w:numId w:val="0"/>
        </w:numPr>
        <w:ind w:firstLine="709"/>
      </w:pPr>
      <w:r w:rsidRPr="00D66394">
        <w:lastRenderedPageBreak/>
        <w:t>8.3. Требования к представлению документов</w:t>
      </w:r>
      <w:r w:rsidR="00D33CA9" w:rsidRPr="00D66394">
        <w:t xml:space="preserve"> (категорий документов)</w:t>
      </w:r>
      <w:r w:rsidRPr="00D66394">
        <w:t xml:space="preserve">, необходимых для предоставления </w:t>
      </w:r>
      <w:r w:rsidR="00583067">
        <w:t>муниципальной</w:t>
      </w:r>
      <w:r w:rsidRPr="00D66394">
        <w:t xml:space="preserve"> услуги</w:t>
      </w:r>
      <w:r w:rsidR="00D33CA9" w:rsidRPr="00D66394">
        <w:t>,</w:t>
      </w:r>
      <w:r w:rsidRPr="00D66394">
        <w:t xml:space="preserve"> приведены </w:t>
      </w:r>
      <w:r w:rsidR="00D33CA9" w:rsidRPr="00D66394">
        <w:br/>
      </w:r>
      <w:r w:rsidRPr="00D66394">
        <w:t xml:space="preserve">в </w:t>
      </w:r>
      <w:r w:rsidRPr="003F32A2">
        <w:t xml:space="preserve">Приложении </w:t>
      </w:r>
      <w:r w:rsidR="003251A9" w:rsidRPr="003F32A2">
        <w:t>6</w:t>
      </w:r>
      <w:r w:rsidRPr="003F32A2">
        <w:t xml:space="preserve"> к</w:t>
      </w:r>
      <w:r w:rsidRPr="00885204">
        <w:t xml:space="preserve"> настоящему</w:t>
      </w:r>
      <w:r w:rsidRPr="00D66394">
        <w:t xml:space="preserve"> Административному регламенту.</w:t>
      </w:r>
    </w:p>
    <w:p w14:paraId="2573F60F" w14:textId="77777777" w:rsidR="00ED178D" w:rsidRDefault="00115E5A" w:rsidP="00583067">
      <w:pPr>
        <w:pStyle w:val="11"/>
        <w:numPr>
          <w:ilvl w:val="0"/>
          <w:numId w:val="0"/>
        </w:numPr>
        <w:ind w:firstLine="709"/>
      </w:pPr>
      <w:r w:rsidRPr="00A22A6E">
        <w:t xml:space="preserve">8.4. </w:t>
      </w:r>
      <w:r w:rsidR="00D40B9D" w:rsidRPr="00A22A6E">
        <w:t xml:space="preserve">Запрос </w:t>
      </w:r>
      <w:r w:rsidR="003438AA">
        <w:t>подается</w:t>
      </w:r>
      <w:r w:rsidR="00D40B9D" w:rsidRPr="00A22A6E">
        <w:t xml:space="preserve"> </w:t>
      </w:r>
      <w:r w:rsidR="00B8130B" w:rsidRPr="00A22A6E">
        <w:t>заявителем</w:t>
      </w:r>
      <w:r w:rsidR="00ED178D" w:rsidRPr="00A22A6E">
        <w:t xml:space="preserve"> </w:t>
      </w:r>
      <w:r w:rsidR="006D5BFE">
        <w:t>п</w:t>
      </w:r>
      <w:r w:rsidR="003D3EE3">
        <w:t>осредством РПГУ.</w:t>
      </w:r>
    </w:p>
    <w:p w14:paraId="6CB3757D" w14:textId="77777777" w:rsidR="0057177D" w:rsidRPr="00E537DA" w:rsidRDefault="0057177D" w:rsidP="0057177D">
      <w:pPr>
        <w:pStyle w:val="11"/>
        <w:numPr>
          <w:ilvl w:val="0"/>
          <w:numId w:val="0"/>
        </w:numPr>
        <w:ind w:firstLine="709"/>
      </w:pPr>
      <w:r w:rsidRPr="00E537DA">
        <w:rPr>
          <w:rFonts w:eastAsiaTheme="minorHAnsi"/>
        </w:rPr>
        <w:t>8.5. 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w:t>
      </w:r>
      <w:r w:rsidRPr="00E537DA">
        <w:t xml:space="preserve">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14:paraId="3BAF26A9" w14:textId="77777777" w:rsidR="0057177D" w:rsidRDefault="0057177D" w:rsidP="00583067">
      <w:pPr>
        <w:pStyle w:val="11"/>
        <w:numPr>
          <w:ilvl w:val="0"/>
          <w:numId w:val="0"/>
        </w:numPr>
        <w:ind w:firstLine="709"/>
      </w:pPr>
    </w:p>
    <w:p w14:paraId="496AEAC0" w14:textId="77777777" w:rsidR="008B0697" w:rsidRDefault="008B0697" w:rsidP="00103896">
      <w:pPr>
        <w:pStyle w:val="20"/>
        <w:spacing w:before="0" w:line="240" w:lineRule="auto"/>
        <w:jc w:val="center"/>
        <w:rPr>
          <w:rFonts w:ascii="Times New Roman" w:hAnsi="Times New Roman" w:cs="Times New Roman"/>
          <w:color w:val="auto"/>
          <w:sz w:val="28"/>
          <w:szCs w:val="28"/>
        </w:rPr>
      </w:pPr>
      <w:bookmarkStart w:id="14" w:name="_Toc91253244"/>
    </w:p>
    <w:p w14:paraId="25BC9AEC" w14:textId="77777777" w:rsidR="005545EF" w:rsidRPr="00583067" w:rsidRDefault="005545EF" w:rsidP="00103896">
      <w:pPr>
        <w:pStyle w:val="20"/>
        <w:spacing w:before="0" w:line="240" w:lineRule="auto"/>
        <w:jc w:val="center"/>
        <w:rPr>
          <w:rFonts w:ascii="Times New Roman" w:hAnsi="Times New Roman" w:cs="Times New Roman"/>
          <w:color w:val="auto"/>
          <w:sz w:val="20"/>
          <w:szCs w:val="20"/>
        </w:rPr>
      </w:pPr>
      <w:r w:rsidRPr="00583067">
        <w:rPr>
          <w:rFonts w:ascii="Times New Roman" w:hAnsi="Times New Roman" w:cs="Times New Roman"/>
          <w:color w:val="auto"/>
          <w:sz w:val="28"/>
          <w:szCs w:val="28"/>
        </w:rPr>
        <w:t xml:space="preserve">9. Исчерпывающий перечень оснований для отказа в приеме документов, необходимых для предоставления </w:t>
      </w:r>
      <w:r w:rsidR="00583067">
        <w:rPr>
          <w:rFonts w:ascii="Times New Roman" w:hAnsi="Times New Roman" w:cs="Times New Roman"/>
          <w:color w:val="auto"/>
          <w:sz w:val="28"/>
          <w:szCs w:val="28"/>
        </w:rPr>
        <w:t>муниципальной</w:t>
      </w:r>
      <w:r w:rsidRPr="00583067">
        <w:rPr>
          <w:rFonts w:ascii="Times New Roman" w:hAnsi="Times New Roman" w:cs="Times New Roman"/>
          <w:color w:val="auto"/>
          <w:sz w:val="28"/>
          <w:szCs w:val="28"/>
        </w:rPr>
        <w:t xml:space="preserve"> услуги</w:t>
      </w:r>
      <w:bookmarkEnd w:id="14"/>
    </w:p>
    <w:p w14:paraId="4F901B09" w14:textId="77777777" w:rsidR="005545EF" w:rsidRPr="00103896" w:rsidRDefault="005545EF" w:rsidP="00103896">
      <w:pPr>
        <w:spacing w:after="0" w:line="240" w:lineRule="auto"/>
        <w:jc w:val="center"/>
        <w:rPr>
          <w:rFonts w:ascii="Times New Roman" w:hAnsi="Times New Roman" w:cs="Times New Roman"/>
          <w:sz w:val="28"/>
          <w:szCs w:val="28"/>
        </w:rPr>
      </w:pPr>
    </w:p>
    <w:p w14:paraId="666A1729" w14:textId="77777777" w:rsidR="00412F05" w:rsidRPr="00D66394" w:rsidRDefault="00DB3735" w:rsidP="00521F02">
      <w:pPr>
        <w:pStyle w:val="11"/>
        <w:numPr>
          <w:ilvl w:val="1"/>
          <w:numId w:val="0"/>
        </w:numPr>
        <w:ind w:firstLine="709"/>
        <w:rPr>
          <w:rFonts w:eastAsia="Times New Roman"/>
        </w:rPr>
      </w:pPr>
      <w:r w:rsidRPr="00D66394">
        <w:t>9</w:t>
      </w:r>
      <w:r w:rsidR="00412F05" w:rsidRPr="00D66394">
        <w:t>.1. Исчерпывающий перечень о</w:t>
      </w:r>
      <w:r w:rsidR="00412F05" w:rsidRPr="00D66394">
        <w:rPr>
          <w:rFonts w:eastAsia="Times New Roman"/>
        </w:rPr>
        <w:t xml:space="preserve">снований для отказа в приеме документов, необходимых для предоставления </w:t>
      </w:r>
      <w:r w:rsidR="00583067">
        <w:rPr>
          <w:rFonts w:eastAsia="Times New Roman"/>
        </w:rPr>
        <w:t>муниципальной</w:t>
      </w:r>
      <w:r w:rsidR="00412F05" w:rsidRPr="00D66394">
        <w:rPr>
          <w:rFonts w:eastAsia="Times New Roman"/>
        </w:rPr>
        <w:t xml:space="preserve"> услуги: </w:t>
      </w:r>
    </w:p>
    <w:p w14:paraId="0F077982" w14:textId="77777777" w:rsidR="00412F05" w:rsidRPr="00D66394" w:rsidRDefault="00DB3735" w:rsidP="00521F02">
      <w:pPr>
        <w:pStyle w:val="111"/>
        <w:numPr>
          <w:ilvl w:val="2"/>
          <w:numId w:val="0"/>
        </w:numPr>
        <w:ind w:firstLine="709"/>
        <w:rPr>
          <w:rFonts w:eastAsia="Times New Roman"/>
        </w:rPr>
      </w:pPr>
      <w:r w:rsidRPr="00D66394">
        <w:rPr>
          <w:rFonts w:eastAsia="Times New Roman"/>
        </w:rPr>
        <w:t>9</w:t>
      </w:r>
      <w:r w:rsidR="003D3EE3">
        <w:rPr>
          <w:rFonts w:eastAsia="Times New Roman"/>
        </w:rPr>
        <w:t>.1.1. О</w:t>
      </w:r>
      <w:r w:rsidR="00412F05" w:rsidRPr="00D66394">
        <w:rPr>
          <w:rFonts w:eastAsia="Times New Roman"/>
        </w:rPr>
        <w:t>бращение за предоставлен</w:t>
      </w:r>
      <w:r w:rsidR="003D3EE3">
        <w:rPr>
          <w:rFonts w:eastAsia="Times New Roman"/>
        </w:rPr>
        <w:t xml:space="preserve">ием иной </w:t>
      </w:r>
      <w:r w:rsidR="00583067">
        <w:rPr>
          <w:rFonts w:eastAsia="Times New Roman"/>
        </w:rPr>
        <w:t>муниципальной</w:t>
      </w:r>
      <w:r w:rsidR="003D3EE3">
        <w:rPr>
          <w:rFonts w:eastAsia="Times New Roman"/>
        </w:rPr>
        <w:t xml:space="preserve"> услуги.</w:t>
      </w:r>
    </w:p>
    <w:p w14:paraId="2CCD1C23" w14:textId="77777777" w:rsidR="00412F05" w:rsidRPr="006C055F" w:rsidRDefault="00DB3735" w:rsidP="00521F02">
      <w:pPr>
        <w:pStyle w:val="111"/>
        <w:numPr>
          <w:ilvl w:val="2"/>
          <w:numId w:val="0"/>
        </w:numPr>
        <w:ind w:firstLine="709"/>
        <w:rPr>
          <w:rFonts w:eastAsia="Times New Roman"/>
        </w:rPr>
      </w:pPr>
      <w:r w:rsidRPr="006C055F">
        <w:rPr>
          <w:rFonts w:eastAsia="Times New Roman"/>
        </w:rPr>
        <w:t>9</w:t>
      </w:r>
      <w:r w:rsidR="00412F05" w:rsidRPr="006C055F">
        <w:rPr>
          <w:rFonts w:eastAsia="Times New Roman"/>
        </w:rPr>
        <w:t xml:space="preserve">.1.2. </w:t>
      </w:r>
      <w:r w:rsidR="003D3EE3" w:rsidRPr="006C055F">
        <w:rPr>
          <w:rFonts w:eastAsia="Times New Roman"/>
        </w:rPr>
        <w:t>З</w:t>
      </w:r>
      <w:r w:rsidR="00412F05" w:rsidRPr="006C055F">
        <w:rPr>
          <w:rFonts w:eastAsia="Times New Roman"/>
        </w:rPr>
        <w:t xml:space="preserve">аявителем представлен неполный комплект документов, </w:t>
      </w:r>
      <w:r w:rsidRPr="006C055F">
        <w:rPr>
          <w:rFonts w:eastAsia="Times New Roman"/>
        </w:rPr>
        <w:t xml:space="preserve">необходимых для предоставления </w:t>
      </w:r>
      <w:r w:rsidR="00583067" w:rsidRPr="006C055F">
        <w:rPr>
          <w:rFonts w:eastAsia="Times New Roman"/>
        </w:rPr>
        <w:t>муниципальной</w:t>
      </w:r>
      <w:r w:rsidR="00412F05" w:rsidRPr="006C055F">
        <w:rPr>
          <w:rFonts w:eastAsia="Times New Roman"/>
        </w:rPr>
        <w:t xml:space="preserve"> услуги</w:t>
      </w:r>
      <w:r w:rsidR="00583067" w:rsidRPr="006C055F">
        <w:t>.</w:t>
      </w:r>
    </w:p>
    <w:p w14:paraId="53BD2F20" w14:textId="77777777" w:rsidR="00583067" w:rsidRPr="005E6E2C" w:rsidRDefault="00DB3735" w:rsidP="006C055F">
      <w:pPr>
        <w:spacing w:after="0"/>
        <w:ind w:firstLine="709"/>
        <w:jc w:val="both"/>
        <w:rPr>
          <w:rFonts w:ascii="Times New Roman" w:hAnsi="Times New Roman" w:cs="Times New Roman"/>
          <w:sz w:val="28"/>
          <w:szCs w:val="28"/>
        </w:rPr>
      </w:pPr>
      <w:r w:rsidRPr="006C055F">
        <w:rPr>
          <w:rFonts w:ascii="Times New Roman" w:eastAsia="Times New Roman" w:hAnsi="Times New Roman" w:cs="Times New Roman"/>
          <w:sz w:val="28"/>
          <w:szCs w:val="28"/>
        </w:rPr>
        <w:t>9</w:t>
      </w:r>
      <w:r w:rsidR="003D3EE3" w:rsidRPr="006C055F">
        <w:rPr>
          <w:rFonts w:ascii="Times New Roman" w:eastAsia="Times New Roman" w:hAnsi="Times New Roman" w:cs="Times New Roman"/>
          <w:sz w:val="28"/>
          <w:szCs w:val="28"/>
        </w:rPr>
        <w:t>.1.3. Д</w:t>
      </w:r>
      <w:r w:rsidR="00412F05" w:rsidRPr="006C055F">
        <w:rPr>
          <w:rFonts w:ascii="Times New Roman" w:eastAsia="Times New Roman" w:hAnsi="Times New Roman" w:cs="Times New Roman"/>
          <w:sz w:val="28"/>
          <w:szCs w:val="28"/>
        </w:rPr>
        <w:t xml:space="preserve">окументы, </w:t>
      </w:r>
      <w:r w:rsidR="00412F05" w:rsidRPr="00A90B5D">
        <w:rPr>
          <w:rFonts w:ascii="Times New Roman" w:eastAsia="Times New Roman" w:hAnsi="Times New Roman" w:cs="Times New Roman"/>
          <w:sz w:val="28"/>
          <w:szCs w:val="28"/>
        </w:rPr>
        <w:t>необходимые для предост</w:t>
      </w:r>
      <w:r w:rsidR="00812470">
        <w:rPr>
          <w:rFonts w:ascii="Times New Roman" w:eastAsia="Times New Roman" w:hAnsi="Times New Roman" w:cs="Times New Roman"/>
          <w:sz w:val="28"/>
          <w:szCs w:val="28"/>
        </w:rPr>
        <w:t>авления муниципальной услуги</w:t>
      </w:r>
      <w:r w:rsidR="00412F05" w:rsidRPr="006C055F">
        <w:rPr>
          <w:rFonts w:ascii="Times New Roman" w:eastAsia="Times New Roman" w:hAnsi="Times New Roman" w:cs="Times New Roman"/>
          <w:sz w:val="28"/>
          <w:szCs w:val="28"/>
        </w:rPr>
        <w:t>,</w:t>
      </w:r>
      <w:r w:rsidR="00B26DF7">
        <w:rPr>
          <w:rFonts w:ascii="Times New Roman" w:eastAsia="Times New Roman" w:hAnsi="Times New Roman" w:cs="Times New Roman"/>
          <w:sz w:val="28"/>
          <w:szCs w:val="28"/>
        </w:rPr>
        <w:t xml:space="preserve"> </w:t>
      </w:r>
      <w:r w:rsidR="00412F05" w:rsidRPr="006C055F">
        <w:rPr>
          <w:rFonts w:ascii="Times New Roman" w:eastAsia="Times New Roman" w:hAnsi="Times New Roman" w:cs="Times New Roman"/>
          <w:sz w:val="28"/>
          <w:szCs w:val="28"/>
        </w:rPr>
        <w:t>утратили силу</w:t>
      </w:r>
      <w:r w:rsidR="00885204" w:rsidRPr="006C055F">
        <w:rPr>
          <w:rFonts w:ascii="Times New Roman" w:eastAsia="Times New Roman" w:hAnsi="Times New Roman" w:cs="Times New Roman"/>
          <w:sz w:val="28"/>
          <w:szCs w:val="28"/>
        </w:rPr>
        <w:t>, отменены</w:t>
      </w:r>
      <w:r w:rsidR="002E0484" w:rsidRPr="006C055F">
        <w:rPr>
          <w:rFonts w:ascii="Times New Roman" w:eastAsia="Times New Roman" w:hAnsi="Times New Roman" w:cs="Times New Roman"/>
          <w:color w:val="FF0000"/>
          <w:sz w:val="28"/>
          <w:szCs w:val="28"/>
        </w:rPr>
        <w:t xml:space="preserve"> </w:t>
      </w:r>
      <w:r w:rsidR="002E0484" w:rsidRPr="006C055F">
        <w:rPr>
          <w:rFonts w:ascii="Times New Roman" w:eastAsia="Times New Roman" w:hAnsi="Times New Roman" w:cs="Times New Roman"/>
          <w:sz w:val="28"/>
          <w:szCs w:val="28"/>
        </w:rPr>
        <w:t xml:space="preserve">или являются недействительными </w:t>
      </w:r>
      <w:r w:rsidR="0010070E">
        <w:rPr>
          <w:rFonts w:ascii="Times New Roman" w:eastAsia="Times New Roman" w:hAnsi="Times New Roman" w:cs="Times New Roman"/>
          <w:sz w:val="28"/>
          <w:szCs w:val="28"/>
        </w:rPr>
        <w:br/>
      </w:r>
      <w:r w:rsidR="007F79E3" w:rsidRPr="006C055F">
        <w:rPr>
          <w:rFonts w:ascii="Times New Roman" w:eastAsia="Times New Roman" w:hAnsi="Times New Roman" w:cs="Times New Roman"/>
          <w:sz w:val="28"/>
          <w:szCs w:val="28"/>
        </w:rPr>
        <w:t>на момент обращения с з</w:t>
      </w:r>
      <w:r w:rsidR="002E0484" w:rsidRPr="006C055F">
        <w:rPr>
          <w:rFonts w:ascii="Times New Roman" w:eastAsia="Times New Roman" w:hAnsi="Times New Roman" w:cs="Times New Roman"/>
          <w:sz w:val="28"/>
          <w:szCs w:val="28"/>
        </w:rPr>
        <w:t>апросом</w:t>
      </w:r>
      <w:r w:rsidR="00B26DF7">
        <w:rPr>
          <w:rFonts w:ascii="Times New Roman" w:eastAsia="Times New Roman" w:hAnsi="Times New Roman" w:cs="Times New Roman"/>
          <w:sz w:val="28"/>
          <w:szCs w:val="28"/>
        </w:rPr>
        <w:t xml:space="preserve"> </w:t>
      </w:r>
      <w:r w:rsidR="00A13E2E" w:rsidRPr="00B26DF7">
        <w:rPr>
          <w:rFonts w:ascii="Times New Roman" w:hAnsi="Times New Roman" w:cs="Times New Roman"/>
          <w:sz w:val="28"/>
          <w:szCs w:val="28"/>
          <w:shd w:val="clear" w:color="auto" w:fill="FFFFFF"/>
        </w:rPr>
        <w:t>(</w:t>
      </w:r>
      <w:r w:rsidR="003438AA" w:rsidRPr="00B26DF7">
        <w:rPr>
          <w:rFonts w:ascii="Times New Roman" w:hAnsi="Times New Roman" w:cs="Times New Roman"/>
          <w:sz w:val="28"/>
          <w:szCs w:val="28"/>
          <w:shd w:val="clear" w:color="auto" w:fill="FFFFFF"/>
        </w:rPr>
        <w:t>документы,</w:t>
      </w:r>
      <w:r w:rsidR="00A13E2E" w:rsidRPr="00B26DF7">
        <w:rPr>
          <w:rFonts w:ascii="Times New Roman" w:hAnsi="Times New Roman" w:cs="Times New Roman"/>
          <w:sz w:val="28"/>
          <w:szCs w:val="28"/>
          <w:shd w:val="clear" w:color="auto" w:fill="FFFFFF"/>
        </w:rPr>
        <w:t xml:space="preserve"> указанные в подпунктах 8.1.1-8.1.7 настоящего Административного регламента)</w:t>
      </w:r>
      <w:r w:rsidR="00A13E2E">
        <w:rPr>
          <w:rFonts w:ascii="Times New Roman" w:hAnsi="Times New Roman" w:cs="Times New Roman"/>
          <w:sz w:val="28"/>
          <w:szCs w:val="28"/>
          <w:shd w:val="clear" w:color="auto" w:fill="FFFFFF"/>
        </w:rPr>
        <w:t xml:space="preserve"> </w:t>
      </w:r>
    </w:p>
    <w:p w14:paraId="1BC5B23F" w14:textId="77777777" w:rsidR="00E1427A" w:rsidRDefault="00DB3735" w:rsidP="00E1427A">
      <w:pPr>
        <w:pStyle w:val="111"/>
        <w:numPr>
          <w:ilvl w:val="2"/>
          <w:numId w:val="0"/>
        </w:numPr>
        <w:ind w:firstLine="709"/>
        <w:rPr>
          <w:rFonts w:eastAsia="Times New Roman"/>
        </w:rPr>
      </w:pPr>
      <w:r w:rsidRPr="00D66394">
        <w:rPr>
          <w:rFonts w:eastAsia="Times New Roman"/>
        </w:rPr>
        <w:t>9</w:t>
      </w:r>
      <w:r w:rsidR="00412F05" w:rsidRPr="00D66394">
        <w:rPr>
          <w:rFonts w:eastAsia="Times New Roman"/>
        </w:rPr>
        <w:t>.1.4.</w:t>
      </w:r>
      <w:r w:rsidR="003D3EE3">
        <w:t xml:space="preserve"> Н</w:t>
      </w:r>
      <w:r w:rsidR="00412F05" w:rsidRPr="00D66394">
        <w:t xml:space="preserve">аличие противоречий между сведениями, указанными </w:t>
      </w:r>
      <w:r w:rsidR="003D3EE3">
        <w:br/>
      </w:r>
      <w:r w:rsidR="00412F05" w:rsidRPr="00D66394">
        <w:t xml:space="preserve">в </w:t>
      </w:r>
      <w:r w:rsidRPr="00D66394">
        <w:t>з</w:t>
      </w:r>
      <w:r w:rsidR="00412F05" w:rsidRPr="00D66394">
        <w:t>апросе, и сведениями, указанными в приложенных к нему документах</w:t>
      </w:r>
      <w:r w:rsidR="00F77157" w:rsidRPr="00D66394">
        <w:t xml:space="preserve">, </w:t>
      </w:r>
      <w:r w:rsidR="003D3EE3">
        <w:br/>
      </w:r>
      <w:r w:rsidR="00F77157" w:rsidRPr="00D66394">
        <w:t>в том числе</w:t>
      </w:r>
      <w:r w:rsidR="00B26DF7">
        <w:t xml:space="preserve"> </w:t>
      </w:r>
      <w:r w:rsidR="00FC340B" w:rsidRPr="00B26DF7">
        <w:rPr>
          <w:rFonts w:eastAsia="Times New Roman"/>
        </w:rPr>
        <w:t>с</w:t>
      </w:r>
      <w:r w:rsidR="00F77157" w:rsidRPr="00D66394">
        <w:rPr>
          <w:rFonts w:eastAsia="Times New Roman"/>
        </w:rPr>
        <w:t>ведениями, указанными в запросе и текстовыми, графическими материалами, представл</w:t>
      </w:r>
      <w:r w:rsidR="003D3EE3">
        <w:rPr>
          <w:rFonts w:eastAsia="Times New Roman"/>
        </w:rPr>
        <w:t>енными в составе одного запроса.</w:t>
      </w:r>
    </w:p>
    <w:p w14:paraId="0A53E9A4" w14:textId="77777777"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3D3EE3">
        <w:rPr>
          <w:rFonts w:eastAsia="Times New Roman"/>
        </w:rPr>
        <w:t>.1.5. Д</w:t>
      </w:r>
      <w:r w:rsidR="00412F05" w:rsidRPr="00D66394">
        <w:rPr>
          <w:rFonts w:eastAsia="Times New Roman"/>
        </w:rPr>
        <w:t xml:space="preserve">окументы содержат подчистки и исправления текста, </w:t>
      </w:r>
      <w:r w:rsidR="00753C1C" w:rsidRPr="00D66394">
        <w:rPr>
          <w:rFonts w:eastAsia="Times New Roman"/>
        </w:rPr>
        <w:br/>
      </w:r>
      <w:r w:rsidR="00412F05" w:rsidRPr="00D66394">
        <w:rPr>
          <w:rFonts w:eastAsia="Times New Roman"/>
        </w:rPr>
        <w:t>не заверенные в порядке, установленном законод</w:t>
      </w:r>
      <w:r w:rsidR="00773146">
        <w:rPr>
          <w:rFonts w:eastAsia="Times New Roman"/>
        </w:rPr>
        <w:t xml:space="preserve">ательством </w:t>
      </w:r>
      <w:r w:rsidR="0010070E">
        <w:rPr>
          <w:rFonts w:eastAsia="Times New Roman"/>
        </w:rPr>
        <w:br/>
      </w:r>
      <w:r w:rsidR="00773146">
        <w:rPr>
          <w:rFonts w:eastAsia="Times New Roman"/>
        </w:rPr>
        <w:t>Российской Федерации.</w:t>
      </w:r>
    </w:p>
    <w:p w14:paraId="5036E862" w14:textId="77777777"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3D3EE3">
        <w:rPr>
          <w:rFonts w:eastAsia="Times New Roman"/>
        </w:rPr>
        <w:t>.1.6. Д</w:t>
      </w:r>
      <w:r w:rsidR="00412F05" w:rsidRPr="00D66394">
        <w:rPr>
          <w:rFonts w:eastAsia="Times New Roman"/>
        </w:rPr>
        <w:t xml:space="preserve">окументы содержат повреждения, наличие которых </w:t>
      </w:r>
      <w:r w:rsidR="003D3EE3">
        <w:rPr>
          <w:rFonts w:eastAsia="Times New Roman"/>
        </w:rPr>
        <w:br/>
      </w:r>
      <w:r w:rsidR="00412F05" w:rsidRPr="00D66394">
        <w:rPr>
          <w:rFonts w:eastAsia="Times New Roman"/>
        </w:rPr>
        <w:t>не позволяет в полном объеме использовать информацию и сведения, содержащиеся в документа</w:t>
      </w:r>
      <w:r w:rsidRPr="00D66394">
        <w:rPr>
          <w:rFonts w:eastAsia="Times New Roman"/>
        </w:rPr>
        <w:t xml:space="preserve">х для предоставления </w:t>
      </w:r>
      <w:r w:rsidR="00904E08">
        <w:rPr>
          <w:rFonts w:eastAsia="Times New Roman"/>
        </w:rPr>
        <w:t>муниципальной</w:t>
      </w:r>
      <w:r w:rsidR="003D3EE3">
        <w:rPr>
          <w:rFonts w:eastAsia="Times New Roman"/>
        </w:rPr>
        <w:t xml:space="preserve"> услуги.</w:t>
      </w:r>
    </w:p>
    <w:p w14:paraId="657DCD18" w14:textId="77777777" w:rsidR="00412F05" w:rsidRPr="00D66394" w:rsidRDefault="00F77157" w:rsidP="00521F02">
      <w:pPr>
        <w:pStyle w:val="11"/>
        <w:numPr>
          <w:ilvl w:val="1"/>
          <w:numId w:val="0"/>
        </w:numPr>
        <w:ind w:firstLine="709"/>
        <w:rPr>
          <w:rFonts w:eastAsia="Times New Roman"/>
        </w:rPr>
      </w:pPr>
      <w:r w:rsidRPr="00D66394">
        <w:rPr>
          <w:rFonts w:eastAsia="Times New Roman"/>
        </w:rPr>
        <w:t>9</w:t>
      </w:r>
      <w:r w:rsidR="003D3EE3">
        <w:rPr>
          <w:rFonts w:eastAsia="Times New Roman"/>
        </w:rPr>
        <w:t>.1.</w:t>
      </w:r>
      <w:r w:rsidR="00904E08">
        <w:rPr>
          <w:rFonts w:eastAsia="Times New Roman"/>
        </w:rPr>
        <w:t>7</w:t>
      </w:r>
      <w:r w:rsidR="003D3EE3">
        <w:rPr>
          <w:rFonts w:eastAsia="Times New Roman"/>
        </w:rPr>
        <w:t>. Н</w:t>
      </w:r>
      <w:r w:rsidR="00412F05" w:rsidRPr="00D66394">
        <w:rPr>
          <w:rFonts w:eastAsia="Times New Roman"/>
        </w:rPr>
        <w:t xml:space="preserve">екорректное заполнение обязательных полей в форме интерактивного </w:t>
      </w:r>
      <w:r w:rsidRPr="00D66394">
        <w:rPr>
          <w:rFonts w:eastAsia="Times New Roman"/>
        </w:rPr>
        <w:t>з</w:t>
      </w:r>
      <w:r w:rsidR="00412F05" w:rsidRPr="00D66394">
        <w:rPr>
          <w:rFonts w:eastAsia="Times New Roman"/>
        </w:rPr>
        <w:t>апроса на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003D3EE3">
        <w:rPr>
          <w:rFonts w:eastAsia="Times New Roman"/>
        </w:rPr>
        <w:t>.</w:t>
      </w:r>
    </w:p>
    <w:p w14:paraId="2631F53A" w14:textId="77777777" w:rsidR="00412F05" w:rsidRPr="00D66394" w:rsidRDefault="00F77157" w:rsidP="00521F02">
      <w:pPr>
        <w:pStyle w:val="111"/>
        <w:numPr>
          <w:ilvl w:val="2"/>
          <w:numId w:val="0"/>
        </w:numPr>
        <w:ind w:firstLine="709"/>
        <w:rPr>
          <w:rFonts w:eastAsia="Times New Roman"/>
        </w:rPr>
      </w:pPr>
      <w:r w:rsidRPr="00D66394">
        <w:rPr>
          <w:rFonts w:eastAsia="Times New Roman"/>
        </w:rPr>
        <w:lastRenderedPageBreak/>
        <w:t>9</w:t>
      </w:r>
      <w:r w:rsidR="00412F05" w:rsidRPr="00D66394">
        <w:rPr>
          <w:rFonts w:eastAsia="Times New Roman"/>
        </w:rPr>
        <w:t>.1.</w:t>
      </w:r>
      <w:r w:rsidR="00904E08">
        <w:rPr>
          <w:rFonts w:eastAsia="Times New Roman"/>
        </w:rPr>
        <w:t>8</w:t>
      </w:r>
      <w:r w:rsidR="00412F05" w:rsidRPr="00D66394">
        <w:rPr>
          <w:rFonts w:eastAsia="Times New Roman"/>
        </w:rPr>
        <w:t xml:space="preserve">. </w:t>
      </w:r>
      <w:r w:rsidR="003D3EE3">
        <w:rPr>
          <w:rFonts w:eastAsia="Times New Roman"/>
        </w:rPr>
        <w:t>П</w:t>
      </w:r>
      <w:r w:rsidR="00412F05" w:rsidRPr="00D66394">
        <w:rPr>
          <w:rFonts w:eastAsia="Times New Roman"/>
        </w:rPr>
        <w:t xml:space="preserve">редставление электронных образов документов посредством РПГУ не позволяет в полном объеме прочитать текст документа </w:t>
      </w:r>
      <w:r w:rsidR="0010070E">
        <w:rPr>
          <w:rFonts w:eastAsia="Times New Roman"/>
        </w:rPr>
        <w:br/>
      </w:r>
      <w:r w:rsidR="00412F05" w:rsidRPr="00D66394">
        <w:rPr>
          <w:rFonts w:eastAsia="Times New Roman"/>
        </w:rPr>
        <w:t>и (или) распознать реквизиты документа</w:t>
      </w:r>
      <w:r w:rsidR="003D3EE3">
        <w:rPr>
          <w:rFonts w:eastAsia="Times New Roman"/>
        </w:rPr>
        <w:t>.</w:t>
      </w:r>
    </w:p>
    <w:p w14:paraId="65996DF0" w14:textId="77777777" w:rsidR="00412F05" w:rsidRPr="00D66394" w:rsidRDefault="00F77157" w:rsidP="00521F02">
      <w:pPr>
        <w:pStyle w:val="111"/>
        <w:numPr>
          <w:ilvl w:val="2"/>
          <w:numId w:val="0"/>
        </w:numPr>
        <w:ind w:firstLine="709"/>
        <w:rPr>
          <w:rFonts w:eastAsia="Times New Roman"/>
        </w:rPr>
      </w:pPr>
      <w:r w:rsidRPr="00D66394">
        <w:rPr>
          <w:rFonts w:eastAsia="Times New Roman"/>
        </w:rPr>
        <w:t>9</w:t>
      </w:r>
      <w:r w:rsidR="00412F05" w:rsidRPr="00D66394">
        <w:rPr>
          <w:rFonts w:eastAsia="Times New Roman"/>
        </w:rPr>
        <w:t>.1.</w:t>
      </w:r>
      <w:r w:rsidR="00904E08">
        <w:rPr>
          <w:rFonts w:eastAsia="Times New Roman"/>
        </w:rPr>
        <w:t>9</w:t>
      </w:r>
      <w:r w:rsidR="00412F05" w:rsidRPr="00D66394">
        <w:rPr>
          <w:rFonts w:eastAsia="Times New Roman"/>
        </w:rPr>
        <w:t xml:space="preserve">. </w:t>
      </w:r>
      <w:r w:rsidR="003D3EE3">
        <w:rPr>
          <w:rFonts w:eastAsia="Times New Roman"/>
        </w:rPr>
        <w:t>П</w:t>
      </w:r>
      <w:r w:rsidR="00412F05" w:rsidRPr="00D66394">
        <w:rPr>
          <w:rFonts w:eastAsia="Times New Roman"/>
        </w:rPr>
        <w:t xml:space="preserve">одача </w:t>
      </w:r>
      <w:r w:rsidRPr="00D66394">
        <w:rPr>
          <w:rFonts w:eastAsia="Times New Roman"/>
        </w:rPr>
        <w:t>з</w:t>
      </w:r>
      <w:r w:rsidR="00412F05" w:rsidRPr="00D66394">
        <w:rPr>
          <w:rFonts w:eastAsia="Times New Roman"/>
        </w:rPr>
        <w:t xml:space="preserve">апроса и иных документов в электронной форме, подписанных с использованием </w:t>
      </w:r>
      <w:r w:rsidRPr="00D66394">
        <w:rPr>
          <w:rFonts w:eastAsia="Times New Roman"/>
        </w:rPr>
        <w:t>электронной подписи</w:t>
      </w:r>
      <w:r w:rsidR="00412F05" w:rsidRPr="00D66394">
        <w:rPr>
          <w:rFonts w:eastAsia="Times New Roman"/>
        </w:rPr>
        <w:t xml:space="preserve">, не принадлежащей </w:t>
      </w:r>
      <w:r w:rsidRPr="00D66394">
        <w:rPr>
          <w:rFonts w:eastAsia="Times New Roman"/>
        </w:rPr>
        <w:t>з</w:t>
      </w:r>
      <w:r w:rsidR="00412F05" w:rsidRPr="00D66394">
        <w:rPr>
          <w:rFonts w:eastAsia="Times New Roman"/>
        </w:rPr>
        <w:t xml:space="preserve">аявителю или представителю </w:t>
      </w:r>
      <w:r w:rsidRPr="00D66394">
        <w:rPr>
          <w:rFonts w:eastAsia="Times New Roman"/>
        </w:rPr>
        <w:t>з</w:t>
      </w:r>
      <w:r w:rsidR="00412F05" w:rsidRPr="00D66394">
        <w:rPr>
          <w:rFonts w:eastAsia="Times New Roman"/>
        </w:rPr>
        <w:t>аявителя</w:t>
      </w:r>
      <w:r w:rsidR="003D3EE3">
        <w:rPr>
          <w:rFonts w:eastAsia="Times New Roman"/>
        </w:rPr>
        <w:t>.</w:t>
      </w:r>
    </w:p>
    <w:p w14:paraId="4A1B6F0C" w14:textId="77777777" w:rsidR="00412F05" w:rsidRPr="00D66394" w:rsidRDefault="00521F02" w:rsidP="00521F02">
      <w:pPr>
        <w:pStyle w:val="111"/>
        <w:numPr>
          <w:ilvl w:val="2"/>
          <w:numId w:val="0"/>
        </w:numPr>
        <w:ind w:firstLine="709"/>
      </w:pPr>
      <w:r w:rsidRPr="00D66394">
        <w:rPr>
          <w:rFonts w:eastAsia="Times New Roman"/>
        </w:rPr>
        <w:t>9</w:t>
      </w:r>
      <w:r w:rsidR="00412F05" w:rsidRPr="00D66394">
        <w:rPr>
          <w:rFonts w:eastAsia="Times New Roman"/>
        </w:rPr>
        <w:t>.1.1</w:t>
      </w:r>
      <w:r w:rsidR="00904E08">
        <w:rPr>
          <w:rFonts w:eastAsia="Times New Roman"/>
        </w:rPr>
        <w:t>0</w:t>
      </w:r>
      <w:r w:rsidR="00412F05" w:rsidRPr="00D66394">
        <w:rPr>
          <w:rFonts w:eastAsia="Times New Roman"/>
        </w:rPr>
        <w:t xml:space="preserve">. </w:t>
      </w:r>
      <w:bookmarkStart w:id="15" w:name="_Hlk32198169"/>
      <w:r w:rsidR="003D3EE3">
        <w:t>П</w:t>
      </w:r>
      <w:r w:rsidRPr="00D66394">
        <w:t>оступление з</w:t>
      </w:r>
      <w:r w:rsidR="00412F05" w:rsidRPr="00D66394">
        <w:t xml:space="preserve">апроса, аналогичного ранее зарегистрированному </w:t>
      </w:r>
      <w:r w:rsidRPr="00D66394">
        <w:t>з</w:t>
      </w:r>
      <w:r w:rsidR="00412F05" w:rsidRPr="00D66394">
        <w:t xml:space="preserve">апросу, срок предоставления </w:t>
      </w:r>
      <w:r w:rsidR="00904E08">
        <w:t>муниципальной</w:t>
      </w:r>
      <w:r w:rsidR="00412F05" w:rsidRPr="00D66394">
        <w:t xml:space="preserve"> услуги по которому не исте</w:t>
      </w:r>
      <w:r w:rsidRPr="00D66394">
        <w:t>к на момент поступления такого з</w:t>
      </w:r>
      <w:r w:rsidR="00412F05" w:rsidRPr="00D66394">
        <w:t>апроса</w:t>
      </w:r>
      <w:bookmarkEnd w:id="15"/>
      <w:r w:rsidR="003D3EE3">
        <w:t>.</w:t>
      </w:r>
    </w:p>
    <w:p w14:paraId="197FF78D" w14:textId="77777777" w:rsidR="00412F05" w:rsidRPr="00D66394" w:rsidRDefault="003D3EE3" w:rsidP="00521F02">
      <w:pPr>
        <w:pStyle w:val="111"/>
        <w:numPr>
          <w:ilvl w:val="2"/>
          <w:numId w:val="0"/>
        </w:numPr>
        <w:ind w:firstLine="709"/>
      </w:pPr>
      <w:r>
        <w:t>9.1.1</w:t>
      </w:r>
      <w:r w:rsidR="00813E12">
        <w:t>1</w:t>
      </w:r>
      <w:r>
        <w:t>. З</w:t>
      </w:r>
      <w:r w:rsidR="00412F05" w:rsidRPr="00D66394">
        <w:t xml:space="preserve">апрос подан лицом, не имеющим полномочий </w:t>
      </w:r>
      <w:r w:rsidR="00521F02" w:rsidRPr="00D66394">
        <w:t>представлять интересы з</w:t>
      </w:r>
      <w:r w:rsidR="00412F05" w:rsidRPr="00D66394">
        <w:t>аявителя.</w:t>
      </w:r>
    </w:p>
    <w:p w14:paraId="5D48AE0B" w14:textId="77777777" w:rsidR="00BB7B56" w:rsidRPr="00D66394" w:rsidRDefault="003E7516" w:rsidP="00521F02">
      <w:pPr>
        <w:pStyle w:val="11"/>
        <w:numPr>
          <w:ilvl w:val="1"/>
          <w:numId w:val="0"/>
        </w:numPr>
        <w:ind w:firstLine="709"/>
        <w:rPr>
          <w:rFonts w:eastAsia="Times New Roman"/>
        </w:rPr>
      </w:pPr>
      <w:r w:rsidRPr="00D66394">
        <w:rPr>
          <w:rFonts w:eastAsia="Times New Roman"/>
        </w:rPr>
        <w:t>9</w:t>
      </w:r>
      <w:r w:rsidR="00412F05" w:rsidRPr="00D66394">
        <w:rPr>
          <w:rFonts w:eastAsia="Times New Roman"/>
        </w:rPr>
        <w:t>.</w:t>
      </w:r>
      <w:r w:rsidR="00D22C44" w:rsidRPr="00D66394">
        <w:rPr>
          <w:rFonts w:eastAsia="Times New Roman"/>
        </w:rPr>
        <w:t>2</w:t>
      </w:r>
      <w:r w:rsidR="00412F05" w:rsidRPr="00D66394">
        <w:rPr>
          <w:rFonts w:eastAsia="Times New Roman"/>
        </w:rPr>
        <w:t xml:space="preserve">. </w:t>
      </w:r>
      <w:r w:rsidR="00BB7B56" w:rsidRPr="00D66394">
        <w:rPr>
          <w:rFonts w:eastAsia="Times New Roman"/>
        </w:rPr>
        <w:t xml:space="preserve">Решение об отказе в приеме документов, необходимых </w:t>
      </w:r>
      <w:r w:rsidR="00BD0E98" w:rsidRPr="00D66394">
        <w:rPr>
          <w:rFonts w:eastAsia="Times New Roman"/>
        </w:rPr>
        <w:br/>
      </w:r>
      <w:r w:rsidR="00BB7B56" w:rsidRPr="00D66394">
        <w:rPr>
          <w:rFonts w:eastAsia="Times New Roman"/>
        </w:rPr>
        <w:t xml:space="preserve">для предоставления </w:t>
      </w:r>
      <w:r w:rsidR="00904E08">
        <w:rPr>
          <w:rFonts w:eastAsia="Times New Roman"/>
        </w:rPr>
        <w:t>муниципальной</w:t>
      </w:r>
      <w:r w:rsidR="00BB7B56" w:rsidRPr="00D66394">
        <w:rPr>
          <w:rFonts w:eastAsia="Times New Roman"/>
        </w:rPr>
        <w:t xml:space="preserve"> услуги, оформляется в соответствии </w:t>
      </w:r>
      <w:r w:rsidR="00BD0E98" w:rsidRPr="00D66394">
        <w:rPr>
          <w:rFonts w:eastAsia="Times New Roman"/>
        </w:rPr>
        <w:br/>
      </w:r>
      <w:r w:rsidR="00BB7B56" w:rsidRPr="008B0697">
        <w:rPr>
          <w:rFonts w:eastAsia="Times New Roman"/>
        </w:rPr>
        <w:t xml:space="preserve">с Приложением </w:t>
      </w:r>
      <w:r w:rsidR="00916868" w:rsidRPr="008B0697">
        <w:rPr>
          <w:rFonts w:eastAsia="Times New Roman"/>
        </w:rPr>
        <w:t>7</w:t>
      </w:r>
      <w:r w:rsidR="00BB7B56" w:rsidRPr="008B0697">
        <w:rPr>
          <w:rFonts w:eastAsia="Times New Roman"/>
        </w:rPr>
        <w:t xml:space="preserve"> к настоящему Административному</w:t>
      </w:r>
      <w:r w:rsidR="00BB7B56" w:rsidRPr="00D66394">
        <w:rPr>
          <w:rFonts w:eastAsia="Times New Roman"/>
        </w:rPr>
        <w:t xml:space="preserve"> регламенту.</w:t>
      </w:r>
    </w:p>
    <w:p w14:paraId="4849C352" w14:textId="77777777" w:rsidR="00412F05" w:rsidRPr="00D66394" w:rsidRDefault="00BB7B56" w:rsidP="00521F02">
      <w:pPr>
        <w:pStyle w:val="11"/>
        <w:numPr>
          <w:ilvl w:val="1"/>
          <w:numId w:val="0"/>
        </w:numPr>
        <w:ind w:firstLine="709"/>
        <w:rPr>
          <w:rFonts w:eastAsia="Times New Roman"/>
        </w:rPr>
      </w:pPr>
      <w:r w:rsidRPr="00D66394">
        <w:rPr>
          <w:rFonts w:eastAsia="Times New Roman"/>
        </w:rPr>
        <w:t xml:space="preserve">9.3. </w:t>
      </w:r>
      <w:r w:rsidR="00DE589C" w:rsidRPr="00D66394">
        <w:rPr>
          <w:rFonts w:eastAsia="Times New Roman"/>
        </w:rPr>
        <w:t>Принятие решения об о</w:t>
      </w:r>
      <w:r w:rsidR="00412F05" w:rsidRPr="00D66394">
        <w:rPr>
          <w:rFonts w:eastAsia="Times New Roman"/>
        </w:rPr>
        <w:t>тказ</w:t>
      </w:r>
      <w:r w:rsidR="00DE589C" w:rsidRPr="00D66394">
        <w:rPr>
          <w:rFonts w:eastAsia="Times New Roman"/>
        </w:rPr>
        <w:t>е</w:t>
      </w:r>
      <w:r w:rsidR="00412F05" w:rsidRPr="00D66394">
        <w:rPr>
          <w:rFonts w:eastAsia="Times New Roman"/>
        </w:rPr>
        <w:t xml:space="preserve"> в приеме документов, </w:t>
      </w:r>
      <w:r w:rsidR="00DE589C" w:rsidRPr="00D66394">
        <w:rPr>
          <w:rFonts w:eastAsia="Times New Roman"/>
        </w:rPr>
        <w:br/>
      </w:r>
      <w:r w:rsidR="00412F05" w:rsidRPr="00D66394">
        <w:rPr>
          <w:rFonts w:eastAsia="Times New Roman"/>
        </w:rPr>
        <w:t xml:space="preserve">необходимых для предоставления </w:t>
      </w:r>
      <w:r w:rsidR="00904E08">
        <w:rPr>
          <w:rFonts w:eastAsia="Times New Roman"/>
        </w:rPr>
        <w:t>муниципальной</w:t>
      </w:r>
      <w:r w:rsidR="00412F05" w:rsidRPr="00D66394">
        <w:rPr>
          <w:rFonts w:eastAsia="Times New Roman"/>
        </w:rPr>
        <w:t xml:space="preserve"> услуги, не пре</w:t>
      </w:r>
      <w:r w:rsidR="00521F02" w:rsidRPr="00D66394">
        <w:rPr>
          <w:rFonts w:eastAsia="Times New Roman"/>
        </w:rPr>
        <w:t>пятствует повторному обращению з</w:t>
      </w:r>
      <w:r w:rsidR="00412F05" w:rsidRPr="00D66394">
        <w:rPr>
          <w:rFonts w:eastAsia="Times New Roman"/>
        </w:rPr>
        <w:t xml:space="preserve">аявителя в </w:t>
      </w:r>
      <w:r w:rsidR="00904E08">
        <w:rPr>
          <w:rFonts w:eastAsia="Times New Roman"/>
        </w:rPr>
        <w:t>Администрацию</w:t>
      </w:r>
      <w:r w:rsidR="00521F02" w:rsidRPr="00D66394">
        <w:rPr>
          <w:rFonts w:eastAsia="Times New Roman"/>
        </w:rPr>
        <w:t xml:space="preserve"> за предоставлением </w:t>
      </w:r>
      <w:r w:rsidR="00904E08">
        <w:rPr>
          <w:rFonts w:eastAsia="Times New Roman"/>
        </w:rPr>
        <w:t>муниципальной</w:t>
      </w:r>
      <w:r w:rsidR="00412F05" w:rsidRPr="00D66394">
        <w:rPr>
          <w:rFonts w:eastAsia="Times New Roman"/>
        </w:rPr>
        <w:t xml:space="preserve"> услуги. </w:t>
      </w:r>
    </w:p>
    <w:p w14:paraId="50D70D22" w14:textId="77777777" w:rsidR="00412F05" w:rsidRPr="00904E08" w:rsidRDefault="00412F05" w:rsidP="00103896">
      <w:pPr>
        <w:spacing w:after="0" w:line="240" w:lineRule="auto"/>
        <w:jc w:val="center"/>
        <w:rPr>
          <w:rFonts w:ascii="Times New Roman" w:hAnsi="Times New Roman" w:cs="Times New Roman"/>
          <w:b/>
          <w:sz w:val="28"/>
          <w:szCs w:val="28"/>
        </w:rPr>
      </w:pPr>
    </w:p>
    <w:p w14:paraId="651FC437" w14:textId="77777777" w:rsidR="005545EF" w:rsidRPr="00904E08" w:rsidRDefault="005545EF" w:rsidP="00103896">
      <w:pPr>
        <w:pStyle w:val="20"/>
        <w:spacing w:before="0" w:line="240" w:lineRule="auto"/>
        <w:jc w:val="center"/>
        <w:rPr>
          <w:rFonts w:ascii="Times New Roman" w:hAnsi="Times New Roman" w:cs="Times New Roman"/>
          <w:color w:val="auto"/>
          <w:sz w:val="28"/>
          <w:szCs w:val="28"/>
        </w:rPr>
      </w:pPr>
      <w:bookmarkStart w:id="16" w:name="_Toc91253245"/>
      <w:r w:rsidRPr="00904E08">
        <w:rPr>
          <w:rFonts w:ascii="Times New Roman" w:hAnsi="Times New Roman" w:cs="Times New Roman"/>
          <w:color w:val="auto"/>
          <w:sz w:val="28"/>
          <w:szCs w:val="28"/>
        </w:rPr>
        <w:t xml:space="preserve">10. Исчерпывающий перечень оснований для приостановления предоставления </w:t>
      </w:r>
      <w:r w:rsidR="000732E0">
        <w:rPr>
          <w:rFonts w:ascii="Times New Roman" w:hAnsi="Times New Roman" w:cs="Times New Roman"/>
          <w:color w:val="auto"/>
          <w:sz w:val="28"/>
          <w:szCs w:val="28"/>
        </w:rPr>
        <w:t>муниципальной</w:t>
      </w:r>
      <w:r w:rsidRPr="00904E08">
        <w:rPr>
          <w:rFonts w:ascii="Times New Roman" w:hAnsi="Times New Roman" w:cs="Times New Roman"/>
          <w:color w:val="auto"/>
          <w:sz w:val="28"/>
          <w:szCs w:val="28"/>
        </w:rPr>
        <w:t xml:space="preserve"> услуги или отказа в предоставлении </w:t>
      </w:r>
      <w:r w:rsidR="000732E0">
        <w:rPr>
          <w:rFonts w:ascii="Times New Roman" w:hAnsi="Times New Roman" w:cs="Times New Roman"/>
          <w:color w:val="auto"/>
          <w:sz w:val="28"/>
          <w:szCs w:val="28"/>
        </w:rPr>
        <w:t>муниципальной</w:t>
      </w:r>
      <w:r w:rsidRPr="00904E08">
        <w:rPr>
          <w:rFonts w:ascii="Times New Roman" w:hAnsi="Times New Roman" w:cs="Times New Roman"/>
          <w:color w:val="auto"/>
          <w:sz w:val="28"/>
          <w:szCs w:val="28"/>
        </w:rPr>
        <w:t xml:space="preserve"> услуги</w:t>
      </w:r>
      <w:bookmarkEnd w:id="16"/>
    </w:p>
    <w:p w14:paraId="0EB75D48" w14:textId="77777777" w:rsidR="00412F05" w:rsidRPr="00103896" w:rsidRDefault="00412F05" w:rsidP="00103896">
      <w:pPr>
        <w:spacing w:after="0" w:line="240" w:lineRule="auto"/>
        <w:jc w:val="center"/>
        <w:rPr>
          <w:rFonts w:ascii="Times New Roman" w:hAnsi="Times New Roman" w:cs="Times New Roman"/>
          <w:sz w:val="28"/>
          <w:szCs w:val="28"/>
        </w:rPr>
      </w:pPr>
    </w:p>
    <w:p w14:paraId="2B824AD4" w14:textId="23633B89" w:rsidR="00480A3C" w:rsidRPr="00D66394" w:rsidRDefault="00480A3C" w:rsidP="00412F05">
      <w:pPr>
        <w:pStyle w:val="11"/>
        <w:numPr>
          <w:ilvl w:val="1"/>
          <w:numId w:val="0"/>
        </w:numPr>
        <w:ind w:firstLine="709"/>
        <w:rPr>
          <w:i/>
          <w:iCs/>
        </w:rPr>
      </w:pPr>
      <w:r w:rsidRPr="00D66394">
        <w:t>1</w:t>
      </w:r>
      <w:r w:rsidR="00412F05" w:rsidRPr="00D66394">
        <w:t>0</w:t>
      </w:r>
      <w:r w:rsidRPr="00D66394">
        <w:t xml:space="preserve">.1. </w:t>
      </w:r>
      <w:r w:rsidR="008E6590">
        <w:t>О</w:t>
      </w:r>
      <w:r w:rsidRPr="00D66394">
        <w:t>сновани</w:t>
      </w:r>
      <w:r w:rsidR="008E6590">
        <w:t>я</w:t>
      </w:r>
      <w:r w:rsidRPr="00D66394">
        <w:t xml:space="preserve"> для приостановления предоставления </w:t>
      </w:r>
      <w:r w:rsidR="00904E08">
        <w:t>муниципальной</w:t>
      </w:r>
      <w:r w:rsidRPr="00D66394">
        <w:t xml:space="preserve"> услуги</w:t>
      </w:r>
      <w:r w:rsidR="00904E08">
        <w:t xml:space="preserve"> отсутствуют</w:t>
      </w:r>
      <w:r w:rsidR="00C21D25">
        <w:t>.</w:t>
      </w:r>
    </w:p>
    <w:p w14:paraId="407D7F48" w14:textId="77777777" w:rsidR="00480A3C" w:rsidRPr="00D66394" w:rsidRDefault="00480A3C" w:rsidP="00412F05">
      <w:pPr>
        <w:pStyle w:val="11"/>
        <w:numPr>
          <w:ilvl w:val="1"/>
          <w:numId w:val="0"/>
        </w:numPr>
        <w:ind w:firstLine="709"/>
      </w:pPr>
      <w:r w:rsidRPr="00D66394">
        <w:t>1</w:t>
      </w:r>
      <w:r w:rsidR="00412F05" w:rsidRPr="00D66394">
        <w:t>0</w:t>
      </w:r>
      <w:r w:rsidR="00EA5451" w:rsidRPr="00D66394">
        <w:t>.</w:t>
      </w:r>
      <w:r w:rsidR="00813E12">
        <w:t>2</w:t>
      </w:r>
      <w:r w:rsidRPr="00D66394">
        <w:t xml:space="preserve">. Исчерпывающий перечень оснований для отказа </w:t>
      </w:r>
      <w:r w:rsidR="003D3EE3">
        <w:br/>
      </w:r>
      <w:r w:rsidRPr="00D66394">
        <w:t xml:space="preserve">в предоставлении </w:t>
      </w:r>
      <w:r w:rsidR="000732E0">
        <w:t>муниципальной</w:t>
      </w:r>
      <w:r w:rsidRPr="00D66394">
        <w:t xml:space="preserve"> услуги:</w:t>
      </w:r>
    </w:p>
    <w:p w14:paraId="2988C5F3" w14:textId="77777777" w:rsidR="00480A3C" w:rsidRPr="00D66394" w:rsidRDefault="00412F05" w:rsidP="00412F05">
      <w:pPr>
        <w:pStyle w:val="111"/>
        <w:numPr>
          <w:ilvl w:val="2"/>
          <w:numId w:val="0"/>
        </w:numPr>
        <w:ind w:firstLine="709"/>
      </w:pPr>
      <w:r w:rsidRPr="00D66394">
        <w:t>10</w:t>
      </w:r>
      <w:r w:rsidR="00480A3C" w:rsidRPr="00D66394">
        <w:t>.</w:t>
      </w:r>
      <w:r w:rsidR="00813E12">
        <w:t>2</w:t>
      </w:r>
      <w:r w:rsidR="003D3EE3">
        <w:t>.1. Н</w:t>
      </w:r>
      <w:r w:rsidRPr="00D66394">
        <w:t>есоответствие категории з</w:t>
      </w:r>
      <w:r w:rsidR="00480A3C" w:rsidRPr="00D66394">
        <w:t xml:space="preserve">аявителя кругу лиц, указанных </w:t>
      </w:r>
      <w:r w:rsidR="003D3EE3">
        <w:br/>
      </w:r>
      <w:r w:rsidR="00480A3C" w:rsidRPr="00D66394">
        <w:t>в подразделе 2 настояще</w:t>
      </w:r>
      <w:r w:rsidR="003D3EE3">
        <w:t>го Административного регламента.</w:t>
      </w:r>
    </w:p>
    <w:p w14:paraId="7F1EB81E" w14:textId="77777777" w:rsidR="00480A3C" w:rsidRPr="00D66394" w:rsidRDefault="00412F05" w:rsidP="00412F05">
      <w:pPr>
        <w:pStyle w:val="111"/>
        <w:numPr>
          <w:ilvl w:val="2"/>
          <w:numId w:val="0"/>
        </w:numPr>
        <w:ind w:firstLine="709"/>
      </w:pPr>
      <w:r w:rsidRPr="00D66394">
        <w:t>10</w:t>
      </w:r>
      <w:r w:rsidR="00EA5451" w:rsidRPr="00D66394">
        <w:t>.</w:t>
      </w:r>
      <w:r w:rsidR="00813E12">
        <w:t>2</w:t>
      </w:r>
      <w:r w:rsidR="003D3EE3">
        <w:t>.2. Н</w:t>
      </w:r>
      <w:r w:rsidR="00480A3C" w:rsidRPr="00D66394">
        <w:t>есоответствие документов, указанных в подразделе</w:t>
      </w:r>
      <w:r w:rsidRPr="00D66394">
        <w:t xml:space="preserve"> 8</w:t>
      </w:r>
      <w:r w:rsidR="00480A3C" w:rsidRPr="00D66394">
        <w:t xml:space="preserve"> настоящего Административного регламента, по форме или содержанию требованиям законо</w:t>
      </w:r>
      <w:r w:rsidR="003D3EE3">
        <w:t>дательства Российской Федерации.</w:t>
      </w:r>
    </w:p>
    <w:p w14:paraId="588A439E" w14:textId="77777777" w:rsidR="00480A3C" w:rsidRDefault="00480A3C" w:rsidP="00813E12">
      <w:pPr>
        <w:pStyle w:val="111"/>
        <w:numPr>
          <w:ilvl w:val="2"/>
          <w:numId w:val="0"/>
        </w:numPr>
        <w:ind w:firstLine="709"/>
      </w:pPr>
      <w:r w:rsidRPr="00813E12">
        <w:t>1</w:t>
      </w:r>
      <w:r w:rsidR="00412F05" w:rsidRPr="00813E12">
        <w:t>0</w:t>
      </w:r>
      <w:r w:rsidR="00EA5451" w:rsidRPr="00813E12">
        <w:t>.</w:t>
      </w:r>
      <w:r w:rsidR="00813E12" w:rsidRPr="00813E12">
        <w:t>2</w:t>
      </w:r>
      <w:r w:rsidRPr="00813E12">
        <w:t xml:space="preserve">.3. </w:t>
      </w:r>
      <w:r w:rsidR="003D3EE3" w:rsidRPr="00813E12">
        <w:rPr>
          <w:noProof/>
        </w:rPr>
        <w:t>Н</w:t>
      </w:r>
      <w:r w:rsidRPr="00813E12">
        <w:rPr>
          <w:noProof/>
        </w:rPr>
        <w:t>есоответствие информации, которая содержитс</w:t>
      </w:r>
      <w:r w:rsidR="00412F05" w:rsidRPr="00813E12">
        <w:rPr>
          <w:noProof/>
        </w:rPr>
        <w:t>я в документах, представленных з</w:t>
      </w:r>
      <w:r w:rsidRPr="00813E12">
        <w:rPr>
          <w:noProof/>
        </w:rPr>
        <w:t>аявителем, сведениям, полученным в результате межведомственного информационного взаимодействия</w:t>
      </w:r>
      <w:r w:rsidR="003D3EE3" w:rsidRPr="00813E12">
        <w:t>.</w:t>
      </w:r>
    </w:p>
    <w:p w14:paraId="4B50F3D1" w14:textId="77777777" w:rsidR="00633F67" w:rsidRPr="00813E12" w:rsidRDefault="00633F67" w:rsidP="00813E12">
      <w:pPr>
        <w:pStyle w:val="111"/>
        <w:numPr>
          <w:ilvl w:val="2"/>
          <w:numId w:val="0"/>
        </w:numPr>
        <w:ind w:firstLine="709"/>
      </w:pPr>
      <w:r>
        <w:t>10.2.4. Отзыв запроса по инициативе заявителя.</w:t>
      </w:r>
    </w:p>
    <w:p w14:paraId="7BA67695" w14:textId="77777777" w:rsidR="00813E12" w:rsidRPr="00813E12" w:rsidRDefault="00813E12" w:rsidP="00813E12">
      <w:pPr>
        <w:pStyle w:val="111"/>
        <w:numPr>
          <w:ilvl w:val="0"/>
          <w:numId w:val="0"/>
        </w:numPr>
        <w:tabs>
          <w:tab w:val="left" w:pos="993"/>
        </w:tabs>
        <w:autoSpaceDE w:val="0"/>
        <w:autoSpaceDN w:val="0"/>
        <w:adjustRightInd w:val="0"/>
        <w:ind w:firstLine="709"/>
        <w:rPr>
          <w:color w:val="000000"/>
          <w:lang w:eastAsia="ru-RU"/>
        </w:rPr>
      </w:pPr>
      <w:r w:rsidRPr="00813E12">
        <w:rPr>
          <w:color w:val="000000"/>
          <w:lang w:eastAsia="ru-RU"/>
        </w:rPr>
        <w:t>10.2.</w:t>
      </w:r>
      <w:r w:rsidR="00633F67">
        <w:rPr>
          <w:color w:val="000000"/>
          <w:lang w:eastAsia="ru-RU"/>
        </w:rPr>
        <w:t>5</w:t>
      </w:r>
      <w:r w:rsidRPr="00813E12">
        <w:rPr>
          <w:color w:val="000000"/>
          <w:lang w:eastAsia="ru-RU"/>
        </w:rPr>
        <w:t xml:space="preserve">. Размещение садового дома или жилого дома на земельном участке, виды разрешенного использования которого, установленные </w:t>
      </w:r>
      <w:r w:rsidR="00972537">
        <w:rPr>
          <w:color w:val="000000"/>
          <w:lang w:eastAsia="ru-RU"/>
        </w:rPr>
        <w:br/>
      </w:r>
      <w:r w:rsidRPr="00813E12">
        <w:rPr>
          <w:color w:val="000000"/>
          <w:lang w:eastAsia="ru-RU"/>
        </w:rPr>
        <w:t xml:space="preserve">в соответствии с законодательством Российской Федерации, </w:t>
      </w:r>
      <w:r w:rsidR="00972537">
        <w:rPr>
          <w:color w:val="000000"/>
          <w:lang w:eastAsia="ru-RU"/>
        </w:rPr>
        <w:br/>
      </w:r>
      <w:r w:rsidRPr="00813E12">
        <w:rPr>
          <w:color w:val="000000"/>
          <w:lang w:eastAsia="ru-RU"/>
        </w:rPr>
        <w:t>не предусматривают такого размещения.</w:t>
      </w:r>
    </w:p>
    <w:p w14:paraId="3C203448" w14:textId="77777777" w:rsidR="00813E12" w:rsidRDefault="00813E12" w:rsidP="00A13E2E">
      <w:pPr>
        <w:pStyle w:val="111"/>
        <w:numPr>
          <w:ilvl w:val="0"/>
          <w:numId w:val="0"/>
        </w:numPr>
        <w:tabs>
          <w:tab w:val="left" w:pos="993"/>
        </w:tabs>
        <w:autoSpaceDE w:val="0"/>
        <w:autoSpaceDN w:val="0"/>
        <w:adjustRightInd w:val="0"/>
        <w:ind w:firstLine="709"/>
        <w:rPr>
          <w:color w:val="000000"/>
          <w:lang w:eastAsia="ru-RU"/>
        </w:rPr>
      </w:pPr>
      <w:r w:rsidRPr="00813E12">
        <w:rPr>
          <w:color w:val="000000"/>
          <w:lang w:eastAsia="ru-RU"/>
        </w:rPr>
        <w:lastRenderedPageBreak/>
        <w:t>10.2.</w:t>
      </w:r>
      <w:r w:rsidR="00633F67">
        <w:rPr>
          <w:color w:val="000000"/>
          <w:lang w:eastAsia="ru-RU"/>
        </w:rPr>
        <w:t>6</w:t>
      </w:r>
      <w:r w:rsidRPr="00813E12">
        <w:rPr>
          <w:color w:val="000000"/>
          <w:lang w:eastAsia="ru-RU"/>
        </w:rPr>
        <w:t xml:space="preserve">. Использование жилого дома заявителем или иным лицом </w:t>
      </w:r>
      <w:r w:rsidR="00972537">
        <w:rPr>
          <w:color w:val="000000"/>
          <w:lang w:eastAsia="ru-RU"/>
        </w:rPr>
        <w:br/>
      </w:r>
      <w:r w:rsidRPr="00813E12">
        <w:rPr>
          <w:color w:val="000000"/>
          <w:lang w:eastAsia="ru-RU"/>
        </w:rPr>
        <w:t xml:space="preserve">в качестве места постоянного проживания (при рассмотрении </w:t>
      </w:r>
      <w:r w:rsidR="00385C4A">
        <w:rPr>
          <w:color w:val="000000"/>
          <w:lang w:eastAsia="ru-RU"/>
        </w:rPr>
        <w:t>запроса</w:t>
      </w:r>
      <w:r w:rsidR="00385C4A" w:rsidRPr="00813E12">
        <w:rPr>
          <w:color w:val="000000"/>
          <w:lang w:eastAsia="ru-RU"/>
        </w:rPr>
        <w:t xml:space="preserve"> </w:t>
      </w:r>
      <w:r w:rsidR="00972537">
        <w:rPr>
          <w:color w:val="000000"/>
          <w:lang w:eastAsia="ru-RU"/>
        </w:rPr>
        <w:br/>
      </w:r>
      <w:r w:rsidRPr="00813E12">
        <w:rPr>
          <w:color w:val="000000"/>
          <w:lang w:eastAsia="ru-RU"/>
        </w:rPr>
        <w:t xml:space="preserve">о </w:t>
      </w:r>
      <w:r w:rsidRPr="001F6A21">
        <w:rPr>
          <w:color w:val="000000"/>
          <w:lang w:eastAsia="ru-RU"/>
        </w:rPr>
        <w:t>признании жилого дома садовым домом).</w:t>
      </w:r>
    </w:p>
    <w:p w14:paraId="3A827544" w14:textId="77777777" w:rsidR="00B26DF7" w:rsidRDefault="00A13E2E" w:rsidP="00813E12">
      <w:pPr>
        <w:pStyle w:val="111"/>
        <w:numPr>
          <w:ilvl w:val="0"/>
          <w:numId w:val="0"/>
        </w:numPr>
        <w:ind w:firstLine="709"/>
        <w:rPr>
          <w:rFonts w:eastAsia="Times New Roman"/>
          <w:lang w:eastAsia="ru-RU"/>
        </w:rPr>
      </w:pPr>
      <w:r w:rsidRPr="00A13E2E">
        <w:rPr>
          <w:color w:val="000000"/>
          <w:lang w:eastAsia="ru-RU"/>
        </w:rPr>
        <w:t xml:space="preserve">10.2.7. </w:t>
      </w:r>
      <w:r w:rsidR="0010070E">
        <w:rPr>
          <w:rFonts w:eastAsia="Times New Roman"/>
          <w:lang w:eastAsia="ru-RU"/>
        </w:rPr>
        <w:t>Р</w:t>
      </w:r>
      <w:r w:rsidR="0010070E" w:rsidRPr="00A13E2E">
        <w:rPr>
          <w:rFonts w:eastAsia="Times New Roman"/>
          <w:lang w:eastAsia="ru-RU"/>
        </w:rPr>
        <w:t xml:space="preserve">азмещение </w:t>
      </w:r>
      <w:r w:rsidRPr="00A13E2E">
        <w:rPr>
          <w:rFonts w:eastAsia="Times New Roman"/>
          <w:lang w:eastAsia="ru-RU"/>
        </w:rPr>
        <w:t xml:space="preserve">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14:paraId="39D973A4" w14:textId="77777777" w:rsidR="00813E12" w:rsidRPr="00AE30B2" w:rsidRDefault="00813E12" w:rsidP="00813E12">
      <w:pPr>
        <w:pStyle w:val="111"/>
        <w:numPr>
          <w:ilvl w:val="0"/>
          <w:numId w:val="0"/>
        </w:numPr>
        <w:ind w:firstLine="709"/>
        <w:rPr>
          <w:lang w:eastAsia="ru-RU"/>
        </w:rPr>
      </w:pPr>
      <w:r w:rsidRPr="001F6A21">
        <w:rPr>
          <w:color w:val="000000"/>
          <w:lang w:eastAsia="ru-RU"/>
        </w:rPr>
        <w:t>10.2.</w:t>
      </w:r>
      <w:r w:rsidR="00A13E2E">
        <w:rPr>
          <w:color w:val="000000"/>
          <w:lang w:eastAsia="ru-RU"/>
        </w:rPr>
        <w:t>8</w:t>
      </w:r>
      <w:r w:rsidRPr="001F6A21">
        <w:rPr>
          <w:color w:val="000000"/>
          <w:lang w:eastAsia="ru-RU"/>
        </w:rPr>
        <w:t xml:space="preserve">. </w:t>
      </w:r>
      <w:r w:rsidRPr="001F6A21">
        <w:rPr>
          <w:lang w:eastAsia="ru-RU"/>
        </w:rPr>
        <w:t xml:space="preserve">Несоответствие </w:t>
      </w:r>
      <w:r w:rsidR="0039638E" w:rsidRPr="00E101F8">
        <w:rPr>
          <w:color w:val="000000"/>
          <w:lang w:eastAsia="ru-RU"/>
        </w:rPr>
        <w:t xml:space="preserve">садового дома или жилого дома </w:t>
      </w:r>
      <w:r w:rsidRPr="001F6A21">
        <w:rPr>
          <w:lang w:eastAsia="ru-RU"/>
        </w:rPr>
        <w:t xml:space="preserve">правилам землепользования и застройки муниципального образования </w:t>
      </w:r>
      <w:r w:rsidR="00972537">
        <w:rPr>
          <w:lang w:eastAsia="ru-RU"/>
        </w:rPr>
        <w:br/>
      </w:r>
      <w:r w:rsidRPr="001F6A21">
        <w:rPr>
          <w:lang w:eastAsia="ru-RU"/>
        </w:rPr>
        <w:t xml:space="preserve">Московской области. </w:t>
      </w:r>
    </w:p>
    <w:p w14:paraId="66362E6C" w14:textId="77777777" w:rsidR="00813E12" w:rsidRPr="001F6A21" w:rsidRDefault="00633F67" w:rsidP="00121663">
      <w:pPr>
        <w:pStyle w:val="111"/>
        <w:numPr>
          <w:ilvl w:val="0"/>
          <w:numId w:val="0"/>
        </w:numPr>
        <w:ind w:firstLine="709"/>
        <w:rPr>
          <w:rFonts w:eastAsia="Times New Roman"/>
          <w:lang w:eastAsia="ru-RU"/>
        </w:rPr>
      </w:pPr>
      <w:r>
        <w:rPr>
          <w:rFonts w:eastAsia="Times New Roman"/>
          <w:lang w:eastAsia="ru-RU"/>
        </w:rPr>
        <w:t>10.2.</w:t>
      </w:r>
      <w:r w:rsidR="00A13E2E">
        <w:rPr>
          <w:rFonts w:eastAsia="Times New Roman"/>
          <w:lang w:eastAsia="ru-RU"/>
        </w:rPr>
        <w:t>9</w:t>
      </w:r>
      <w:r w:rsidR="00121663" w:rsidRPr="00121663">
        <w:rPr>
          <w:rFonts w:eastAsia="Times New Roman"/>
          <w:lang w:eastAsia="ru-RU"/>
        </w:rPr>
        <w:t xml:space="preserve">. </w:t>
      </w:r>
      <w:r w:rsidR="00813E12" w:rsidRPr="001F6A21">
        <w:rPr>
          <w:rFonts w:eastAsia="Times New Roman"/>
          <w:lang w:eastAsia="ru-RU"/>
        </w:rPr>
        <w:t xml:space="preserve">Место нахождения садового дома или жилого дома, определяемое согласно описанию местоположения границ земельного участка или контура здания, не соответствует адресу объекта недвижимости (при его наличии) или местоположению объекта недвижимости </w:t>
      </w:r>
      <w:r w:rsidR="00972537">
        <w:rPr>
          <w:rFonts w:eastAsia="Times New Roman"/>
          <w:lang w:eastAsia="ru-RU"/>
        </w:rPr>
        <w:br/>
      </w:r>
      <w:r w:rsidR="00813E12" w:rsidRPr="001F6A21">
        <w:rPr>
          <w:rFonts w:eastAsia="Times New Roman"/>
          <w:lang w:eastAsia="ru-RU"/>
        </w:rPr>
        <w:t>(при отсутствии адреса);</w:t>
      </w:r>
    </w:p>
    <w:p w14:paraId="479FC8E4" w14:textId="77777777" w:rsidR="00813E12" w:rsidRPr="001F6A21" w:rsidRDefault="00633F67" w:rsidP="00633F67">
      <w:pPr>
        <w:pStyle w:val="111"/>
        <w:numPr>
          <w:ilvl w:val="0"/>
          <w:numId w:val="0"/>
        </w:numPr>
        <w:ind w:firstLine="709"/>
        <w:rPr>
          <w:lang w:eastAsia="ru-RU"/>
        </w:rPr>
      </w:pPr>
      <w:r>
        <w:rPr>
          <w:lang w:eastAsia="ru-RU"/>
        </w:rPr>
        <w:t>10.2.</w:t>
      </w:r>
      <w:r w:rsidR="00A13E2E">
        <w:rPr>
          <w:lang w:eastAsia="ru-RU"/>
        </w:rPr>
        <w:t>10</w:t>
      </w:r>
      <w:r>
        <w:rPr>
          <w:lang w:eastAsia="ru-RU"/>
        </w:rPr>
        <w:t xml:space="preserve">. </w:t>
      </w:r>
      <w:r w:rsidR="008375AE">
        <w:rPr>
          <w:lang w:eastAsia="ru-RU"/>
        </w:rPr>
        <w:t>О</w:t>
      </w:r>
      <w:r w:rsidR="00813E12" w:rsidRPr="001F6A21">
        <w:rPr>
          <w:lang w:eastAsia="ru-RU"/>
        </w:rPr>
        <w:t>тсутствие сведений об установленных границах земельного участка, на котором расположен садовый дом или жилой дом, в ЕГРН</w:t>
      </w:r>
      <w:r w:rsidR="008375AE">
        <w:rPr>
          <w:lang w:eastAsia="ru-RU"/>
        </w:rPr>
        <w:t>.</w:t>
      </w:r>
    </w:p>
    <w:p w14:paraId="57EA9CA2" w14:textId="77777777" w:rsidR="00A22A6E" w:rsidRDefault="00A13E2E">
      <w:pPr>
        <w:pStyle w:val="111"/>
        <w:numPr>
          <w:ilvl w:val="0"/>
          <w:numId w:val="0"/>
        </w:numPr>
        <w:ind w:firstLine="709"/>
        <w:rPr>
          <w:lang w:eastAsia="ru-RU"/>
        </w:rPr>
      </w:pPr>
      <w:r>
        <w:rPr>
          <w:lang w:eastAsia="ru-RU"/>
        </w:rPr>
        <w:t>10.2.11.</w:t>
      </w:r>
      <w:r w:rsidR="00633F67">
        <w:rPr>
          <w:lang w:eastAsia="ru-RU"/>
        </w:rPr>
        <w:t xml:space="preserve"> </w:t>
      </w:r>
      <w:r w:rsidR="008375AE">
        <w:rPr>
          <w:lang w:eastAsia="ru-RU"/>
        </w:rPr>
        <w:t>О</w:t>
      </w:r>
      <w:r w:rsidR="00813E12" w:rsidRPr="001F6A21">
        <w:rPr>
          <w:lang w:eastAsia="ru-RU"/>
        </w:rPr>
        <w:t xml:space="preserve">тсутствие сведений о местоположении садового дома </w:t>
      </w:r>
      <w:r w:rsidR="00972537">
        <w:rPr>
          <w:lang w:eastAsia="ru-RU"/>
        </w:rPr>
        <w:br/>
      </w:r>
      <w:r w:rsidR="00813E12" w:rsidRPr="001F6A21">
        <w:rPr>
          <w:lang w:eastAsia="ru-RU"/>
        </w:rPr>
        <w:t>или жилого дома на земельном участке</w:t>
      </w:r>
      <w:r w:rsidR="00972537">
        <w:rPr>
          <w:lang w:eastAsia="ru-RU"/>
        </w:rPr>
        <w:t xml:space="preserve"> в ЕГРН</w:t>
      </w:r>
      <w:r w:rsidR="008375AE">
        <w:rPr>
          <w:lang w:eastAsia="ru-RU"/>
        </w:rPr>
        <w:t>.</w:t>
      </w:r>
    </w:p>
    <w:p w14:paraId="5E87C978" w14:textId="77777777" w:rsidR="00F9071F" w:rsidRPr="00B26DF7" w:rsidRDefault="00A13E2E" w:rsidP="00F9071F">
      <w:pPr>
        <w:pStyle w:val="a6"/>
        <w:spacing w:after="0"/>
        <w:ind w:left="0" w:firstLine="709"/>
        <w:jc w:val="both"/>
        <w:rPr>
          <w:rFonts w:ascii="Times New Roman" w:hAnsi="Times New Roman" w:cs="Times New Roman"/>
          <w:sz w:val="28"/>
          <w:szCs w:val="28"/>
        </w:rPr>
      </w:pPr>
      <w:r>
        <w:rPr>
          <w:rFonts w:ascii="Times New Roman" w:hAnsi="Times New Roman" w:cs="Times New Roman"/>
          <w:sz w:val="28"/>
          <w:szCs w:val="28"/>
          <w:lang w:eastAsia="ru-RU"/>
        </w:rPr>
        <w:t>10.2.12</w:t>
      </w:r>
      <w:r w:rsidR="00F9071F" w:rsidRPr="00F9071F">
        <w:rPr>
          <w:rFonts w:ascii="Times New Roman" w:hAnsi="Times New Roman" w:cs="Times New Roman"/>
          <w:sz w:val="28"/>
          <w:szCs w:val="28"/>
          <w:lang w:eastAsia="ru-RU"/>
        </w:rPr>
        <w:t xml:space="preserve">. </w:t>
      </w:r>
      <w:r w:rsidR="002C422E" w:rsidRPr="00F9071F">
        <w:rPr>
          <w:rFonts w:ascii="Times New Roman" w:hAnsi="Times New Roman" w:cs="Times New Roman"/>
          <w:sz w:val="28"/>
          <w:szCs w:val="28"/>
          <w:lang w:eastAsia="ru-RU"/>
        </w:rPr>
        <w:t xml:space="preserve">Поступление в уполномоченный орган местного самоуправления уведомления об отсутствии в ЕГРН сведений </w:t>
      </w:r>
      <w:r w:rsidR="00972537">
        <w:rPr>
          <w:rFonts w:ascii="Times New Roman" w:hAnsi="Times New Roman" w:cs="Times New Roman"/>
          <w:sz w:val="28"/>
          <w:szCs w:val="28"/>
          <w:lang w:eastAsia="ru-RU"/>
        </w:rPr>
        <w:br/>
      </w:r>
      <w:r w:rsidR="002C422E" w:rsidRPr="00F9071F">
        <w:rPr>
          <w:rFonts w:ascii="Times New Roman" w:hAnsi="Times New Roman" w:cs="Times New Roman"/>
          <w:sz w:val="28"/>
          <w:szCs w:val="28"/>
          <w:lang w:eastAsia="ru-RU"/>
        </w:rPr>
        <w:t xml:space="preserve">о зарегистрированных правах на садовый дом или жилой дом, </w:t>
      </w:r>
      <w:r w:rsidR="00972537">
        <w:rPr>
          <w:rFonts w:ascii="Times New Roman" w:hAnsi="Times New Roman" w:cs="Times New Roman"/>
          <w:sz w:val="28"/>
          <w:szCs w:val="28"/>
          <w:lang w:eastAsia="ru-RU"/>
        </w:rPr>
        <w:br/>
      </w:r>
      <w:r w:rsidR="002C422E" w:rsidRPr="00F9071F">
        <w:rPr>
          <w:rFonts w:ascii="Times New Roman" w:hAnsi="Times New Roman" w:cs="Times New Roman"/>
          <w:sz w:val="28"/>
          <w:szCs w:val="28"/>
          <w:lang w:eastAsia="ru-RU"/>
        </w:rPr>
        <w:t xml:space="preserve">если правоустанавливающий документ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w:t>
      </w:r>
      <w:r w:rsidR="00972537">
        <w:rPr>
          <w:rFonts w:ascii="Times New Roman" w:hAnsi="Times New Roman" w:cs="Times New Roman"/>
          <w:sz w:val="28"/>
          <w:szCs w:val="28"/>
          <w:lang w:eastAsia="ru-RU"/>
        </w:rPr>
        <w:br/>
      </w:r>
      <w:r w:rsidR="002C422E" w:rsidRPr="00F9071F">
        <w:rPr>
          <w:rFonts w:ascii="Times New Roman" w:hAnsi="Times New Roman" w:cs="Times New Roman"/>
          <w:sz w:val="28"/>
          <w:szCs w:val="28"/>
          <w:lang w:eastAsia="ru-RU"/>
        </w:rPr>
        <w:t>по указанному основанию допускается в случае, если</w:t>
      </w:r>
      <w:r w:rsidR="002C422E" w:rsidRPr="00F9071F" w:rsidDel="002C422E">
        <w:rPr>
          <w:rFonts w:ascii="Times New Roman" w:hAnsi="Times New Roman" w:cs="Times New Roman"/>
          <w:sz w:val="28"/>
          <w:szCs w:val="28"/>
          <w:lang w:eastAsia="ru-RU"/>
        </w:rPr>
        <w:t xml:space="preserve"> </w:t>
      </w:r>
      <w:r w:rsidR="00F9071F" w:rsidRPr="00F9071F">
        <w:rPr>
          <w:rFonts w:ascii="Times New Roman" w:hAnsi="Times New Roman" w:cs="Times New Roman"/>
          <w:sz w:val="28"/>
          <w:szCs w:val="28"/>
          <w:lang w:eastAsia="ru-RU"/>
        </w:rPr>
        <w:t xml:space="preserve"> Администрация после получения уведомления об отсутствии в </w:t>
      </w:r>
      <w:r w:rsidR="00F9071F" w:rsidRPr="00B26DF7">
        <w:rPr>
          <w:rFonts w:ascii="Times New Roman" w:hAnsi="Times New Roman" w:cs="Times New Roman"/>
          <w:sz w:val="28"/>
          <w:szCs w:val="28"/>
          <w:lang w:eastAsia="ru-RU"/>
        </w:rPr>
        <w:t xml:space="preserve">ЕГРН сведений </w:t>
      </w:r>
      <w:r w:rsidR="00972537">
        <w:rPr>
          <w:rFonts w:ascii="Times New Roman" w:hAnsi="Times New Roman" w:cs="Times New Roman"/>
          <w:sz w:val="28"/>
          <w:szCs w:val="28"/>
          <w:lang w:eastAsia="ru-RU"/>
        </w:rPr>
        <w:br/>
      </w:r>
      <w:r w:rsidR="00F9071F" w:rsidRPr="00B26DF7">
        <w:rPr>
          <w:rFonts w:ascii="Times New Roman" w:hAnsi="Times New Roman" w:cs="Times New Roman"/>
          <w:sz w:val="28"/>
          <w:szCs w:val="28"/>
          <w:lang w:eastAsia="ru-RU"/>
        </w:rPr>
        <w:t>о зарегистрированных правах на садовый дом или жилой дом уведомила заявителя указанным в запросе</w:t>
      </w:r>
      <w:r w:rsidR="00F9071F" w:rsidRPr="00F9071F">
        <w:rPr>
          <w:rFonts w:ascii="Times New Roman" w:hAnsi="Times New Roman" w:cs="Times New Roman"/>
          <w:sz w:val="28"/>
          <w:szCs w:val="28"/>
          <w:lang w:eastAsia="ru-RU"/>
        </w:rPr>
        <w:t xml:space="preserve"> способом о получении такого уведомления, предложила заявителю представить правоустанавливающий документ, предусмотренный подпунктом 8.2.4. настоящего Административного регламента</w:t>
      </w:r>
      <w:r w:rsidR="00F9071F" w:rsidRPr="00F9071F">
        <w:rPr>
          <w:rFonts w:ascii="Times New Roman" w:hAnsi="Times New Roman" w:cs="Times New Roman"/>
          <w:sz w:val="28"/>
          <w:szCs w:val="28"/>
        </w:rPr>
        <w:t xml:space="preserve">, или нотариально заверенную </w:t>
      </w:r>
      <w:r w:rsidR="00F9071F" w:rsidRPr="00B26DF7">
        <w:rPr>
          <w:rFonts w:ascii="Times New Roman" w:hAnsi="Times New Roman" w:cs="Times New Roman"/>
          <w:sz w:val="28"/>
          <w:szCs w:val="28"/>
        </w:rPr>
        <w:t xml:space="preserve">копию такого документа </w:t>
      </w:r>
      <w:r w:rsidR="00972537">
        <w:rPr>
          <w:rFonts w:ascii="Times New Roman" w:hAnsi="Times New Roman" w:cs="Times New Roman"/>
          <w:sz w:val="28"/>
          <w:szCs w:val="28"/>
        </w:rPr>
        <w:br/>
      </w:r>
      <w:r w:rsidR="00F9071F" w:rsidRPr="00B26DF7">
        <w:rPr>
          <w:rFonts w:ascii="Times New Roman" w:hAnsi="Times New Roman" w:cs="Times New Roman"/>
          <w:sz w:val="28"/>
          <w:szCs w:val="28"/>
        </w:rPr>
        <w:t>и не получила от заявителя такой документ или такую копию</w:t>
      </w:r>
      <w:r w:rsidR="00F9071F" w:rsidRPr="00F9071F">
        <w:rPr>
          <w:rFonts w:ascii="Times New Roman" w:hAnsi="Times New Roman" w:cs="Times New Roman"/>
          <w:sz w:val="28"/>
          <w:szCs w:val="28"/>
        </w:rPr>
        <w:t xml:space="preserve"> в течение </w:t>
      </w:r>
      <w:r w:rsidR="00972537">
        <w:rPr>
          <w:rFonts w:ascii="Times New Roman" w:hAnsi="Times New Roman" w:cs="Times New Roman"/>
          <w:sz w:val="28"/>
          <w:szCs w:val="28"/>
        </w:rPr>
        <w:br/>
      </w:r>
      <w:r w:rsidR="00F9071F" w:rsidRPr="00F9071F">
        <w:rPr>
          <w:rFonts w:ascii="Times New Roman" w:hAnsi="Times New Roman" w:cs="Times New Roman"/>
          <w:sz w:val="28"/>
          <w:szCs w:val="28"/>
        </w:rPr>
        <w:t xml:space="preserve">15 календарных дней со дня направления уведомления о представлении правоустанавливающего </w:t>
      </w:r>
      <w:r w:rsidR="00F9071F" w:rsidRPr="00B26DF7">
        <w:rPr>
          <w:rFonts w:ascii="Times New Roman" w:hAnsi="Times New Roman" w:cs="Times New Roman"/>
          <w:sz w:val="28"/>
          <w:szCs w:val="28"/>
        </w:rPr>
        <w:t>документа.</w:t>
      </w:r>
    </w:p>
    <w:p w14:paraId="1A48D989" w14:textId="77777777" w:rsidR="00813E12" w:rsidRDefault="008375AE" w:rsidP="00FC2B07">
      <w:pPr>
        <w:pStyle w:val="111"/>
        <w:numPr>
          <w:ilvl w:val="2"/>
          <w:numId w:val="51"/>
        </w:numPr>
        <w:ind w:left="0" w:firstLine="740"/>
        <w:rPr>
          <w:rFonts w:eastAsia="Times New Roman"/>
          <w:lang w:eastAsia="ru-RU"/>
        </w:rPr>
      </w:pPr>
      <w:r w:rsidRPr="00B26DF7">
        <w:rPr>
          <w:rFonts w:eastAsia="Times New Roman"/>
          <w:lang w:eastAsia="ru-RU"/>
        </w:rPr>
        <w:t>Р</w:t>
      </w:r>
      <w:r w:rsidR="00813E12" w:rsidRPr="00B26DF7">
        <w:rPr>
          <w:rFonts w:eastAsia="Times New Roman"/>
          <w:lang w:eastAsia="ru-RU"/>
        </w:rPr>
        <w:t>а</w:t>
      </w:r>
      <w:r w:rsidR="00813E12" w:rsidRPr="00F9071F">
        <w:rPr>
          <w:rFonts w:eastAsia="Times New Roman"/>
          <w:lang w:eastAsia="ru-RU"/>
        </w:rPr>
        <w:t xml:space="preserve">змещение садового дома или жилого дома </w:t>
      </w:r>
      <w:r w:rsidR="00972537">
        <w:rPr>
          <w:rFonts w:eastAsia="Times New Roman"/>
          <w:lang w:eastAsia="ru-RU"/>
        </w:rPr>
        <w:br/>
      </w:r>
      <w:r w:rsidR="00813E12" w:rsidRPr="00F9071F">
        <w:rPr>
          <w:rFonts w:eastAsia="Times New Roman"/>
          <w:lang w:eastAsia="ru-RU"/>
        </w:rPr>
        <w:t>не предусмотрено схемо</w:t>
      </w:r>
      <w:r w:rsidR="001F6A21" w:rsidRPr="00F9071F">
        <w:rPr>
          <w:rFonts w:eastAsia="Times New Roman"/>
          <w:lang w:eastAsia="ru-RU"/>
        </w:rPr>
        <w:t>й территориального планирования.</w:t>
      </w:r>
    </w:p>
    <w:p w14:paraId="77CE278B" w14:textId="77777777" w:rsidR="000D211D" w:rsidRPr="00EC5B26" w:rsidRDefault="000D211D" w:rsidP="00FC2B07">
      <w:pPr>
        <w:pStyle w:val="111"/>
        <w:numPr>
          <w:ilvl w:val="2"/>
          <w:numId w:val="51"/>
        </w:numPr>
        <w:ind w:left="0" w:firstLine="740"/>
        <w:rPr>
          <w:rFonts w:eastAsia="Times New Roman"/>
          <w:lang w:eastAsia="ru-RU"/>
        </w:rPr>
      </w:pPr>
      <w:r w:rsidRPr="00EC5B26">
        <w:t xml:space="preserve">За муниципальной услугой обратился собственник объекта, </w:t>
      </w:r>
      <w:r w:rsidR="000A3199" w:rsidRPr="00EC5B26">
        <w:t xml:space="preserve">имеющего </w:t>
      </w:r>
      <w:r w:rsidR="009679B7" w:rsidRPr="00EC5B26">
        <w:t>назначение «нежилое»</w:t>
      </w:r>
      <w:r w:rsidRPr="00EC5B26">
        <w:t xml:space="preserve">, </w:t>
      </w:r>
      <w:r w:rsidR="000A3199" w:rsidRPr="00EC5B26">
        <w:t xml:space="preserve">расположенного </w:t>
      </w:r>
      <w:r w:rsidRPr="00EC5B26">
        <w:t xml:space="preserve">в границах населенных пунктов на земельных участках с видом разрешенного использования «Для </w:t>
      </w:r>
      <w:r w:rsidRPr="00EC5B26">
        <w:lastRenderedPageBreak/>
        <w:t>ведения личного подсобного хозяйства (приусадебный земельный участок)» либо</w:t>
      </w:r>
      <w:r w:rsidR="00EC5B26" w:rsidRPr="00EC5B26">
        <w:t xml:space="preserve"> </w:t>
      </w:r>
      <w:r w:rsidRPr="00EC5B26">
        <w:t>«Для индивидуального жилищного строительства»</w:t>
      </w:r>
      <w:r w:rsidR="00EC5B26" w:rsidRPr="00EC5B26">
        <w:rPr>
          <w:rFonts w:eastAsia="Times New Roman"/>
          <w:lang w:eastAsia="ru-RU"/>
        </w:rPr>
        <w:br/>
      </w:r>
      <w:r w:rsidRPr="00EC5B26">
        <w:t>не предусматривающими размещение садовых домов.</w:t>
      </w:r>
    </w:p>
    <w:p w14:paraId="3AD00A57" w14:textId="77777777" w:rsidR="00EF20E2" w:rsidRDefault="00E248B4" w:rsidP="00F9071F">
      <w:pPr>
        <w:pStyle w:val="111"/>
        <w:numPr>
          <w:ilvl w:val="2"/>
          <w:numId w:val="0"/>
        </w:numPr>
        <w:ind w:firstLine="709"/>
      </w:pPr>
      <w:r w:rsidRPr="00F9071F">
        <w:t xml:space="preserve">10.3. </w:t>
      </w:r>
      <w:r w:rsidR="00E1427A" w:rsidRPr="00F9071F">
        <w:t xml:space="preserve">Заявитель вправе отказаться от получения </w:t>
      </w:r>
      <w:r w:rsidRPr="00F9071F">
        <w:t>муниципальной</w:t>
      </w:r>
      <w:r w:rsidR="00E1427A" w:rsidRPr="00F9071F">
        <w:t xml:space="preserve"> услуги на основании заявления, написанного в свободной форме, направив его </w:t>
      </w:r>
      <w:r w:rsidR="00972537">
        <w:br/>
      </w:r>
      <w:r w:rsidR="003438AA">
        <w:t>посредством</w:t>
      </w:r>
      <w:r w:rsidR="00E1427A" w:rsidRPr="00F9071F">
        <w:t xml:space="preserve"> РПГУ. </w:t>
      </w:r>
    </w:p>
    <w:p w14:paraId="5A297569" w14:textId="77777777" w:rsidR="00E1427A" w:rsidRPr="00F9071F" w:rsidRDefault="00E1427A" w:rsidP="00F9071F">
      <w:pPr>
        <w:pStyle w:val="111"/>
        <w:numPr>
          <w:ilvl w:val="2"/>
          <w:numId w:val="0"/>
        </w:numPr>
        <w:ind w:firstLine="709"/>
      </w:pPr>
      <w:r w:rsidRPr="00F9071F">
        <w:t xml:space="preserve">На основании поступившего заявления об отказе от предоставления </w:t>
      </w:r>
      <w:r w:rsidR="00E248B4" w:rsidRPr="00F9071F">
        <w:t xml:space="preserve">муниципальной </w:t>
      </w:r>
      <w:r w:rsidRPr="00F9071F">
        <w:t xml:space="preserve">услуги уполномоченным должностным лицом </w:t>
      </w:r>
      <w:r w:rsidR="00E248B4" w:rsidRPr="00F9071F">
        <w:t>Администрации</w:t>
      </w:r>
      <w:r w:rsidRPr="00F9071F">
        <w:t xml:space="preserve"> принимается решение об отказе в предоставлении </w:t>
      </w:r>
      <w:r w:rsidR="00E248B4" w:rsidRPr="00F9071F">
        <w:t>муниципальной</w:t>
      </w:r>
      <w:r w:rsidRPr="00F9071F">
        <w:t xml:space="preserve"> услуги. Факт отказа заявителя от предоставления </w:t>
      </w:r>
      <w:r w:rsidR="00E248B4" w:rsidRPr="00F9071F">
        <w:t>муниципальной</w:t>
      </w:r>
      <w:r w:rsidRPr="00F9071F">
        <w:t xml:space="preserve"> услуги с приложением заявления и решения об отказе </w:t>
      </w:r>
      <w:r w:rsidR="00972537">
        <w:br/>
      </w:r>
      <w:r w:rsidRPr="00F9071F">
        <w:t xml:space="preserve">в предоставлении </w:t>
      </w:r>
      <w:r w:rsidR="00E248B4" w:rsidRPr="00F9071F">
        <w:t>муниципальной</w:t>
      </w:r>
      <w:r w:rsidRPr="00F9071F">
        <w:t xml:space="preserve"> услуги фиксируется в </w:t>
      </w:r>
      <w:r w:rsidR="0054249F">
        <w:t>РГИС</w:t>
      </w:r>
      <w:r w:rsidRPr="00F9071F">
        <w:t xml:space="preserve">. </w:t>
      </w:r>
    </w:p>
    <w:p w14:paraId="038A13C4" w14:textId="77777777" w:rsidR="00E1427A" w:rsidRPr="00F9071F" w:rsidRDefault="00E1427A" w:rsidP="00F9071F">
      <w:pPr>
        <w:pStyle w:val="111"/>
        <w:numPr>
          <w:ilvl w:val="2"/>
          <w:numId w:val="0"/>
        </w:numPr>
        <w:ind w:firstLine="709"/>
      </w:pPr>
      <w:r w:rsidRPr="00F9071F">
        <w:t xml:space="preserve">Отказ от предоставления </w:t>
      </w:r>
      <w:r w:rsidR="00E248B4" w:rsidRPr="00F9071F">
        <w:t>муниципальной</w:t>
      </w:r>
      <w:r w:rsidRPr="00F9071F">
        <w:t xml:space="preserve"> услуги не препятствует повторному обращению заявителя в </w:t>
      </w:r>
      <w:r w:rsidR="00E248B4" w:rsidRPr="00F9071F">
        <w:t>Администрацию</w:t>
      </w:r>
      <w:r w:rsidRPr="00F9071F">
        <w:t xml:space="preserve"> за предоставлением </w:t>
      </w:r>
      <w:r w:rsidR="00E248B4" w:rsidRPr="00F9071F">
        <w:t>муниципальной</w:t>
      </w:r>
      <w:r w:rsidRPr="00F9071F">
        <w:t xml:space="preserve"> услуги.</w:t>
      </w:r>
    </w:p>
    <w:p w14:paraId="6324F8C7" w14:textId="77777777" w:rsidR="00480A3C" w:rsidRDefault="00480A3C" w:rsidP="00412F05">
      <w:pPr>
        <w:pStyle w:val="111"/>
        <w:numPr>
          <w:ilvl w:val="2"/>
          <w:numId w:val="0"/>
        </w:numPr>
        <w:ind w:firstLine="709"/>
      </w:pPr>
      <w:r w:rsidRPr="00D66394">
        <w:t>1</w:t>
      </w:r>
      <w:r w:rsidR="00412F05" w:rsidRPr="00D66394">
        <w:t>0</w:t>
      </w:r>
      <w:r w:rsidR="00EA5451" w:rsidRPr="00D66394">
        <w:t>.</w:t>
      </w:r>
      <w:r w:rsidR="00E248B4">
        <w:t>4</w:t>
      </w:r>
      <w:r w:rsidRPr="00D66394">
        <w:t>. Заявитель вправе повтор</w:t>
      </w:r>
      <w:r w:rsidR="00412F05" w:rsidRPr="00D66394">
        <w:t xml:space="preserve">но обратиться в </w:t>
      </w:r>
      <w:r w:rsidR="001F6A21">
        <w:t>Администрацию</w:t>
      </w:r>
      <w:r w:rsidR="00412F05" w:rsidRPr="00D66394">
        <w:t xml:space="preserve"> </w:t>
      </w:r>
      <w:r w:rsidR="00972537">
        <w:br/>
      </w:r>
      <w:r w:rsidR="00412F05" w:rsidRPr="00D66394">
        <w:t>с з</w:t>
      </w:r>
      <w:r w:rsidRPr="00D66394">
        <w:t>апросом после устранения оснований, указанных в пункте 1</w:t>
      </w:r>
      <w:r w:rsidR="00412F05" w:rsidRPr="00D66394">
        <w:t>0</w:t>
      </w:r>
      <w:r w:rsidR="00EA5451" w:rsidRPr="00D66394">
        <w:t>.</w:t>
      </w:r>
      <w:r w:rsidR="009015A1">
        <w:t>2</w:t>
      </w:r>
      <w:r w:rsidRPr="00D66394">
        <w:t xml:space="preserve"> настоящего Административного регламента.</w:t>
      </w:r>
    </w:p>
    <w:p w14:paraId="1C68DB70" w14:textId="77777777" w:rsidR="004C4D77" w:rsidRPr="00D66394" w:rsidRDefault="004C4D77" w:rsidP="00103896">
      <w:pPr>
        <w:pStyle w:val="111"/>
        <w:numPr>
          <w:ilvl w:val="2"/>
          <w:numId w:val="0"/>
        </w:numPr>
        <w:spacing w:line="240" w:lineRule="auto"/>
        <w:ind w:firstLine="709"/>
      </w:pPr>
    </w:p>
    <w:p w14:paraId="7DB715CD" w14:textId="77777777" w:rsidR="005545EF" w:rsidRPr="001F6A21" w:rsidRDefault="005545EF" w:rsidP="00103896">
      <w:pPr>
        <w:pStyle w:val="20"/>
        <w:spacing w:before="0" w:line="240" w:lineRule="auto"/>
        <w:jc w:val="center"/>
        <w:rPr>
          <w:rFonts w:ascii="Times New Roman" w:hAnsi="Times New Roman" w:cs="Times New Roman"/>
          <w:color w:val="auto"/>
          <w:sz w:val="28"/>
          <w:szCs w:val="28"/>
        </w:rPr>
      </w:pPr>
      <w:bookmarkStart w:id="17" w:name="_Toc91253246"/>
      <w:r w:rsidRPr="001F6A21">
        <w:rPr>
          <w:rFonts w:ascii="Times New Roman" w:hAnsi="Times New Roman" w:cs="Times New Roman"/>
          <w:color w:val="auto"/>
          <w:sz w:val="28"/>
          <w:szCs w:val="28"/>
        </w:rPr>
        <w:t xml:space="preserve">11. Размер платы, взимаемой с заявителя при предоставлении </w:t>
      </w:r>
      <w:r w:rsidR="009015A1">
        <w:rPr>
          <w:rFonts w:ascii="Times New Roman" w:hAnsi="Times New Roman" w:cs="Times New Roman"/>
          <w:color w:val="auto"/>
          <w:sz w:val="28"/>
          <w:szCs w:val="28"/>
        </w:rPr>
        <w:t>муниципальной</w:t>
      </w:r>
      <w:r w:rsidRPr="001F6A21">
        <w:rPr>
          <w:rFonts w:ascii="Times New Roman" w:hAnsi="Times New Roman" w:cs="Times New Roman"/>
          <w:color w:val="auto"/>
          <w:sz w:val="28"/>
          <w:szCs w:val="28"/>
        </w:rPr>
        <w:t xml:space="preserve"> услуги, и способы ее взимания</w:t>
      </w:r>
      <w:bookmarkEnd w:id="17"/>
    </w:p>
    <w:p w14:paraId="73CC4990" w14:textId="77777777" w:rsidR="00480A3C" w:rsidRPr="00103896" w:rsidRDefault="00480A3C" w:rsidP="00103896">
      <w:pPr>
        <w:pStyle w:val="2-"/>
        <w:rPr>
          <w:sz w:val="28"/>
          <w:szCs w:val="28"/>
        </w:rPr>
      </w:pPr>
    </w:p>
    <w:p w14:paraId="7F2F0F52" w14:textId="77777777" w:rsidR="00D2514C" w:rsidRPr="00D66394" w:rsidRDefault="00480A3C" w:rsidP="00D2514C">
      <w:pPr>
        <w:pStyle w:val="11"/>
        <w:numPr>
          <w:ilvl w:val="1"/>
          <w:numId w:val="0"/>
        </w:numPr>
        <w:ind w:firstLine="709"/>
      </w:pPr>
      <w:r w:rsidRPr="00D66394">
        <w:t>1</w:t>
      </w:r>
      <w:r w:rsidR="00D2514C" w:rsidRPr="00D66394">
        <w:t>1</w:t>
      </w:r>
      <w:r w:rsidRPr="00D66394">
        <w:t xml:space="preserve">.1. </w:t>
      </w:r>
      <w:r w:rsidR="009015A1">
        <w:t xml:space="preserve">Муниципальная </w:t>
      </w:r>
      <w:r w:rsidRPr="00D66394">
        <w:t>услуга предоставляется бесплатно</w:t>
      </w:r>
      <w:r w:rsidR="00D2514C" w:rsidRPr="00D66394">
        <w:t>.</w:t>
      </w:r>
    </w:p>
    <w:p w14:paraId="4B6BC04A" w14:textId="77777777" w:rsidR="005545EF" w:rsidRPr="009015A1" w:rsidRDefault="005545EF" w:rsidP="00103896">
      <w:pPr>
        <w:spacing w:after="0" w:line="240" w:lineRule="auto"/>
        <w:jc w:val="center"/>
        <w:rPr>
          <w:rFonts w:ascii="Times New Roman" w:hAnsi="Times New Roman" w:cs="Times New Roman"/>
          <w:b/>
          <w:sz w:val="28"/>
          <w:szCs w:val="28"/>
        </w:rPr>
      </w:pPr>
    </w:p>
    <w:p w14:paraId="7FBCA854" w14:textId="77777777"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18" w:name="_Toc91253247"/>
      <w:r w:rsidRPr="009015A1">
        <w:rPr>
          <w:rFonts w:ascii="Times New Roman" w:hAnsi="Times New Roman" w:cs="Times New Roman"/>
          <w:color w:val="auto"/>
          <w:sz w:val="28"/>
          <w:szCs w:val="28"/>
        </w:rPr>
        <w:t xml:space="preserve">12. Максимальный срок ожидания в очереди при подаче заявителем запроса и при получении результата предоставления </w:t>
      </w:r>
      <w:r w:rsidR="009015A1">
        <w:rPr>
          <w:rFonts w:ascii="Times New Roman" w:hAnsi="Times New Roman" w:cs="Times New Roman"/>
          <w:color w:val="auto"/>
          <w:sz w:val="28"/>
          <w:szCs w:val="28"/>
        </w:rPr>
        <w:t>муниципальной</w:t>
      </w:r>
      <w:r w:rsidRPr="009015A1">
        <w:rPr>
          <w:rFonts w:ascii="Times New Roman" w:hAnsi="Times New Roman" w:cs="Times New Roman"/>
          <w:color w:val="auto"/>
          <w:sz w:val="28"/>
          <w:szCs w:val="28"/>
        </w:rPr>
        <w:t xml:space="preserve"> услуги</w:t>
      </w:r>
      <w:bookmarkEnd w:id="18"/>
    </w:p>
    <w:p w14:paraId="0392895E" w14:textId="77777777" w:rsidR="007C2FD5" w:rsidRPr="00103896" w:rsidRDefault="007C2FD5" w:rsidP="00103896">
      <w:pPr>
        <w:spacing w:after="0" w:line="240" w:lineRule="auto"/>
        <w:jc w:val="center"/>
        <w:rPr>
          <w:rFonts w:ascii="Times New Roman" w:hAnsi="Times New Roman" w:cs="Times New Roman"/>
          <w:b/>
          <w:sz w:val="28"/>
          <w:szCs w:val="28"/>
        </w:rPr>
      </w:pPr>
    </w:p>
    <w:p w14:paraId="27AC8F86" w14:textId="77777777" w:rsidR="0051715C" w:rsidRPr="00D66394" w:rsidRDefault="0051715C" w:rsidP="0051715C">
      <w:pPr>
        <w:pStyle w:val="11"/>
        <w:numPr>
          <w:ilvl w:val="0"/>
          <w:numId w:val="0"/>
        </w:numPr>
        <w:ind w:firstLine="709"/>
      </w:pPr>
      <w:r w:rsidRPr="00D66394">
        <w:t xml:space="preserve">12.1. Максимальный срок ожидания в очереди при подаче заявителем запроса и при получении результата предоставления </w:t>
      </w:r>
      <w:r w:rsidR="009015A1">
        <w:t>муниципальной</w:t>
      </w:r>
      <w:r w:rsidRPr="00D66394">
        <w:t xml:space="preserve"> услуги не должен превышать 11</w:t>
      </w:r>
      <w:r w:rsidR="009015A1">
        <w:t xml:space="preserve"> </w:t>
      </w:r>
      <w:r w:rsidRPr="00D66394">
        <w:t>минут.</w:t>
      </w:r>
    </w:p>
    <w:p w14:paraId="220AE03F" w14:textId="77777777" w:rsidR="005545EF" w:rsidRPr="00EC5B26" w:rsidRDefault="005545EF" w:rsidP="00103896">
      <w:pPr>
        <w:spacing w:after="0" w:line="240" w:lineRule="auto"/>
        <w:jc w:val="center"/>
        <w:rPr>
          <w:rFonts w:ascii="Times New Roman" w:hAnsi="Times New Roman" w:cs="Times New Roman"/>
          <w:b/>
          <w:sz w:val="16"/>
          <w:szCs w:val="16"/>
        </w:rPr>
      </w:pPr>
    </w:p>
    <w:p w14:paraId="16499F31" w14:textId="77777777" w:rsidR="005545EF" w:rsidRPr="009015A1" w:rsidRDefault="003F5548" w:rsidP="00103896">
      <w:pPr>
        <w:pStyle w:val="20"/>
        <w:spacing w:before="0" w:line="240" w:lineRule="auto"/>
        <w:jc w:val="center"/>
        <w:rPr>
          <w:rFonts w:ascii="Times New Roman" w:hAnsi="Times New Roman" w:cs="Times New Roman"/>
          <w:color w:val="auto"/>
          <w:sz w:val="28"/>
          <w:szCs w:val="28"/>
        </w:rPr>
      </w:pPr>
      <w:bookmarkStart w:id="19" w:name="_Toc91253248"/>
      <w:r w:rsidRPr="009015A1">
        <w:rPr>
          <w:rFonts w:ascii="Times New Roman" w:hAnsi="Times New Roman" w:cs="Times New Roman"/>
          <w:color w:val="auto"/>
          <w:sz w:val="28"/>
          <w:szCs w:val="28"/>
        </w:rPr>
        <w:t>13. Срок регистрации запроса</w:t>
      </w:r>
      <w:bookmarkEnd w:id="19"/>
    </w:p>
    <w:p w14:paraId="216CC729" w14:textId="77777777" w:rsidR="005545EF" w:rsidRPr="00103896" w:rsidRDefault="005545EF" w:rsidP="00103896">
      <w:pPr>
        <w:spacing w:after="0" w:line="240" w:lineRule="auto"/>
        <w:jc w:val="center"/>
        <w:rPr>
          <w:rFonts w:ascii="Times New Roman" w:hAnsi="Times New Roman" w:cs="Times New Roman"/>
          <w:b/>
          <w:sz w:val="28"/>
          <w:szCs w:val="28"/>
        </w:rPr>
      </w:pPr>
    </w:p>
    <w:p w14:paraId="652137C0" w14:textId="77777777" w:rsidR="00BE33AB" w:rsidRDefault="00BD083A" w:rsidP="00BE33AB">
      <w:pPr>
        <w:pStyle w:val="11"/>
        <w:numPr>
          <w:ilvl w:val="0"/>
          <w:numId w:val="0"/>
        </w:numPr>
        <w:ind w:firstLine="709"/>
        <w:rPr>
          <w:rFonts w:eastAsia="Times New Roman"/>
          <w:lang w:eastAsia="ru-RU"/>
        </w:rPr>
      </w:pPr>
      <w:r w:rsidRPr="00B43B5E">
        <w:t>13.1</w:t>
      </w:r>
      <w:r w:rsidRPr="00E73A16">
        <w:t xml:space="preserve">. </w:t>
      </w:r>
      <w:r w:rsidR="00BE33AB" w:rsidRPr="00F53AD2">
        <w:rPr>
          <w:rFonts w:eastAsia="Times New Roman"/>
          <w:lang w:eastAsia="ru-RU"/>
        </w:rPr>
        <w:t xml:space="preserve">Регистрация </w:t>
      </w:r>
      <w:r w:rsidR="00E248B4">
        <w:rPr>
          <w:rFonts w:eastAsia="Times New Roman"/>
          <w:lang w:eastAsia="ru-RU"/>
        </w:rPr>
        <w:t>запроса</w:t>
      </w:r>
      <w:r w:rsidR="00BE33AB" w:rsidRPr="00F53AD2">
        <w:rPr>
          <w:rFonts w:eastAsia="Times New Roman"/>
          <w:lang w:eastAsia="ru-RU"/>
        </w:rPr>
        <w:t xml:space="preserve"> о предоставлении муниципальной услуги производится в РГИС в день его подачи.</w:t>
      </w:r>
    </w:p>
    <w:p w14:paraId="4664A202" w14:textId="77777777" w:rsidR="00BE33AB" w:rsidRDefault="00385C4A" w:rsidP="00BE33AB">
      <w:pPr>
        <w:pStyle w:val="Standard"/>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Запрос</w:t>
      </w:r>
      <w:r w:rsidR="00BE33AB" w:rsidRPr="004827AF">
        <w:rPr>
          <w:rFonts w:ascii="Times New Roman" w:hAnsi="Times New Roman" w:cs="Times New Roman"/>
          <w:sz w:val="28"/>
          <w:szCs w:val="28"/>
        </w:rPr>
        <w:t>, направленн</w:t>
      </w:r>
      <w:r>
        <w:rPr>
          <w:rFonts w:ascii="Times New Roman" w:hAnsi="Times New Roman" w:cs="Times New Roman"/>
          <w:sz w:val="28"/>
          <w:szCs w:val="28"/>
        </w:rPr>
        <w:t>ый</w:t>
      </w:r>
      <w:r w:rsidR="00BE33AB" w:rsidRPr="004827AF">
        <w:rPr>
          <w:rFonts w:ascii="Times New Roman" w:hAnsi="Times New Roman" w:cs="Times New Roman"/>
          <w:sz w:val="28"/>
          <w:szCs w:val="28"/>
        </w:rPr>
        <w:t xml:space="preserve"> в электронной форме посредством РПГУ после 16.00 рабочего дня, в нерабочее время либо в нерабочий (праздничный) день, рассматривается на следующий рабочий день.</w:t>
      </w:r>
    </w:p>
    <w:p w14:paraId="1DA7F7BA" w14:textId="77777777" w:rsidR="0054249F" w:rsidRPr="00EC5B26" w:rsidRDefault="0054249F" w:rsidP="00BE33AB">
      <w:pPr>
        <w:pStyle w:val="Standard"/>
        <w:spacing w:after="0" w:line="276" w:lineRule="auto"/>
        <w:ind w:firstLine="708"/>
        <w:jc w:val="both"/>
        <w:rPr>
          <w:rFonts w:ascii="Times New Roman" w:hAnsi="Times New Roman" w:cs="Times New Roman"/>
          <w:sz w:val="16"/>
          <w:szCs w:val="16"/>
        </w:rPr>
      </w:pPr>
    </w:p>
    <w:p w14:paraId="4FD75B9C" w14:textId="77777777"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20" w:name="_Toc91253249"/>
      <w:r w:rsidRPr="009015A1">
        <w:rPr>
          <w:rFonts w:ascii="Times New Roman" w:hAnsi="Times New Roman" w:cs="Times New Roman"/>
          <w:color w:val="auto"/>
          <w:sz w:val="28"/>
          <w:szCs w:val="28"/>
        </w:rPr>
        <w:lastRenderedPageBreak/>
        <w:t xml:space="preserve">14. Требования к помещениям, </w:t>
      </w:r>
      <w:r w:rsidR="00AC0A6A" w:rsidRPr="009015A1">
        <w:rPr>
          <w:rFonts w:ascii="Times New Roman" w:hAnsi="Times New Roman" w:cs="Times New Roman"/>
          <w:color w:val="auto"/>
          <w:sz w:val="28"/>
          <w:szCs w:val="28"/>
        </w:rPr>
        <w:br/>
      </w:r>
      <w:r w:rsidRPr="009015A1">
        <w:rPr>
          <w:rFonts w:ascii="Times New Roman" w:hAnsi="Times New Roman" w:cs="Times New Roman"/>
          <w:color w:val="auto"/>
          <w:sz w:val="28"/>
          <w:szCs w:val="28"/>
        </w:rPr>
        <w:t xml:space="preserve">в которых предоставляются </w:t>
      </w:r>
      <w:r w:rsidR="009015A1">
        <w:rPr>
          <w:rFonts w:ascii="Times New Roman" w:hAnsi="Times New Roman" w:cs="Times New Roman"/>
          <w:color w:val="auto"/>
          <w:sz w:val="28"/>
          <w:szCs w:val="28"/>
        </w:rPr>
        <w:t>муниципальные</w:t>
      </w:r>
      <w:r w:rsidRPr="009015A1">
        <w:rPr>
          <w:rFonts w:ascii="Times New Roman" w:hAnsi="Times New Roman" w:cs="Times New Roman"/>
          <w:color w:val="auto"/>
          <w:sz w:val="28"/>
          <w:szCs w:val="28"/>
        </w:rPr>
        <w:t xml:space="preserve"> услуги</w:t>
      </w:r>
      <w:bookmarkEnd w:id="20"/>
    </w:p>
    <w:p w14:paraId="13E23CA0" w14:textId="77777777" w:rsidR="005545EF" w:rsidRPr="00103896" w:rsidRDefault="005545EF" w:rsidP="00103896">
      <w:pPr>
        <w:spacing w:after="0" w:line="240" w:lineRule="auto"/>
        <w:jc w:val="center"/>
        <w:rPr>
          <w:rFonts w:ascii="Times New Roman" w:hAnsi="Times New Roman" w:cs="Times New Roman"/>
          <w:b/>
          <w:sz w:val="28"/>
          <w:szCs w:val="28"/>
        </w:rPr>
      </w:pPr>
    </w:p>
    <w:p w14:paraId="693C8E81" w14:textId="77777777" w:rsidR="00B92FCE" w:rsidRPr="00D66394" w:rsidRDefault="00B92FCE" w:rsidP="0029246D">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14.1. Помещения, в которых предоставля</w:t>
      </w:r>
      <w:r w:rsidR="001B3841" w:rsidRPr="00D66394">
        <w:rPr>
          <w:rFonts w:ascii="Times New Roman" w:hAnsi="Times New Roman" w:cs="Times New Roman"/>
          <w:sz w:val="28"/>
          <w:szCs w:val="28"/>
        </w:rPr>
        <w:t>ю</w:t>
      </w:r>
      <w:r w:rsidRPr="00D66394">
        <w:rPr>
          <w:rFonts w:ascii="Times New Roman" w:hAnsi="Times New Roman" w:cs="Times New Roman"/>
          <w:sz w:val="28"/>
          <w:szCs w:val="28"/>
        </w:rPr>
        <w:t xml:space="preserve">тся </w:t>
      </w:r>
      <w:r w:rsidR="009015A1">
        <w:rPr>
          <w:rFonts w:ascii="Times New Roman" w:hAnsi="Times New Roman" w:cs="Times New Roman"/>
          <w:sz w:val="28"/>
          <w:szCs w:val="28"/>
        </w:rPr>
        <w:t>муниципальные</w:t>
      </w:r>
      <w:r w:rsidR="001B3841" w:rsidRPr="00D66394">
        <w:rPr>
          <w:rFonts w:ascii="Times New Roman" w:hAnsi="Times New Roman" w:cs="Times New Roman"/>
          <w:sz w:val="28"/>
          <w:szCs w:val="28"/>
        </w:rPr>
        <w:t xml:space="preserve"> услуги</w:t>
      </w:r>
      <w:r w:rsidRPr="00D66394">
        <w:rPr>
          <w:rFonts w:ascii="Times New Roman" w:hAnsi="Times New Roman" w:cs="Times New Roman"/>
          <w:sz w:val="28"/>
          <w:szCs w:val="28"/>
        </w:rPr>
        <w:t xml:space="preserve">, </w:t>
      </w:r>
      <w:r w:rsidRPr="00D66394">
        <w:rPr>
          <w:rFonts w:ascii="Times New Roman" w:hAnsi="Times New Roman" w:cs="Times New Roman"/>
          <w:sz w:val="28"/>
          <w:szCs w:val="28"/>
        </w:rPr>
        <w:br/>
        <w:t xml:space="preserve">зал ожидания, места для заполнения запросов, информационные стенды </w:t>
      </w:r>
      <w:r w:rsidRPr="00D66394">
        <w:rPr>
          <w:rFonts w:ascii="Times New Roman" w:hAnsi="Times New Roman" w:cs="Times New Roman"/>
          <w:sz w:val="28"/>
          <w:szCs w:val="28"/>
        </w:rPr>
        <w:br/>
        <w:t>с образцами их заполнения и перечнем документов и (или) информации, необходимых для пред</w:t>
      </w:r>
      <w:r w:rsidR="00621083" w:rsidRPr="00D66394">
        <w:rPr>
          <w:rFonts w:ascii="Times New Roman" w:hAnsi="Times New Roman" w:cs="Times New Roman"/>
          <w:sz w:val="28"/>
          <w:szCs w:val="28"/>
        </w:rPr>
        <w:t xml:space="preserve">оставления </w:t>
      </w:r>
      <w:r w:rsidR="009015A1">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w:t>
      </w:r>
      <w:r w:rsidR="00E61C63" w:rsidRPr="00D66394">
        <w:rPr>
          <w:rFonts w:ascii="Times New Roman" w:hAnsi="Times New Roman" w:cs="Times New Roman"/>
          <w:sz w:val="28"/>
          <w:szCs w:val="28"/>
        </w:rPr>
        <w:br/>
      </w:r>
      <w:r w:rsidRPr="00D66394">
        <w:rPr>
          <w:rFonts w:ascii="Times New Roman" w:hAnsi="Times New Roman" w:cs="Times New Roman"/>
          <w:sz w:val="28"/>
          <w:szCs w:val="28"/>
        </w:rPr>
        <w:t xml:space="preserve">должны соответствовать требованиям, установленным постановлением Правительства Российской Федерации от 22.12.2012 № 1376 </w:t>
      </w:r>
      <w:r w:rsidR="00E61C63" w:rsidRPr="00D66394">
        <w:rPr>
          <w:rFonts w:ascii="Times New Roman" w:hAnsi="Times New Roman" w:cs="Times New Roman"/>
          <w:sz w:val="28"/>
          <w:szCs w:val="28"/>
        </w:rPr>
        <w:br/>
      </w:r>
      <w:r w:rsidRPr="00D66394">
        <w:rPr>
          <w:rFonts w:ascii="Times New Roman" w:hAnsi="Times New Roman" w:cs="Times New Roman"/>
          <w:sz w:val="28"/>
          <w:szCs w:val="28"/>
        </w:rPr>
        <w:t xml:space="preserve">«Об утверждении Правил организации деятельности многофункциональных центров предоставления государственных и муниципальных услуг», </w:t>
      </w:r>
      <w:r w:rsidR="00E61C63" w:rsidRPr="00D66394">
        <w:rPr>
          <w:rFonts w:ascii="Times New Roman" w:hAnsi="Times New Roman" w:cs="Times New Roman"/>
          <w:sz w:val="28"/>
          <w:szCs w:val="28"/>
        </w:rPr>
        <w:br/>
      </w:r>
      <w:r w:rsidRPr="00D66394">
        <w:rPr>
          <w:rFonts w:ascii="Times New Roman" w:hAnsi="Times New Roman" w:cs="Times New Roman"/>
          <w:sz w:val="28"/>
          <w:szCs w:val="28"/>
        </w:rPr>
        <w:t>а также требованиям к обеспечению доступности указанных объектов</w:t>
      </w:r>
      <w:r w:rsidR="00E61C63" w:rsidRPr="00D66394">
        <w:rPr>
          <w:rFonts w:ascii="Times New Roman" w:hAnsi="Times New Roman" w:cs="Times New Roman"/>
          <w:sz w:val="28"/>
          <w:szCs w:val="28"/>
        </w:rPr>
        <w:t xml:space="preserve"> </w:t>
      </w:r>
      <w:r w:rsidR="0029246D" w:rsidRPr="00D66394">
        <w:rPr>
          <w:rFonts w:ascii="Times New Roman" w:hAnsi="Times New Roman" w:cs="Times New Roman"/>
          <w:sz w:val="28"/>
          <w:szCs w:val="28"/>
        </w:rPr>
        <w:br/>
      </w:r>
      <w:r w:rsidR="00E61C63" w:rsidRPr="00D66394">
        <w:rPr>
          <w:rFonts w:ascii="Times New Roman" w:hAnsi="Times New Roman" w:cs="Times New Roman"/>
          <w:sz w:val="28"/>
          <w:szCs w:val="28"/>
        </w:rPr>
        <w:t>для инвалидов и других маломобильных групп населения</w:t>
      </w:r>
      <w:r w:rsidRPr="00D66394">
        <w:rPr>
          <w:rFonts w:ascii="Times New Roman" w:hAnsi="Times New Roman" w:cs="Times New Roman"/>
          <w:sz w:val="28"/>
          <w:szCs w:val="28"/>
        </w:rPr>
        <w:t>, установленны</w:t>
      </w:r>
      <w:r w:rsidR="00E61C63" w:rsidRPr="00D66394">
        <w:rPr>
          <w:rFonts w:ascii="Times New Roman" w:hAnsi="Times New Roman" w:cs="Times New Roman"/>
          <w:sz w:val="28"/>
          <w:szCs w:val="28"/>
        </w:rPr>
        <w:t>м</w:t>
      </w:r>
      <w:r w:rsidRPr="00D66394">
        <w:rPr>
          <w:rFonts w:ascii="Times New Roman" w:hAnsi="Times New Roman" w:cs="Times New Roman"/>
          <w:sz w:val="28"/>
          <w:szCs w:val="28"/>
        </w:rPr>
        <w:t xml:space="preserve"> </w:t>
      </w:r>
      <w:r w:rsidR="0029246D" w:rsidRPr="00D66394">
        <w:rPr>
          <w:rFonts w:ascii="Times New Roman" w:hAnsi="Times New Roman" w:cs="Times New Roman"/>
          <w:sz w:val="28"/>
          <w:szCs w:val="28"/>
        </w:rPr>
        <w:t xml:space="preserve">Федеральным законом от 24.11.1995 № 181-ФЗ «О социальной защите инвалидов в Российской Федерации», </w:t>
      </w:r>
      <w:r w:rsidR="00E61C63" w:rsidRPr="00D66394">
        <w:rPr>
          <w:rFonts w:ascii="Times New Roman" w:hAnsi="Times New Roman" w:cs="Times New Roman"/>
          <w:sz w:val="28"/>
          <w:szCs w:val="28"/>
        </w:rPr>
        <w:t xml:space="preserve">Законом Московской области </w:t>
      </w:r>
      <w:r w:rsidR="0029246D" w:rsidRPr="00D66394">
        <w:rPr>
          <w:rFonts w:ascii="Times New Roman" w:hAnsi="Times New Roman" w:cs="Times New Roman"/>
          <w:sz w:val="28"/>
          <w:szCs w:val="28"/>
        </w:rPr>
        <w:br/>
      </w:r>
      <w:r w:rsidR="00E61C63" w:rsidRPr="00D66394">
        <w:rPr>
          <w:rFonts w:ascii="Times New Roman" w:hAnsi="Times New Roman" w:cs="Times New Roman"/>
          <w:sz w:val="28"/>
          <w:szCs w:val="28"/>
        </w:rPr>
        <w:t xml:space="preserve">№ 121/2009-ОЗ «Об обеспечении беспрепятственного доступа инвалидов </w:t>
      </w:r>
      <w:r w:rsidR="0029246D" w:rsidRPr="00D66394">
        <w:rPr>
          <w:rFonts w:ascii="Times New Roman" w:hAnsi="Times New Roman" w:cs="Times New Roman"/>
          <w:sz w:val="28"/>
          <w:szCs w:val="28"/>
        </w:rPr>
        <w:br/>
      </w:r>
      <w:r w:rsidR="00E61C63" w:rsidRPr="00D66394">
        <w:rPr>
          <w:rFonts w:ascii="Times New Roman" w:hAnsi="Times New Roman" w:cs="Times New Roman"/>
          <w:sz w:val="28"/>
          <w:szCs w:val="28"/>
        </w:rPr>
        <w:t>и других маломобильных групп населения к объектам социальной, транспортной и инженерной инфраструктур в Московской области».</w:t>
      </w:r>
    </w:p>
    <w:p w14:paraId="5333D689" w14:textId="77777777" w:rsidR="00B92FCE" w:rsidRPr="00103896" w:rsidRDefault="00B92FCE" w:rsidP="00103896">
      <w:pPr>
        <w:spacing w:after="0" w:line="240" w:lineRule="auto"/>
        <w:jc w:val="center"/>
        <w:rPr>
          <w:rFonts w:ascii="Times New Roman" w:hAnsi="Times New Roman" w:cs="Times New Roman"/>
          <w:b/>
          <w:sz w:val="28"/>
          <w:szCs w:val="28"/>
        </w:rPr>
      </w:pPr>
    </w:p>
    <w:p w14:paraId="06BA2049" w14:textId="77777777" w:rsidR="005545EF" w:rsidRPr="009015A1" w:rsidRDefault="005545EF" w:rsidP="00103896">
      <w:pPr>
        <w:pStyle w:val="20"/>
        <w:spacing w:before="0" w:line="240" w:lineRule="auto"/>
        <w:jc w:val="center"/>
        <w:rPr>
          <w:rFonts w:ascii="Times New Roman" w:hAnsi="Times New Roman" w:cs="Times New Roman"/>
          <w:color w:val="auto"/>
          <w:sz w:val="28"/>
          <w:szCs w:val="28"/>
        </w:rPr>
      </w:pPr>
      <w:bookmarkStart w:id="21" w:name="_Toc91253250"/>
      <w:r w:rsidRPr="009015A1">
        <w:rPr>
          <w:rFonts w:ascii="Times New Roman" w:hAnsi="Times New Roman" w:cs="Times New Roman"/>
          <w:color w:val="auto"/>
          <w:sz w:val="28"/>
          <w:szCs w:val="28"/>
        </w:rPr>
        <w:t xml:space="preserve">15. Показатели </w:t>
      </w:r>
      <w:r w:rsidR="00666169" w:rsidRPr="009015A1">
        <w:rPr>
          <w:rFonts w:ascii="Times New Roman" w:hAnsi="Times New Roman" w:cs="Times New Roman"/>
          <w:color w:val="auto"/>
          <w:sz w:val="28"/>
          <w:szCs w:val="28"/>
        </w:rPr>
        <w:t xml:space="preserve">качества и </w:t>
      </w:r>
      <w:r w:rsidRPr="009015A1">
        <w:rPr>
          <w:rFonts w:ascii="Times New Roman" w:hAnsi="Times New Roman" w:cs="Times New Roman"/>
          <w:color w:val="auto"/>
          <w:sz w:val="28"/>
          <w:szCs w:val="28"/>
        </w:rPr>
        <w:t xml:space="preserve">доступности </w:t>
      </w:r>
      <w:r w:rsidR="009015A1">
        <w:rPr>
          <w:rFonts w:ascii="Times New Roman" w:hAnsi="Times New Roman" w:cs="Times New Roman"/>
          <w:color w:val="auto"/>
          <w:sz w:val="28"/>
          <w:szCs w:val="28"/>
        </w:rPr>
        <w:t>муниципальной</w:t>
      </w:r>
      <w:r w:rsidRPr="009015A1">
        <w:rPr>
          <w:rFonts w:ascii="Times New Roman" w:hAnsi="Times New Roman" w:cs="Times New Roman"/>
          <w:color w:val="auto"/>
          <w:sz w:val="28"/>
          <w:szCs w:val="28"/>
        </w:rPr>
        <w:t xml:space="preserve"> услуги</w:t>
      </w:r>
      <w:bookmarkEnd w:id="21"/>
    </w:p>
    <w:p w14:paraId="2D75542E" w14:textId="77777777" w:rsidR="006C4A8C" w:rsidRPr="00103896" w:rsidRDefault="006C4A8C" w:rsidP="00103896">
      <w:pPr>
        <w:spacing w:after="0" w:line="240" w:lineRule="auto"/>
        <w:jc w:val="center"/>
        <w:rPr>
          <w:rFonts w:ascii="Times New Roman" w:hAnsi="Times New Roman" w:cs="Times New Roman"/>
          <w:b/>
          <w:sz w:val="28"/>
          <w:szCs w:val="28"/>
        </w:rPr>
      </w:pPr>
    </w:p>
    <w:p w14:paraId="092B4361" w14:textId="77777777" w:rsidR="00004798" w:rsidRPr="00D66394" w:rsidRDefault="00666169" w:rsidP="00666169">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15.1. Показателями качества и доступности </w:t>
      </w:r>
      <w:r w:rsidR="009015A1">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являются:</w:t>
      </w:r>
    </w:p>
    <w:p w14:paraId="5BC48B78" w14:textId="77777777" w:rsidR="00666169" w:rsidRPr="000D211D"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hAnsi="Times New Roman" w:cs="Times New Roman"/>
          <w:sz w:val="28"/>
          <w:szCs w:val="28"/>
        </w:rPr>
        <w:t xml:space="preserve">15.1.1. </w:t>
      </w:r>
      <w:r w:rsidR="003D3EE3">
        <w:rPr>
          <w:rFonts w:ascii="Times New Roman" w:eastAsia="Times New Roman" w:hAnsi="Times New Roman" w:cs="Times New Roman"/>
          <w:sz w:val="28"/>
          <w:szCs w:val="28"/>
          <w:lang w:eastAsia="ru-RU"/>
        </w:rPr>
        <w:t>Д</w:t>
      </w:r>
      <w:r w:rsidRPr="00D66394">
        <w:rPr>
          <w:rFonts w:ascii="Times New Roman" w:eastAsia="Times New Roman" w:hAnsi="Times New Roman" w:cs="Times New Roman"/>
          <w:sz w:val="28"/>
          <w:szCs w:val="28"/>
          <w:lang w:eastAsia="ru-RU"/>
        </w:rPr>
        <w:t xml:space="preserve">оступность электронных форм документов, необходимых </w:t>
      </w:r>
      <w:r w:rsidRPr="00D66394">
        <w:rPr>
          <w:rFonts w:ascii="Times New Roman" w:eastAsia="Times New Roman" w:hAnsi="Times New Roman" w:cs="Times New Roman"/>
          <w:sz w:val="28"/>
          <w:szCs w:val="28"/>
          <w:lang w:eastAsia="ru-RU"/>
        </w:rPr>
        <w:br/>
        <w:t>для предос</w:t>
      </w:r>
      <w:r w:rsidR="003D3EE3">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sidR="003D3EE3">
        <w:rPr>
          <w:rFonts w:ascii="Times New Roman" w:eastAsia="Times New Roman" w:hAnsi="Times New Roman" w:cs="Times New Roman"/>
          <w:sz w:val="28"/>
          <w:szCs w:val="28"/>
          <w:lang w:eastAsia="ru-RU"/>
        </w:rPr>
        <w:t xml:space="preserve"> услуги.</w:t>
      </w:r>
    </w:p>
    <w:p w14:paraId="1E277361" w14:textId="77777777" w:rsidR="00666169" w:rsidRPr="00D66394"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 xml:space="preserve">15.1.2. </w:t>
      </w:r>
      <w:r w:rsidR="003D3EE3">
        <w:rPr>
          <w:rFonts w:ascii="Times New Roman" w:eastAsia="Times New Roman" w:hAnsi="Times New Roman" w:cs="Times New Roman"/>
          <w:sz w:val="28"/>
          <w:szCs w:val="28"/>
          <w:lang w:eastAsia="ru-RU"/>
        </w:rPr>
        <w:t>В</w:t>
      </w:r>
      <w:r w:rsidRPr="00D66394">
        <w:rPr>
          <w:rFonts w:ascii="Times New Roman" w:eastAsia="Times New Roman" w:hAnsi="Times New Roman" w:cs="Times New Roman"/>
          <w:sz w:val="28"/>
          <w:szCs w:val="28"/>
          <w:lang w:eastAsia="ru-RU"/>
        </w:rPr>
        <w:t xml:space="preserve">озможность подачи запроса и документов, необходимых </w:t>
      </w:r>
      <w:r w:rsidRPr="00D66394">
        <w:rPr>
          <w:rFonts w:ascii="Times New Roman" w:eastAsia="Times New Roman" w:hAnsi="Times New Roman" w:cs="Times New Roman"/>
          <w:sz w:val="28"/>
          <w:szCs w:val="28"/>
          <w:lang w:eastAsia="ru-RU"/>
        </w:rPr>
        <w:br/>
        <w:t xml:space="preserve">для предоставления </w:t>
      </w:r>
      <w:r w:rsidR="009015A1">
        <w:rPr>
          <w:rFonts w:ascii="Times New Roman" w:eastAsia="Times New Roman" w:hAnsi="Times New Roman" w:cs="Times New Roman"/>
          <w:sz w:val="28"/>
          <w:szCs w:val="28"/>
          <w:lang w:eastAsia="ru-RU"/>
        </w:rPr>
        <w:t>муниципальной</w:t>
      </w:r>
      <w:r w:rsidRPr="00D66394">
        <w:rPr>
          <w:rFonts w:ascii="Times New Roman" w:eastAsia="Times New Roman" w:hAnsi="Times New Roman" w:cs="Times New Roman"/>
          <w:sz w:val="28"/>
          <w:szCs w:val="28"/>
          <w:lang w:eastAsia="ru-RU"/>
        </w:rPr>
        <w:t xml:space="preserve"> услуги, в электро</w:t>
      </w:r>
      <w:r w:rsidR="003D3EE3">
        <w:rPr>
          <w:rFonts w:ascii="Times New Roman" w:eastAsia="Times New Roman" w:hAnsi="Times New Roman" w:cs="Times New Roman"/>
          <w:sz w:val="28"/>
          <w:szCs w:val="28"/>
          <w:lang w:eastAsia="ru-RU"/>
        </w:rPr>
        <w:t>нной форме.</w:t>
      </w:r>
    </w:p>
    <w:p w14:paraId="6A822295" w14:textId="77777777" w:rsidR="00666169" w:rsidRPr="00D66394" w:rsidRDefault="003D3EE3" w:rsidP="00666169">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15.1.3. С</w:t>
      </w:r>
      <w:r w:rsidR="00666169" w:rsidRPr="00D66394">
        <w:rPr>
          <w:rFonts w:ascii="Times New Roman" w:eastAsia="Times New Roman" w:hAnsi="Times New Roman" w:cs="Times New Roman"/>
          <w:sz w:val="28"/>
          <w:szCs w:val="28"/>
          <w:lang w:eastAsia="ru-RU"/>
        </w:rPr>
        <w:t xml:space="preserve">воевременное предоставление </w:t>
      </w:r>
      <w:r w:rsidR="009015A1">
        <w:rPr>
          <w:rFonts w:ascii="Times New Roman" w:eastAsia="Times New Roman" w:hAnsi="Times New Roman" w:cs="Times New Roman"/>
          <w:sz w:val="28"/>
          <w:szCs w:val="28"/>
          <w:lang w:eastAsia="ru-RU"/>
        </w:rPr>
        <w:t>муниципальной</w:t>
      </w:r>
      <w:r w:rsidR="00666169" w:rsidRPr="00D66394">
        <w:rPr>
          <w:rFonts w:ascii="Times New Roman" w:eastAsia="Times New Roman" w:hAnsi="Times New Roman" w:cs="Times New Roman"/>
          <w:sz w:val="28"/>
          <w:szCs w:val="28"/>
          <w:lang w:eastAsia="ru-RU"/>
        </w:rPr>
        <w:t xml:space="preserve"> услуги (отсутствие нарушений сроков предост</w:t>
      </w:r>
      <w:r>
        <w:rPr>
          <w:rFonts w:ascii="Times New Roman" w:eastAsia="Times New Roman" w:hAnsi="Times New Roman" w:cs="Times New Roman"/>
          <w:sz w:val="28"/>
          <w:szCs w:val="28"/>
          <w:lang w:eastAsia="ru-RU"/>
        </w:rPr>
        <w:t xml:space="preserve">авления </w:t>
      </w:r>
      <w:r w:rsidR="00CC7791">
        <w:rPr>
          <w:rFonts w:ascii="Times New Roman" w:eastAsia="Times New Roman" w:hAnsi="Times New Roman" w:cs="Times New Roman"/>
          <w:sz w:val="28"/>
          <w:szCs w:val="28"/>
          <w:lang w:eastAsia="ru-RU"/>
        </w:rPr>
        <w:t>муниципаль</w:t>
      </w:r>
      <w:r>
        <w:rPr>
          <w:rFonts w:ascii="Times New Roman" w:eastAsia="Times New Roman" w:hAnsi="Times New Roman" w:cs="Times New Roman"/>
          <w:sz w:val="28"/>
          <w:szCs w:val="28"/>
          <w:lang w:eastAsia="ru-RU"/>
        </w:rPr>
        <w:t>ной услуги).</w:t>
      </w:r>
    </w:p>
    <w:p w14:paraId="1D759FDF" w14:textId="77777777" w:rsidR="00666169" w:rsidRPr="00D66394" w:rsidRDefault="003D3EE3" w:rsidP="00666169">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15.1.4. П</w:t>
      </w:r>
      <w:r w:rsidR="00666169" w:rsidRPr="00D66394">
        <w:rPr>
          <w:rFonts w:ascii="Times New Roman" w:eastAsia="Times New Roman" w:hAnsi="Times New Roman" w:cs="Times New Roman"/>
          <w:sz w:val="28"/>
          <w:szCs w:val="28"/>
          <w:lang w:eastAsia="ru-RU"/>
        </w:rPr>
        <w:t xml:space="preserve">редоставление </w:t>
      </w:r>
      <w:r w:rsidR="009015A1">
        <w:rPr>
          <w:rFonts w:ascii="Times New Roman" w:eastAsia="Times New Roman" w:hAnsi="Times New Roman" w:cs="Times New Roman"/>
          <w:sz w:val="28"/>
          <w:szCs w:val="28"/>
          <w:lang w:eastAsia="ru-RU"/>
        </w:rPr>
        <w:t>муниципальной</w:t>
      </w:r>
      <w:r w:rsidR="00666169" w:rsidRPr="00D66394">
        <w:rPr>
          <w:rFonts w:ascii="Times New Roman" w:eastAsia="Times New Roman" w:hAnsi="Times New Roman" w:cs="Times New Roman"/>
          <w:sz w:val="28"/>
          <w:szCs w:val="28"/>
          <w:lang w:eastAsia="ru-RU"/>
        </w:rPr>
        <w:t xml:space="preserve"> услуги в соответствии </w:t>
      </w:r>
      <w:r w:rsidR="00666169" w:rsidRPr="00D66394">
        <w:rPr>
          <w:rFonts w:ascii="Times New Roman" w:eastAsia="Times New Roman" w:hAnsi="Times New Roman" w:cs="Times New Roman"/>
          <w:sz w:val="28"/>
          <w:szCs w:val="28"/>
          <w:lang w:eastAsia="ru-RU"/>
        </w:rPr>
        <w:br/>
        <w:t>с вариантом предос</w:t>
      </w:r>
      <w:r>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14:paraId="4482FD83" w14:textId="77777777" w:rsidR="00666169" w:rsidRPr="00D66394" w:rsidRDefault="00666169" w:rsidP="0066616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5</w:t>
      </w:r>
      <w:r w:rsidRPr="00D66394">
        <w:rPr>
          <w:rFonts w:ascii="Times New Roman" w:eastAsia="Times New Roman" w:hAnsi="Times New Roman" w:cs="Times New Roman"/>
          <w:sz w:val="28"/>
          <w:szCs w:val="28"/>
          <w:lang w:eastAsia="ru-RU"/>
        </w:rPr>
        <w:t xml:space="preserve">. </w:t>
      </w:r>
      <w:r w:rsidR="003D3EE3">
        <w:rPr>
          <w:rFonts w:ascii="Times New Roman" w:eastAsia="Times New Roman" w:hAnsi="Times New Roman" w:cs="Times New Roman"/>
          <w:sz w:val="28"/>
          <w:szCs w:val="28"/>
          <w:lang w:eastAsia="ru-RU"/>
        </w:rPr>
        <w:t>У</w:t>
      </w:r>
      <w:r w:rsidRPr="00D66394">
        <w:rPr>
          <w:rFonts w:ascii="Times New Roman" w:eastAsia="Times New Roman" w:hAnsi="Times New Roman" w:cs="Times New Roman"/>
          <w:sz w:val="28"/>
          <w:szCs w:val="28"/>
          <w:lang w:eastAsia="ru-RU"/>
        </w:rPr>
        <w:t xml:space="preserve">добство информирования заявителя о ходе предоставления </w:t>
      </w:r>
      <w:r w:rsidR="009015A1">
        <w:rPr>
          <w:rFonts w:ascii="Times New Roman" w:eastAsia="Times New Roman" w:hAnsi="Times New Roman" w:cs="Times New Roman"/>
          <w:sz w:val="28"/>
          <w:szCs w:val="28"/>
          <w:lang w:eastAsia="ru-RU"/>
        </w:rPr>
        <w:t>муниципальной</w:t>
      </w:r>
      <w:r w:rsidRPr="00D66394">
        <w:rPr>
          <w:rFonts w:ascii="Times New Roman" w:eastAsia="Times New Roman" w:hAnsi="Times New Roman" w:cs="Times New Roman"/>
          <w:sz w:val="28"/>
          <w:szCs w:val="28"/>
          <w:lang w:eastAsia="ru-RU"/>
        </w:rPr>
        <w:t xml:space="preserve"> услуги, а также получения р</w:t>
      </w:r>
      <w:r w:rsidR="00E04650" w:rsidRPr="00D66394">
        <w:rPr>
          <w:rFonts w:ascii="Times New Roman" w:eastAsia="Times New Roman" w:hAnsi="Times New Roman" w:cs="Times New Roman"/>
          <w:sz w:val="28"/>
          <w:szCs w:val="28"/>
          <w:lang w:eastAsia="ru-RU"/>
        </w:rPr>
        <w:t>езультата предоставления усл</w:t>
      </w:r>
      <w:r w:rsidR="003D3EE3">
        <w:rPr>
          <w:rFonts w:ascii="Times New Roman" w:eastAsia="Times New Roman" w:hAnsi="Times New Roman" w:cs="Times New Roman"/>
          <w:sz w:val="28"/>
          <w:szCs w:val="28"/>
          <w:lang w:eastAsia="ru-RU"/>
        </w:rPr>
        <w:t>уги.</w:t>
      </w:r>
    </w:p>
    <w:p w14:paraId="704459B6" w14:textId="77777777" w:rsidR="00E04650" w:rsidRPr="00412B26" w:rsidRDefault="00E04650" w:rsidP="0096491A">
      <w:pPr>
        <w:spacing w:after="0"/>
        <w:ind w:firstLine="709"/>
        <w:jc w:val="both"/>
        <w:rPr>
          <w:rFonts w:ascii="Times New Roman" w:eastAsia="Times New Roman" w:hAnsi="Times New Roman" w:cs="Times New Roman"/>
          <w:sz w:val="28"/>
          <w:szCs w:val="28"/>
          <w:lang w:eastAsia="ru-RU"/>
        </w:rPr>
      </w:pPr>
      <w:r w:rsidRPr="00412B26">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6</w:t>
      </w:r>
      <w:r w:rsidRPr="00412B26">
        <w:rPr>
          <w:rFonts w:ascii="Times New Roman" w:eastAsia="Times New Roman" w:hAnsi="Times New Roman" w:cs="Times New Roman"/>
          <w:sz w:val="28"/>
          <w:szCs w:val="28"/>
          <w:lang w:eastAsia="ru-RU"/>
        </w:rPr>
        <w:t xml:space="preserve">. </w:t>
      </w:r>
      <w:r w:rsidR="003D3EE3">
        <w:rPr>
          <w:rFonts w:ascii="Times New Roman" w:eastAsia="Times New Roman" w:hAnsi="Times New Roman" w:cs="Times New Roman"/>
          <w:sz w:val="28"/>
          <w:szCs w:val="28"/>
          <w:lang w:eastAsia="ru-RU"/>
        </w:rPr>
        <w:t>С</w:t>
      </w:r>
      <w:r w:rsidRPr="00412B26">
        <w:rPr>
          <w:rFonts w:ascii="Times New Roman" w:eastAsia="Times New Roman" w:hAnsi="Times New Roman" w:cs="Times New Roman"/>
          <w:sz w:val="28"/>
          <w:szCs w:val="28"/>
          <w:lang w:eastAsia="ru-RU"/>
        </w:rPr>
        <w:t xml:space="preserve">облюдение установленного времени ожидания в очереди </w:t>
      </w:r>
      <w:r w:rsidR="0096491A" w:rsidRPr="00412B26">
        <w:rPr>
          <w:rFonts w:ascii="Times New Roman" w:eastAsia="Times New Roman" w:hAnsi="Times New Roman" w:cs="Times New Roman"/>
          <w:sz w:val="28"/>
          <w:szCs w:val="28"/>
          <w:lang w:eastAsia="ru-RU"/>
        </w:rPr>
        <w:br/>
      </w:r>
      <w:r w:rsidRPr="00412B26">
        <w:rPr>
          <w:rFonts w:ascii="Times New Roman" w:eastAsia="Times New Roman" w:hAnsi="Times New Roman" w:cs="Times New Roman"/>
          <w:sz w:val="28"/>
          <w:szCs w:val="28"/>
          <w:lang w:eastAsia="ru-RU"/>
        </w:rPr>
        <w:t>при приеме запроса и при получении результата предос</w:t>
      </w:r>
      <w:r w:rsidR="003D3EE3">
        <w:rPr>
          <w:rFonts w:ascii="Times New Roman" w:eastAsia="Times New Roman" w:hAnsi="Times New Roman" w:cs="Times New Roman"/>
          <w:sz w:val="28"/>
          <w:szCs w:val="28"/>
          <w:lang w:eastAsia="ru-RU"/>
        </w:rPr>
        <w:t xml:space="preserve">тавления </w:t>
      </w:r>
      <w:r w:rsidR="009015A1">
        <w:rPr>
          <w:rFonts w:ascii="Times New Roman" w:eastAsia="Times New Roman" w:hAnsi="Times New Roman" w:cs="Times New Roman"/>
          <w:sz w:val="28"/>
          <w:szCs w:val="28"/>
          <w:lang w:eastAsia="ru-RU"/>
        </w:rPr>
        <w:t>муниципальной</w:t>
      </w:r>
      <w:r w:rsidR="003D3EE3">
        <w:rPr>
          <w:rFonts w:ascii="Times New Roman" w:eastAsia="Times New Roman" w:hAnsi="Times New Roman" w:cs="Times New Roman"/>
          <w:sz w:val="28"/>
          <w:szCs w:val="28"/>
          <w:lang w:eastAsia="ru-RU"/>
        </w:rPr>
        <w:t xml:space="preserve"> услуги.</w:t>
      </w:r>
    </w:p>
    <w:p w14:paraId="09329421" w14:textId="77777777" w:rsidR="00E04650" w:rsidRPr="00D66394" w:rsidRDefault="003D3EE3" w:rsidP="0096491A">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w:t>
      </w:r>
      <w:r w:rsidR="00E248B4">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О</w:t>
      </w:r>
      <w:r w:rsidR="00E04650" w:rsidRPr="00412B26">
        <w:rPr>
          <w:rFonts w:ascii="Times New Roman" w:eastAsia="Times New Roman" w:hAnsi="Times New Roman" w:cs="Times New Roman"/>
          <w:sz w:val="28"/>
          <w:szCs w:val="28"/>
          <w:lang w:eastAsia="ru-RU"/>
        </w:rPr>
        <w:t xml:space="preserve">тсутствие обоснованных жалоб со стороны заявителей </w:t>
      </w:r>
      <w:r w:rsidR="00E04650" w:rsidRPr="00412B26">
        <w:rPr>
          <w:rFonts w:ascii="Times New Roman" w:eastAsia="Times New Roman" w:hAnsi="Times New Roman" w:cs="Times New Roman"/>
          <w:sz w:val="28"/>
          <w:szCs w:val="28"/>
          <w:lang w:eastAsia="ru-RU"/>
        </w:rPr>
        <w:br/>
        <w:t xml:space="preserve">по результатам предоставления </w:t>
      </w:r>
      <w:r w:rsidR="008D44D4">
        <w:rPr>
          <w:rFonts w:ascii="Times New Roman" w:eastAsia="Times New Roman" w:hAnsi="Times New Roman" w:cs="Times New Roman"/>
          <w:sz w:val="28"/>
          <w:szCs w:val="28"/>
          <w:lang w:eastAsia="ru-RU"/>
        </w:rPr>
        <w:t>муниципальной</w:t>
      </w:r>
      <w:r w:rsidR="00E04650" w:rsidRPr="00412B26">
        <w:rPr>
          <w:rFonts w:ascii="Times New Roman" w:eastAsia="Times New Roman" w:hAnsi="Times New Roman" w:cs="Times New Roman"/>
          <w:sz w:val="28"/>
          <w:szCs w:val="28"/>
          <w:lang w:eastAsia="ru-RU"/>
        </w:rPr>
        <w:t xml:space="preserve"> услуги</w:t>
      </w:r>
      <w:r w:rsidR="0096491A" w:rsidRPr="00412B26">
        <w:rPr>
          <w:rFonts w:ascii="Times New Roman" w:eastAsia="Times New Roman" w:hAnsi="Times New Roman" w:cs="Times New Roman"/>
          <w:sz w:val="28"/>
          <w:szCs w:val="28"/>
          <w:lang w:eastAsia="ru-RU"/>
        </w:rPr>
        <w:t>.</w:t>
      </w:r>
    </w:p>
    <w:p w14:paraId="746976F3" w14:textId="77777777" w:rsidR="00004798" w:rsidRDefault="00004798" w:rsidP="009B72F8">
      <w:pPr>
        <w:spacing w:after="0"/>
        <w:jc w:val="center"/>
        <w:rPr>
          <w:rFonts w:ascii="Times New Roman" w:hAnsi="Times New Roman" w:cs="Times New Roman"/>
          <w:b/>
          <w:sz w:val="16"/>
          <w:szCs w:val="16"/>
        </w:rPr>
      </w:pPr>
    </w:p>
    <w:p w14:paraId="0D0534A1" w14:textId="77777777" w:rsidR="00B26DF7" w:rsidRPr="009B72F8" w:rsidRDefault="00B26DF7" w:rsidP="009B72F8">
      <w:pPr>
        <w:spacing w:after="0"/>
        <w:jc w:val="center"/>
        <w:rPr>
          <w:rFonts w:ascii="Times New Roman" w:hAnsi="Times New Roman" w:cs="Times New Roman"/>
          <w:b/>
          <w:sz w:val="16"/>
          <w:szCs w:val="16"/>
        </w:rPr>
      </w:pPr>
    </w:p>
    <w:p w14:paraId="1BC0AAC7" w14:textId="77777777" w:rsidR="006C4A8C" w:rsidRPr="008D44D4" w:rsidRDefault="006C4A8C" w:rsidP="00103896">
      <w:pPr>
        <w:pStyle w:val="20"/>
        <w:spacing w:before="0" w:line="240" w:lineRule="auto"/>
        <w:jc w:val="center"/>
        <w:rPr>
          <w:rFonts w:ascii="Times New Roman" w:hAnsi="Times New Roman" w:cs="Times New Roman"/>
          <w:color w:val="auto"/>
          <w:sz w:val="28"/>
          <w:szCs w:val="28"/>
        </w:rPr>
      </w:pPr>
      <w:bookmarkStart w:id="22" w:name="_Toc91253251"/>
      <w:r w:rsidRPr="008D44D4">
        <w:rPr>
          <w:rFonts w:ascii="Times New Roman" w:hAnsi="Times New Roman" w:cs="Times New Roman"/>
          <w:color w:val="auto"/>
          <w:sz w:val="28"/>
          <w:szCs w:val="28"/>
        </w:rPr>
        <w:lastRenderedPageBreak/>
        <w:t xml:space="preserve">16. </w:t>
      </w:r>
      <w:r w:rsidR="00277380">
        <w:rPr>
          <w:rFonts w:ascii="Times New Roman" w:hAnsi="Times New Roman" w:cs="Times New Roman"/>
          <w:color w:val="auto"/>
          <w:sz w:val="28"/>
          <w:szCs w:val="28"/>
        </w:rPr>
        <w:t>Иные т</w:t>
      </w:r>
      <w:r w:rsidRPr="008D44D4">
        <w:rPr>
          <w:rFonts w:ascii="Times New Roman" w:hAnsi="Times New Roman" w:cs="Times New Roman"/>
          <w:color w:val="auto"/>
          <w:sz w:val="28"/>
          <w:szCs w:val="28"/>
        </w:rPr>
        <w:t xml:space="preserve">ребования к предоставлению </w:t>
      </w:r>
      <w:r w:rsidR="008D44D4" w:rsidRPr="008D44D4">
        <w:rPr>
          <w:rFonts w:ascii="Times New Roman" w:eastAsia="Times New Roman" w:hAnsi="Times New Roman" w:cs="Times New Roman"/>
          <w:color w:val="auto"/>
          <w:sz w:val="28"/>
          <w:szCs w:val="28"/>
          <w:lang w:eastAsia="ru-RU"/>
        </w:rPr>
        <w:t>муниципальной</w:t>
      </w:r>
      <w:r w:rsidRPr="008D44D4">
        <w:rPr>
          <w:rFonts w:ascii="Times New Roman" w:hAnsi="Times New Roman" w:cs="Times New Roman"/>
          <w:color w:val="auto"/>
          <w:sz w:val="28"/>
          <w:szCs w:val="28"/>
        </w:rPr>
        <w:t xml:space="preserve"> услуги</w:t>
      </w:r>
      <w:r w:rsidR="00923163" w:rsidRPr="008D44D4">
        <w:rPr>
          <w:rFonts w:ascii="Times New Roman" w:hAnsi="Times New Roman" w:cs="Times New Roman"/>
          <w:color w:val="auto"/>
          <w:sz w:val="28"/>
          <w:szCs w:val="28"/>
        </w:rPr>
        <w:t xml:space="preserve">, </w:t>
      </w:r>
      <w:r w:rsidR="00DE463F" w:rsidRPr="008D44D4">
        <w:rPr>
          <w:rFonts w:ascii="Times New Roman" w:hAnsi="Times New Roman" w:cs="Times New Roman"/>
          <w:color w:val="auto"/>
          <w:sz w:val="28"/>
          <w:szCs w:val="28"/>
        </w:rPr>
        <w:br/>
      </w:r>
      <w:r w:rsidR="00923163" w:rsidRPr="008D44D4">
        <w:rPr>
          <w:rFonts w:ascii="Times New Roman" w:hAnsi="Times New Roman" w:cs="Times New Roman"/>
          <w:color w:val="auto"/>
          <w:sz w:val="28"/>
          <w:szCs w:val="28"/>
        </w:rPr>
        <w:t xml:space="preserve">в том числе учитывающие особенности предоставления </w:t>
      </w:r>
      <w:r w:rsidR="00DE463F" w:rsidRPr="008D44D4">
        <w:rPr>
          <w:rFonts w:ascii="Times New Roman" w:hAnsi="Times New Roman" w:cs="Times New Roman"/>
          <w:color w:val="auto"/>
          <w:sz w:val="28"/>
          <w:szCs w:val="28"/>
        </w:rPr>
        <w:br/>
      </w:r>
      <w:r w:rsidR="008D44D4" w:rsidRPr="008D44D4">
        <w:rPr>
          <w:rFonts w:ascii="Times New Roman" w:eastAsia="Times New Roman" w:hAnsi="Times New Roman" w:cs="Times New Roman"/>
          <w:color w:val="auto"/>
          <w:sz w:val="28"/>
          <w:szCs w:val="28"/>
          <w:lang w:eastAsia="ru-RU"/>
        </w:rPr>
        <w:t>муниципальной</w:t>
      </w:r>
      <w:r w:rsidR="00923163" w:rsidRPr="008D44D4">
        <w:rPr>
          <w:rFonts w:ascii="Times New Roman" w:hAnsi="Times New Roman" w:cs="Times New Roman"/>
          <w:color w:val="auto"/>
          <w:sz w:val="28"/>
          <w:szCs w:val="28"/>
        </w:rPr>
        <w:t xml:space="preserve"> услуг</w:t>
      </w:r>
      <w:r w:rsidR="008B531D" w:rsidRPr="008D44D4">
        <w:rPr>
          <w:rFonts w:ascii="Times New Roman" w:hAnsi="Times New Roman" w:cs="Times New Roman"/>
          <w:color w:val="auto"/>
          <w:sz w:val="28"/>
          <w:szCs w:val="28"/>
        </w:rPr>
        <w:t>и</w:t>
      </w:r>
      <w:r w:rsidR="00923163" w:rsidRPr="008D44D4">
        <w:rPr>
          <w:rFonts w:ascii="Times New Roman" w:hAnsi="Times New Roman" w:cs="Times New Roman"/>
          <w:color w:val="auto"/>
          <w:sz w:val="28"/>
          <w:szCs w:val="28"/>
        </w:rPr>
        <w:t xml:space="preserve"> в МФЦ и особенности предоставления </w:t>
      </w:r>
      <w:r w:rsidR="008D44D4" w:rsidRPr="008D44D4">
        <w:rPr>
          <w:rFonts w:ascii="Times New Roman" w:eastAsia="Times New Roman" w:hAnsi="Times New Roman" w:cs="Times New Roman"/>
          <w:color w:val="auto"/>
          <w:sz w:val="28"/>
          <w:szCs w:val="28"/>
          <w:lang w:eastAsia="ru-RU"/>
        </w:rPr>
        <w:t>муниципальной</w:t>
      </w:r>
      <w:r w:rsidR="00923163" w:rsidRPr="008D44D4">
        <w:rPr>
          <w:rFonts w:ascii="Times New Roman" w:hAnsi="Times New Roman" w:cs="Times New Roman"/>
          <w:color w:val="auto"/>
          <w:sz w:val="28"/>
          <w:szCs w:val="28"/>
        </w:rPr>
        <w:t xml:space="preserve"> услуг</w:t>
      </w:r>
      <w:r w:rsidR="008B531D" w:rsidRPr="008D44D4">
        <w:rPr>
          <w:rFonts w:ascii="Times New Roman" w:hAnsi="Times New Roman" w:cs="Times New Roman"/>
          <w:color w:val="auto"/>
          <w:sz w:val="28"/>
          <w:szCs w:val="28"/>
        </w:rPr>
        <w:t>и</w:t>
      </w:r>
      <w:r w:rsidR="00923163" w:rsidRPr="008D44D4">
        <w:rPr>
          <w:rFonts w:ascii="Times New Roman" w:hAnsi="Times New Roman" w:cs="Times New Roman"/>
          <w:color w:val="auto"/>
          <w:sz w:val="28"/>
          <w:szCs w:val="28"/>
        </w:rPr>
        <w:t xml:space="preserve"> в электронной форме</w:t>
      </w:r>
      <w:bookmarkEnd w:id="22"/>
    </w:p>
    <w:p w14:paraId="4964672A" w14:textId="77777777" w:rsidR="00B258B7" w:rsidRPr="00103896" w:rsidRDefault="00B258B7" w:rsidP="00103896">
      <w:pPr>
        <w:spacing w:after="0" w:line="240" w:lineRule="auto"/>
        <w:jc w:val="center"/>
        <w:rPr>
          <w:rFonts w:ascii="Times New Roman" w:hAnsi="Times New Roman" w:cs="Times New Roman"/>
          <w:b/>
          <w:sz w:val="28"/>
          <w:szCs w:val="28"/>
        </w:rPr>
      </w:pPr>
    </w:p>
    <w:p w14:paraId="2BD68C0D" w14:textId="77777777" w:rsidR="00B258B7" w:rsidRPr="00D66394" w:rsidRDefault="00B258B7"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rPr>
        <w:t xml:space="preserve">16.1. </w:t>
      </w:r>
      <w:r w:rsidRPr="00D66394">
        <w:rPr>
          <w:rFonts w:ascii="Times New Roman" w:hAnsi="Times New Roman" w:cs="Times New Roman"/>
          <w:sz w:val="28"/>
          <w:szCs w:val="28"/>
          <w:lang w:eastAsia="ar-SA"/>
        </w:rPr>
        <w:t xml:space="preserve">Услуги, которые являются необходимыми и обязательными </w:t>
      </w:r>
      <w:r w:rsidR="00E722C3" w:rsidRPr="00D66394">
        <w:rPr>
          <w:rFonts w:ascii="Times New Roman" w:hAnsi="Times New Roman" w:cs="Times New Roman"/>
          <w:sz w:val="28"/>
          <w:szCs w:val="28"/>
          <w:lang w:eastAsia="ar-SA"/>
        </w:rPr>
        <w:br/>
      </w:r>
      <w:r w:rsidRPr="00D66394">
        <w:rPr>
          <w:rFonts w:ascii="Times New Roman" w:hAnsi="Times New Roman" w:cs="Times New Roman"/>
          <w:sz w:val="28"/>
          <w:szCs w:val="28"/>
          <w:lang w:eastAsia="ar-SA"/>
        </w:rPr>
        <w:t xml:space="preserve">для предоставления </w:t>
      </w:r>
      <w:r w:rsidR="008D44D4">
        <w:rPr>
          <w:rFonts w:ascii="Times New Roman" w:eastAsia="Times New Roman" w:hAnsi="Times New Roman" w:cs="Times New Roman"/>
          <w:sz w:val="28"/>
          <w:szCs w:val="28"/>
          <w:lang w:eastAsia="ru-RU"/>
        </w:rPr>
        <w:t>муниципальной</w:t>
      </w:r>
      <w:r w:rsidRPr="00D66394">
        <w:rPr>
          <w:rFonts w:ascii="Times New Roman" w:hAnsi="Times New Roman" w:cs="Times New Roman"/>
          <w:sz w:val="28"/>
          <w:szCs w:val="28"/>
        </w:rPr>
        <w:t xml:space="preserve"> </w:t>
      </w:r>
      <w:r w:rsidRPr="00D66394">
        <w:rPr>
          <w:rFonts w:ascii="Times New Roman" w:hAnsi="Times New Roman" w:cs="Times New Roman"/>
          <w:sz w:val="28"/>
          <w:szCs w:val="28"/>
          <w:lang w:eastAsia="ar-SA"/>
        </w:rPr>
        <w:t>услуги, отсутствуют.</w:t>
      </w:r>
    </w:p>
    <w:p w14:paraId="60C7A7BC" w14:textId="77777777" w:rsidR="0024783C"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16.2. Информационные системы, используемые для предоставления </w:t>
      </w:r>
      <w:r w:rsidR="00B8245B">
        <w:rPr>
          <w:rFonts w:ascii="Times New Roman" w:hAnsi="Times New Roman" w:cs="Times New Roman"/>
          <w:sz w:val="28"/>
          <w:szCs w:val="28"/>
          <w:lang w:eastAsia="ar-SA"/>
        </w:rPr>
        <w:t>муниципальной</w:t>
      </w:r>
      <w:r w:rsidRPr="00D66394">
        <w:rPr>
          <w:rFonts w:ascii="Times New Roman" w:hAnsi="Times New Roman" w:cs="Times New Roman"/>
          <w:sz w:val="28"/>
          <w:szCs w:val="28"/>
          <w:lang w:eastAsia="ar-SA"/>
        </w:rPr>
        <w:t xml:space="preserve"> услуги:</w:t>
      </w:r>
    </w:p>
    <w:p w14:paraId="667ACF68" w14:textId="77777777" w:rsidR="0024783C"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16.2.1. РПГУ;</w:t>
      </w:r>
    </w:p>
    <w:p w14:paraId="1073A924" w14:textId="77777777" w:rsidR="008B531D" w:rsidRPr="00D66394" w:rsidRDefault="0024783C"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16.2.2. </w:t>
      </w:r>
      <w:r w:rsidR="0054249F" w:rsidRPr="0054249F">
        <w:rPr>
          <w:rFonts w:ascii="Times New Roman" w:hAnsi="Times New Roman" w:cs="Times New Roman"/>
          <w:sz w:val="28"/>
          <w:szCs w:val="28"/>
        </w:rPr>
        <w:t>РГИС</w:t>
      </w:r>
      <w:r w:rsidR="008B531D" w:rsidRPr="0054249F">
        <w:rPr>
          <w:rFonts w:ascii="Times New Roman" w:hAnsi="Times New Roman" w:cs="Times New Roman"/>
          <w:sz w:val="28"/>
          <w:szCs w:val="28"/>
          <w:lang w:eastAsia="ar-SA"/>
        </w:rPr>
        <w:t>;</w:t>
      </w:r>
    </w:p>
    <w:p w14:paraId="402C942F" w14:textId="77777777" w:rsidR="0024783C" w:rsidRPr="00D66394" w:rsidRDefault="008B531D" w:rsidP="00B258B7">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lang w:eastAsia="ar-SA"/>
        </w:rPr>
        <w:t xml:space="preserve">16.2.3. </w:t>
      </w:r>
      <w:r w:rsidRPr="00D66394">
        <w:rPr>
          <w:rFonts w:ascii="Times New Roman" w:hAnsi="Times New Roman" w:cs="Times New Roman"/>
          <w:sz w:val="28"/>
          <w:szCs w:val="28"/>
        </w:rPr>
        <w:t>Модуль МФЦ ЕИС ОУ</w:t>
      </w:r>
      <w:r w:rsidR="00FD2476" w:rsidRPr="00D66394">
        <w:rPr>
          <w:rFonts w:ascii="Times New Roman" w:hAnsi="Times New Roman" w:cs="Times New Roman"/>
          <w:sz w:val="28"/>
          <w:szCs w:val="28"/>
        </w:rPr>
        <w:t>;</w:t>
      </w:r>
    </w:p>
    <w:p w14:paraId="093D9B34" w14:textId="77777777" w:rsidR="00FD2476" w:rsidRPr="00D66394" w:rsidRDefault="00FD2476" w:rsidP="00B258B7">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rPr>
        <w:t xml:space="preserve">16.2.4. </w:t>
      </w:r>
      <w:r w:rsidR="008D44D4" w:rsidRPr="0069770D">
        <w:rPr>
          <w:rFonts w:ascii="Times New Roman" w:hAnsi="Times New Roman" w:cs="Times New Roman"/>
          <w:sz w:val="28"/>
          <w:szCs w:val="28"/>
        </w:rPr>
        <w:t>СМЭВ.</w:t>
      </w:r>
    </w:p>
    <w:p w14:paraId="1B77E259" w14:textId="77777777" w:rsidR="00CC6864" w:rsidRPr="00D66394" w:rsidRDefault="008B531D" w:rsidP="00CC6864">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16.3. Особенности предоставлени</w:t>
      </w:r>
      <w:r w:rsidR="00CC6864" w:rsidRPr="00D66394">
        <w:rPr>
          <w:rFonts w:ascii="Times New Roman" w:hAnsi="Times New Roman" w:cs="Times New Roman"/>
          <w:sz w:val="28"/>
          <w:szCs w:val="28"/>
          <w:lang w:eastAsia="ar-SA"/>
        </w:rPr>
        <w:t xml:space="preserve">я </w:t>
      </w:r>
      <w:r w:rsidR="008D44D4" w:rsidRPr="008D44D4">
        <w:rPr>
          <w:rFonts w:ascii="Times New Roman" w:eastAsia="Times New Roman" w:hAnsi="Times New Roman" w:cs="Times New Roman"/>
          <w:sz w:val="28"/>
          <w:szCs w:val="28"/>
          <w:lang w:eastAsia="ru-RU"/>
        </w:rPr>
        <w:t>муниципальной</w:t>
      </w:r>
      <w:r w:rsidR="00CC6864" w:rsidRPr="00D66394">
        <w:rPr>
          <w:rFonts w:ascii="Times New Roman" w:hAnsi="Times New Roman" w:cs="Times New Roman"/>
          <w:sz w:val="28"/>
          <w:szCs w:val="28"/>
          <w:lang w:eastAsia="ar-SA"/>
        </w:rPr>
        <w:t xml:space="preserve"> услуги в МФЦ.</w:t>
      </w:r>
    </w:p>
    <w:p w14:paraId="61333C9B" w14:textId="77777777" w:rsidR="001A3BEB" w:rsidRPr="00D66394" w:rsidRDefault="008B531D" w:rsidP="001A3BE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16.3.1. </w:t>
      </w:r>
      <w:r w:rsidR="00CC6864" w:rsidRPr="00D66394">
        <w:rPr>
          <w:rFonts w:ascii="Times New Roman" w:eastAsia="Times New Roman" w:hAnsi="Times New Roman" w:cs="Times New Roman"/>
          <w:sz w:val="28"/>
          <w:szCs w:val="28"/>
        </w:rPr>
        <w:t xml:space="preserve">Предоставление бесплатного доступа к РПГУ для подачи запросов, документов, необходимых для получения </w:t>
      </w:r>
      <w:r w:rsidR="009A7636">
        <w:rPr>
          <w:rFonts w:ascii="Times New Roman" w:eastAsia="Times New Roman" w:hAnsi="Times New Roman" w:cs="Times New Roman"/>
          <w:sz w:val="28"/>
          <w:szCs w:val="28"/>
        </w:rPr>
        <w:t>муниципальной</w:t>
      </w:r>
      <w:r w:rsidR="00CC6864" w:rsidRPr="00D66394">
        <w:rPr>
          <w:rFonts w:ascii="Times New Roman" w:eastAsia="Times New Roman" w:hAnsi="Times New Roman" w:cs="Times New Roman"/>
          <w:sz w:val="28"/>
          <w:szCs w:val="28"/>
        </w:rPr>
        <w:t xml:space="preserve"> услуги </w:t>
      </w:r>
      <w:r w:rsidR="00B60218" w:rsidRPr="00D66394">
        <w:rPr>
          <w:rFonts w:ascii="Times New Roman" w:eastAsia="Times New Roman" w:hAnsi="Times New Roman" w:cs="Times New Roman"/>
          <w:sz w:val="28"/>
          <w:szCs w:val="28"/>
        </w:rPr>
        <w:br/>
      </w:r>
      <w:r w:rsidR="00CC6864" w:rsidRPr="00D66394">
        <w:rPr>
          <w:rFonts w:ascii="Times New Roman" w:eastAsia="Times New Roman" w:hAnsi="Times New Roman" w:cs="Times New Roman"/>
          <w:sz w:val="28"/>
          <w:szCs w:val="28"/>
        </w:rPr>
        <w:t xml:space="preserve">в электронной форме, а также для получения результата предоставления </w:t>
      </w:r>
      <w:r w:rsidR="009A7636">
        <w:rPr>
          <w:rFonts w:ascii="Times New Roman" w:eastAsia="Times New Roman" w:hAnsi="Times New Roman" w:cs="Times New Roman"/>
          <w:sz w:val="28"/>
          <w:szCs w:val="28"/>
        </w:rPr>
        <w:t>муниципальной</w:t>
      </w:r>
      <w:r w:rsidR="00CC6864" w:rsidRPr="00D66394">
        <w:rPr>
          <w:rFonts w:ascii="Times New Roman" w:eastAsia="Times New Roman" w:hAnsi="Times New Roman" w:cs="Times New Roman"/>
          <w:sz w:val="28"/>
          <w:szCs w:val="28"/>
        </w:rPr>
        <w:t xml:space="preserve"> услуги в виде распечатанного на бумажном носителе экземпляра электронного документа осуществляется в любом МФЦ </w:t>
      </w:r>
      <w:r w:rsidR="00B60218" w:rsidRPr="00D66394">
        <w:rPr>
          <w:rFonts w:ascii="Times New Roman" w:eastAsia="Times New Roman" w:hAnsi="Times New Roman" w:cs="Times New Roman"/>
          <w:sz w:val="28"/>
          <w:szCs w:val="28"/>
        </w:rPr>
        <w:br/>
      </w:r>
      <w:r w:rsidR="00CC6864" w:rsidRPr="00D66394">
        <w:rPr>
          <w:rFonts w:ascii="Times New Roman" w:eastAsia="Times New Roman" w:hAnsi="Times New Roman" w:cs="Times New Roman"/>
          <w:sz w:val="28"/>
          <w:szCs w:val="28"/>
        </w:rPr>
        <w:t xml:space="preserve">в пределах территории Московской области по выбору </w:t>
      </w:r>
      <w:r w:rsidR="00E47F75" w:rsidRPr="00D66394">
        <w:rPr>
          <w:rFonts w:ascii="Times New Roman" w:eastAsia="Times New Roman" w:hAnsi="Times New Roman" w:cs="Times New Roman"/>
          <w:sz w:val="28"/>
          <w:szCs w:val="28"/>
        </w:rPr>
        <w:t>з</w:t>
      </w:r>
      <w:r w:rsidR="00CC6864" w:rsidRPr="00D66394">
        <w:rPr>
          <w:rFonts w:ascii="Times New Roman" w:eastAsia="Times New Roman" w:hAnsi="Times New Roman" w:cs="Times New Roman"/>
          <w:sz w:val="28"/>
          <w:szCs w:val="28"/>
        </w:rPr>
        <w:t xml:space="preserve">аявителя независимо от его места жительства или места пребывания (для физических лиц, </w:t>
      </w:r>
      <w:r w:rsidR="0004735E" w:rsidRPr="00D66394">
        <w:rPr>
          <w:rFonts w:ascii="Times New Roman" w:eastAsia="Times New Roman" w:hAnsi="Times New Roman" w:cs="Times New Roman"/>
          <w:sz w:val="28"/>
          <w:szCs w:val="28"/>
        </w:rPr>
        <w:br/>
      </w:r>
      <w:r w:rsidR="00CC6864" w:rsidRPr="00D66394">
        <w:rPr>
          <w:rFonts w:ascii="Times New Roman" w:eastAsia="Times New Roman" w:hAnsi="Times New Roman" w:cs="Times New Roman"/>
          <w:sz w:val="28"/>
          <w:szCs w:val="28"/>
        </w:rPr>
        <w:t xml:space="preserve">включая индивидуальных предпринимателей) либо места нахождения </w:t>
      </w:r>
      <w:r w:rsidR="00B60218" w:rsidRPr="00D66394">
        <w:rPr>
          <w:rFonts w:ascii="Times New Roman" w:eastAsia="Times New Roman" w:hAnsi="Times New Roman" w:cs="Times New Roman"/>
          <w:sz w:val="28"/>
          <w:szCs w:val="28"/>
        </w:rPr>
        <w:br/>
      </w:r>
      <w:r w:rsidR="00CC6864" w:rsidRPr="00D66394">
        <w:rPr>
          <w:rFonts w:ascii="Times New Roman" w:eastAsia="Times New Roman" w:hAnsi="Times New Roman" w:cs="Times New Roman"/>
          <w:sz w:val="28"/>
          <w:szCs w:val="28"/>
        </w:rPr>
        <w:t xml:space="preserve">(для юридических лиц). </w:t>
      </w:r>
    </w:p>
    <w:p w14:paraId="05A90311" w14:textId="77777777" w:rsidR="00B258B7" w:rsidRPr="00D66394" w:rsidRDefault="00B60218" w:rsidP="001A3BE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16.3.2. Предоставление </w:t>
      </w:r>
      <w:r w:rsidR="00E05FB9">
        <w:rPr>
          <w:rFonts w:ascii="Times New Roman" w:hAnsi="Times New Roman" w:cs="Times New Roman"/>
          <w:sz w:val="28"/>
          <w:szCs w:val="28"/>
          <w:lang w:eastAsia="ar-SA"/>
        </w:rPr>
        <w:t>муниципальной</w:t>
      </w:r>
      <w:r w:rsidR="00C53641" w:rsidRPr="00D66394">
        <w:rPr>
          <w:rFonts w:ascii="Times New Roman" w:hAnsi="Times New Roman" w:cs="Times New Roman"/>
          <w:sz w:val="28"/>
          <w:szCs w:val="28"/>
          <w:lang w:eastAsia="ar-SA"/>
        </w:rPr>
        <w:t xml:space="preserve"> услуги в МФЦ </w:t>
      </w:r>
      <w:r w:rsidR="00CC6864" w:rsidRPr="00D66394">
        <w:rPr>
          <w:rFonts w:ascii="Times New Roman" w:hAnsi="Times New Roman" w:cs="Times New Roman"/>
          <w:sz w:val="28"/>
          <w:szCs w:val="28"/>
          <w:lang w:eastAsia="ar-SA"/>
        </w:rPr>
        <w:t xml:space="preserve">осуществляется в соответствии </w:t>
      </w:r>
      <w:r w:rsidR="0087756E">
        <w:rPr>
          <w:rFonts w:ascii="Times New Roman" w:hAnsi="Times New Roman" w:cs="Times New Roman"/>
          <w:sz w:val="28"/>
          <w:szCs w:val="28"/>
          <w:lang w:eastAsia="ar-SA"/>
        </w:rPr>
        <w:t xml:space="preserve">с </w:t>
      </w:r>
      <w:r w:rsidR="00C53641" w:rsidRPr="00D66394">
        <w:rPr>
          <w:rFonts w:ascii="Times New Roman" w:hAnsi="Times New Roman" w:cs="Times New Roman"/>
          <w:sz w:val="28"/>
          <w:szCs w:val="28"/>
          <w:lang w:eastAsia="ar-SA"/>
        </w:rPr>
        <w:t xml:space="preserve">Федеральным законом </w:t>
      </w:r>
      <w:r w:rsidR="00972537" w:rsidRPr="00DF0455">
        <w:rPr>
          <w:rFonts w:ascii="Times New Roman" w:eastAsia="Times New Roman" w:hAnsi="Times New Roman" w:cs="Times New Roman"/>
          <w:sz w:val="28"/>
          <w:szCs w:val="28"/>
          <w:lang w:eastAsia="ru-RU"/>
        </w:rPr>
        <w:t>от 27.07.2010</w:t>
      </w:r>
      <w:r w:rsidR="00972537">
        <w:rPr>
          <w:rFonts w:ascii="Times New Roman" w:eastAsia="Times New Roman" w:hAnsi="Times New Roman" w:cs="Times New Roman"/>
          <w:sz w:val="28"/>
          <w:szCs w:val="28"/>
          <w:lang w:eastAsia="ru-RU"/>
        </w:rPr>
        <w:t xml:space="preserve"> </w:t>
      </w:r>
      <w:r w:rsidR="00C53641" w:rsidRPr="00D66394">
        <w:rPr>
          <w:rFonts w:ascii="Times New Roman" w:hAnsi="Times New Roman" w:cs="Times New Roman"/>
          <w:sz w:val="28"/>
          <w:szCs w:val="28"/>
          <w:lang w:eastAsia="ar-SA"/>
        </w:rPr>
        <w:t>№ 210-ФЗ</w:t>
      </w:r>
      <w:r w:rsidR="00BD083A">
        <w:rPr>
          <w:rFonts w:ascii="Times New Roman" w:hAnsi="Times New Roman" w:cs="Times New Roman"/>
          <w:sz w:val="28"/>
          <w:szCs w:val="28"/>
          <w:lang w:eastAsia="ar-SA"/>
        </w:rPr>
        <w:t xml:space="preserve"> </w:t>
      </w:r>
      <w:r w:rsidR="00972537">
        <w:rPr>
          <w:rFonts w:ascii="Times New Roman" w:hAnsi="Times New Roman" w:cs="Times New Roman"/>
          <w:sz w:val="28"/>
          <w:szCs w:val="28"/>
          <w:lang w:eastAsia="ar-SA"/>
        </w:rPr>
        <w:br/>
      </w:r>
      <w:r w:rsidR="00BD083A" w:rsidRPr="00B43B5E">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972537">
        <w:rPr>
          <w:rFonts w:ascii="Times New Roman" w:eastAsia="Times New Roman" w:hAnsi="Times New Roman" w:cs="Times New Roman"/>
          <w:sz w:val="28"/>
          <w:szCs w:val="28"/>
          <w:lang w:eastAsia="ru-RU"/>
        </w:rPr>
        <w:t xml:space="preserve"> (далее Федеральный закон № 210-ФЗ)</w:t>
      </w:r>
      <w:r w:rsidR="00BD083A" w:rsidRPr="00B43B5E">
        <w:rPr>
          <w:rFonts w:ascii="Times New Roman" w:hAnsi="Times New Roman" w:cs="Times New Roman"/>
          <w:sz w:val="28"/>
          <w:szCs w:val="28"/>
          <w:lang w:eastAsia="ar-SA"/>
        </w:rPr>
        <w:t>,</w:t>
      </w:r>
      <w:r w:rsidR="00BC6F2E" w:rsidRPr="00D66394">
        <w:rPr>
          <w:rFonts w:ascii="Times New Roman" w:hAnsi="Times New Roman" w:cs="Times New Roman"/>
          <w:sz w:val="28"/>
          <w:szCs w:val="28"/>
          <w:lang w:eastAsia="ar-SA"/>
        </w:rPr>
        <w:t xml:space="preserve"> постановлением Правительства Российской Федерации</w:t>
      </w:r>
      <w:r w:rsidR="001A3BEB" w:rsidRPr="00D66394">
        <w:rPr>
          <w:rFonts w:ascii="Times New Roman" w:hAnsi="Times New Roman" w:cs="Times New Roman"/>
          <w:sz w:val="28"/>
          <w:szCs w:val="28"/>
          <w:lang w:eastAsia="ar-SA"/>
        </w:rPr>
        <w:t xml:space="preserve"> </w:t>
      </w:r>
      <w:r w:rsidR="001A3BEB" w:rsidRPr="00D66394">
        <w:rPr>
          <w:rFonts w:ascii="Times New Roman" w:eastAsia="Times New Roman" w:hAnsi="Times New Roman" w:cs="Times New Roman"/>
          <w:color w:val="000000"/>
          <w:sz w:val="28"/>
          <w:szCs w:val="28"/>
          <w:lang w:eastAsia="ru-RU"/>
        </w:rPr>
        <w:t xml:space="preserve">от 22.12.2012 № 1376 «Об утверждении Правил организации деятельности многофункциональных центров предоставления государственных и муниципальных услуг», а также в соответствии </w:t>
      </w:r>
      <w:r w:rsidR="00972537">
        <w:rPr>
          <w:rFonts w:ascii="Times New Roman" w:eastAsia="Times New Roman" w:hAnsi="Times New Roman" w:cs="Times New Roman"/>
          <w:color w:val="000000"/>
          <w:sz w:val="28"/>
          <w:szCs w:val="28"/>
          <w:lang w:eastAsia="ru-RU"/>
        </w:rPr>
        <w:br/>
      </w:r>
      <w:r w:rsidR="001A3BEB" w:rsidRPr="00D66394">
        <w:rPr>
          <w:rFonts w:ascii="Times New Roman" w:eastAsia="Times New Roman" w:hAnsi="Times New Roman" w:cs="Times New Roman"/>
          <w:color w:val="000000"/>
          <w:sz w:val="28"/>
          <w:szCs w:val="28"/>
          <w:lang w:eastAsia="ru-RU"/>
        </w:rPr>
        <w:t xml:space="preserve">с </w:t>
      </w:r>
      <w:r w:rsidR="00CC6864" w:rsidRPr="00D66394">
        <w:rPr>
          <w:rFonts w:ascii="Times New Roman" w:hAnsi="Times New Roman" w:cs="Times New Roman"/>
          <w:sz w:val="28"/>
          <w:szCs w:val="28"/>
          <w:lang w:eastAsia="ar-SA"/>
        </w:rPr>
        <w:t xml:space="preserve">соглашением о взаимодействии между </w:t>
      </w:r>
      <w:r w:rsidR="00FA2193">
        <w:rPr>
          <w:rFonts w:ascii="Times New Roman" w:hAnsi="Times New Roman" w:cs="Times New Roman"/>
          <w:sz w:val="28"/>
          <w:szCs w:val="28"/>
        </w:rPr>
        <w:t>Администрацией</w:t>
      </w:r>
      <w:r w:rsidR="00CC6864" w:rsidRPr="00D66394">
        <w:rPr>
          <w:rFonts w:ascii="Times New Roman" w:hAnsi="Times New Roman" w:cs="Times New Roman"/>
          <w:sz w:val="28"/>
          <w:szCs w:val="28"/>
          <w:lang w:eastAsia="ar-SA"/>
        </w:rPr>
        <w:t xml:space="preserve"> </w:t>
      </w:r>
      <w:r w:rsidR="00972537">
        <w:rPr>
          <w:rFonts w:ascii="Times New Roman" w:hAnsi="Times New Roman" w:cs="Times New Roman"/>
          <w:sz w:val="28"/>
          <w:szCs w:val="28"/>
          <w:lang w:eastAsia="ar-SA"/>
        </w:rPr>
        <w:br/>
      </w:r>
      <w:r w:rsidR="00CC6864" w:rsidRPr="00D66394">
        <w:rPr>
          <w:rFonts w:ascii="Times New Roman" w:hAnsi="Times New Roman" w:cs="Times New Roman"/>
          <w:sz w:val="28"/>
          <w:szCs w:val="28"/>
          <w:lang w:eastAsia="ar-SA"/>
        </w:rPr>
        <w:t xml:space="preserve">и </w:t>
      </w:r>
      <w:r w:rsidR="0077117A" w:rsidRPr="00F23F43">
        <w:rPr>
          <w:rFonts w:ascii="Times New Roman" w:hAnsi="Times New Roman" w:cs="Times New Roman"/>
          <w:sz w:val="28"/>
          <w:szCs w:val="28"/>
          <w:lang w:eastAsia="ar-SA"/>
        </w:rPr>
        <w:t>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Учреждение)</w:t>
      </w:r>
      <w:r w:rsidR="00CC6864" w:rsidRPr="00D66394">
        <w:rPr>
          <w:rFonts w:ascii="Times New Roman" w:hAnsi="Times New Roman" w:cs="Times New Roman"/>
          <w:sz w:val="28"/>
          <w:szCs w:val="28"/>
          <w:lang w:eastAsia="ar-SA"/>
        </w:rPr>
        <w:t>.</w:t>
      </w:r>
    </w:p>
    <w:p w14:paraId="3FE76736" w14:textId="77777777" w:rsidR="001A3BEB" w:rsidRPr="00D66394" w:rsidRDefault="00C53641" w:rsidP="00FF6872">
      <w:pPr>
        <w:spacing w:after="0"/>
        <w:ind w:firstLine="709"/>
        <w:jc w:val="both"/>
        <w:rPr>
          <w:rFonts w:ascii="Times New Roman" w:hAnsi="Times New Roman" w:cs="Times New Roman"/>
          <w:sz w:val="28"/>
          <w:szCs w:val="28"/>
        </w:rPr>
      </w:pPr>
      <w:r w:rsidRPr="00405AF6">
        <w:rPr>
          <w:rFonts w:ascii="Times New Roman" w:hAnsi="Times New Roman" w:cs="Times New Roman"/>
          <w:sz w:val="28"/>
          <w:szCs w:val="28"/>
          <w:lang w:eastAsia="ar-SA"/>
        </w:rPr>
        <w:t xml:space="preserve">16.3.3. </w:t>
      </w:r>
      <w:r w:rsidR="001A3BEB" w:rsidRPr="00405AF6">
        <w:rPr>
          <w:rFonts w:ascii="Times New Roman" w:eastAsia="Times New Roman" w:hAnsi="Times New Roman" w:cs="Times New Roman"/>
          <w:sz w:val="28"/>
          <w:szCs w:val="28"/>
        </w:rPr>
        <w:t xml:space="preserve">Информирование и консультирование заявителей о порядке предоставления </w:t>
      </w:r>
      <w:r w:rsidR="00FA2193">
        <w:rPr>
          <w:rFonts w:ascii="Times New Roman" w:hAnsi="Times New Roman" w:cs="Times New Roman"/>
          <w:sz w:val="28"/>
          <w:szCs w:val="28"/>
          <w:lang w:eastAsia="ar-SA"/>
        </w:rPr>
        <w:t>муниципальной</w:t>
      </w:r>
      <w:r w:rsidR="001A3BEB" w:rsidRPr="00405AF6">
        <w:rPr>
          <w:rFonts w:ascii="Times New Roman" w:eastAsia="Times New Roman" w:hAnsi="Times New Roman" w:cs="Times New Roman"/>
          <w:sz w:val="28"/>
          <w:szCs w:val="28"/>
        </w:rPr>
        <w:t xml:space="preserve"> услуги, ходе рассмотрения запросов, </w:t>
      </w:r>
      <w:r w:rsidR="00553D8F" w:rsidRPr="00405AF6">
        <w:rPr>
          <w:rFonts w:ascii="Times New Roman" w:eastAsia="Times New Roman" w:hAnsi="Times New Roman" w:cs="Times New Roman"/>
          <w:sz w:val="28"/>
          <w:szCs w:val="28"/>
        </w:rPr>
        <w:br/>
      </w:r>
      <w:r w:rsidR="001A3BEB" w:rsidRPr="00405AF6">
        <w:rPr>
          <w:rFonts w:ascii="Times New Roman" w:eastAsia="Times New Roman" w:hAnsi="Times New Roman" w:cs="Times New Roman"/>
          <w:sz w:val="28"/>
          <w:szCs w:val="28"/>
        </w:rPr>
        <w:t xml:space="preserve">а также по иным вопросам, связанным с предоставлением </w:t>
      </w:r>
      <w:r w:rsidR="00FA2193">
        <w:rPr>
          <w:rFonts w:ascii="Times New Roman" w:hAnsi="Times New Roman" w:cs="Times New Roman"/>
          <w:sz w:val="28"/>
          <w:szCs w:val="28"/>
          <w:lang w:eastAsia="ar-SA"/>
        </w:rPr>
        <w:t>муниципальной</w:t>
      </w:r>
      <w:r w:rsidR="001A3BEB" w:rsidRPr="00405AF6">
        <w:rPr>
          <w:rFonts w:ascii="Times New Roman" w:eastAsia="Times New Roman" w:hAnsi="Times New Roman" w:cs="Times New Roman"/>
          <w:sz w:val="28"/>
          <w:szCs w:val="28"/>
        </w:rPr>
        <w:t xml:space="preserve"> услуги, в МФЦ осуществляются бесплатно.</w:t>
      </w:r>
    </w:p>
    <w:p w14:paraId="2B6F59C3" w14:textId="77777777" w:rsidR="001A3BEB" w:rsidRPr="00D66394" w:rsidRDefault="001A3BEB" w:rsidP="00FF6872">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eastAsia="Times New Roman" w:hAnsi="Times New Roman" w:cs="Times New Roman"/>
          <w:sz w:val="28"/>
          <w:szCs w:val="28"/>
        </w:rPr>
        <w:t xml:space="preserve">16.3.4. Перечень МФЦ Московской области размещен на </w:t>
      </w:r>
      <w:r w:rsidR="00C238CE" w:rsidRPr="00D66394">
        <w:rPr>
          <w:rFonts w:ascii="Times New Roman" w:eastAsia="Times New Roman" w:hAnsi="Times New Roman" w:cs="Times New Roman"/>
          <w:sz w:val="28"/>
          <w:szCs w:val="28"/>
        </w:rPr>
        <w:t xml:space="preserve">официальном </w:t>
      </w:r>
      <w:r w:rsidRPr="00D66394">
        <w:rPr>
          <w:rFonts w:ascii="Times New Roman" w:eastAsia="Times New Roman" w:hAnsi="Times New Roman" w:cs="Times New Roman"/>
          <w:sz w:val="28"/>
          <w:szCs w:val="28"/>
        </w:rPr>
        <w:t>сайте Учреждения, а также на РПГУ.</w:t>
      </w:r>
    </w:p>
    <w:p w14:paraId="69D34AD4" w14:textId="77777777" w:rsidR="00CC6864" w:rsidRPr="00D66394" w:rsidRDefault="00405AF6" w:rsidP="00C238C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16.3.5</w:t>
      </w:r>
      <w:r w:rsidR="00FF6872" w:rsidRPr="00D66394">
        <w:rPr>
          <w:rFonts w:ascii="Times New Roman" w:hAnsi="Times New Roman" w:cs="Times New Roman"/>
          <w:sz w:val="28"/>
          <w:szCs w:val="28"/>
        </w:rPr>
        <w:t xml:space="preserve">. </w:t>
      </w:r>
      <w:r w:rsidR="001A3BEB" w:rsidRPr="00D66394">
        <w:rPr>
          <w:rFonts w:ascii="Times New Roman" w:eastAsia="Times New Roman" w:hAnsi="Times New Roman" w:cs="Times New Roman"/>
          <w:sz w:val="28"/>
          <w:szCs w:val="28"/>
        </w:rPr>
        <w:t>В МФЦ исключается</w:t>
      </w:r>
      <w:r w:rsidR="001A3BEB" w:rsidRPr="00D66394">
        <w:rPr>
          <w:rFonts w:ascii="Times New Roman" w:eastAsia="Times New Roman" w:hAnsi="Times New Roman" w:cs="Times New Roman"/>
          <w:sz w:val="28"/>
          <w:szCs w:val="28"/>
          <w:vertAlign w:val="superscript"/>
        </w:rPr>
        <w:t xml:space="preserve"> </w:t>
      </w:r>
      <w:r w:rsidR="001A3BEB" w:rsidRPr="00D66394">
        <w:rPr>
          <w:rFonts w:ascii="Times New Roman" w:eastAsia="Times New Roman" w:hAnsi="Times New Roman" w:cs="Times New Roman"/>
          <w:sz w:val="28"/>
          <w:szCs w:val="28"/>
        </w:rPr>
        <w:t xml:space="preserve">взаимодействие </w:t>
      </w:r>
      <w:r w:rsidR="00C238CE" w:rsidRPr="00D66394">
        <w:rPr>
          <w:rFonts w:ascii="Times New Roman" w:eastAsia="Times New Roman" w:hAnsi="Times New Roman" w:cs="Times New Roman"/>
          <w:sz w:val="28"/>
          <w:szCs w:val="28"/>
        </w:rPr>
        <w:t>з</w:t>
      </w:r>
      <w:r w:rsidR="001A3BEB" w:rsidRPr="00D66394">
        <w:rPr>
          <w:rFonts w:ascii="Times New Roman" w:eastAsia="Times New Roman" w:hAnsi="Times New Roman" w:cs="Times New Roman"/>
          <w:sz w:val="28"/>
          <w:szCs w:val="28"/>
        </w:rPr>
        <w:t xml:space="preserve">аявителя с должностными лицами </w:t>
      </w:r>
      <w:r w:rsidR="00FA2193">
        <w:rPr>
          <w:rFonts w:ascii="Times New Roman" w:eastAsia="Times New Roman" w:hAnsi="Times New Roman" w:cs="Times New Roman"/>
          <w:sz w:val="28"/>
          <w:szCs w:val="28"/>
        </w:rPr>
        <w:t>Администрации</w:t>
      </w:r>
      <w:r w:rsidR="001A3BEB" w:rsidRPr="00D66394">
        <w:rPr>
          <w:rFonts w:ascii="Times New Roman" w:eastAsia="Times New Roman" w:hAnsi="Times New Roman" w:cs="Times New Roman"/>
          <w:sz w:val="28"/>
          <w:szCs w:val="28"/>
        </w:rPr>
        <w:t>.</w:t>
      </w:r>
    </w:p>
    <w:p w14:paraId="69EAA1AC" w14:textId="77777777" w:rsidR="0077117A" w:rsidRDefault="00405AF6" w:rsidP="00EC11DD">
      <w:pPr>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16.3.6</w:t>
      </w:r>
      <w:r w:rsidR="00EC11DD" w:rsidRPr="00D66394">
        <w:rPr>
          <w:rFonts w:ascii="Times New Roman" w:hAnsi="Times New Roman" w:cs="Times New Roman"/>
          <w:sz w:val="28"/>
          <w:szCs w:val="28"/>
        </w:rPr>
        <w:t xml:space="preserve">. </w:t>
      </w:r>
      <w:r w:rsidR="0077117A" w:rsidRPr="00D66394">
        <w:rPr>
          <w:rFonts w:ascii="Times New Roman" w:eastAsia="Times New Roman" w:hAnsi="Times New Roman" w:cs="Times New Roman"/>
          <w:sz w:val="28"/>
          <w:szCs w:val="28"/>
        </w:rPr>
        <w:t xml:space="preserve">При выдаче результата предоставления </w:t>
      </w:r>
      <w:r w:rsidR="0077117A" w:rsidRPr="00DF0455">
        <w:rPr>
          <w:rFonts w:ascii="Times New Roman" w:eastAsia="Times New Roman" w:hAnsi="Times New Roman" w:cs="Times New Roman"/>
          <w:sz w:val="28"/>
          <w:szCs w:val="28"/>
        </w:rPr>
        <w:t>муниципальной</w:t>
      </w:r>
      <w:r w:rsidR="0077117A" w:rsidRPr="00D66394">
        <w:rPr>
          <w:rFonts w:ascii="Times New Roman" w:eastAsia="Times New Roman" w:hAnsi="Times New Roman" w:cs="Times New Roman"/>
          <w:sz w:val="28"/>
          <w:szCs w:val="28"/>
        </w:rPr>
        <w:t xml:space="preserve"> услуги </w:t>
      </w:r>
      <w:r w:rsidR="0077117A" w:rsidRPr="00D66394">
        <w:rPr>
          <w:rFonts w:ascii="Times New Roman" w:eastAsia="Times New Roman" w:hAnsi="Times New Roman" w:cs="Times New Roman"/>
          <w:sz w:val="28"/>
          <w:szCs w:val="28"/>
        </w:rPr>
        <w:br/>
        <w:t xml:space="preserve">в МФЦ работникам МФЦ запрещается </w:t>
      </w:r>
      <w:r w:rsidR="0077117A" w:rsidRPr="00D66394">
        <w:rPr>
          <w:rFonts w:ascii="Times New Roman" w:eastAsia="Times New Roman" w:hAnsi="Times New Roman" w:cs="Times New Roman"/>
          <w:sz w:val="28"/>
          <w:szCs w:val="28"/>
          <w:lang w:eastAsia="ru-RU"/>
        </w:rPr>
        <w:t xml:space="preserve">требовать от заявителя предоставления документов, информации и осуществления действий, предусмотренных частью 3 статьи 16 Федерального закона </w:t>
      </w:r>
      <w:r w:rsidR="0077117A" w:rsidRPr="00DF0455">
        <w:rPr>
          <w:rFonts w:ascii="Times New Roman" w:eastAsia="Times New Roman" w:hAnsi="Times New Roman" w:cs="Times New Roman"/>
          <w:sz w:val="28"/>
          <w:szCs w:val="28"/>
          <w:lang w:eastAsia="ru-RU"/>
        </w:rPr>
        <w:t>№ 210-ФЗ</w:t>
      </w:r>
      <w:r w:rsidR="0077117A" w:rsidRPr="00D66394">
        <w:rPr>
          <w:rFonts w:ascii="Times New Roman" w:eastAsia="Times New Roman" w:hAnsi="Times New Roman" w:cs="Times New Roman"/>
          <w:sz w:val="28"/>
          <w:szCs w:val="28"/>
          <w:lang w:eastAsia="ru-RU"/>
        </w:rPr>
        <w:t>.</w:t>
      </w:r>
    </w:p>
    <w:p w14:paraId="69492A95" w14:textId="77777777" w:rsidR="007E37CA" w:rsidRPr="00D66394" w:rsidRDefault="007E37CA" w:rsidP="00EC11DD">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eastAsia="Times New Roman" w:hAnsi="Times New Roman" w:cs="Times New Roman"/>
          <w:sz w:val="28"/>
          <w:szCs w:val="28"/>
          <w:lang w:eastAsia="ru-RU"/>
        </w:rPr>
        <w:t xml:space="preserve">16.4. </w:t>
      </w:r>
      <w:r w:rsidR="00B2458F" w:rsidRPr="00D66394">
        <w:rPr>
          <w:rFonts w:ascii="Times New Roman" w:hAnsi="Times New Roman" w:cs="Times New Roman"/>
          <w:sz w:val="28"/>
          <w:szCs w:val="28"/>
        </w:rPr>
        <w:t xml:space="preserve">Особенности предоставления </w:t>
      </w:r>
      <w:r w:rsidR="00FA2193">
        <w:rPr>
          <w:rFonts w:ascii="Times New Roman" w:hAnsi="Times New Roman" w:cs="Times New Roman"/>
          <w:sz w:val="28"/>
          <w:szCs w:val="28"/>
          <w:lang w:eastAsia="ar-SA"/>
        </w:rPr>
        <w:t>муниципальной</w:t>
      </w:r>
      <w:r w:rsidR="00B2458F" w:rsidRPr="00D66394">
        <w:rPr>
          <w:rFonts w:ascii="Times New Roman" w:hAnsi="Times New Roman" w:cs="Times New Roman"/>
          <w:sz w:val="28"/>
          <w:szCs w:val="28"/>
        </w:rPr>
        <w:t xml:space="preserve"> услуги </w:t>
      </w:r>
      <w:r w:rsidR="00972537">
        <w:rPr>
          <w:rFonts w:ascii="Times New Roman" w:hAnsi="Times New Roman" w:cs="Times New Roman"/>
          <w:sz w:val="28"/>
          <w:szCs w:val="28"/>
        </w:rPr>
        <w:br/>
      </w:r>
      <w:r w:rsidR="00B2458F" w:rsidRPr="00D66394">
        <w:rPr>
          <w:rFonts w:ascii="Times New Roman" w:hAnsi="Times New Roman" w:cs="Times New Roman"/>
          <w:sz w:val="28"/>
          <w:szCs w:val="28"/>
        </w:rPr>
        <w:t>в электронной форме.</w:t>
      </w:r>
    </w:p>
    <w:p w14:paraId="36F393EF" w14:textId="77777777" w:rsidR="0091728C" w:rsidRPr="00D66394" w:rsidRDefault="00B2458F" w:rsidP="009E3F2B">
      <w:pPr>
        <w:autoSpaceDE w:val="0"/>
        <w:autoSpaceDN w:val="0"/>
        <w:adjustRightInd w:val="0"/>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16.4.1. </w:t>
      </w:r>
      <w:r w:rsidR="0091728C" w:rsidRPr="00D66394">
        <w:rPr>
          <w:rFonts w:ascii="Times New Roman" w:hAnsi="Times New Roman" w:cs="Times New Roman"/>
          <w:sz w:val="28"/>
          <w:szCs w:val="28"/>
        </w:rPr>
        <w:t xml:space="preserve">При подаче запроса посредством РПГУ заполняется </w:t>
      </w:r>
      <w:r w:rsidR="009505A4" w:rsidRPr="00D66394">
        <w:rPr>
          <w:rFonts w:ascii="Times New Roman" w:hAnsi="Times New Roman" w:cs="Times New Roman"/>
          <w:sz w:val="28"/>
          <w:szCs w:val="28"/>
        </w:rPr>
        <w:br/>
      </w:r>
      <w:r w:rsidR="009531C9" w:rsidRPr="00D66394">
        <w:rPr>
          <w:rFonts w:ascii="Times New Roman" w:hAnsi="Times New Roman" w:cs="Times New Roman"/>
          <w:sz w:val="28"/>
          <w:szCs w:val="28"/>
        </w:rPr>
        <w:t xml:space="preserve">его интерактивная форма в </w:t>
      </w:r>
      <w:r w:rsidR="0091728C" w:rsidRPr="00D66394">
        <w:rPr>
          <w:rFonts w:ascii="Times New Roman" w:hAnsi="Times New Roman" w:cs="Times New Roman"/>
          <w:sz w:val="28"/>
          <w:szCs w:val="28"/>
        </w:rPr>
        <w:t xml:space="preserve">карточке </w:t>
      </w:r>
      <w:r w:rsidR="00FA2193">
        <w:rPr>
          <w:rFonts w:ascii="Times New Roman" w:hAnsi="Times New Roman" w:cs="Times New Roman"/>
          <w:sz w:val="28"/>
          <w:szCs w:val="28"/>
          <w:lang w:eastAsia="ar-SA"/>
        </w:rPr>
        <w:t>муниципальной</w:t>
      </w:r>
      <w:r w:rsidR="0091728C" w:rsidRPr="00D66394">
        <w:rPr>
          <w:rFonts w:ascii="Times New Roman" w:hAnsi="Times New Roman" w:cs="Times New Roman"/>
          <w:sz w:val="28"/>
          <w:szCs w:val="28"/>
        </w:rPr>
        <w:t xml:space="preserve"> услуги на РПГУ </w:t>
      </w:r>
      <w:r w:rsidR="009505A4" w:rsidRPr="00D66394">
        <w:rPr>
          <w:rFonts w:ascii="Times New Roman" w:hAnsi="Times New Roman" w:cs="Times New Roman"/>
          <w:sz w:val="28"/>
          <w:szCs w:val="28"/>
        </w:rPr>
        <w:br/>
      </w:r>
      <w:r w:rsidR="0091728C" w:rsidRPr="00D66394">
        <w:rPr>
          <w:rFonts w:ascii="Times New Roman" w:hAnsi="Times New Roman" w:cs="Times New Roman"/>
          <w:sz w:val="28"/>
          <w:szCs w:val="28"/>
        </w:rPr>
        <w:t xml:space="preserve">с приложением электронных образов документов и (или) указанием сведений из документов, необходимых для предоставления </w:t>
      </w:r>
      <w:r w:rsidR="00FA2193">
        <w:rPr>
          <w:rFonts w:ascii="Times New Roman" w:hAnsi="Times New Roman" w:cs="Times New Roman"/>
          <w:sz w:val="28"/>
          <w:szCs w:val="28"/>
          <w:lang w:eastAsia="ar-SA"/>
        </w:rPr>
        <w:t>муниципальной</w:t>
      </w:r>
      <w:r w:rsidR="0091728C" w:rsidRPr="00D66394">
        <w:rPr>
          <w:rFonts w:ascii="Times New Roman" w:hAnsi="Times New Roman" w:cs="Times New Roman"/>
          <w:sz w:val="28"/>
          <w:szCs w:val="28"/>
        </w:rPr>
        <w:t xml:space="preserve"> услуги.</w:t>
      </w:r>
    </w:p>
    <w:p w14:paraId="397F10B1" w14:textId="77777777" w:rsidR="00D70C1A" w:rsidRPr="00D66394" w:rsidRDefault="00D70C1A" w:rsidP="009E3F2B">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16.4.2. </w:t>
      </w:r>
      <w:r w:rsidR="009E3F2B" w:rsidRPr="00D66394">
        <w:rPr>
          <w:rFonts w:ascii="Times New Roman" w:hAnsi="Times New Roman" w:cs="Times New Roman"/>
          <w:sz w:val="28"/>
          <w:szCs w:val="28"/>
        </w:rPr>
        <w:t xml:space="preserve">Информирование заявителей </w:t>
      </w:r>
      <w:r w:rsidRPr="00D66394">
        <w:rPr>
          <w:rFonts w:ascii="Times New Roman" w:hAnsi="Times New Roman" w:cs="Times New Roman"/>
          <w:sz w:val="28"/>
          <w:szCs w:val="28"/>
        </w:rPr>
        <w:t xml:space="preserve">о ходе рассмотрения запросов </w:t>
      </w:r>
      <w:r w:rsidR="00E722C3" w:rsidRPr="00D66394">
        <w:rPr>
          <w:rFonts w:ascii="Times New Roman" w:hAnsi="Times New Roman" w:cs="Times New Roman"/>
          <w:sz w:val="28"/>
          <w:szCs w:val="28"/>
        </w:rPr>
        <w:br/>
      </w:r>
      <w:r w:rsidRPr="00D66394">
        <w:rPr>
          <w:rFonts w:ascii="Times New Roman" w:hAnsi="Times New Roman" w:cs="Times New Roman"/>
          <w:sz w:val="28"/>
          <w:szCs w:val="28"/>
        </w:rPr>
        <w:t xml:space="preserve">и готовности результата предоставления </w:t>
      </w:r>
      <w:r w:rsidR="00FA2193">
        <w:rPr>
          <w:rFonts w:ascii="Times New Roman" w:hAnsi="Times New Roman" w:cs="Times New Roman"/>
          <w:sz w:val="28"/>
          <w:szCs w:val="28"/>
          <w:lang w:eastAsia="ar-SA"/>
        </w:rPr>
        <w:t>муниципальной</w:t>
      </w:r>
      <w:r w:rsidRPr="00D66394">
        <w:rPr>
          <w:rFonts w:ascii="Times New Roman" w:hAnsi="Times New Roman" w:cs="Times New Roman"/>
          <w:sz w:val="28"/>
          <w:szCs w:val="28"/>
        </w:rPr>
        <w:t xml:space="preserve"> услуги </w:t>
      </w:r>
      <w:r w:rsidR="009E3F2B" w:rsidRPr="00D66394">
        <w:rPr>
          <w:rFonts w:ascii="Times New Roman" w:hAnsi="Times New Roman" w:cs="Times New Roman"/>
          <w:sz w:val="28"/>
          <w:szCs w:val="28"/>
        </w:rPr>
        <w:t xml:space="preserve">осуществляется </w:t>
      </w:r>
      <w:r w:rsidR="009505A4" w:rsidRPr="00D66394">
        <w:rPr>
          <w:rFonts w:ascii="Times New Roman" w:hAnsi="Times New Roman" w:cs="Times New Roman"/>
          <w:sz w:val="28"/>
          <w:szCs w:val="28"/>
        </w:rPr>
        <w:t xml:space="preserve">бесплатно </w:t>
      </w:r>
      <w:r w:rsidR="009E3F2B" w:rsidRPr="00D66394">
        <w:rPr>
          <w:rFonts w:ascii="Times New Roman" w:hAnsi="Times New Roman" w:cs="Times New Roman"/>
          <w:sz w:val="28"/>
          <w:szCs w:val="28"/>
        </w:rPr>
        <w:t>посредством Личного кабинета на РПГУ, сервиса РПГУ «Узнать статус заявления», информирование и консультирование заявителей так же осуществляется по</w:t>
      </w:r>
      <w:r w:rsidR="009E3F2B" w:rsidRPr="00D66394">
        <w:rPr>
          <w:rFonts w:ascii="Times New Roman" w:eastAsia="Times New Roman" w:hAnsi="Times New Roman" w:cs="Times New Roman"/>
          <w:sz w:val="28"/>
          <w:szCs w:val="28"/>
          <w:lang w:eastAsia="ru-RU"/>
        </w:rPr>
        <w:t xml:space="preserve"> бесплатному единому номеру телефона Электронной приёмной Московской области +7 (800) 550-50-30</w:t>
      </w:r>
      <w:r w:rsidR="009E3F2B" w:rsidRPr="00D66394">
        <w:rPr>
          <w:rFonts w:ascii="Times New Roman" w:hAnsi="Times New Roman" w:cs="Times New Roman"/>
          <w:sz w:val="28"/>
          <w:szCs w:val="28"/>
        </w:rPr>
        <w:t>.</w:t>
      </w:r>
    </w:p>
    <w:p w14:paraId="5AB01A1C" w14:textId="77777777" w:rsidR="0077117A" w:rsidRPr="0077117A" w:rsidRDefault="00BB56AF" w:rsidP="0077117A">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16.4.3. </w:t>
      </w:r>
      <w:r w:rsidR="0077117A" w:rsidRPr="00D66394">
        <w:rPr>
          <w:rFonts w:ascii="Times New Roman" w:hAnsi="Times New Roman" w:cs="Times New Roman"/>
          <w:sz w:val="28"/>
          <w:szCs w:val="28"/>
        </w:rPr>
        <w:t xml:space="preserve">Требования к форматам запросов и иных документов, представляемых в форме электронных документов, необходимых </w:t>
      </w:r>
      <w:r w:rsidR="0077117A" w:rsidRPr="00D66394">
        <w:rPr>
          <w:rFonts w:ascii="Times New Roman" w:hAnsi="Times New Roman" w:cs="Times New Roman"/>
          <w:sz w:val="28"/>
          <w:szCs w:val="28"/>
        </w:rPr>
        <w:br/>
        <w:t xml:space="preserve">для предоставления государственных </w:t>
      </w:r>
      <w:r w:rsidR="0077117A">
        <w:rPr>
          <w:rFonts w:ascii="Times New Roman" w:hAnsi="Times New Roman" w:cs="Times New Roman"/>
          <w:sz w:val="28"/>
          <w:szCs w:val="28"/>
        </w:rPr>
        <w:t xml:space="preserve">и муниципальных </w:t>
      </w:r>
      <w:r w:rsidR="0077117A" w:rsidRPr="00D66394">
        <w:rPr>
          <w:rFonts w:ascii="Times New Roman" w:hAnsi="Times New Roman" w:cs="Times New Roman"/>
          <w:sz w:val="28"/>
          <w:szCs w:val="28"/>
        </w:rPr>
        <w:t xml:space="preserve">услуг на территории Московской области, утверждены постановлением Правительства Московской области от 31.10.2018 № 792/37 </w:t>
      </w:r>
      <w:bookmarkStart w:id="23" w:name="_Hlk22122561"/>
      <w:r w:rsidR="0077117A" w:rsidRPr="00D66394">
        <w:rPr>
          <w:rFonts w:ascii="Times New Roman" w:eastAsia="Times New Roman" w:hAnsi="Times New Roman" w:cs="Times New Roman"/>
          <w:color w:val="000000"/>
          <w:sz w:val="28"/>
          <w:szCs w:val="28"/>
          <w:lang w:eastAsia="ru-RU"/>
        </w:rPr>
        <w:t xml:space="preserve">«Об утверждении требований </w:t>
      </w:r>
      <w:r w:rsidR="0034440C">
        <w:rPr>
          <w:rFonts w:ascii="Times New Roman" w:eastAsia="Times New Roman" w:hAnsi="Times New Roman" w:cs="Times New Roman"/>
          <w:color w:val="000000"/>
          <w:sz w:val="28"/>
          <w:szCs w:val="28"/>
          <w:lang w:eastAsia="ru-RU"/>
        </w:rPr>
        <w:br/>
      </w:r>
      <w:r w:rsidR="0077117A" w:rsidRPr="00D66394">
        <w:rPr>
          <w:rFonts w:ascii="Times New Roman" w:eastAsia="Times New Roman" w:hAnsi="Times New Roman" w:cs="Times New Roman"/>
          <w:color w:val="000000"/>
          <w:sz w:val="28"/>
          <w:szCs w:val="28"/>
          <w:lang w:eastAsia="ru-RU"/>
        </w:rPr>
        <w:t xml:space="preserve">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w:t>
      </w:r>
      <w:r w:rsidR="000A3199">
        <w:rPr>
          <w:rFonts w:ascii="Times New Roman" w:eastAsia="Times New Roman" w:hAnsi="Times New Roman" w:cs="Times New Roman"/>
          <w:color w:val="000000"/>
          <w:sz w:val="28"/>
          <w:szCs w:val="28"/>
          <w:lang w:eastAsia="ru-RU"/>
        </w:rPr>
        <w:t xml:space="preserve">                          </w:t>
      </w:r>
      <w:r w:rsidR="0077117A" w:rsidRPr="00D66394">
        <w:rPr>
          <w:rFonts w:ascii="Times New Roman" w:eastAsia="Times New Roman" w:hAnsi="Times New Roman" w:cs="Times New Roman"/>
          <w:color w:val="000000"/>
          <w:sz w:val="28"/>
          <w:szCs w:val="28"/>
          <w:lang w:eastAsia="ru-RU"/>
        </w:rPr>
        <w:t xml:space="preserve">Московской </w:t>
      </w:r>
      <w:r w:rsidR="0077117A" w:rsidRPr="0077117A">
        <w:rPr>
          <w:rFonts w:ascii="Times New Roman" w:eastAsia="Times New Roman" w:hAnsi="Times New Roman" w:cs="Times New Roman"/>
          <w:color w:val="000000"/>
          <w:sz w:val="28"/>
          <w:szCs w:val="28"/>
          <w:lang w:eastAsia="ru-RU"/>
        </w:rPr>
        <w:t>области»</w:t>
      </w:r>
      <w:bookmarkEnd w:id="23"/>
      <w:r w:rsidR="0077117A" w:rsidRPr="0077117A">
        <w:rPr>
          <w:rFonts w:ascii="Times New Roman" w:hAnsi="Times New Roman" w:cs="Times New Roman"/>
          <w:sz w:val="28"/>
          <w:szCs w:val="28"/>
        </w:rPr>
        <w:t xml:space="preserve">. </w:t>
      </w:r>
    </w:p>
    <w:p w14:paraId="30E68CC6" w14:textId="77777777" w:rsidR="009A4035" w:rsidRDefault="009A4035" w:rsidP="00103896">
      <w:pPr>
        <w:pStyle w:val="11"/>
        <w:numPr>
          <w:ilvl w:val="1"/>
          <w:numId w:val="0"/>
        </w:numPr>
        <w:spacing w:line="240" w:lineRule="auto"/>
        <w:ind w:firstLine="709"/>
        <w:rPr>
          <w:b/>
          <w:iCs/>
        </w:rPr>
      </w:pPr>
    </w:p>
    <w:p w14:paraId="17B3514A" w14:textId="77777777" w:rsidR="0057177D" w:rsidRPr="009A4035" w:rsidRDefault="0057177D" w:rsidP="00103896">
      <w:pPr>
        <w:pStyle w:val="11"/>
        <w:numPr>
          <w:ilvl w:val="1"/>
          <w:numId w:val="0"/>
        </w:numPr>
        <w:spacing w:line="240" w:lineRule="auto"/>
        <w:ind w:firstLine="709"/>
        <w:rPr>
          <w:b/>
          <w:iCs/>
        </w:rPr>
      </w:pPr>
    </w:p>
    <w:p w14:paraId="554230B0" w14:textId="77777777" w:rsidR="00BC7BC3" w:rsidRPr="0057177D" w:rsidRDefault="00BC7BC3" w:rsidP="00103896">
      <w:pPr>
        <w:pStyle w:val="10"/>
        <w:spacing w:before="0" w:line="240" w:lineRule="auto"/>
        <w:jc w:val="center"/>
        <w:rPr>
          <w:rFonts w:ascii="Times New Roman" w:hAnsi="Times New Roman" w:cs="Times New Roman"/>
          <w:color w:val="auto"/>
        </w:rPr>
      </w:pPr>
      <w:bookmarkStart w:id="24" w:name="_Toc91253252"/>
      <w:r w:rsidRPr="0057177D">
        <w:rPr>
          <w:rFonts w:ascii="Times New Roman" w:hAnsi="Times New Roman" w:cs="Times New Roman"/>
          <w:color w:val="auto"/>
          <w:lang w:val="en-US"/>
        </w:rPr>
        <w:t>III</w:t>
      </w:r>
      <w:r w:rsidRPr="0057177D">
        <w:rPr>
          <w:rFonts w:ascii="Times New Roman" w:hAnsi="Times New Roman" w:cs="Times New Roman"/>
          <w:color w:val="auto"/>
        </w:rPr>
        <w:t xml:space="preserve">. Состав, последовательность </w:t>
      </w:r>
      <w:r w:rsidRPr="0057177D">
        <w:rPr>
          <w:rFonts w:ascii="Times New Roman" w:hAnsi="Times New Roman" w:cs="Times New Roman"/>
          <w:color w:val="auto"/>
        </w:rPr>
        <w:br/>
        <w:t>и сроки выполнения административных процедур</w:t>
      </w:r>
      <w:bookmarkEnd w:id="24"/>
    </w:p>
    <w:p w14:paraId="6752C19A" w14:textId="77777777" w:rsidR="00566B9B" w:rsidRPr="0057177D" w:rsidRDefault="00923163" w:rsidP="00103896">
      <w:pPr>
        <w:pStyle w:val="20"/>
        <w:spacing w:before="0" w:line="240" w:lineRule="auto"/>
        <w:jc w:val="center"/>
        <w:rPr>
          <w:rFonts w:ascii="Times New Roman" w:hAnsi="Times New Roman" w:cs="Times New Roman"/>
          <w:color w:val="auto"/>
          <w:sz w:val="28"/>
          <w:szCs w:val="28"/>
        </w:rPr>
      </w:pPr>
      <w:bookmarkStart w:id="25" w:name="_Toc91253253"/>
      <w:r w:rsidRPr="0057177D">
        <w:rPr>
          <w:rFonts w:ascii="Times New Roman" w:hAnsi="Times New Roman" w:cs="Times New Roman"/>
          <w:color w:val="auto"/>
          <w:sz w:val="28"/>
          <w:szCs w:val="28"/>
        </w:rPr>
        <w:t xml:space="preserve">17. Перечень вариантов предоставления </w:t>
      </w:r>
      <w:r w:rsidR="009A4035" w:rsidRPr="0057177D">
        <w:rPr>
          <w:rFonts w:ascii="Times New Roman" w:hAnsi="Times New Roman" w:cs="Times New Roman"/>
          <w:color w:val="000000" w:themeColor="text1"/>
          <w:sz w:val="28"/>
          <w:szCs w:val="28"/>
          <w:lang w:eastAsia="ar-SA"/>
        </w:rPr>
        <w:t>муниципальной</w:t>
      </w:r>
      <w:r w:rsidRPr="0057177D">
        <w:rPr>
          <w:rFonts w:ascii="Times New Roman" w:hAnsi="Times New Roman" w:cs="Times New Roman"/>
          <w:color w:val="auto"/>
          <w:sz w:val="28"/>
          <w:szCs w:val="28"/>
        </w:rPr>
        <w:t xml:space="preserve"> услуги</w:t>
      </w:r>
      <w:bookmarkEnd w:id="25"/>
    </w:p>
    <w:p w14:paraId="6CDA1FD6" w14:textId="77777777" w:rsidR="00170BF3" w:rsidRPr="00103896" w:rsidRDefault="00170BF3" w:rsidP="00103896">
      <w:pPr>
        <w:spacing w:after="0" w:line="240" w:lineRule="auto"/>
        <w:jc w:val="center"/>
        <w:rPr>
          <w:rFonts w:ascii="Times New Roman" w:hAnsi="Times New Roman" w:cs="Times New Roman"/>
          <w:b/>
          <w:sz w:val="28"/>
          <w:szCs w:val="28"/>
        </w:rPr>
      </w:pPr>
    </w:p>
    <w:p w14:paraId="07044E5B" w14:textId="77777777" w:rsidR="001C0DDE" w:rsidRPr="00D66394" w:rsidRDefault="001C0DDE"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 </w:t>
      </w:r>
      <w:r w:rsidR="00566B9B" w:rsidRPr="00C759E7">
        <w:rPr>
          <w:rFonts w:ascii="Times New Roman" w:hAnsi="Times New Roman" w:cs="Times New Roman"/>
          <w:sz w:val="28"/>
          <w:szCs w:val="28"/>
        </w:rPr>
        <w:t xml:space="preserve">Перечень вариантов предоставления </w:t>
      </w:r>
      <w:r w:rsidR="009A4035">
        <w:rPr>
          <w:rFonts w:ascii="Times New Roman" w:hAnsi="Times New Roman" w:cs="Times New Roman"/>
          <w:sz w:val="28"/>
          <w:szCs w:val="28"/>
          <w:lang w:eastAsia="ar-SA"/>
        </w:rPr>
        <w:t>муниципальной</w:t>
      </w:r>
      <w:r w:rsidR="00566B9B" w:rsidRPr="00C759E7">
        <w:rPr>
          <w:rFonts w:ascii="Times New Roman" w:hAnsi="Times New Roman" w:cs="Times New Roman"/>
          <w:sz w:val="28"/>
          <w:szCs w:val="28"/>
        </w:rPr>
        <w:t xml:space="preserve"> услуги:</w:t>
      </w:r>
    </w:p>
    <w:p w14:paraId="4B3EA50B" w14:textId="77777777" w:rsidR="00566B9B" w:rsidRPr="00F2761C" w:rsidRDefault="00566B9B" w:rsidP="00170BF3">
      <w:pPr>
        <w:spacing w:after="0"/>
        <w:ind w:firstLine="709"/>
        <w:jc w:val="both"/>
        <w:rPr>
          <w:rFonts w:ascii="Times New Roman" w:hAnsi="Times New Roman" w:cs="Times New Roman"/>
          <w:sz w:val="28"/>
          <w:szCs w:val="28"/>
        </w:rPr>
      </w:pPr>
      <w:r w:rsidRPr="00F2761C">
        <w:rPr>
          <w:rFonts w:ascii="Times New Roman" w:hAnsi="Times New Roman" w:cs="Times New Roman"/>
          <w:sz w:val="28"/>
          <w:szCs w:val="28"/>
        </w:rPr>
        <w:t>17.1.1.</w:t>
      </w:r>
      <w:r w:rsidR="00170BF3" w:rsidRPr="00F2761C">
        <w:rPr>
          <w:rFonts w:ascii="Times New Roman" w:hAnsi="Times New Roman" w:cs="Times New Roman"/>
          <w:sz w:val="28"/>
          <w:szCs w:val="28"/>
        </w:rPr>
        <w:t xml:space="preserve"> </w:t>
      </w:r>
      <w:r w:rsidR="0048252C" w:rsidRPr="00F2761C">
        <w:rPr>
          <w:rFonts w:ascii="Times New Roman" w:hAnsi="Times New Roman" w:cs="Times New Roman"/>
          <w:sz w:val="28"/>
          <w:szCs w:val="28"/>
        </w:rPr>
        <w:t xml:space="preserve">Вариант предоставления </w:t>
      </w:r>
      <w:r w:rsidR="00FE62C1">
        <w:rPr>
          <w:rFonts w:ascii="Times New Roman" w:hAnsi="Times New Roman" w:cs="Times New Roman"/>
          <w:sz w:val="28"/>
          <w:szCs w:val="28"/>
          <w:lang w:eastAsia="ar-SA"/>
        </w:rPr>
        <w:t>муниципальной</w:t>
      </w:r>
      <w:r w:rsidR="00C76EB7">
        <w:rPr>
          <w:rFonts w:ascii="Times New Roman" w:hAnsi="Times New Roman" w:cs="Times New Roman"/>
          <w:sz w:val="28"/>
          <w:szCs w:val="28"/>
        </w:rPr>
        <w:br/>
      </w:r>
      <w:r w:rsidR="0048252C" w:rsidRPr="00F2761C">
        <w:rPr>
          <w:rFonts w:ascii="Times New Roman" w:hAnsi="Times New Roman" w:cs="Times New Roman"/>
          <w:sz w:val="28"/>
          <w:szCs w:val="28"/>
        </w:rPr>
        <w:t xml:space="preserve"> услуги для </w:t>
      </w:r>
      <w:r w:rsidR="004424F2" w:rsidRPr="00F2761C">
        <w:rPr>
          <w:rFonts w:ascii="Times New Roman" w:hAnsi="Times New Roman" w:cs="Times New Roman"/>
          <w:sz w:val="28"/>
          <w:szCs w:val="28"/>
        </w:rPr>
        <w:t>категории заявителей, предусмотренной в подпункте 2.2.1 пункта 2.2 настоящего Административного регламента</w:t>
      </w:r>
      <w:r w:rsidR="00C760D3" w:rsidRPr="00F2761C">
        <w:rPr>
          <w:rFonts w:ascii="Times New Roman" w:hAnsi="Times New Roman" w:cs="Times New Roman"/>
          <w:sz w:val="28"/>
          <w:szCs w:val="28"/>
        </w:rPr>
        <w:t>:</w:t>
      </w:r>
    </w:p>
    <w:p w14:paraId="3D4E6260" w14:textId="77777777" w:rsidR="00C760D3" w:rsidRPr="00C759E7" w:rsidRDefault="00C760D3"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17.1.1.1. </w:t>
      </w:r>
      <w:r w:rsidR="003D3EE3" w:rsidRPr="00C759E7">
        <w:rPr>
          <w:rFonts w:ascii="Times New Roman" w:hAnsi="Times New Roman" w:cs="Times New Roman"/>
          <w:sz w:val="28"/>
          <w:szCs w:val="28"/>
        </w:rPr>
        <w:t>Р</w:t>
      </w:r>
      <w:r w:rsidRPr="00C759E7">
        <w:rPr>
          <w:rFonts w:ascii="Times New Roman" w:hAnsi="Times New Roman" w:cs="Times New Roman"/>
          <w:sz w:val="28"/>
          <w:szCs w:val="28"/>
        </w:rPr>
        <w:t>езультат</w:t>
      </w:r>
      <w:r w:rsidR="004424F2" w:rsidRPr="00C759E7">
        <w:rPr>
          <w:rFonts w:ascii="Times New Roman" w:hAnsi="Times New Roman" w:cs="Times New Roman"/>
          <w:sz w:val="28"/>
          <w:szCs w:val="28"/>
        </w:rPr>
        <w:t>ом</w:t>
      </w:r>
      <w:r w:rsidRPr="00C759E7">
        <w:rPr>
          <w:rFonts w:ascii="Times New Roman" w:hAnsi="Times New Roman" w:cs="Times New Roman"/>
          <w:sz w:val="28"/>
          <w:szCs w:val="28"/>
        </w:rPr>
        <w:t xml:space="preserve"> предоставления </w:t>
      </w:r>
      <w:r w:rsidR="001603FD">
        <w:rPr>
          <w:rFonts w:ascii="Times New Roman" w:hAnsi="Times New Roman" w:cs="Times New Roman"/>
          <w:sz w:val="28"/>
          <w:szCs w:val="28"/>
        </w:rPr>
        <w:t>муниципальной</w:t>
      </w:r>
      <w:r w:rsidRPr="00C759E7">
        <w:rPr>
          <w:rFonts w:ascii="Times New Roman" w:hAnsi="Times New Roman" w:cs="Times New Roman"/>
          <w:sz w:val="28"/>
          <w:szCs w:val="28"/>
        </w:rPr>
        <w:t xml:space="preserve"> услуги</w:t>
      </w:r>
      <w:r w:rsidR="004424F2" w:rsidRPr="00C759E7">
        <w:rPr>
          <w:rFonts w:ascii="Times New Roman" w:hAnsi="Times New Roman" w:cs="Times New Roman"/>
          <w:sz w:val="28"/>
          <w:szCs w:val="28"/>
        </w:rPr>
        <w:t xml:space="preserve"> </w:t>
      </w:r>
      <w:r w:rsidR="00F2761C">
        <w:rPr>
          <w:rFonts w:ascii="Times New Roman" w:hAnsi="Times New Roman" w:cs="Times New Roman"/>
          <w:sz w:val="28"/>
          <w:szCs w:val="28"/>
        </w:rPr>
        <w:br/>
      </w:r>
      <w:r w:rsidR="004424F2" w:rsidRPr="00C759E7">
        <w:rPr>
          <w:rFonts w:ascii="Times New Roman" w:hAnsi="Times New Roman" w:cs="Times New Roman"/>
          <w:sz w:val="28"/>
          <w:szCs w:val="28"/>
        </w:rPr>
        <w:t xml:space="preserve">является результат предоставления </w:t>
      </w:r>
      <w:r w:rsidR="001603FD">
        <w:rPr>
          <w:rFonts w:ascii="Times New Roman" w:hAnsi="Times New Roman" w:cs="Times New Roman"/>
          <w:sz w:val="28"/>
          <w:szCs w:val="28"/>
        </w:rPr>
        <w:t>муниципальной</w:t>
      </w:r>
      <w:r w:rsidR="004424F2" w:rsidRPr="00C759E7">
        <w:rPr>
          <w:rFonts w:ascii="Times New Roman" w:hAnsi="Times New Roman" w:cs="Times New Roman"/>
          <w:sz w:val="28"/>
          <w:szCs w:val="28"/>
        </w:rPr>
        <w:t xml:space="preserve"> услуги, указанный </w:t>
      </w:r>
      <w:r w:rsidR="00F2761C">
        <w:rPr>
          <w:rFonts w:ascii="Times New Roman" w:hAnsi="Times New Roman" w:cs="Times New Roman"/>
          <w:sz w:val="28"/>
          <w:szCs w:val="28"/>
        </w:rPr>
        <w:br/>
      </w:r>
      <w:r w:rsidR="004424F2" w:rsidRPr="00C759E7">
        <w:rPr>
          <w:rFonts w:ascii="Times New Roman" w:hAnsi="Times New Roman" w:cs="Times New Roman"/>
          <w:sz w:val="28"/>
          <w:szCs w:val="28"/>
        </w:rPr>
        <w:t>в подразделе</w:t>
      </w:r>
      <w:r w:rsidR="001603FD">
        <w:rPr>
          <w:rFonts w:ascii="Times New Roman" w:hAnsi="Times New Roman" w:cs="Times New Roman"/>
          <w:sz w:val="28"/>
          <w:szCs w:val="28"/>
        </w:rPr>
        <w:t xml:space="preserve"> 5 настоящего Административного</w:t>
      </w:r>
      <w:r w:rsidR="004424F2" w:rsidRPr="00C759E7">
        <w:rPr>
          <w:rFonts w:ascii="Times New Roman" w:hAnsi="Times New Roman" w:cs="Times New Roman"/>
          <w:sz w:val="28"/>
          <w:szCs w:val="28"/>
        </w:rPr>
        <w:t xml:space="preserve"> регламента</w:t>
      </w:r>
      <w:r w:rsidR="003D3EE3" w:rsidRPr="00C759E7">
        <w:rPr>
          <w:rFonts w:ascii="Times New Roman" w:hAnsi="Times New Roman" w:cs="Times New Roman"/>
          <w:sz w:val="28"/>
          <w:szCs w:val="28"/>
        </w:rPr>
        <w:t>.</w:t>
      </w:r>
    </w:p>
    <w:p w14:paraId="0320CC61" w14:textId="77777777" w:rsidR="00C760D3" w:rsidRPr="00C759E7" w:rsidRDefault="003D3EE3" w:rsidP="00170BF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lastRenderedPageBreak/>
        <w:t>17.1.1.2. М</w:t>
      </w:r>
      <w:r w:rsidR="00C760D3" w:rsidRPr="00C759E7">
        <w:rPr>
          <w:rFonts w:ascii="Times New Roman" w:hAnsi="Times New Roman" w:cs="Times New Roman"/>
          <w:sz w:val="28"/>
          <w:szCs w:val="28"/>
        </w:rPr>
        <w:t xml:space="preserve">аксимальный срок предоставления </w:t>
      </w:r>
      <w:r w:rsidR="001603FD">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w:t>
      </w:r>
      <w:r w:rsidR="004424F2" w:rsidRPr="00C759E7">
        <w:rPr>
          <w:rFonts w:ascii="Times New Roman" w:hAnsi="Times New Roman" w:cs="Times New Roman"/>
          <w:sz w:val="28"/>
          <w:szCs w:val="28"/>
        </w:rPr>
        <w:t xml:space="preserve"> </w:t>
      </w:r>
      <w:r w:rsidR="0017051D">
        <w:rPr>
          <w:rFonts w:ascii="Times New Roman" w:hAnsi="Times New Roman" w:cs="Times New Roman"/>
          <w:sz w:val="28"/>
          <w:szCs w:val="28"/>
        </w:rPr>
        <w:br/>
      </w:r>
      <w:r w:rsidR="004424F2" w:rsidRPr="00C759E7">
        <w:rPr>
          <w:rFonts w:ascii="Times New Roman" w:hAnsi="Times New Roman" w:cs="Times New Roman"/>
          <w:sz w:val="28"/>
          <w:szCs w:val="28"/>
        </w:rPr>
        <w:t xml:space="preserve">не превышает максимальный срок предоставления </w:t>
      </w:r>
      <w:r w:rsidR="001603FD">
        <w:rPr>
          <w:rFonts w:ascii="Times New Roman" w:hAnsi="Times New Roman" w:cs="Times New Roman"/>
          <w:sz w:val="28"/>
          <w:szCs w:val="28"/>
        </w:rPr>
        <w:t>муниципальной</w:t>
      </w:r>
      <w:r w:rsidR="004424F2" w:rsidRPr="00C759E7">
        <w:rPr>
          <w:rFonts w:ascii="Times New Roman" w:hAnsi="Times New Roman" w:cs="Times New Roman"/>
          <w:sz w:val="28"/>
          <w:szCs w:val="28"/>
        </w:rPr>
        <w:t xml:space="preserve"> услуги, указанный в подразделе 6 настоящего Административного регламента</w:t>
      </w:r>
      <w:r w:rsidRPr="00C759E7">
        <w:rPr>
          <w:rFonts w:ascii="Times New Roman" w:hAnsi="Times New Roman" w:cs="Times New Roman"/>
          <w:sz w:val="28"/>
          <w:szCs w:val="28"/>
        </w:rPr>
        <w:t>.</w:t>
      </w:r>
    </w:p>
    <w:p w14:paraId="1C4D4E00" w14:textId="77777777" w:rsidR="00C760D3" w:rsidRPr="00C759E7" w:rsidRDefault="003D3EE3" w:rsidP="00C760D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17.1.1.3. И</w:t>
      </w:r>
      <w:r w:rsidR="00C760D3" w:rsidRPr="00C759E7">
        <w:rPr>
          <w:rFonts w:ascii="Times New Roman" w:hAnsi="Times New Roman" w:cs="Times New Roman"/>
          <w:sz w:val="28"/>
          <w:szCs w:val="28"/>
        </w:rPr>
        <w:t xml:space="preserve">счерпывающий перечень документов, необходимых </w:t>
      </w:r>
      <w:r w:rsidR="00C760D3" w:rsidRPr="00C759E7">
        <w:rPr>
          <w:rFonts w:ascii="Times New Roman" w:hAnsi="Times New Roman" w:cs="Times New Roman"/>
          <w:sz w:val="28"/>
          <w:szCs w:val="28"/>
        </w:rPr>
        <w:br/>
        <w:t xml:space="preserve">для предоставления </w:t>
      </w:r>
      <w:r w:rsidR="008E6590">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 которые заявитель должен представить самостоятельно</w:t>
      </w:r>
      <w:r w:rsidR="004424F2" w:rsidRPr="00C759E7">
        <w:rPr>
          <w:rFonts w:ascii="Times New Roman" w:hAnsi="Times New Roman" w:cs="Times New Roman"/>
          <w:sz w:val="28"/>
          <w:szCs w:val="28"/>
        </w:rPr>
        <w:t xml:space="preserve"> указан в пункте 8.1</w:t>
      </w:r>
      <w:r w:rsidR="00AF22B7">
        <w:rPr>
          <w:rFonts w:ascii="Times New Roman" w:hAnsi="Times New Roman" w:cs="Times New Roman"/>
          <w:sz w:val="28"/>
          <w:szCs w:val="28"/>
        </w:rPr>
        <w:t xml:space="preserve"> </w:t>
      </w:r>
      <w:r w:rsidR="008E6590">
        <w:rPr>
          <w:rFonts w:ascii="Times New Roman" w:hAnsi="Times New Roman" w:cs="Times New Roman"/>
          <w:sz w:val="28"/>
          <w:szCs w:val="28"/>
        </w:rPr>
        <w:t>настоящего Административного</w:t>
      </w:r>
      <w:r w:rsidR="004424F2" w:rsidRPr="00C759E7">
        <w:rPr>
          <w:rFonts w:ascii="Times New Roman" w:hAnsi="Times New Roman" w:cs="Times New Roman"/>
          <w:sz w:val="28"/>
          <w:szCs w:val="28"/>
        </w:rPr>
        <w:t xml:space="preserve"> регламента</w:t>
      </w:r>
      <w:r w:rsidRPr="00C759E7">
        <w:rPr>
          <w:rFonts w:ascii="Times New Roman" w:hAnsi="Times New Roman" w:cs="Times New Roman"/>
          <w:sz w:val="28"/>
          <w:szCs w:val="28"/>
        </w:rPr>
        <w:t>.</w:t>
      </w:r>
    </w:p>
    <w:p w14:paraId="5CB628A6" w14:textId="77777777" w:rsidR="00C760D3" w:rsidRPr="00C759E7" w:rsidRDefault="003D3EE3" w:rsidP="00C760D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17.1.1.4. И</w:t>
      </w:r>
      <w:r w:rsidR="00C760D3" w:rsidRPr="00C759E7">
        <w:rPr>
          <w:rFonts w:ascii="Times New Roman" w:hAnsi="Times New Roman" w:cs="Times New Roman"/>
          <w:sz w:val="28"/>
          <w:szCs w:val="28"/>
        </w:rPr>
        <w:t xml:space="preserve">счерпывающий перечень документов, необходимых </w:t>
      </w:r>
      <w:r w:rsidR="00C760D3" w:rsidRPr="00C759E7">
        <w:rPr>
          <w:rFonts w:ascii="Times New Roman" w:hAnsi="Times New Roman" w:cs="Times New Roman"/>
          <w:sz w:val="28"/>
          <w:szCs w:val="28"/>
        </w:rPr>
        <w:br/>
        <w:t xml:space="preserve">для предоставления </w:t>
      </w:r>
      <w:r w:rsidR="008E6590">
        <w:rPr>
          <w:rFonts w:ascii="Times New Roman" w:hAnsi="Times New Roman" w:cs="Times New Roman"/>
          <w:sz w:val="28"/>
          <w:szCs w:val="28"/>
        </w:rPr>
        <w:t>муниципальной</w:t>
      </w:r>
      <w:r w:rsidR="00C760D3" w:rsidRPr="00C759E7">
        <w:rPr>
          <w:rFonts w:ascii="Times New Roman" w:hAnsi="Times New Roman" w:cs="Times New Roman"/>
          <w:sz w:val="28"/>
          <w:szCs w:val="28"/>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18535C">
        <w:rPr>
          <w:rFonts w:ascii="Times New Roman" w:hAnsi="Times New Roman" w:cs="Times New Roman"/>
          <w:sz w:val="28"/>
          <w:szCs w:val="28"/>
        </w:rPr>
        <w:t>,</w:t>
      </w:r>
      <w:r w:rsidR="00C759E7" w:rsidRPr="00C759E7">
        <w:rPr>
          <w:rFonts w:ascii="Times New Roman" w:hAnsi="Times New Roman" w:cs="Times New Roman"/>
          <w:sz w:val="28"/>
          <w:szCs w:val="28"/>
        </w:rPr>
        <w:t xml:space="preserve"> указан в пункте 8.2 настоящего Административного регламента</w:t>
      </w:r>
      <w:r w:rsidRPr="00C759E7">
        <w:rPr>
          <w:rFonts w:ascii="Times New Roman" w:hAnsi="Times New Roman" w:cs="Times New Roman"/>
          <w:sz w:val="28"/>
          <w:szCs w:val="28"/>
        </w:rPr>
        <w:t>.</w:t>
      </w:r>
    </w:p>
    <w:p w14:paraId="53424032" w14:textId="77777777" w:rsidR="00625343" w:rsidRPr="00C759E7" w:rsidRDefault="00A57FE8" w:rsidP="0062534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 xml:space="preserve">17.1.1.5. </w:t>
      </w:r>
      <w:r w:rsidR="003D3EE3" w:rsidRPr="00C759E7">
        <w:rPr>
          <w:rFonts w:ascii="Times New Roman" w:hAnsi="Times New Roman" w:cs="Times New Roman"/>
          <w:sz w:val="28"/>
          <w:szCs w:val="28"/>
        </w:rPr>
        <w:t>И</w:t>
      </w:r>
      <w:r w:rsidR="00D57AA4" w:rsidRPr="00C759E7">
        <w:rPr>
          <w:rFonts w:ascii="Times New Roman" w:hAnsi="Times New Roman" w:cs="Times New Roman"/>
          <w:sz w:val="28"/>
          <w:szCs w:val="28"/>
        </w:rPr>
        <w:t xml:space="preserve">счерпывающий перечень оснований для отказа в приеме документов, необходимых для предоставления </w:t>
      </w:r>
      <w:r w:rsidR="008E6590">
        <w:rPr>
          <w:rFonts w:ascii="Times New Roman" w:hAnsi="Times New Roman" w:cs="Times New Roman"/>
          <w:sz w:val="28"/>
          <w:szCs w:val="28"/>
        </w:rPr>
        <w:t>муниципальной</w:t>
      </w:r>
      <w:r w:rsidR="00D57AA4" w:rsidRPr="00C759E7">
        <w:rPr>
          <w:rFonts w:ascii="Times New Roman" w:hAnsi="Times New Roman" w:cs="Times New Roman"/>
          <w:sz w:val="28"/>
          <w:szCs w:val="28"/>
        </w:rPr>
        <w:t xml:space="preserve"> услуги</w:t>
      </w:r>
      <w:r w:rsidR="008E6590">
        <w:rPr>
          <w:rFonts w:ascii="Times New Roman" w:hAnsi="Times New Roman" w:cs="Times New Roman"/>
          <w:sz w:val="28"/>
          <w:szCs w:val="28"/>
        </w:rPr>
        <w:t xml:space="preserve"> </w:t>
      </w:r>
      <w:r w:rsidR="00C759E7" w:rsidRPr="00C759E7">
        <w:rPr>
          <w:rFonts w:ascii="Times New Roman" w:hAnsi="Times New Roman" w:cs="Times New Roman"/>
          <w:sz w:val="28"/>
          <w:szCs w:val="28"/>
        </w:rPr>
        <w:t xml:space="preserve">указан в подразделе </w:t>
      </w:r>
      <w:r w:rsidR="008E6590">
        <w:rPr>
          <w:rFonts w:ascii="Times New Roman" w:hAnsi="Times New Roman" w:cs="Times New Roman"/>
          <w:sz w:val="28"/>
          <w:szCs w:val="28"/>
        </w:rPr>
        <w:t xml:space="preserve">9 настоящего Административного </w:t>
      </w:r>
      <w:r w:rsidR="00C759E7" w:rsidRPr="00C759E7">
        <w:rPr>
          <w:rFonts w:ascii="Times New Roman" w:hAnsi="Times New Roman" w:cs="Times New Roman"/>
          <w:sz w:val="28"/>
          <w:szCs w:val="28"/>
        </w:rPr>
        <w:t>регламента</w:t>
      </w:r>
      <w:r w:rsidR="003D3EE3" w:rsidRPr="00C759E7">
        <w:rPr>
          <w:rFonts w:ascii="Times New Roman" w:hAnsi="Times New Roman" w:cs="Times New Roman"/>
          <w:sz w:val="28"/>
          <w:szCs w:val="28"/>
        </w:rPr>
        <w:t>.</w:t>
      </w:r>
    </w:p>
    <w:p w14:paraId="2FA59A7A" w14:textId="77777777" w:rsidR="00625343" w:rsidRPr="00D66394" w:rsidRDefault="00625343" w:rsidP="00625343">
      <w:pPr>
        <w:spacing w:after="0"/>
        <w:ind w:firstLine="709"/>
        <w:jc w:val="both"/>
        <w:rPr>
          <w:rFonts w:ascii="Times New Roman" w:hAnsi="Times New Roman" w:cs="Times New Roman"/>
          <w:sz w:val="28"/>
          <w:szCs w:val="28"/>
        </w:rPr>
      </w:pPr>
      <w:r w:rsidRPr="00C759E7">
        <w:rPr>
          <w:rFonts w:ascii="Times New Roman" w:hAnsi="Times New Roman" w:cs="Times New Roman"/>
          <w:sz w:val="28"/>
          <w:szCs w:val="28"/>
        </w:rPr>
        <w:t>17.1.1.</w:t>
      </w:r>
      <w:r w:rsidR="008E6590">
        <w:rPr>
          <w:rFonts w:ascii="Times New Roman" w:hAnsi="Times New Roman" w:cs="Times New Roman"/>
          <w:sz w:val="28"/>
          <w:szCs w:val="28"/>
        </w:rPr>
        <w:t>6</w:t>
      </w:r>
      <w:r w:rsidRPr="00C759E7">
        <w:rPr>
          <w:rFonts w:ascii="Times New Roman" w:hAnsi="Times New Roman" w:cs="Times New Roman"/>
          <w:sz w:val="28"/>
          <w:szCs w:val="28"/>
        </w:rPr>
        <w:t xml:space="preserve">. </w:t>
      </w:r>
      <w:r w:rsidR="003D3EE3" w:rsidRPr="00C759E7">
        <w:rPr>
          <w:rFonts w:ascii="Times New Roman" w:hAnsi="Times New Roman" w:cs="Times New Roman"/>
          <w:sz w:val="28"/>
          <w:szCs w:val="28"/>
        </w:rPr>
        <w:t>И</w:t>
      </w:r>
      <w:r w:rsidRPr="00C759E7">
        <w:rPr>
          <w:rFonts w:ascii="Times New Roman" w:hAnsi="Times New Roman" w:cs="Times New Roman"/>
          <w:sz w:val="28"/>
          <w:szCs w:val="28"/>
        </w:rPr>
        <w:t xml:space="preserve">счерпывающий перечень оснований для отказа </w:t>
      </w:r>
      <w:r w:rsidR="00E722C3" w:rsidRPr="00C759E7">
        <w:rPr>
          <w:rFonts w:ascii="Times New Roman" w:hAnsi="Times New Roman" w:cs="Times New Roman"/>
          <w:sz w:val="28"/>
          <w:szCs w:val="28"/>
        </w:rPr>
        <w:br/>
      </w:r>
      <w:r w:rsidRPr="00C759E7">
        <w:rPr>
          <w:rFonts w:ascii="Times New Roman" w:hAnsi="Times New Roman" w:cs="Times New Roman"/>
          <w:sz w:val="28"/>
          <w:szCs w:val="28"/>
        </w:rPr>
        <w:t xml:space="preserve">в предоставлении </w:t>
      </w:r>
      <w:r w:rsidR="008E6590">
        <w:rPr>
          <w:rFonts w:ascii="Times New Roman" w:hAnsi="Times New Roman" w:cs="Times New Roman"/>
          <w:sz w:val="28"/>
          <w:szCs w:val="28"/>
        </w:rPr>
        <w:t>муниципальной</w:t>
      </w:r>
      <w:r w:rsidRPr="00C759E7">
        <w:rPr>
          <w:rFonts w:ascii="Times New Roman" w:hAnsi="Times New Roman" w:cs="Times New Roman"/>
          <w:sz w:val="28"/>
          <w:szCs w:val="28"/>
        </w:rPr>
        <w:t xml:space="preserve"> услуги</w:t>
      </w:r>
      <w:r w:rsidR="008E6590">
        <w:rPr>
          <w:rFonts w:ascii="Times New Roman" w:hAnsi="Times New Roman" w:cs="Times New Roman"/>
          <w:sz w:val="28"/>
          <w:szCs w:val="28"/>
        </w:rPr>
        <w:t xml:space="preserve"> </w:t>
      </w:r>
      <w:r w:rsidR="00C759E7" w:rsidRPr="00C759E7">
        <w:rPr>
          <w:rFonts w:ascii="Times New Roman" w:hAnsi="Times New Roman" w:cs="Times New Roman"/>
          <w:sz w:val="28"/>
          <w:szCs w:val="28"/>
        </w:rPr>
        <w:t>указан в подразделе 10</w:t>
      </w:r>
      <w:r w:rsidR="00C759E7">
        <w:rPr>
          <w:rFonts w:ascii="Times New Roman" w:hAnsi="Times New Roman" w:cs="Times New Roman"/>
          <w:sz w:val="28"/>
          <w:szCs w:val="28"/>
        </w:rPr>
        <w:t xml:space="preserve"> </w:t>
      </w:r>
      <w:r w:rsidR="00C759E7" w:rsidRPr="00C759E7">
        <w:rPr>
          <w:rFonts w:ascii="Times New Roman" w:hAnsi="Times New Roman" w:cs="Times New Roman"/>
          <w:sz w:val="28"/>
          <w:szCs w:val="28"/>
        </w:rPr>
        <w:t>настоящего Административного регламента</w:t>
      </w:r>
      <w:r w:rsidR="00E30EF5" w:rsidRPr="00C759E7">
        <w:rPr>
          <w:rFonts w:ascii="Times New Roman" w:hAnsi="Times New Roman" w:cs="Times New Roman"/>
          <w:sz w:val="28"/>
          <w:szCs w:val="28"/>
        </w:rPr>
        <w:t>.</w:t>
      </w:r>
    </w:p>
    <w:p w14:paraId="7F240BC4" w14:textId="77777777" w:rsidR="00566B9B" w:rsidRPr="00D66394" w:rsidRDefault="00566B9B" w:rsidP="00170BF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17.2. Порядок исправления допущенных опечаток и ошибок </w:t>
      </w:r>
      <w:r w:rsidR="00E722C3" w:rsidRPr="00D66394">
        <w:rPr>
          <w:rFonts w:ascii="Times New Roman" w:hAnsi="Times New Roman" w:cs="Times New Roman"/>
          <w:sz w:val="28"/>
          <w:szCs w:val="28"/>
        </w:rPr>
        <w:br/>
      </w:r>
      <w:r w:rsidRPr="00D66394">
        <w:rPr>
          <w:rFonts w:ascii="Times New Roman" w:hAnsi="Times New Roman" w:cs="Times New Roman"/>
          <w:sz w:val="28"/>
          <w:szCs w:val="28"/>
        </w:rPr>
        <w:t xml:space="preserve">в выданных в результате предоставления </w:t>
      </w:r>
      <w:r w:rsidR="008E6590">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w:t>
      </w:r>
      <w:r w:rsidR="00170BF3" w:rsidRPr="00D66394">
        <w:rPr>
          <w:rFonts w:ascii="Times New Roman" w:hAnsi="Times New Roman" w:cs="Times New Roman"/>
          <w:sz w:val="28"/>
          <w:szCs w:val="28"/>
        </w:rPr>
        <w:t>услуги документах и созданных реестровых записях.</w:t>
      </w:r>
    </w:p>
    <w:p w14:paraId="24E4490E" w14:textId="77777777" w:rsidR="00C86F75" w:rsidRPr="00D66394" w:rsidRDefault="00E30EF5" w:rsidP="00C86F75">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17.2.1. Заявитель при обнаружении допущенных опечаток и ошибок </w:t>
      </w:r>
      <w:r w:rsidR="00E722C3" w:rsidRPr="00D66394">
        <w:rPr>
          <w:rFonts w:ascii="Times New Roman" w:hAnsi="Times New Roman" w:cs="Times New Roman"/>
          <w:sz w:val="28"/>
          <w:szCs w:val="28"/>
        </w:rPr>
        <w:br/>
      </w:r>
      <w:r w:rsidRPr="00D66394">
        <w:rPr>
          <w:rFonts w:ascii="Times New Roman" w:hAnsi="Times New Roman" w:cs="Times New Roman"/>
          <w:sz w:val="28"/>
          <w:szCs w:val="28"/>
        </w:rPr>
        <w:t>в выданных в ре</w:t>
      </w:r>
      <w:r w:rsidR="00E722C3" w:rsidRPr="00D66394">
        <w:rPr>
          <w:rFonts w:ascii="Times New Roman" w:hAnsi="Times New Roman" w:cs="Times New Roman"/>
          <w:sz w:val="28"/>
          <w:szCs w:val="28"/>
        </w:rPr>
        <w:t xml:space="preserve">зультате предоставления </w:t>
      </w:r>
      <w:r w:rsidR="001B732E">
        <w:rPr>
          <w:rFonts w:ascii="Times New Roman" w:hAnsi="Times New Roman" w:cs="Times New Roman"/>
          <w:sz w:val="28"/>
          <w:szCs w:val="28"/>
        </w:rPr>
        <w:t>муниципальной</w:t>
      </w:r>
      <w:r w:rsidR="00E722C3" w:rsidRPr="00D66394">
        <w:rPr>
          <w:rFonts w:ascii="Times New Roman" w:hAnsi="Times New Roman" w:cs="Times New Roman"/>
          <w:sz w:val="28"/>
          <w:szCs w:val="28"/>
        </w:rPr>
        <w:t xml:space="preserve"> услуги документах и созданных реестровых записях обращается в </w:t>
      </w:r>
      <w:r w:rsidR="001B732E">
        <w:rPr>
          <w:rFonts w:ascii="Times New Roman" w:hAnsi="Times New Roman" w:cs="Times New Roman"/>
          <w:sz w:val="28"/>
          <w:szCs w:val="28"/>
        </w:rPr>
        <w:t>Администрацию</w:t>
      </w:r>
      <w:r w:rsidR="00E722C3" w:rsidRPr="00D66394">
        <w:rPr>
          <w:rFonts w:ascii="Times New Roman" w:hAnsi="Times New Roman" w:cs="Times New Roman"/>
          <w:sz w:val="28"/>
          <w:szCs w:val="28"/>
        </w:rPr>
        <w:t xml:space="preserve"> </w:t>
      </w:r>
      <w:r w:rsidR="00E722C3" w:rsidRPr="00D66394">
        <w:rPr>
          <w:rFonts w:ascii="Times New Roman" w:hAnsi="Times New Roman" w:cs="Times New Roman"/>
          <w:sz w:val="28"/>
          <w:szCs w:val="28"/>
        </w:rPr>
        <w:br/>
      </w:r>
      <w:r w:rsidR="007679B4" w:rsidRPr="00D66394">
        <w:rPr>
          <w:rFonts w:ascii="Times New Roman" w:hAnsi="Times New Roman" w:cs="Times New Roman"/>
          <w:sz w:val="28"/>
          <w:szCs w:val="28"/>
        </w:rPr>
        <w:t>посредством РПГУ</w:t>
      </w:r>
      <w:r w:rsidR="00C05A4D">
        <w:rPr>
          <w:rFonts w:ascii="Times New Roman" w:hAnsi="Times New Roman" w:cs="Times New Roman"/>
          <w:sz w:val="28"/>
          <w:szCs w:val="28"/>
        </w:rPr>
        <w:t xml:space="preserve"> </w:t>
      </w:r>
      <w:r w:rsidR="00E722C3" w:rsidRPr="00D66394">
        <w:rPr>
          <w:rFonts w:ascii="Times New Roman" w:hAnsi="Times New Roman" w:cs="Times New Roman"/>
          <w:sz w:val="28"/>
          <w:szCs w:val="28"/>
        </w:rPr>
        <w:t>с заявлением о необходимости исправлени</w:t>
      </w:r>
      <w:r w:rsidR="007679B4" w:rsidRPr="00D66394">
        <w:rPr>
          <w:rFonts w:ascii="Times New Roman" w:hAnsi="Times New Roman" w:cs="Times New Roman"/>
          <w:sz w:val="28"/>
          <w:szCs w:val="28"/>
        </w:rPr>
        <w:t xml:space="preserve">я опечаток </w:t>
      </w:r>
      <w:r w:rsidR="00E11A34" w:rsidRPr="00D66394">
        <w:rPr>
          <w:rFonts w:ascii="Times New Roman" w:hAnsi="Times New Roman" w:cs="Times New Roman"/>
          <w:sz w:val="28"/>
          <w:szCs w:val="28"/>
        </w:rPr>
        <w:br/>
      </w:r>
      <w:r w:rsidR="007679B4" w:rsidRPr="00D66394">
        <w:rPr>
          <w:rFonts w:ascii="Times New Roman" w:hAnsi="Times New Roman" w:cs="Times New Roman"/>
          <w:sz w:val="28"/>
          <w:szCs w:val="28"/>
        </w:rPr>
        <w:t>и ошибок, составленны</w:t>
      </w:r>
      <w:r w:rsidR="00E722C3" w:rsidRPr="00D66394">
        <w:rPr>
          <w:rFonts w:ascii="Times New Roman" w:hAnsi="Times New Roman" w:cs="Times New Roman"/>
          <w:sz w:val="28"/>
          <w:szCs w:val="28"/>
        </w:rPr>
        <w:t xml:space="preserve">м в свободной форме, в котором содержится указание </w:t>
      </w:r>
      <w:r w:rsidR="00C86F75" w:rsidRPr="00D66394">
        <w:rPr>
          <w:rFonts w:ascii="Times New Roman" w:hAnsi="Times New Roman" w:cs="Times New Roman"/>
          <w:sz w:val="28"/>
          <w:szCs w:val="28"/>
        </w:rPr>
        <w:br/>
      </w:r>
      <w:r w:rsidR="00E722C3" w:rsidRPr="00D66394">
        <w:rPr>
          <w:rFonts w:ascii="Times New Roman" w:hAnsi="Times New Roman" w:cs="Times New Roman"/>
          <w:sz w:val="28"/>
          <w:szCs w:val="28"/>
        </w:rPr>
        <w:t>на их описание</w:t>
      </w:r>
      <w:r w:rsidR="00C86F75" w:rsidRPr="00D66394">
        <w:rPr>
          <w:rFonts w:ascii="Times New Roman" w:hAnsi="Times New Roman" w:cs="Times New Roman"/>
          <w:sz w:val="28"/>
          <w:szCs w:val="28"/>
        </w:rPr>
        <w:t xml:space="preserve">. </w:t>
      </w:r>
    </w:p>
    <w:p w14:paraId="64D35275" w14:textId="77777777" w:rsidR="00E30EF5" w:rsidRPr="00D66394" w:rsidRDefault="001B732E" w:rsidP="00C86F75">
      <w:pPr>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C86F75" w:rsidRPr="00D66394">
        <w:rPr>
          <w:rFonts w:ascii="Times New Roman" w:hAnsi="Times New Roman" w:cs="Times New Roman"/>
          <w:sz w:val="28"/>
          <w:szCs w:val="28"/>
        </w:rPr>
        <w:t xml:space="preserve"> при получении указанного заявления рассматривает вопрос о необходимости внесения изменений в выданные в результате предоставления </w:t>
      </w:r>
      <w:r>
        <w:rPr>
          <w:rFonts w:ascii="Times New Roman" w:hAnsi="Times New Roman" w:cs="Times New Roman"/>
          <w:sz w:val="28"/>
          <w:szCs w:val="28"/>
        </w:rPr>
        <w:t>муниципальной</w:t>
      </w:r>
      <w:r w:rsidR="00C86F75" w:rsidRPr="00D66394">
        <w:rPr>
          <w:rFonts w:ascii="Times New Roman" w:hAnsi="Times New Roman" w:cs="Times New Roman"/>
          <w:sz w:val="28"/>
          <w:szCs w:val="28"/>
        </w:rPr>
        <w:t xml:space="preserve"> услуги документы и созданные реестровые записи</w:t>
      </w:r>
      <w:r w:rsidR="00C57BA1" w:rsidRPr="00D66394">
        <w:rPr>
          <w:rFonts w:ascii="Times New Roman" w:hAnsi="Times New Roman" w:cs="Times New Roman"/>
          <w:sz w:val="28"/>
          <w:szCs w:val="28"/>
        </w:rPr>
        <w:t>.</w:t>
      </w:r>
      <w:r w:rsidR="00C86F75" w:rsidRPr="00D66394">
        <w:rPr>
          <w:rFonts w:ascii="Times New Roman" w:hAnsi="Times New Roman" w:cs="Times New Roman"/>
          <w:sz w:val="28"/>
          <w:szCs w:val="28"/>
        </w:rPr>
        <w:t xml:space="preserve"> </w:t>
      </w:r>
    </w:p>
    <w:p w14:paraId="1A0F516F" w14:textId="77777777" w:rsidR="001B732E" w:rsidRDefault="00E30EF5" w:rsidP="00170BF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17.2.2.</w:t>
      </w:r>
      <w:r w:rsidR="00C86F75" w:rsidRPr="00D66394">
        <w:rPr>
          <w:rFonts w:ascii="Times New Roman" w:hAnsi="Times New Roman" w:cs="Times New Roman"/>
          <w:sz w:val="28"/>
          <w:szCs w:val="28"/>
        </w:rPr>
        <w:t xml:space="preserve"> </w:t>
      </w:r>
      <w:r w:rsidR="001B732E">
        <w:rPr>
          <w:rFonts w:ascii="Times New Roman" w:hAnsi="Times New Roman" w:cs="Times New Roman"/>
          <w:sz w:val="28"/>
          <w:szCs w:val="28"/>
        </w:rPr>
        <w:t>Администрация</w:t>
      </w:r>
      <w:r w:rsidR="001B732E" w:rsidRPr="00D66394">
        <w:rPr>
          <w:rFonts w:ascii="Times New Roman" w:hAnsi="Times New Roman" w:cs="Times New Roman"/>
          <w:sz w:val="28"/>
          <w:szCs w:val="28"/>
        </w:rPr>
        <w:t xml:space="preserve"> при обнаружении допущенных опечаток </w:t>
      </w:r>
      <w:r w:rsidR="001B732E" w:rsidRPr="00D66394">
        <w:rPr>
          <w:rFonts w:ascii="Times New Roman" w:hAnsi="Times New Roman" w:cs="Times New Roman"/>
          <w:sz w:val="28"/>
          <w:szCs w:val="28"/>
        </w:rPr>
        <w:br/>
        <w:t xml:space="preserve">и ошибок в выданных в результате предоставления </w:t>
      </w:r>
      <w:r w:rsidR="001B732E" w:rsidRPr="00C56097">
        <w:rPr>
          <w:rFonts w:ascii="Times New Roman" w:hAnsi="Times New Roman" w:cs="Times New Roman"/>
          <w:sz w:val="28"/>
          <w:szCs w:val="28"/>
        </w:rPr>
        <w:t>муниципальной</w:t>
      </w:r>
      <w:r w:rsidR="001B732E" w:rsidRPr="00D66394">
        <w:rPr>
          <w:rFonts w:ascii="Times New Roman" w:hAnsi="Times New Roman" w:cs="Times New Roman"/>
          <w:sz w:val="28"/>
          <w:szCs w:val="28"/>
        </w:rPr>
        <w:t xml:space="preserve"> услуги документах и созданных реестровых записях обеспечивает их устранение </w:t>
      </w:r>
      <w:r w:rsidR="001B732E" w:rsidRPr="00D66394">
        <w:rPr>
          <w:rFonts w:ascii="Times New Roman" w:hAnsi="Times New Roman" w:cs="Times New Roman"/>
          <w:sz w:val="28"/>
          <w:szCs w:val="28"/>
        </w:rPr>
        <w:br/>
        <w:t xml:space="preserve">в указанных документах и </w:t>
      </w:r>
      <w:r w:rsidR="001B732E" w:rsidRPr="006E4663">
        <w:rPr>
          <w:rFonts w:ascii="Times New Roman" w:hAnsi="Times New Roman" w:cs="Times New Roman"/>
          <w:sz w:val="28"/>
          <w:szCs w:val="28"/>
        </w:rPr>
        <w:t xml:space="preserve">записях, </w:t>
      </w:r>
      <w:r w:rsidR="00624602">
        <w:rPr>
          <w:rFonts w:ascii="Times New Roman" w:hAnsi="Times New Roman" w:cs="Times New Roman"/>
          <w:sz w:val="28"/>
          <w:szCs w:val="28"/>
        </w:rPr>
        <w:t>направляет</w:t>
      </w:r>
      <w:r w:rsidR="00624602" w:rsidRPr="006E4663">
        <w:rPr>
          <w:rFonts w:ascii="Times New Roman" w:hAnsi="Times New Roman" w:cs="Times New Roman"/>
          <w:sz w:val="28"/>
          <w:szCs w:val="28"/>
        </w:rPr>
        <w:t xml:space="preserve"> </w:t>
      </w:r>
      <w:r w:rsidR="001B732E" w:rsidRPr="006E4663">
        <w:rPr>
          <w:rFonts w:ascii="Times New Roman" w:hAnsi="Times New Roman" w:cs="Times New Roman"/>
          <w:sz w:val="28"/>
          <w:szCs w:val="28"/>
        </w:rPr>
        <w:t xml:space="preserve">заявителю результат предоставления муниципальной услуги </w:t>
      </w:r>
      <w:r w:rsidR="00624602">
        <w:rPr>
          <w:rFonts w:ascii="Times New Roman" w:hAnsi="Times New Roman" w:cs="Times New Roman"/>
          <w:sz w:val="28"/>
          <w:szCs w:val="28"/>
        </w:rPr>
        <w:t xml:space="preserve"> в личный кабинет </w:t>
      </w:r>
      <w:r w:rsidR="001B732E" w:rsidRPr="006E4663">
        <w:rPr>
          <w:rFonts w:ascii="Times New Roman" w:hAnsi="Times New Roman" w:cs="Times New Roman"/>
          <w:sz w:val="28"/>
          <w:szCs w:val="28"/>
        </w:rPr>
        <w:t>в срок, не</w:t>
      </w:r>
      <w:r w:rsidR="00C05A4D">
        <w:rPr>
          <w:rFonts w:ascii="Times New Roman" w:hAnsi="Times New Roman" w:cs="Times New Roman"/>
          <w:sz w:val="28"/>
          <w:szCs w:val="28"/>
        </w:rPr>
        <w:t xml:space="preserve"> более</w:t>
      </w:r>
      <w:r w:rsidR="001B732E" w:rsidRPr="006E4663">
        <w:rPr>
          <w:rFonts w:ascii="Times New Roman" w:hAnsi="Times New Roman" w:cs="Times New Roman"/>
          <w:sz w:val="28"/>
          <w:szCs w:val="28"/>
        </w:rPr>
        <w:t xml:space="preserve"> 3 (</w:t>
      </w:r>
      <w:r w:rsidR="001C48AC">
        <w:rPr>
          <w:rFonts w:ascii="Times New Roman" w:hAnsi="Times New Roman" w:cs="Times New Roman"/>
          <w:sz w:val="28"/>
          <w:szCs w:val="28"/>
        </w:rPr>
        <w:t>Т</w:t>
      </w:r>
      <w:r w:rsidR="001B732E" w:rsidRPr="006E4663">
        <w:rPr>
          <w:rFonts w:ascii="Times New Roman" w:hAnsi="Times New Roman" w:cs="Times New Roman"/>
          <w:sz w:val="28"/>
          <w:szCs w:val="28"/>
        </w:rPr>
        <w:t>рех</w:t>
      </w:r>
      <w:r w:rsidR="001B732E" w:rsidRPr="00CA20B1">
        <w:rPr>
          <w:rFonts w:ascii="Times New Roman" w:hAnsi="Times New Roman" w:cs="Times New Roman"/>
          <w:sz w:val="28"/>
          <w:szCs w:val="28"/>
        </w:rPr>
        <w:t xml:space="preserve">) рабочих </w:t>
      </w:r>
      <w:r w:rsidR="001B732E" w:rsidRPr="00776879">
        <w:rPr>
          <w:rFonts w:ascii="Times New Roman" w:hAnsi="Times New Roman" w:cs="Times New Roman"/>
          <w:sz w:val="28"/>
          <w:szCs w:val="28"/>
        </w:rPr>
        <w:t>дней со</w:t>
      </w:r>
      <w:r w:rsidR="001B732E" w:rsidRPr="005B54FF">
        <w:rPr>
          <w:rFonts w:ascii="Times New Roman" w:hAnsi="Times New Roman" w:cs="Times New Roman"/>
          <w:sz w:val="28"/>
          <w:szCs w:val="28"/>
        </w:rPr>
        <w:t xml:space="preserve"> дня обнаружения таких опечаток и ошибок.</w:t>
      </w:r>
    </w:p>
    <w:p w14:paraId="58B3DDA0" w14:textId="77777777" w:rsidR="002E7449" w:rsidRPr="000826BB" w:rsidRDefault="002E7449" w:rsidP="002E7449">
      <w:pPr>
        <w:spacing w:after="0"/>
        <w:ind w:firstLine="709"/>
        <w:jc w:val="both"/>
        <w:rPr>
          <w:rFonts w:ascii="Times New Roman" w:eastAsia="Times New Roman" w:hAnsi="Times New Roman" w:cs="Times New Roman"/>
          <w:sz w:val="28"/>
          <w:szCs w:val="28"/>
          <w:lang w:eastAsia="ru-RU"/>
        </w:rPr>
      </w:pPr>
      <w:r w:rsidRPr="00B26DF7">
        <w:rPr>
          <w:rFonts w:ascii="Times New Roman" w:eastAsia="Times New Roman" w:hAnsi="Times New Roman" w:cs="Times New Roman"/>
          <w:sz w:val="28"/>
          <w:szCs w:val="28"/>
          <w:lang w:eastAsia="ru-RU"/>
        </w:rPr>
        <w:lastRenderedPageBreak/>
        <w:t xml:space="preserve">17.3. Выдача дубликата документа, оформленного в виде электронного документа по результатам предоставления муниципальной услуги, </w:t>
      </w:r>
      <w:r w:rsidR="0017051D">
        <w:rPr>
          <w:rFonts w:ascii="Times New Roman" w:eastAsia="Times New Roman" w:hAnsi="Times New Roman" w:cs="Times New Roman"/>
          <w:sz w:val="28"/>
          <w:szCs w:val="28"/>
          <w:lang w:eastAsia="ru-RU"/>
        </w:rPr>
        <w:br/>
      </w:r>
      <w:r w:rsidRPr="00B26DF7">
        <w:rPr>
          <w:rFonts w:ascii="Times New Roman" w:eastAsia="Times New Roman" w:hAnsi="Times New Roman" w:cs="Times New Roman"/>
          <w:sz w:val="28"/>
          <w:szCs w:val="28"/>
          <w:lang w:eastAsia="ru-RU"/>
        </w:rPr>
        <w:t>не предусмотрена.</w:t>
      </w:r>
    </w:p>
    <w:p w14:paraId="074A15DA" w14:textId="77777777" w:rsidR="001C0DDE" w:rsidRPr="001B732E" w:rsidRDefault="001C0DDE" w:rsidP="000A7951">
      <w:pPr>
        <w:spacing w:after="0" w:line="240" w:lineRule="auto"/>
        <w:jc w:val="center"/>
        <w:rPr>
          <w:rFonts w:ascii="Times New Roman" w:hAnsi="Times New Roman" w:cs="Times New Roman"/>
          <w:b/>
          <w:sz w:val="28"/>
          <w:szCs w:val="28"/>
        </w:rPr>
      </w:pPr>
    </w:p>
    <w:p w14:paraId="4034EDB0" w14:textId="77777777" w:rsidR="00923163" w:rsidRPr="001B732E" w:rsidRDefault="00923163" w:rsidP="000A7951">
      <w:pPr>
        <w:pStyle w:val="20"/>
        <w:spacing w:before="0" w:line="240" w:lineRule="auto"/>
        <w:jc w:val="center"/>
        <w:rPr>
          <w:rFonts w:ascii="Times New Roman" w:hAnsi="Times New Roman" w:cs="Times New Roman"/>
          <w:color w:val="auto"/>
          <w:sz w:val="28"/>
          <w:szCs w:val="28"/>
        </w:rPr>
      </w:pPr>
      <w:bookmarkStart w:id="26" w:name="_Toc91253254"/>
      <w:r w:rsidRPr="001B732E">
        <w:rPr>
          <w:rFonts w:ascii="Times New Roman" w:hAnsi="Times New Roman" w:cs="Times New Roman"/>
          <w:color w:val="auto"/>
          <w:sz w:val="28"/>
          <w:szCs w:val="28"/>
        </w:rPr>
        <w:t>18. Описание административной процедуры профилирования заявителя</w:t>
      </w:r>
      <w:bookmarkEnd w:id="26"/>
    </w:p>
    <w:p w14:paraId="498F5A32" w14:textId="77777777" w:rsidR="002C6B95" w:rsidRPr="000A7951" w:rsidRDefault="002C6B95" w:rsidP="000A7951">
      <w:pPr>
        <w:spacing w:after="0" w:line="240" w:lineRule="auto"/>
        <w:jc w:val="center"/>
        <w:rPr>
          <w:rFonts w:ascii="Times New Roman" w:hAnsi="Times New Roman" w:cs="Times New Roman"/>
          <w:b/>
          <w:sz w:val="28"/>
          <w:szCs w:val="28"/>
        </w:rPr>
      </w:pPr>
    </w:p>
    <w:p w14:paraId="1B84012A" w14:textId="77777777"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18.1. Способы определения и предъявления необходимого заявителю варианта предоставления муниципальной услуги:</w:t>
      </w:r>
    </w:p>
    <w:p w14:paraId="322D694C" w14:textId="77777777"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 xml:space="preserve">18.1.1. При подаче </w:t>
      </w:r>
      <w:r w:rsidR="00385C4A">
        <w:rPr>
          <w:rFonts w:ascii="Times New Roman" w:eastAsia="Times New Roman" w:hAnsi="Times New Roman" w:cs="Times New Roman"/>
          <w:sz w:val="28"/>
          <w:szCs w:val="28"/>
          <w:lang w:eastAsia="ru-RU"/>
        </w:rPr>
        <w:t>запроса</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способ</w:t>
      </w:r>
      <w:r w:rsidR="006D5BFE">
        <w:rPr>
          <w:rFonts w:ascii="Times New Roman" w:eastAsia="Times New Roman" w:hAnsi="Times New Roman" w:cs="Times New Roman"/>
          <w:sz w:val="28"/>
          <w:szCs w:val="28"/>
          <w:lang w:eastAsia="ru-RU"/>
        </w:rPr>
        <w:t>ом</w:t>
      </w:r>
      <w:r w:rsidRPr="00062AEB">
        <w:rPr>
          <w:rFonts w:ascii="Times New Roman" w:eastAsia="Times New Roman" w:hAnsi="Times New Roman" w:cs="Times New Roman"/>
          <w:sz w:val="28"/>
          <w:szCs w:val="28"/>
          <w:lang w:eastAsia="ru-RU"/>
        </w:rPr>
        <w:t>, указанным в пункте 8.</w:t>
      </w:r>
      <w:r>
        <w:rPr>
          <w:rFonts w:ascii="Times New Roman" w:eastAsia="Times New Roman" w:hAnsi="Times New Roman" w:cs="Times New Roman"/>
          <w:sz w:val="28"/>
          <w:szCs w:val="28"/>
          <w:lang w:eastAsia="ru-RU"/>
        </w:rPr>
        <w:t>4</w:t>
      </w:r>
      <w:r w:rsidRPr="00062AEB">
        <w:rPr>
          <w:rFonts w:ascii="Times New Roman" w:eastAsia="Times New Roman" w:hAnsi="Times New Roman" w:cs="Times New Roman"/>
          <w:sz w:val="28"/>
          <w:szCs w:val="28"/>
          <w:lang w:eastAsia="ru-RU"/>
        </w:rPr>
        <w:t xml:space="preserve"> настоящего Административного регламента, муниципальная услуга предоставляется в соответствии с вариантом предоставления муниципальной услуги, указанным в подпункте 17.1.1 пункта 17.1 настоящего Административного регламента.</w:t>
      </w:r>
    </w:p>
    <w:p w14:paraId="132D5590" w14:textId="77777777"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18.2. Порядок определения и предъявления необходимого заявителю</w:t>
      </w:r>
      <w:r>
        <w:rPr>
          <w:rFonts w:ascii="Times New Roman" w:eastAsia="Times New Roman" w:hAnsi="Times New Roman" w:cs="Times New Roman"/>
          <w:sz w:val="28"/>
          <w:szCs w:val="28"/>
          <w:lang w:eastAsia="ru-RU"/>
        </w:rPr>
        <w:t xml:space="preserve"> (представителю заявителя) </w:t>
      </w:r>
      <w:r w:rsidRPr="00062AEB">
        <w:rPr>
          <w:rFonts w:ascii="Times New Roman" w:eastAsia="Times New Roman" w:hAnsi="Times New Roman" w:cs="Times New Roman"/>
          <w:sz w:val="28"/>
          <w:szCs w:val="28"/>
          <w:lang w:eastAsia="ru-RU"/>
        </w:rPr>
        <w:t>варианта предоставления муниципальной услуги:</w:t>
      </w:r>
    </w:p>
    <w:p w14:paraId="4D383DB1" w14:textId="77777777" w:rsidR="002E7449" w:rsidRPr="00062AEB" w:rsidRDefault="002E7449" w:rsidP="002E7449">
      <w:pPr>
        <w:spacing w:after="0"/>
        <w:ind w:firstLine="709"/>
        <w:jc w:val="both"/>
        <w:rPr>
          <w:rFonts w:ascii="Times New Roman" w:eastAsia="Times New Roman" w:hAnsi="Times New Roman" w:cs="Times New Roman"/>
          <w:sz w:val="28"/>
          <w:szCs w:val="28"/>
          <w:lang w:eastAsia="ru-RU"/>
        </w:rPr>
      </w:pPr>
      <w:r w:rsidRPr="00062AEB">
        <w:rPr>
          <w:rFonts w:ascii="Times New Roman" w:eastAsia="Times New Roman" w:hAnsi="Times New Roman" w:cs="Times New Roman"/>
          <w:sz w:val="28"/>
          <w:szCs w:val="28"/>
          <w:lang w:eastAsia="ru-RU"/>
        </w:rPr>
        <w:t xml:space="preserve">18.2.1. </w:t>
      </w:r>
      <w:r w:rsidR="006D5BFE">
        <w:rPr>
          <w:rFonts w:ascii="Times New Roman" w:eastAsia="Times New Roman" w:hAnsi="Times New Roman" w:cs="Times New Roman"/>
          <w:sz w:val="28"/>
          <w:szCs w:val="28"/>
          <w:lang w:eastAsia="ru-RU"/>
        </w:rPr>
        <w:t>При</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подач</w:t>
      </w:r>
      <w:r w:rsidR="006D5BFE">
        <w:rPr>
          <w:rFonts w:ascii="Times New Roman" w:eastAsia="Times New Roman" w:hAnsi="Times New Roman" w:cs="Times New Roman"/>
          <w:sz w:val="28"/>
          <w:szCs w:val="28"/>
          <w:lang w:eastAsia="ru-RU"/>
        </w:rPr>
        <w:t>е</w:t>
      </w:r>
      <w:r w:rsidR="006D5BFE" w:rsidRPr="00062AEB">
        <w:rPr>
          <w:rFonts w:ascii="Times New Roman" w:eastAsia="Times New Roman" w:hAnsi="Times New Roman" w:cs="Times New Roman"/>
          <w:sz w:val="28"/>
          <w:szCs w:val="28"/>
          <w:lang w:eastAsia="ru-RU"/>
        </w:rPr>
        <w:t xml:space="preserve"> </w:t>
      </w:r>
      <w:r w:rsidR="00385C4A">
        <w:rPr>
          <w:rFonts w:ascii="Times New Roman" w:eastAsia="Times New Roman" w:hAnsi="Times New Roman" w:cs="Times New Roman"/>
          <w:sz w:val="28"/>
          <w:szCs w:val="28"/>
          <w:lang w:eastAsia="ru-RU"/>
        </w:rPr>
        <w:t>запроса</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способ</w:t>
      </w:r>
      <w:r w:rsidR="006D5BFE">
        <w:rPr>
          <w:rFonts w:ascii="Times New Roman" w:eastAsia="Times New Roman" w:hAnsi="Times New Roman" w:cs="Times New Roman"/>
          <w:sz w:val="28"/>
          <w:szCs w:val="28"/>
          <w:lang w:eastAsia="ru-RU"/>
        </w:rPr>
        <w:t>ом</w:t>
      </w:r>
      <w:r w:rsidRPr="00062AEB">
        <w:rPr>
          <w:rFonts w:ascii="Times New Roman" w:eastAsia="Times New Roman" w:hAnsi="Times New Roman" w:cs="Times New Roman"/>
          <w:sz w:val="28"/>
          <w:szCs w:val="28"/>
          <w:lang w:eastAsia="ru-RU"/>
        </w:rPr>
        <w:t xml:space="preserve">, </w:t>
      </w:r>
      <w:r w:rsidR="006D5BFE" w:rsidRPr="00062AEB">
        <w:rPr>
          <w:rFonts w:ascii="Times New Roman" w:eastAsia="Times New Roman" w:hAnsi="Times New Roman" w:cs="Times New Roman"/>
          <w:sz w:val="28"/>
          <w:szCs w:val="28"/>
          <w:lang w:eastAsia="ru-RU"/>
        </w:rPr>
        <w:t>указанн</w:t>
      </w:r>
      <w:r w:rsidR="006D5BFE">
        <w:rPr>
          <w:rFonts w:ascii="Times New Roman" w:eastAsia="Times New Roman" w:hAnsi="Times New Roman" w:cs="Times New Roman"/>
          <w:sz w:val="28"/>
          <w:szCs w:val="28"/>
          <w:lang w:eastAsia="ru-RU"/>
        </w:rPr>
        <w:t>ым</w:t>
      </w:r>
      <w:r w:rsidR="006D5BFE" w:rsidRPr="00062AEB">
        <w:rPr>
          <w:rFonts w:ascii="Times New Roman" w:eastAsia="Times New Roman" w:hAnsi="Times New Roman" w:cs="Times New Roman"/>
          <w:sz w:val="28"/>
          <w:szCs w:val="28"/>
          <w:lang w:eastAsia="ru-RU"/>
        </w:rPr>
        <w:t xml:space="preserve"> </w:t>
      </w:r>
      <w:r w:rsidRPr="00062AEB">
        <w:rPr>
          <w:rFonts w:ascii="Times New Roman" w:eastAsia="Times New Roman" w:hAnsi="Times New Roman" w:cs="Times New Roman"/>
          <w:sz w:val="28"/>
          <w:szCs w:val="28"/>
          <w:lang w:eastAsia="ru-RU"/>
        </w:rPr>
        <w:t xml:space="preserve">в </w:t>
      </w:r>
      <w:r w:rsidR="006D5BFE" w:rsidRPr="00062AEB">
        <w:rPr>
          <w:rFonts w:ascii="Times New Roman" w:eastAsia="Times New Roman" w:hAnsi="Times New Roman" w:cs="Times New Roman"/>
          <w:sz w:val="28"/>
          <w:szCs w:val="28"/>
          <w:lang w:eastAsia="ru-RU"/>
        </w:rPr>
        <w:t>пункт</w:t>
      </w:r>
      <w:r w:rsidR="006D5BFE">
        <w:rPr>
          <w:rFonts w:ascii="Times New Roman" w:eastAsia="Times New Roman" w:hAnsi="Times New Roman" w:cs="Times New Roman"/>
          <w:sz w:val="28"/>
          <w:szCs w:val="28"/>
          <w:lang w:eastAsia="ru-RU"/>
        </w:rPr>
        <w:t>е</w:t>
      </w:r>
      <w:r w:rsidR="006D5BFE" w:rsidRPr="00062AEB">
        <w:rPr>
          <w:rFonts w:ascii="Times New Roman" w:eastAsia="Times New Roman" w:hAnsi="Times New Roman" w:cs="Times New Roman"/>
          <w:sz w:val="28"/>
          <w:szCs w:val="28"/>
          <w:lang w:eastAsia="ru-RU"/>
        </w:rPr>
        <w:t xml:space="preserve"> </w:t>
      </w:r>
      <w:r w:rsidRPr="00062AE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4</w:t>
      </w:r>
      <w:r w:rsidRPr="00062AEB">
        <w:rPr>
          <w:rFonts w:ascii="Times New Roman" w:eastAsia="Times New Roman" w:hAnsi="Times New Roman" w:cs="Times New Roman"/>
          <w:sz w:val="28"/>
          <w:szCs w:val="28"/>
          <w:lang w:eastAsia="ru-RU"/>
        </w:rPr>
        <w:t xml:space="preserve"> настоящего Административного регламента, заявителю </w:t>
      </w:r>
      <w:r>
        <w:rPr>
          <w:rFonts w:ascii="Times New Roman" w:eastAsia="Times New Roman" w:hAnsi="Times New Roman" w:cs="Times New Roman"/>
          <w:sz w:val="28"/>
          <w:szCs w:val="28"/>
          <w:lang w:eastAsia="ru-RU"/>
        </w:rPr>
        <w:t xml:space="preserve">(представителю заявителя) </w:t>
      </w:r>
      <w:r w:rsidRPr="00062AEB">
        <w:rPr>
          <w:rFonts w:ascii="Times New Roman" w:eastAsia="Times New Roman" w:hAnsi="Times New Roman" w:cs="Times New Roman"/>
          <w:sz w:val="28"/>
          <w:szCs w:val="28"/>
          <w:lang w:eastAsia="ru-RU"/>
        </w:rPr>
        <w:t>предлагается ответить на вопросы экспертной системы РПГУ.</w:t>
      </w:r>
    </w:p>
    <w:p w14:paraId="01A39AFA" w14:textId="77777777" w:rsidR="00022797" w:rsidRPr="00D66394" w:rsidRDefault="00A73917" w:rsidP="00022797">
      <w:pPr>
        <w:pStyle w:val="a3"/>
        <w:spacing w:line="276" w:lineRule="auto"/>
        <w:ind w:firstLine="709"/>
        <w:jc w:val="both"/>
        <w:rPr>
          <w:rFonts w:ascii="Times New Roman" w:hAnsi="Times New Roman" w:cs="Times New Roman"/>
          <w:sz w:val="28"/>
          <w:szCs w:val="28"/>
        </w:rPr>
      </w:pPr>
      <w:r w:rsidRPr="007F79E3">
        <w:rPr>
          <w:rFonts w:ascii="Times New Roman" w:hAnsi="Times New Roman" w:cs="Times New Roman"/>
          <w:sz w:val="28"/>
          <w:szCs w:val="28"/>
        </w:rPr>
        <w:t xml:space="preserve">18.3. </w:t>
      </w:r>
      <w:r w:rsidR="00022797" w:rsidRPr="007F79E3">
        <w:rPr>
          <w:rFonts w:ascii="Times New Roman" w:hAnsi="Times New Roman" w:cs="Times New Roman"/>
          <w:sz w:val="28"/>
          <w:szCs w:val="28"/>
        </w:rPr>
        <w:t xml:space="preserve">В Приложении </w:t>
      </w:r>
      <w:r w:rsidR="00145717" w:rsidRPr="007F79E3">
        <w:rPr>
          <w:rFonts w:ascii="Times New Roman" w:hAnsi="Times New Roman" w:cs="Times New Roman"/>
          <w:sz w:val="28"/>
          <w:szCs w:val="28"/>
        </w:rPr>
        <w:t>8</w:t>
      </w:r>
      <w:r w:rsidR="00022797" w:rsidRPr="007F79E3">
        <w:rPr>
          <w:rFonts w:ascii="Times New Roman" w:hAnsi="Times New Roman" w:cs="Times New Roman"/>
          <w:sz w:val="28"/>
          <w:szCs w:val="28"/>
        </w:rPr>
        <w:t xml:space="preserve"> к настоящему Административному регламенту</w:t>
      </w:r>
      <w:r w:rsidR="00022797" w:rsidRPr="00D66394">
        <w:rPr>
          <w:rFonts w:ascii="Times New Roman" w:hAnsi="Times New Roman" w:cs="Times New Roman"/>
          <w:sz w:val="28"/>
          <w:szCs w:val="28"/>
        </w:rPr>
        <w:t xml:space="preserve">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1B732E" w:rsidRPr="00B62CEB">
        <w:rPr>
          <w:rFonts w:ascii="Times New Roman" w:hAnsi="Times New Roman" w:cs="Times New Roman"/>
          <w:sz w:val="28"/>
          <w:szCs w:val="28"/>
        </w:rPr>
        <w:t>муниципальной</w:t>
      </w:r>
      <w:r w:rsidR="00022797" w:rsidRPr="00D66394">
        <w:rPr>
          <w:rFonts w:ascii="Times New Roman" w:hAnsi="Times New Roman" w:cs="Times New Roman"/>
          <w:sz w:val="28"/>
          <w:szCs w:val="28"/>
        </w:rPr>
        <w:t xml:space="preserve"> услуги.</w:t>
      </w:r>
    </w:p>
    <w:p w14:paraId="7C7D1CF8" w14:textId="77777777" w:rsidR="00231C22" w:rsidRPr="001B732E" w:rsidRDefault="00231C22" w:rsidP="000A7951">
      <w:pPr>
        <w:spacing w:after="0" w:line="240" w:lineRule="auto"/>
        <w:rPr>
          <w:rFonts w:ascii="Times New Roman" w:hAnsi="Times New Roman" w:cs="Times New Roman"/>
          <w:b/>
          <w:sz w:val="28"/>
          <w:szCs w:val="28"/>
        </w:rPr>
      </w:pPr>
    </w:p>
    <w:p w14:paraId="66CD401E" w14:textId="77777777" w:rsidR="00923163" w:rsidRPr="001B732E" w:rsidRDefault="00923163" w:rsidP="000A7951">
      <w:pPr>
        <w:pStyle w:val="20"/>
        <w:spacing w:before="0" w:line="240" w:lineRule="auto"/>
        <w:jc w:val="center"/>
        <w:rPr>
          <w:rFonts w:ascii="Times New Roman" w:hAnsi="Times New Roman" w:cs="Times New Roman"/>
          <w:color w:val="auto"/>
          <w:sz w:val="28"/>
          <w:szCs w:val="28"/>
        </w:rPr>
      </w:pPr>
      <w:bookmarkStart w:id="27" w:name="_Toc91253255"/>
      <w:r w:rsidRPr="001B732E">
        <w:rPr>
          <w:rFonts w:ascii="Times New Roman" w:hAnsi="Times New Roman" w:cs="Times New Roman"/>
          <w:color w:val="auto"/>
          <w:sz w:val="28"/>
          <w:szCs w:val="28"/>
        </w:rPr>
        <w:t xml:space="preserve">19. Описание вариантов предоставления </w:t>
      </w:r>
      <w:r w:rsidR="001B732E" w:rsidRPr="001B732E">
        <w:rPr>
          <w:rFonts w:ascii="Times New Roman" w:hAnsi="Times New Roman" w:cs="Times New Roman"/>
          <w:color w:val="auto"/>
          <w:sz w:val="28"/>
          <w:szCs w:val="28"/>
        </w:rPr>
        <w:t>муниципальной</w:t>
      </w:r>
      <w:r w:rsidRPr="001B732E">
        <w:rPr>
          <w:rFonts w:ascii="Times New Roman" w:hAnsi="Times New Roman" w:cs="Times New Roman"/>
          <w:color w:val="auto"/>
          <w:sz w:val="28"/>
          <w:szCs w:val="28"/>
        </w:rPr>
        <w:t xml:space="preserve"> услуги</w:t>
      </w:r>
      <w:bookmarkEnd w:id="27"/>
    </w:p>
    <w:p w14:paraId="6B21A52C" w14:textId="77777777" w:rsidR="00D65F6D" w:rsidRPr="000A7951" w:rsidRDefault="00D65F6D" w:rsidP="000A7951">
      <w:pPr>
        <w:spacing w:after="0" w:line="240" w:lineRule="auto"/>
        <w:jc w:val="center"/>
        <w:rPr>
          <w:rFonts w:ascii="Times New Roman" w:hAnsi="Times New Roman" w:cs="Times New Roman"/>
          <w:b/>
          <w:sz w:val="28"/>
          <w:szCs w:val="28"/>
        </w:rPr>
      </w:pPr>
    </w:p>
    <w:p w14:paraId="04CA86DE" w14:textId="77777777" w:rsidR="00223FB4"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19.1. При предоставлении </w:t>
      </w:r>
      <w:r w:rsidR="001B732E" w:rsidRPr="00B62CE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в соответствии </w:t>
      </w:r>
      <w:r w:rsidRPr="00D66394">
        <w:rPr>
          <w:rFonts w:ascii="Times New Roman" w:hAnsi="Times New Roman" w:cs="Times New Roman"/>
          <w:sz w:val="28"/>
          <w:szCs w:val="28"/>
        </w:rPr>
        <w:br/>
        <w:t xml:space="preserve">с вариантом предоставления </w:t>
      </w:r>
      <w:r w:rsidR="001B732E" w:rsidRPr="00B62CE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указанным в подпункте</w:t>
      </w:r>
      <w:r w:rsidR="00F2761C">
        <w:rPr>
          <w:rFonts w:ascii="Times New Roman" w:hAnsi="Times New Roman" w:cs="Times New Roman"/>
          <w:sz w:val="28"/>
          <w:szCs w:val="28"/>
        </w:rPr>
        <w:t xml:space="preserve"> </w:t>
      </w:r>
      <w:r w:rsidR="001B732E">
        <w:rPr>
          <w:rFonts w:ascii="Times New Roman" w:hAnsi="Times New Roman" w:cs="Times New Roman"/>
          <w:sz w:val="28"/>
          <w:szCs w:val="28"/>
        </w:rPr>
        <w:t>17.1.1</w:t>
      </w:r>
      <w:r w:rsidRPr="00D66394">
        <w:rPr>
          <w:rFonts w:ascii="Times New Roman" w:hAnsi="Times New Roman" w:cs="Times New Roman"/>
          <w:sz w:val="28"/>
          <w:szCs w:val="28"/>
        </w:rPr>
        <w:t xml:space="preserve"> пункта 17.1 настоящего Административного регламента, осуществляются следующие административные действия (процедуры):</w:t>
      </w:r>
    </w:p>
    <w:p w14:paraId="68A4AC1E" w14:textId="77777777" w:rsidR="00231C22"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19.1.1. </w:t>
      </w:r>
      <w:r w:rsidR="00795FA4">
        <w:rPr>
          <w:rFonts w:ascii="Times New Roman" w:hAnsi="Times New Roman" w:cs="Times New Roman"/>
          <w:sz w:val="28"/>
          <w:szCs w:val="28"/>
        </w:rPr>
        <w:t>П</w:t>
      </w:r>
      <w:r w:rsidR="00231C22" w:rsidRPr="00D66394">
        <w:rPr>
          <w:rFonts w:ascii="Times New Roman" w:hAnsi="Times New Roman" w:cs="Times New Roman"/>
          <w:sz w:val="28"/>
          <w:szCs w:val="28"/>
        </w:rPr>
        <w:t xml:space="preserve">рием запроса и документов и (или) информации, необходимых для предоставления </w:t>
      </w:r>
      <w:r w:rsidR="00CC7791">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sidR="00795FA4">
        <w:rPr>
          <w:rFonts w:ascii="Times New Roman" w:hAnsi="Times New Roman" w:cs="Times New Roman"/>
          <w:sz w:val="28"/>
          <w:szCs w:val="28"/>
        </w:rPr>
        <w:t>.</w:t>
      </w:r>
    </w:p>
    <w:p w14:paraId="106BE0F4" w14:textId="77777777" w:rsidR="00231C22" w:rsidRPr="00D66394" w:rsidRDefault="00795FA4" w:rsidP="00223FB4">
      <w:pPr>
        <w:spacing w:after="0"/>
        <w:ind w:firstLine="709"/>
        <w:jc w:val="both"/>
        <w:rPr>
          <w:rFonts w:ascii="Times New Roman" w:hAnsi="Times New Roman" w:cs="Times New Roman"/>
          <w:sz w:val="28"/>
          <w:szCs w:val="28"/>
        </w:rPr>
      </w:pPr>
      <w:r>
        <w:rPr>
          <w:rFonts w:ascii="Times New Roman" w:hAnsi="Times New Roman" w:cs="Times New Roman"/>
          <w:sz w:val="28"/>
          <w:szCs w:val="28"/>
        </w:rPr>
        <w:t>19.1.2. М</w:t>
      </w:r>
      <w:r w:rsidR="00231C22" w:rsidRPr="00D66394">
        <w:rPr>
          <w:rFonts w:ascii="Times New Roman" w:hAnsi="Times New Roman" w:cs="Times New Roman"/>
          <w:sz w:val="28"/>
          <w:szCs w:val="28"/>
        </w:rPr>
        <w:t>ежведомственное информационное взаимодействие</w:t>
      </w:r>
      <w:r>
        <w:rPr>
          <w:rFonts w:ascii="Times New Roman" w:hAnsi="Times New Roman" w:cs="Times New Roman"/>
          <w:sz w:val="28"/>
          <w:szCs w:val="28"/>
        </w:rPr>
        <w:t>.</w:t>
      </w:r>
    </w:p>
    <w:p w14:paraId="15A1B341" w14:textId="77777777" w:rsidR="00231C22" w:rsidRPr="00D66394" w:rsidRDefault="00223FB4"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19.1.</w:t>
      </w:r>
      <w:r w:rsidR="00C91515">
        <w:rPr>
          <w:rFonts w:ascii="Times New Roman" w:hAnsi="Times New Roman" w:cs="Times New Roman"/>
          <w:sz w:val="28"/>
          <w:szCs w:val="28"/>
        </w:rPr>
        <w:t>3</w:t>
      </w:r>
      <w:r w:rsidRPr="00D66394">
        <w:rPr>
          <w:rFonts w:ascii="Times New Roman" w:hAnsi="Times New Roman" w:cs="Times New Roman"/>
          <w:sz w:val="28"/>
          <w:szCs w:val="28"/>
        </w:rPr>
        <w:t xml:space="preserve">. </w:t>
      </w:r>
      <w:r w:rsidR="002F115B">
        <w:rPr>
          <w:rFonts w:ascii="Times New Roman" w:hAnsi="Times New Roman" w:cs="Times New Roman"/>
          <w:sz w:val="28"/>
          <w:szCs w:val="28"/>
        </w:rPr>
        <w:t>П</w:t>
      </w:r>
      <w:r w:rsidR="00231C22" w:rsidRPr="00D66394">
        <w:rPr>
          <w:rFonts w:ascii="Times New Roman" w:hAnsi="Times New Roman" w:cs="Times New Roman"/>
          <w:sz w:val="28"/>
          <w:szCs w:val="28"/>
        </w:rPr>
        <w:t xml:space="preserve">ринятие решения о предоставлении (об отказе </w:t>
      </w:r>
      <w:r w:rsidR="001C686A" w:rsidRPr="00D66394">
        <w:rPr>
          <w:rFonts w:ascii="Times New Roman" w:hAnsi="Times New Roman" w:cs="Times New Roman"/>
          <w:sz w:val="28"/>
          <w:szCs w:val="28"/>
        </w:rPr>
        <w:br/>
      </w:r>
      <w:r w:rsidR="00231C22" w:rsidRPr="00D66394">
        <w:rPr>
          <w:rFonts w:ascii="Times New Roman" w:hAnsi="Times New Roman" w:cs="Times New Roman"/>
          <w:sz w:val="28"/>
          <w:szCs w:val="28"/>
        </w:rPr>
        <w:t xml:space="preserve">в предоставлении) </w:t>
      </w:r>
      <w:r w:rsidR="00B5210D" w:rsidRPr="001654BB">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sidR="00795FA4">
        <w:rPr>
          <w:rFonts w:ascii="Times New Roman" w:hAnsi="Times New Roman" w:cs="Times New Roman"/>
          <w:sz w:val="28"/>
          <w:szCs w:val="28"/>
        </w:rPr>
        <w:t>.</w:t>
      </w:r>
    </w:p>
    <w:p w14:paraId="77668A72" w14:textId="77777777" w:rsidR="00231C22" w:rsidRDefault="00795FA4" w:rsidP="00223FB4">
      <w:pPr>
        <w:spacing w:after="0"/>
        <w:ind w:firstLine="709"/>
        <w:jc w:val="both"/>
        <w:rPr>
          <w:rFonts w:ascii="Times New Roman" w:hAnsi="Times New Roman" w:cs="Times New Roman"/>
          <w:sz w:val="28"/>
          <w:szCs w:val="28"/>
        </w:rPr>
      </w:pPr>
      <w:r>
        <w:rPr>
          <w:rFonts w:ascii="Times New Roman" w:hAnsi="Times New Roman" w:cs="Times New Roman"/>
          <w:sz w:val="28"/>
          <w:szCs w:val="28"/>
        </w:rPr>
        <w:t>19.1.</w:t>
      </w:r>
      <w:r w:rsidR="00B5210D">
        <w:rPr>
          <w:rFonts w:ascii="Times New Roman" w:hAnsi="Times New Roman" w:cs="Times New Roman"/>
          <w:sz w:val="28"/>
          <w:szCs w:val="28"/>
        </w:rPr>
        <w:t>4</w:t>
      </w:r>
      <w:r>
        <w:rPr>
          <w:rFonts w:ascii="Times New Roman" w:hAnsi="Times New Roman" w:cs="Times New Roman"/>
          <w:sz w:val="28"/>
          <w:szCs w:val="28"/>
        </w:rPr>
        <w:t>. П</w:t>
      </w:r>
      <w:r w:rsidR="00231C22" w:rsidRPr="00D66394">
        <w:rPr>
          <w:rFonts w:ascii="Times New Roman" w:hAnsi="Times New Roman" w:cs="Times New Roman"/>
          <w:sz w:val="28"/>
          <w:szCs w:val="28"/>
        </w:rPr>
        <w:t xml:space="preserve">редоставление результата предоставления </w:t>
      </w:r>
      <w:r w:rsidR="00B5210D" w:rsidRPr="001654BB">
        <w:rPr>
          <w:rFonts w:ascii="Times New Roman" w:hAnsi="Times New Roman" w:cs="Times New Roman"/>
          <w:sz w:val="28"/>
          <w:szCs w:val="28"/>
        </w:rPr>
        <w:t>муниципальной</w:t>
      </w:r>
      <w:r w:rsidR="00231C22" w:rsidRPr="00D66394">
        <w:rPr>
          <w:rFonts w:ascii="Times New Roman" w:hAnsi="Times New Roman" w:cs="Times New Roman"/>
          <w:sz w:val="28"/>
          <w:szCs w:val="28"/>
        </w:rPr>
        <w:t xml:space="preserve"> услуги</w:t>
      </w:r>
      <w:r>
        <w:rPr>
          <w:rFonts w:ascii="Times New Roman" w:hAnsi="Times New Roman" w:cs="Times New Roman"/>
          <w:sz w:val="28"/>
          <w:szCs w:val="28"/>
        </w:rPr>
        <w:t>.</w:t>
      </w:r>
    </w:p>
    <w:p w14:paraId="33DA1C58" w14:textId="77777777" w:rsidR="000A3199" w:rsidRPr="00D66394" w:rsidRDefault="000A3199" w:rsidP="000A3199">
      <w:pPr>
        <w:spacing w:after="0"/>
        <w:ind w:firstLine="709"/>
        <w:jc w:val="both"/>
        <w:rPr>
          <w:rFonts w:ascii="Times New Roman" w:hAnsi="Times New Roman" w:cs="Times New Roman"/>
          <w:sz w:val="28"/>
          <w:szCs w:val="28"/>
        </w:rPr>
      </w:pPr>
      <w:r w:rsidRPr="00EC5B26">
        <w:rPr>
          <w:rFonts w:ascii="Times New Roman" w:hAnsi="Times New Roman" w:cs="Times New Roman"/>
          <w:sz w:val="28"/>
          <w:szCs w:val="28"/>
        </w:rPr>
        <w:t xml:space="preserve">19.1.5.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и картографии </w:t>
      </w:r>
      <w:r w:rsidRPr="00EC5B26">
        <w:rPr>
          <w:rFonts w:ascii="Times New Roman" w:hAnsi="Times New Roman" w:cs="Times New Roman"/>
          <w:sz w:val="28"/>
          <w:szCs w:val="28"/>
        </w:rPr>
        <w:br/>
      </w:r>
      <w:r w:rsidRPr="00EC5B26">
        <w:rPr>
          <w:rFonts w:ascii="Times New Roman" w:hAnsi="Times New Roman" w:cs="Times New Roman"/>
          <w:sz w:val="28"/>
          <w:szCs w:val="28"/>
        </w:rPr>
        <w:lastRenderedPageBreak/>
        <w:t>по Московской области, уведомление заявителя об измененных характеристиках объекта.</w:t>
      </w:r>
    </w:p>
    <w:p w14:paraId="517E2938" w14:textId="77777777" w:rsidR="00BB7B56" w:rsidRDefault="00BB7B56" w:rsidP="00223FB4">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19.2. Описание административных действий (процедур) </w:t>
      </w:r>
      <w:r w:rsidR="0051460F" w:rsidRPr="00D66394">
        <w:rPr>
          <w:rFonts w:ascii="Times New Roman" w:hAnsi="Times New Roman" w:cs="Times New Roman"/>
          <w:sz w:val="28"/>
          <w:szCs w:val="28"/>
        </w:rPr>
        <w:br/>
      </w:r>
      <w:r w:rsidRPr="00D66394">
        <w:rPr>
          <w:rFonts w:ascii="Times New Roman" w:hAnsi="Times New Roman" w:cs="Times New Roman"/>
          <w:sz w:val="28"/>
          <w:szCs w:val="28"/>
        </w:rPr>
        <w:t xml:space="preserve">в зависимости от варианта предоставления </w:t>
      </w:r>
      <w:r w:rsidR="00B5210D" w:rsidRPr="001654BB">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w:t>
      </w:r>
      <w:r w:rsidRPr="007F79E3">
        <w:rPr>
          <w:rFonts w:ascii="Times New Roman" w:hAnsi="Times New Roman" w:cs="Times New Roman"/>
          <w:sz w:val="28"/>
          <w:szCs w:val="28"/>
        </w:rPr>
        <w:t xml:space="preserve">приведено в Приложении </w:t>
      </w:r>
      <w:r w:rsidR="00145717" w:rsidRPr="007F79E3">
        <w:rPr>
          <w:rFonts w:ascii="Times New Roman" w:hAnsi="Times New Roman" w:cs="Times New Roman"/>
          <w:sz w:val="28"/>
          <w:szCs w:val="28"/>
        </w:rPr>
        <w:t>9</w:t>
      </w:r>
      <w:r w:rsidRPr="007F79E3">
        <w:rPr>
          <w:rFonts w:ascii="Times New Roman" w:hAnsi="Times New Roman" w:cs="Times New Roman"/>
          <w:sz w:val="28"/>
          <w:szCs w:val="28"/>
        </w:rPr>
        <w:t xml:space="preserve"> к настоящему Административному регламенту.</w:t>
      </w:r>
    </w:p>
    <w:p w14:paraId="70002D98" w14:textId="77777777" w:rsidR="009B72F8" w:rsidRDefault="009B72F8" w:rsidP="000A7951">
      <w:pPr>
        <w:spacing w:after="0" w:line="240" w:lineRule="auto"/>
        <w:ind w:firstLine="709"/>
        <w:jc w:val="both"/>
        <w:rPr>
          <w:rFonts w:ascii="Times New Roman" w:hAnsi="Times New Roman" w:cs="Times New Roman"/>
          <w:sz w:val="28"/>
          <w:szCs w:val="28"/>
        </w:rPr>
      </w:pPr>
    </w:p>
    <w:p w14:paraId="51E221C5" w14:textId="77777777" w:rsidR="00BC7BC3" w:rsidRPr="00EC5B26" w:rsidRDefault="00BC7BC3" w:rsidP="000A7951">
      <w:pPr>
        <w:pStyle w:val="10"/>
        <w:spacing w:before="0" w:line="240" w:lineRule="auto"/>
        <w:jc w:val="center"/>
        <w:rPr>
          <w:rFonts w:ascii="Times New Roman" w:hAnsi="Times New Roman" w:cs="Times New Roman"/>
          <w:color w:val="auto"/>
        </w:rPr>
      </w:pPr>
      <w:bookmarkStart w:id="28" w:name="_Toc91253256"/>
      <w:r w:rsidRPr="00EC5B26">
        <w:rPr>
          <w:rFonts w:ascii="Times New Roman" w:hAnsi="Times New Roman" w:cs="Times New Roman"/>
          <w:color w:val="auto"/>
          <w:lang w:val="en-US"/>
        </w:rPr>
        <w:t>IV</w:t>
      </w:r>
      <w:r w:rsidRPr="00EC5B26">
        <w:rPr>
          <w:rFonts w:ascii="Times New Roman" w:hAnsi="Times New Roman" w:cs="Times New Roman"/>
          <w:color w:val="auto"/>
        </w:rPr>
        <w:t>. Формы контроля за исполнением административного регламента</w:t>
      </w:r>
      <w:bookmarkEnd w:id="28"/>
    </w:p>
    <w:p w14:paraId="6B365EA7" w14:textId="77777777" w:rsidR="00231C22" w:rsidRPr="00EC5B26" w:rsidRDefault="00231C22" w:rsidP="000A7951">
      <w:pPr>
        <w:pStyle w:val="ConsPlusNormal"/>
        <w:jc w:val="center"/>
        <w:outlineLvl w:val="1"/>
        <w:rPr>
          <w:rFonts w:ascii="Times New Roman" w:hAnsi="Times New Roman" w:cs="Times New Roman"/>
          <w:b/>
          <w:sz w:val="28"/>
          <w:szCs w:val="28"/>
        </w:rPr>
      </w:pPr>
      <w:bookmarkStart w:id="29" w:name="_Toc91253257"/>
      <w:r w:rsidRPr="00EC5B26">
        <w:rPr>
          <w:rFonts w:ascii="Times New Roman" w:hAnsi="Times New Roman" w:cs="Times New Roman"/>
          <w:b/>
          <w:sz w:val="28"/>
          <w:szCs w:val="28"/>
        </w:rPr>
        <w:t xml:space="preserve">20. Порядок осуществления текущего контроля за соблюдением </w:t>
      </w:r>
      <w:r w:rsidRPr="00EC5B26">
        <w:rPr>
          <w:rFonts w:ascii="Times New Roman" w:hAnsi="Times New Roman" w:cs="Times New Roman"/>
          <w:b/>
          <w:sz w:val="28"/>
          <w:szCs w:val="28"/>
        </w:rPr>
        <w:br/>
        <w:t xml:space="preserve">и исполнением ответственными должностными лицами </w:t>
      </w:r>
      <w:r w:rsidR="005F431E" w:rsidRPr="00EC5B26">
        <w:rPr>
          <w:rFonts w:ascii="Times New Roman" w:hAnsi="Times New Roman" w:cs="Times New Roman"/>
          <w:b/>
          <w:sz w:val="28"/>
          <w:szCs w:val="28"/>
        </w:rPr>
        <w:t>Администрации</w:t>
      </w:r>
      <w:r w:rsidR="00AC0A6A" w:rsidRPr="00EC5B26">
        <w:rPr>
          <w:rFonts w:ascii="Times New Roman" w:hAnsi="Times New Roman" w:cs="Times New Roman"/>
          <w:b/>
          <w:sz w:val="28"/>
          <w:szCs w:val="28"/>
        </w:rPr>
        <w:t xml:space="preserve"> </w:t>
      </w:r>
      <w:r w:rsidRPr="00EC5B26">
        <w:rPr>
          <w:rFonts w:ascii="Times New Roman" w:hAnsi="Times New Roman" w:cs="Times New Roman"/>
          <w:b/>
          <w:sz w:val="28"/>
          <w:szCs w:val="28"/>
        </w:rPr>
        <w:t xml:space="preserve">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 а также принятием ими решений</w:t>
      </w:r>
      <w:bookmarkEnd w:id="29"/>
    </w:p>
    <w:p w14:paraId="1FDA0F93" w14:textId="77777777" w:rsidR="00E11BC6" w:rsidRPr="009679B7" w:rsidRDefault="00E11BC6" w:rsidP="00231C22">
      <w:pPr>
        <w:pStyle w:val="ConsPlusNormal"/>
        <w:spacing w:line="276" w:lineRule="auto"/>
        <w:jc w:val="center"/>
        <w:rPr>
          <w:rFonts w:ascii="Times New Roman" w:hAnsi="Times New Roman" w:cs="Times New Roman"/>
          <w:sz w:val="28"/>
          <w:szCs w:val="28"/>
        </w:rPr>
      </w:pPr>
    </w:p>
    <w:p w14:paraId="0B944B41" w14:textId="77777777" w:rsidR="00AC0A6A" w:rsidRPr="00D66394" w:rsidRDefault="00AC0A6A" w:rsidP="00FD4170">
      <w:pPr>
        <w:spacing w:after="0"/>
        <w:ind w:firstLine="709"/>
        <w:jc w:val="both"/>
        <w:rPr>
          <w:rFonts w:ascii="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2</w:t>
      </w:r>
      <w:r w:rsidR="00FD4170" w:rsidRPr="00D66394">
        <w:rPr>
          <w:rFonts w:ascii="Times New Roman" w:eastAsia="Times New Roman" w:hAnsi="Times New Roman" w:cs="Times New Roman"/>
          <w:sz w:val="28"/>
          <w:szCs w:val="28"/>
          <w:lang w:eastAsia="ru-RU"/>
        </w:rPr>
        <w:t>0</w:t>
      </w:r>
      <w:r w:rsidRPr="00D66394">
        <w:rPr>
          <w:rFonts w:ascii="Times New Roman" w:eastAsia="Times New Roman" w:hAnsi="Times New Roman" w:cs="Times New Roman"/>
          <w:sz w:val="28"/>
          <w:szCs w:val="28"/>
          <w:lang w:eastAsia="ru-RU"/>
        </w:rPr>
        <w:t xml:space="preserve">.1. </w:t>
      </w:r>
      <w:r w:rsidRPr="00D66394">
        <w:rPr>
          <w:rFonts w:ascii="Times New Roman" w:hAnsi="Times New Roman" w:cs="Times New Roman"/>
          <w:sz w:val="28"/>
          <w:szCs w:val="28"/>
          <w:lang w:eastAsia="ru-RU"/>
        </w:rPr>
        <w:t>Текущий к</w:t>
      </w:r>
      <w:r w:rsidRPr="00D66394">
        <w:rPr>
          <w:rFonts w:ascii="Times New Roman" w:eastAsia="Times New Roman" w:hAnsi="Times New Roman" w:cs="Times New Roman"/>
          <w:sz w:val="28"/>
          <w:szCs w:val="28"/>
          <w:lang w:eastAsia="ru-RU"/>
        </w:rPr>
        <w:t>онтроль за соблюдением и исп</w:t>
      </w:r>
      <w:r w:rsidRPr="00D66394">
        <w:rPr>
          <w:rFonts w:ascii="Times New Roman" w:hAnsi="Times New Roman" w:cs="Times New Roman"/>
          <w:sz w:val="28"/>
          <w:szCs w:val="28"/>
          <w:lang w:eastAsia="ru-RU"/>
        </w:rPr>
        <w:t xml:space="preserve">олнением ответственными должностными лицами </w:t>
      </w:r>
      <w:r w:rsidR="005F431E">
        <w:rPr>
          <w:rFonts w:ascii="Times New Roman" w:hAnsi="Times New Roman" w:cs="Times New Roman"/>
          <w:sz w:val="28"/>
          <w:szCs w:val="28"/>
          <w:lang w:eastAsia="ru-RU"/>
        </w:rPr>
        <w:t>Администрации</w:t>
      </w:r>
      <w:r w:rsidRPr="00D66394">
        <w:rPr>
          <w:rFonts w:ascii="Times New Roman" w:hAnsi="Times New Roman" w:cs="Times New Roman"/>
          <w:sz w:val="28"/>
          <w:szCs w:val="28"/>
          <w:lang w:eastAsia="ru-RU"/>
        </w:rPr>
        <w:t xml:space="preserve"> </w:t>
      </w:r>
      <w:r w:rsidR="00FD4170" w:rsidRPr="00D66394">
        <w:rPr>
          <w:rFonts w:ascii="Times New Roman" w:hAnsi="Times New Roman" w:cs="Times New Roman"/>
          <w:sz w:val="28"/>
          <w:szCs w:val="28"/>
          <w:lang w:eastAsia="ru-RU"/>
        </w:rPr>
        <w:br/>
      </w:r>
      <w:r w:rsidRPr="00D66394">
        <w:rPr>
          <w:rFonts w:ascii="Times New Roman" w:hAnsi="Times New Roman" w:cs="Times New Roman"/>
          <w:sz w:val="28"/>
          <w:szCs w:val="28"/>
          <w:lang w:eastAsia="ru-RU"/>
        </w:rPr>
        <w:t>положений настоящего Административного регламента и иных нормативных правовых актов</w:t>
      </w:r>
      <w:r w:rsidR="00FD4170" w:rsidRPr="00D66394">
        <w:rPr>
          <w:rFonts w:ascii="Times New Roman" w:hAnsi="Times New Roman" w:cs="Times New Roman"/>
          <w:sz w:val="28"/>
          <w:szCs w:val="28"/>
          <w:lang w:eastAsia="ru-RU"/>
        </w:rPr>
        <w:t xml:space="preserve"> Российской Федерации, Московской области</w:t>
      </w:r>
      <w:r w:rsidRPr="00D66394">
        <w:rPr>
          <w:rFonts w:ascii="Times New Roman" w:hAnsi="Times New Roman" w:cs="Times New Roman"/>
          <w:sz w:val="28"/>
          <w:szCs w:val="28"/>
          <w:lang w:eastAsia="ru-RU"/>
        </w:rPr>
        <w:t>, устанавливающ</w:t>
      </w:r>
      <w:r w:rsidR="00FD4170" w:rsidRPr="00D66394">
        <w:rPr>
          <w:rFonts w:ascii="Times New Roman" w:hAnsi="Times New Roman" w:cs="Times New Roman"/>
          <w:sz w:val="28"/>
          <w:szCs w:val="28"/>
          <w:lang w:eastAsia="ru-RU"/>
        </w:rPr>
        <w:t xml:space="preserve">их требования к предоставлению </w:t>
      </w:r>
      <w:r w:rsidR="005F431E" w:rsidRPr="001654BB">
        <w:rPr>
          <w:rFonts w:ascii="Times New Roman" w:hAnsi="Times New Roman" w:cs="Times New Roman"/>
          <w:sz w:val="28"/>
          <w:szCs w:val="28"/>
        </w:rPr>
        <w:t>муниципальной</w:t>
      </w:r>
      <w:r w:rsidRPr="00D66394">
        <w:rPr>
          <w:rFonts w:ascii="Times New Roman" w:hAnsi="Times New Roman" w:cs="Times New Roman"/>
          <w:sz w:val="28"/>
          <w:szCs w:val="28"/>
          <w:lang w:eastAsia="ru-RU"/>
        </w:rPr>
        <w:t xml:space="preserve"> услуги, </w:t>
      </w:r>
      <w:r w:rsidR="00FD4170" w:rsidRPr="00D66394">
        <w:rPr>
          <w:rFonts w:ascii="Times New Roman" w:hAnsi="Times New Roman" w:cs="Times New Roman"/>
          <w:sz w:val="28"/>
          <w:szCs w:val="28"/>
          <w:lang w:eastAsia="ru-RU"/>
        </w:rPr>
        <w:br/>
        <w:t xml:space="preserve">а также принятием </w:t>
      </w:r>
      <w:r w:rsidRPr="00D66394">
        <w:rPr>
          <w:rFonts w:ascii="Times New Roman" w:hAnsi="Times New Roman" w:cs="Times New Roman"/>
          <w:sz w:val="28"/>
          <w:szCs w:val="28"/>
          <w:lang w:eastAsia="ru-RU"/>
        </w:rPr>
        <w:t xml:space="preserve">ими решений осуществляется в порядке, установленном организационно – распорядительным актом </w:t>
      </w:r>
      <w:r w:rsidR="005F431E">
        <w:rPr>
          <w:rFonts w:ascii="Times New Roman" w:hAnsi="Times New Roman" w:cs="Times New Roman"/>
          <w:sz w:val="28"/>
          <w:szCs w:val="28"/>
          <w:lang w:eastAsia="ru-RU"/>
        </w:rPr>
        <w:t>Администрации</w:t>
      </w:r>
      <w:r w:rsidRPr="00D66394">
        <w:rPr>
          <w:rFonts w:ascii="Times New Roman" w:hAnsi="Times New Roman" w:cs="Times New Roman"/>
          <w:sz w:val="28"/>
          <w:szCs w:val="28"/>
          <w:lang w:eastAsia="ru-RU"/>
        </w:rPr>
        <w:t xml:space="preserve">. </w:t>
      </w:r>
    </w:p>
    <w:p w14:paraId="5317AFB7" w14:textId="77777777" w:rsidR="00AC0A6A" w:rsidRPr="00D66394" w:rsidRDefault="00AC0A6A" w:rsidP="00FD4170">
      <w:pPr>
        <w:pStyle w:val="11"/>
        <w:numPr>
          <w:ilvl w:val="1"/>
          <w:numId w:val="0"/>
        </w:numPr>
        <w:ind w:firstLine="709"/>
      </w:pPr>
      <w:r w:rsidRPr="00D66394">
        <w:t>2</w:t>
      </w:r>
      <w:r w:rsidR="00FD4170" w:rsidRPr="00D66394">
        <w:t>0</w:t>
      </w:r>
      <w:r w:rsidRPr="00D66394">
        <w:t xml:space="preserve">.2. Требованиями к порядку и формам текущего контроля </w:t>
      </w:r>
      <w:r w:rsidR="00176B1F" w:rsidRPr="00D66394">
        <w:br/>
      </w:r>
      <w:r w:rsidRPr="00D66394">
        <w:t xml:space="preserve">за предоставлением </w:t>
      </w:r>
      <w:r w:rsidR="005F431E" w:rsidRPr="001654BB">
        <w:t>муниципальной</w:t>
      </w:r>
      <w:r w:rsidRPr="00D66394">
        <w:t xml:space="preserve"> услуги являются:</w:t>
      </w:r>
    </w:p>
    <w:p w14:paraId="4EBCD4AC" w14:textId="77777777" w:rsidR="00AC0A6A" w:rsidRPr="00D66394" w:rsidRDefault="00AC0A6A" w:rsidP="00FD4170">
      <w:pPr>
        <w:pStyle w:val="1"/>
        <w:numPr>
          <w:ilvl w:val="0"/>
          <w:numId w:val="0"/>
        </w:numPr>
        <w:ind w:firstLine="709"/>
      </w:pPr>
      <w:r w:rsidRPr="00D66394">
        <w:t>2</w:t>
      </w:r>
      <w:r w:rsidR="00FD4170" w:rsidRPr="00D66394">
        <w:t>0</w:t>
      </w:r>
      <w:r w:rsidR="00795FA4">
        <w:t>.2.1. Независимость.</w:t>
      </w:r>
    </w:p>
    <w:p w14:paraId="3D37B87B" w14:textId="77777777" w:rsidR="00AC0A6A" w:rsidRPr="00D66394" w:rsidRDefault="00AC0A6A" w:rsidP="00FD4170">
      <w:pPr>
        <w:pStyle w:val="1"/>
        <w:numPr>
          <w:ilvl w:val="0"/>
          <w:numId w:val="0"/>
        </w:numPr>
        <w:ind w:firstLine="709"/>
      </w:pPr>
      <w:r w:rsidRPr="00D66394">
        <w:t>2</w:t>
      </w:r>
      <w:r w:rsidR="00FD4170" w:rsidRPr="00D66394">
        <w:t>0</w:t>
      </w:r>
      <w:r w:rsidRPr="00D66394">
        <w:t>.</w:t>
      </w:r>
      <w:r w:rsidR="00795FA4">
        <w:t>2.2. Т</w:t>
      </w:r>
      <w:r w:rsidRPr="00D66394">
        <w:t>щательность.</w:t>
      </w:r>
    </w:p>
    <w:p w14:paraId="1DAD130A" w14:textId="77777777" w:rsidR="00AC0A6A" w:rsidRPr="00D66394" w:rsidRDefault="00AC0A6A" w:rsidP="00FD4170">
      <w:pPr>
        <w:pStyle w:val="11"/>
        <w:numPr>
          <w:ilvl w:val="1"/>
          <w:numId w:val="0"/>
        </w:numPr>
        <w:ind w:firstLine="709"/>
      </w:pPr>
      <w:r w:rsidRPr="00D66394">
        <w:t>2</w:t>
      </w:r>
      <w:r w:rsidR="00FD4170" w:rsidRPr="00D66394">
        <w:t>0</w:t>
      </w:r>
      <w:r w:rsidRPr="00D66394">
        <w:t xml:space="preserve">.3. Независимость текущего контроля заключается </w:t>
      </w:r>
      <w:r w:rsidR="00176B1F" w:rsidRPr="00D66394">
        <w:br/>
      </w:r>
      <w:r w:rsidRPr="00D66394">
        <w:t xml:space="preserve">в том, что должностное лицо </w:t>
      </w:r>
      <w:r w:rsidR="005F431E">
        <w:t>Администрации</w:t>
      </w:r>
      <w:r w:rsidRPr="00D66394">
        <w:t xml:space="preserve">, уполномоченное </w:t>
      </w:r>
      <w:r w:rsidR="00176B1F" w:rsidRPr="00D66394">
        <w:br/>
      </w:r>
      <w:r w:rsidRPr="00D66394">
        <w:t xml:space="preserve">на его осуществление, не находится в служебной зависимости </w:t>
      </w:r>
      <w:r w:rsidR="00176B1F" w:rsidRPr="00D66394">
        <w:br/>
      </w:r>
      <w:r w:rsidRPr="00D66394">
        <w:t xml:space="preserve">от должностного лица </w:t>
      </w:r>
      <w:r w:rsidR="005F431E">
        <w:t>Администрации</w:t>
      </w:r>
      <w:r w:rsidRPr="00D66394">
        <w:t>,</w:t>
      </w:r>
      <w:r w:rsidR="00FD4170" w:rsidRPr="00D66394">
        <w:t xml:space="preserve"> участвующего в предоставлении </w:t>
      </w:r>
      <w:r w:rsidR="005F431E" w:rsidRPr="001654BB">
        <w:t>муниципальной</w:t>
      </w:r>
      <w:r w:rsidRPr="00D66394">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13C01DA2" w14:textId="77777777" w:rsidR="00AC0A6A" w:rsidRPr="00D66394" w:rsidRDefault="00AC0A6A" w:rsidP="00FD4170">
      <w:pPr>
        <w:pStyle w:val="11"/>
        <w:numPr>
          <w:ilvl w:val="1"/>
          <w:numId w:val="0"/>
        </w:numPr>
        <w:ind w:firstLine="709"/>
      </w:pPr>
      <w:r w:rsidRPr="00D66394">
        <w:t>2</w:t>
      </w:r>
      <w:r w:rsidR="00FD4170" w:rsidRPr="00D66394">
        <w:t>0</w:t>
      </w:r>
      <w:r w:rsidRPr="00D66394">
        <w:t xml:space="preserve">.4. Должностные лица </w:t>
      </w:r>
      <w:r w:rsidR="005F431E">
        <w:t>Администрации</w:t>
      </w:r>
      <w:r w:rsidRPr="00D66394">
        <w:t xml:space="preserve">, осуществляющие </w:t>
      </w:r>
      <w:r w:rsidR="00176B1F" w:rsidRPr="00D66394">
        <w:br/>
      </w:r>
      <w:r w:rsidRPr="00D66394">
        <w:t>текущ</w:t>
      </w:r>
      <w:r w:rsidR="00FD4170" w:rsidRPr="00D66394">
        <w:t xml:space="preserve">ий контроль за предоставлением </w:t>
      </w:r>
      <w:r w:rsidR="005F431E" w:rsidRPr="001654BB">
        <w:t>муниципальной</w:t>
      </w:r>
      <w:r w:rsidRPr="00D66394">
        <w:t xml:space="preserve"> услуги, </w:t>
      </w:r>
      <w:r w:rsidR="00176B1F" w:rsidRPr="00D66394">
        <w:br/>
      </w:r>
      <w:r w:rsidRPr="00D66394">
        <w:t>обязаны принимать меры по предотвращению конфликт</w:t>
      </w:r>
      <w:r w:rsidR="00FD4170" w:rsidRPr="00D66394">
        <w:t xml:space="preserve">а интересов </w:t>
      </w:r>
      <w:r w:rsidR="00176B1F" w:rsidRPr="00D66394">
        <w:br/>
      </w:r>
      <w:r w:rsidR="00FD4170" w:rsidRPr="00D66394">
        <w:t xml:space="preserve">при предоставлении </w:t>
      </w:r>
      <w:r w:rsidR="005F431E" w:rsidRPr="001654BB">
        <w:t>муниципальной</w:t>
      </w:r>
      <w:r w:rsidRPr="00D66394">
        <w:t xml:space="preserve"> услуги.</w:t>
      </w:r>
    </w:p>
    <w:p w14:paraId="4C3D8FC4" w14:textId="77777777" w:rsidR="00AC0A6A" w:rsidRPr="00D66394" w:rsidRDefault="00AC0A6A" w:rsidP="00FD4170">
      <w:pPr>
        <w:pStyle w:val="11"/>
        <w:numPr>
          <w:ilvl w:val="1"/>
          <w:numId w:val="0"/>
        </w:numPr>
        <w:ind w:firstLine="709"/>
      </w:pPr>
      <w:r w:rsidRPr="00D66394">
        <w:t>2</w:t>
      </w:r>
      <w:r w:rsidR="00FD4170" w:rsidRPr="00D66394">
        <w:t>0</w:t>
      </w:r>
      <w:r w:rsidRPr="00D66394">
        <w:t>.5. Тщательность осуществления текуще</w:t>
      </w:r>
      <w:r w:rsidR="00FD4170" w:rsidRPr="00D66394">
        <w:t xml:space="preserve">го контроля </w:t>
      </w:r>
      <w:r w:rsidR="005E0993" w:rsidRPr="00D66394">
        <w:br/>
      </w:r>
      <w:r w:rsidR="00FD4170" w:rsidRPr="00D66394">
        <w:t xml:space="preserve">за предоставлением </w:t>
      </w:r>
      <w:r w:rsidR="005F431E" w:rsidRPr="001654BB">
        <w:t>муниципальной</w:t>
      </w:r>
      <w:r w:rsidRPr="00D66394">
        <w:t xml:space="preserve"> услуги состоит в исполнении уполномоченными </w:t>
      </w:r>
      <w:r w:rsidR="005E0993" w:rsidRPr="00D66394">
        <w:t xml:space="preserve">должностными </w:t>
      </w:r>
      <w:r w:rsidRPr="00D66394">
        <w:t xml:space="preserve">лицами </w:t>
      </w:r>
      <w:r w:rsidR="005F431E">
        <w:t>Администрации</w:t>
      </w:r>
      <w:r w:rsidRPr="00D66394">
        <w:t xml:space="preserve"> обязанностей, предусмотренных настоящим подразделом.</w:t>
      </w:r>
    </w:p>
    <w:p w14:paraId="70C129B7" w14:textId="77777777" w:rsidR="00231C22" w:rsidRPr="00EC5B26" w:rsidRDefault="00231C22" w:rsidP="000A7951">
      <w:pPr>
        <w:pStyle w:val="ConsPlusNormal"/>
        <w:jc w:val="center"/>
        <w:outlineLvl w:val="1"/>
        <w:rPr>
          <w:rFonts w:ascii="Times New Roman" w:hAnsi="Times New Roman" w:cs="Times New Roman"/>
          <w:b/>
          <w:sz w:val="28"/>
          <w:szCs w:val="28"/>
        </w:rPr>
      </w:pPr>
      <w:bookmarkStart w:id="30" w:name="_Toc91253258"/>
      <w:r w:rsidRPr="00EC5B26">
        <w:rPr>
          <w:rFonts w:ascii="Times New Roman" w:hAnsi="Times New Roman" w:cs="Times New Roman"/>
          <w:b/>
          <w:sz w:val="28"/>
          <w:szCs w:val="28"/>
        </w:rPr>
        <w:lastRenderedPageBreak/>
        <w:t xml:space="preserve">21. Порядок и периодичность осуществления </w:t>
      </w:r>
      <w:r w:rsidRPr="00EC5B26">
        <w:rPr>
          <w:rFonts w:ascii="Times New Roman" w:hAnsi="Times New Roman" w:cs="Times New Roman"/>
          <w:b/>
          <w:sz w:val="28"/>
          <w:szCs w:val="28"/>
        </w:rPr>
        <w:br/>
        <w:t xml:space="preserve">плановых и внеплановых проверок полноты и качества </w:t>
      </w:r>
      <w:r w:rsidRPr="00EC5B26">
        <w:rPr>
          <w:rFonts w:ascii="Times New Roman" w:hAnsi="Times New Roman" w:cs="Times New Roman"/>
          <w:b/>
          <w:sz w:val="28"/>
          <w:szCs w:val="28"/>
        </w:rPr>
        <w:br/>
        <w:t xml:space="preserve">предоставления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 в том числе порядок и формы контроля за полнотой и качеством предоставления </w:t>
      </w:r>
      <w:r w:rsidR="005F431E" w:rsidRPr="00EC5B26">
        <w:rPr>
          <w:rFonts w:ascii="Times New Roman" w:hAnsi="Times New Roman" w:cs="Times New Roman"/>
          <w:b/>
          <w:sz w:val="28"/>
          <w:szCs w:val="28"/>
        </w:rPr>
        <w:t>муниципальной</w:t>
      </w:r>
      <w:r w:rsidRPr="00EC5B26">
        <w:rPr>
          <w:rFonts w:ascii="Times New Roman" w:hAnsi="Times New Roman" w:cs="Times New Roman"/>
          <w:b/>
          <w:sz w:val="28"/>
          <w:szCs w:val="28"/>
        </w:rPr>
        <w:t xml:space="preserve"> услуги</w:t>
      </w:r>
      <w:bookmarkEnd w:id="30"/>
    </w:p>
    <w:p w14:paraId="3D6A57AD" w14:textId="77777777" w:rsidR="00E11BC6" w:rsidRPr="00E11BC6" w:rsidRDefault="00E11BC6" w:rsidP="000A7951">
      <w:pPr>
        <w:pStyle w:val="ConsPlusNormal"/>
        <w:jc w:val="center"/>
        <w:outlineLvl w:val="1"/>
        <w:rPr>
          <w:rFonts w:ascii="Times New Roman" w:hAnsi="Times New Roman" w:cs="Times New Roman"/>
          <w:b/>
          <w:sz w:val="27"/>
          <w:szCs w:val="27"/>
        </w:rPr>
      </w:pPr>
    </w:p>
    <w:p w14:paraId="33B26DFA" w14:textId="77777777" w:rsidR="00484E99" w:rsidRPr="00D66394" w:rsidRDefault="00484E99" w:rsidP="00484E99">
      <w:pPr>
        <w:autoSpaceDN w:val="0"/>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 xml:space="preserve">21.1. Порядок и периодичность осуществления плановых </w:t>
      </w:r>
      <w:r w:rsidR="004B7DC5" w:rsidRPr="00D66394">
        <w:rPr>
          <w:rFonts w:ascii="Times New Roman" w:eastAsia="Times New Roman" w:hAnsi="Times New Roman" w:cs="Times New Roman"/>
          <w:sz w:val="28"/>
          <w:szCs w:val="28"/>
          <w:lang w:eastAsia="ru-RU"/>
        </w:rPr>
        <w:br/>
      </w:r>
      <w:r w:rsidRPr="00D66394">
        <w:rPr>
          <w:rFonts w:ascii="Times New Roman" w:eastAsia="Times New Roman" w:hAnsi="Times New Roman" w:cs="Times New Roman"/>
          <w:sz w:val="28"/>
          <w:szCs w:val="28"/>
          <w:lang w:eastAsia="ru-RU"/>
        </w:rPr>
        <w:t xml:space="preserve">и внеплановых проверок полноты и качества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в том числе порядок и формы контроля за полнотой и качеством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устанавливаются организационно – распорядительным актом </w:t>
      </w:r>
      <w:r w:rsidR="005F431E">
        <w:rPr>
          <w:rFonts w:ascii="Times New Roman" w:eastAsia="Times New Roman" w:hAnsi="Times New Roman" w:cs="Times New Roman"/>
          <w:sz w:val="28"/>
          <w:szCs w:val="28"/>
          <w:lang w:eastAsia="ru-RU"/>
        </w:rPr>
        <w:t>Администрации</w:t>
      </w:r>
      <w:r w:rsidRPr="00D66394">
        <w:rPr>
          <w:rFonts w:ascii="Times New Roman" w:eastAsia="Times New Roman" w:hAnsi="Times New Roman" w:cs="Times New Roman"/>
          <w:sz w:val="28"/>
          <w:szCs w:val="28"/>
          <w:lang w:eastAsia="ru-RU"/>
        </w:rPr>
        <w:t>.</w:t>
      </w:r>
    </w:p>
    <w:p w14:paraId="5F31D966" w14:textId="77777777" w:rsidR="00484E99" w:rsidRDefault="00484E99" w:rsidP="00484E99">
      <w:pPr>
        <w:spacing w:after="0"/>
        <w:ind w:firstLine="709"/>
        <w:jc w:val="both"/>
        <w:rPr>
          <w:rFonts w:ascii="Times New Roman" w:eastAsia="Times New Roman" w:hAnsi="Times New Roman" w:cs="Times New Roman"/>
          <w:sz w:val="28"/>
          <w:szCs w:val="28"/>
          <w:lang w:eastAsia="ru-RU"/>
        </w:rPr>
      </w:pPr>
      <w:r w:rsidRPr="00D66394">
        <w:rPr>
          <w:rFonts w:ascii="Times New Roman" w:eastAsia="Times New Roman" w:hAnsi="Times New Roman" w:cs="Times New Roman"/>
          <w:sz w:val="28"/>
          <w:szCs w:val="28"/>
          <w:lang w:eastAsia="ru-RU"/>
        </w:rPr>
        <w:t>21.2.</w:t>
      </w:r>
      <w:r w:rsidRPr="00D66394">
        <w:rPr>
          <w:rFonts w:ascii="Times New Roman" w:hAnsi="Times New Roman" w:cs="Times New Roman"/>
          <w:sz w:val="28"/>
          <w:szCs w:val="28"/>
        </w:rPr>
        <w:tab/>
      </w:r>
      <w:r w:rsidRPr="00D66394">
        <w:rPr>
          <w:rFonts w:ascii="Times New Roman" w:eastAsia="Times New Roman" w:hAnsi="Times New Roman" w:cs="Times New Roman"/>
          <w:sz w:val="28"/>
          <w:szCs w:val="28"/>
          <w:lang w:eastAsia="ru-RU"/>
        </w:rPr>
        <w:t xml:space="preserve">При выявлении в ходе плановых и внеплановых проверок полноты и качества предоставления </w:t>
      </w:r>
      <w:r w:rsidR="005F431E" w:rsidRPr="001654BB">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lang w:eastAsia="ru-RU"/>
        </w:rPr>
        <w:t xml:space="preserve"> услуги нарушений исполнения положений законодательства Российской Федерации, включая положения настоящего Административного регламента, </w:t>
      </w:r>
      <w:r w:rsidR="005F431E">
        <w:rPr>
          <w:rFonts w:ascii="Times New Roman" w:eastAsia="Times New Roman" w:hAnsi="Times New Roman" w:cs="Times New Roman"/>
          <w:sz w:val="28"/>
          <w:szCs w:val="28"/>
          <w:lang w:eastAsia="ru-RU"/>
        </w:rPr>
        <w:t>Администрацией</w:t>
      </w:r>
      <w:r w:rsidRPr="00D66394">
        <w:rPr>
          <w:rFonts w:ascii="Times New Roman" w:eastAsia="Times New Roman" w:hAnsi="Times New Roman" w:cs="Times New Roman"/>
          <w:sz w:val="28"/>
          <w:szCs w:val="28"/>
          <w:lang w:eastAsia="ru-RU"/>
        </w:rPr>
        <w:t xml:space="preserve"> принимаются меры по устранению таких нарушений в соответствии </w:t>
      </w:r>
      <w:r w:rsidR="001C686A" w:rsidRPr="00D66394">
        <w:rPr>
          <w:rFonts w:ascii="Times New Roman" w:eastAsia="Times New Roman" w:hAnsi="Times New Roman" w:cs="Times New Roman"/>
          <w:sz w:val="28"/>
          <w:szCs w:val="28"/>
          <w:lang w:eastAsia="ru-RU"/>
        </w:rPr>
        <w:br/>
      </w:r>
      <w:r w:rsidRPr="00D66394">
        <w:rPr>
          <w:rFonts w:ascii="Times New Roman" w:eastAsia="Times New Roman" w:hAnsi="Times New Roman" w:cs="Times New Roman"/>
          <w:sz w:val="28"/>
          <w:szCs w:val="28"/>
          <w:lang w:eastAsia="ru-RU"/>
        </w:rPr>
        <w:t>с законодательством Российской Федерации.</w:t>
      </w:r>
    </w:p>
    <w:p w14:paraId="166E0622" w14:textId="77777777" w:rsidR="00E11BC6" w:rsidRPr="00D66394" w:rsidRDefault="00E11BC6" w:rsidP="00484E99">
      <w:pPr>
        <w:spacing w:after="0"/>
        <w:ind w:firstLine="709"/>
        <w:jc w:val="both"/>
        <w:rPr>
          <w:rFonts w:ascii="Times New Roman" w:eastAsia="Times New Roman" w:hAnsi="Times New Roman" w:cs="Times New Roman"/>
          <w:sz w:val="28"/>
          <w:szCs w:val="28"/>
          <w:lang w:eastAsia="ru-RU"/>
        </w:rPr>
      </w:pPr>
    </w:p>
    <w:p w14:paraId="15EE054B" w14:textId="77777777" w:rsidR="00231C22" w:rsidRPr="005F431E" w:rsidRDefault="00231C22" w:rsidP="000A7951">
      <w:pPr>
        <w:pStyle w:val="ConsPlusNormal"/>
        <w:jc w:val="center"/>
        <w:outlineLvl w:val="1"/>
        <w:rPr>
          <w:rFonts w:ascii="Times New Roman" w:hAnsi="Times New Roman" w:cs="Times New Roman"/>
          <w:b/>
          <w:sz w:val="28"/>
          <w:szCs w:val="28"/>
        </w:rPr>
      </w:pPr>
      <w:bookmarkStart w:id="31" w:name="_Toc91253259"/>
      <w:r w:rsidRPr="005F431E">
        <w:rPr>
          <w:rFonts w:ascii="Times New Roman" w:hAnsi="Times New Roman" w:cs="Times New Roman"/>
          <w:b/>
          <w:sz w:val="28"/>
          <w:szCs w:val="28"/>
        </w:rPr>
        <w:t xml:space="preserve">22. Ответственность должностных лиц </w:t>
      </w:r>
      <w:r w:rsidR="005F431E" w:rsidRPr="005F431E">
        <w:rPr>
          <w:rFonts w:ascii="Times New Roman" w:hAnsi="Times New Roman" w:cs="Times New Roman"/>
          <w:b/>
          <w:sz w:val="28"/>
          <w:szCs w:val="28"/>
        </w:rPr>
        <w:t>Администрации</w:t>
      </w:r>
      <w:r w:rsidRPr="005F431E">
        <w:rPr>
          <w:rFonts w:ascii="Times New Roman" w:hAnsi="Times New Roman" w:cs="Times New Roman"/>
          <w:b/>
          <w:sz w:val="28"/>
          <w:szCs w:val="28"/>
        </w:rPr>
        <w:t xml:space="preserve"> </w:t>
      </w:r>
      <w:r w:rsidRPr="005F431E">
        <w:rPr>
          <w:rFonts w:ascii="Times New Roman" w:hAnsi="Times New Roman" w:cs="Times New Roman"/>
          <w:b/>
          <w:sz w:val="28"/>
          <w:szCs w:val="28"/>
        </w:rPr>
        <w:br/>
        <w:t xml:space="preserve">за решения и действия (бездействие), принимаемые (осуществляемые) </w:t>
      </w:r>
      <w:r w:rsidRPr="005F431E">
        <w:rPr>
          <w:rFonts w:ascii="Times New Roman" w:hAnsi="Times New Roman" w:cs="Times New Roman"/>
          <w:b/>
          <w:sz w:val="28"/>
          <w:szCs w:val="28"/>
        </w:rPr>
        <w:br/>
        <w:t xml:space="preserve">ими в ходе предоставления </w:t>
      </w:r>
      <w:r w:rsidR="005F431E" w:rsidRPr="005F431E">
        <w:rPr>
          <w:rFonts w:ascii="Times New Roman" w:hAnsi="Times New Roman" w:cs="Times New Roman"/>
          <w:b/>
          <w:sz w:val="28"/>
          <w:szCs w:val="28"/>
        </w:rPr>
        <w:t>муниципальной</w:t>
      </w:r>
      <w:r w:rsidRPr="005F431E">
        <w:rPr>
          <w:rFonts w:ascii="Times New Roman" w:hAnsi="Times New Roman" w:cs="Times New Roman"/>
          <w:b/>
          <w:sz w:val="28"/>
          <w:szCs w:val="28"/>
        </w:rPr>
        <w:t xml:space="preserve"> услуги</w:t>
      </w:r>
      <w:bookmarkEnd w:id="31"/>
    </w:p>
    <w:p w14:paraId="674DD7E6" w14:textId="77777777" w:rsidR="00782183" w:rsidRPr="000A7951" w:rsidRDefault="00782183" w:rsidP="000A7951">
      <w:pPr>
        <w:pStyle w:val="ConsPlusNormal"/>
        <w:ind w:firstLine="709"/>
        <w:jc w:val="center"/>
        <w:rPr>
          <w:rFonts w:ascii="Times New Roman" w:hAnsi="Times New Roman" w:cs="Times New Roman"/>
          <w:b/>
          <w:sz w:val="28"/>
          <w:szCs w:val="28"/>
        </w:rPr>
      </w:pPr>
    </w:p>
    <w:p w14:paraId="3060819A" w14:textId="77777777" w:rsidR="00782183" w:rsidRPr="00D66394" w:rsidRDefault="00782183" w:rsidP="00782183">
      <w:pPr>
        <w:pStyle w:val="11"/>
        <w:numPr>
          <w:ilvl w:val="1"/>
          <w:numId w:val="0"/>
        </w:numPr>
        <w:ind w:firstLine="709"/>
        <w:rPr>
          <w:lang w:eastAsia="zh-CN"/>
        </w:rPr>
      </w:pPr>
      <w:r w:rsidRPr="00D66394">
        <w:rPr>
          <w:lang w:eastAsia="zh-CN"/>
        </w:rPr>
        <w:t xml:space="preserve">22.1. Должностным лицом </w:t>
      </w:r>
      <w:r w:rsidR="005F431E">
        <w:rPr>
          <w:lang w:eastAsia="zh-CN"/>
        </w:rPr>
        <w:t>Администрации</w:t>
      </w:r>
      <w:r w:rsidRPr="00D66394">
        <w:rPr>
          <w:lang w:eastAsia="zh-CN"/>
        </w:rPr>
        <w:t xml:space="preserve">, ответственным </w:t>
      </w:r>
      <w:r w:rsidR="004B7DC5" w:rsidRPr="00D66394">
        <w:rPr>
          <w:lang w:eastAsia="zh-CN"/>
        </w:rPr>
        <w:br/>
      </w:r>
      <w:r w:rsidRPr="00D66394">
        <w:rPr>
          <w:lang w:eastAsia="zh-CN"/>
        </w:rPr>
        <w:t xml:space="preserve">за предоставление </w:t>
      </w:r>
      <w:r w:rsidR="005F431E" w:rsidRPr="001654BB">
        <w:t>муниципальной</w:t>
      </w:r>
      <w:r w:rsidRPr="00D66394">
        <w:rPr>
          <w:lang w:eastAsia="zh-CN"/>
        </w:rPr>
        <w:t xml:space="preserve"> услуги, а также за соблюдение порядка предоставления </w:t>
      </w:r>
      <w:r w:rsidR="005F431E" w:rsidRPr="001654BB">
        <w:t>муниципальной</w:t>
      </w:r>
      <w:r w:rsidRPr="00D66394">
        <w:rPr>
          <w:lang w:eastAsia="zh-CN"/>
        </w:rPr>
        <w:t xml:space="preserve"> услуги, является </w:t>
      </w:r>
      <w:proofErr w:type="gramStart"/>
      <w:r w:rsidRPr="00D66394">
        <w:rPr>
          <w:lang w:eastAsia="zh-CN"/>
        </w:rPr>
        <w:t xml:space="preserve">руководитель структурного подразделения </w:t>
      </w:r>
      <w:r w:rsidR="005F431E">
        <w:rPr>
          <w:lang w:eastAsia="zh-CN"/>
        </w:rPr>
        <w:t>Администрации</w:t>
      </w:r>
      <w:proofErr w:type="gramEnd"/>
      <w:r w:rsidRPr="00D66394">
        <w:rPr>
          <w:lang w:eastAsia="zh-CN"/>
        </w:rPr>
        <w:t xml:space="preserve"> непосредственно предоставляющего </w:t>
      </w:r>
      <w:r w:rsidR="005F431E" w:rsidRPr="001654BB">
        <w:t>муниципальной</w:t>
      </w:r>
      <w:r w:rsidRPr="00D66394">
        <w:rPr>
          <w:lang w:eastAsia="zh-CN"/>
        </w:rPr>
        <w:t xml:space="preserve"> услугу.</w:t>
      </w:r>
    </w:p>
    <w:p w14:paraId="0158ABC5" w14:textId="77777777" w:rsidR="00782183" w:rsidRPr="00D66394" w:rsidRDefault="00782183" w:rsidP="00782183">
      <w:pPr>
        <w:pStyle w:val="11"/>
        <w:numPr>
          <w:ilvl w:val="0"/>
          <w:numId w:val="0"/>
        </w:numPr>
        <w:ind w:firstLine="709"/>
        <w:rPr>
          <w:lang w:eastAsia="zh-CN"/>
        </w:rPr>
      </w:pPr>
      <w:r w:rsidRPr="00D66394">
        <w:rPr>
          <w:lang w:eastAsia="zh-CN"/>
        </w:rPr>
        <w:t xml:space="preserve">22.2. По результатам проведенных мониторинга и проверок, </w:t>
      </w:r>
      <w:r w:rsidR="004B7DC5" w:rsidRPr="00D66394">
        <w:rPr>
          <w:lang w:eastAsia="zh-CN"/>
        </w:rPr>
        <w:br/>
      </w:r>
      <w:r w:rsidRPr="00D66394">
        <w:rPr>
          <w:lang w:eastAsia="zh-CN"/>
        </w:rPr>
        <w:t xml:space="preserve">в случае выявления неправомерных решений, действий (бездействия) должностных лиц </w:t>
      </w:r>
      <w:r w:rsidR="005F431E">
        <w:rPr>
          <w:lang w:eastAsia="zh-CN"/>
        </w:rPr>
        <w:t>Администрации</w:t>
      </w:r>
      <w:r w:rsidRPr="00D66394">
        <w:rPr>
          <w:lang w:eastAsia="zh-CN"/>
        </w:rPr>
        <w:t xml:space="preserve">, и фактов нарушения прав и законных интересов заявителей, должностные лица </w:t>
      </w:r>
      <w:r w:rsidR="005F431E">
        <w:rPr>
          <w:lang w:eastAsia="zh-CN"/>
        </w:rPr>
        <w:t>Администрации</w:t>
      </w:r>
      <w:r w:rsidRPr="00D66394">
        <w:rPr>
          <w:lang w:eastAsia="zh-CN"/>
        </w:rPr>
        <w:t xml:space="preserve"> несут ответственность в соответствии с законодательством Российской Федерации. </w:t>
      </w:r>
    </w:p>
    <w:p w14:paraId="41C2483C" w14:textId="77777777" w:rsidR="00231C22" w:rsidRPr="005F431E" w:rsidRDefault="00231C22" w:rsidP="000A7951">
      <w:pPr>
        <w:pStyle w:val="ConsPlusNormal"/>
        <w:ind w:firstLine="709"/>
        <w:jc w:val="both"/>
        <w:rPr>
          <w:rFonts w:ascii="Times New Roman" w:hAnsi="Times New Roman" w:cs="Times New Roman"/>
          <w:b/>
          <w:sz w:val="28"/>
          <w:szCs w:val="28"/>
        </w:rPr>
      </w:pPr>
    </w:p>
    <w:p w14:paraId="5559EAF5" w14:textId="77777777" w:rsidR="00231C22" w:rsidRPr="005F431E" w:rsidRDefault="00231C22" w:rsidP="000A7951">
      <w:pPr>
        <w:pStyle w:val="ConsPlusNormal"/>
        <w:jc w:val="center"/>
        <w:outlineLvl w:val="1"/>
        <w:rPr>
          <w:rFonts w:ascii="Times New Roman" w:hAnsi="Times New Roman" w:cs="Times New Roman"/>
          <w:b/>
          <w:sz w:val="28"/>
          <w:szCs w:val="28"/>
        </w:rPr>
      </w:pPr>
      <w:bookmarkStart w:id="32" w:name="_Toc91253260"/>
      <w:r w:rsidRPr="005F431E">
        <w:rPr>
          <w:rFonts w:ascii="Times New Roman" w:hAnsi="Times New Roman" w:cs="Times New Roman"/>
          <w:b/>
          <w:sz w:val="28"/>
          <w:szCs w:val="28"/>
        </w:rPr>
        <w:t xml:space="preserve">23. Положения, характеризующие требования </w:t>
      </w:r>
      <w:r w:rsidRPr="005F431E">
        <w:rPr>
          <w:rFonts w:ascii="Times New Roman" w:hAnsi="Times New Roman" w:cs="Times New Roman"/>
          <w:b/>
          <w:sz w:val="28"/>
          <w:szCs w:val="28"/>
        </w:rPr>
        <w:br/>
        <w:t xml:space="preserve">к порядку и формам контроля за предоставлением </w:t>
      </w:r>
      <w:r w:rsidR="005F431E" w:rsidRPr="005F431E">
        <w:rPr>
          <w:rFonts w:ascii="Times New Roman" w:hAnsi="Times New Roman" w:cs="Times New Roman"/>
          <w:b/>
          <w:sz w:val="28"/>
          <w:szCs w:val="28"/>
        </w:rPr>
        <w:t>муниципальной</w:t>
      </w:r>
      <w:r w:rsidRPr="005F431E">
        <w:rPr>
          <w:rFonts w:ascii="Times New Roman" w:hAnsi="Times New Roman" w:cs="Times New Roman"/>
          <w:b/>
          <w:sz w:val="28"/>
          <w:szCs w:val="28"/>
        </w:rPr>
        <w:t xml:space="preserve"> услуги, в том числе со стороны граждан, их объединений и организаций</w:t>
      </w:r>
      <w:bookmarkEnd w:id="32"/>
    </w:p>
    <w:p w14:paraId="7597910B" w14:textId="77777777" w:rsidR="004B7DC5" w:rsidRPr="000A7951" w:rsidRDefault="004B7DC5" w:rsidP="000A7951">
      <w:pPr>
        <w:pStyle w:val="ConsPlusNormal"/>
        <w:ind w:firstLine="709"/>
        <w:jc w:val="center"/>
        <w:rPr>
          <w:rFonts w:ascii="Times New Roman" w:hAnsi="Times New Roman" w:cs="Times New Roman"/>
          <w:b/>
          <w:sz w:val="28"/>
          <w:szCs w:val="28"/>
        </w:rPr>
      </w:pPr>
    </w:p>
    <w:p w14:paraId="52A43D3E" w14:textId="77777777" w:rsidR="004B7DC5" w:rsidRPr="00D66394" w:rsidRDefault="004B7DC5" w:rsidP="00161A43">
      <w:pPr>
        <w:pStyle w:val="11"/>
        <w:numPr>
          <w:ilvl w:val="1"/>
          <w:numId w:val="0"/>
        </w:numPr>
        <w:ind w:firstLine="709"/>
      </w:pPr>
      <w:r w:rsidRPr="00D66394">
        <w:t xml:space="preserve">23.1. Контроль за предоставлением </w:t>
      </w:r>
      <w:r w:rsidR="00F8211C" w:rsidRPr="001654BB">
        <w:t>муниципальной</w:t>
      </w:r>
      <w:r w:rsidRPr="00D66394">
        <w:t xml:space="preserve"> услуги осуществляется в порядке и формах, предусмотренными подразделами </w:t>
      </w:r>
      <w:r w:rsidR="00161A43" w:rsidRPr="00D66394">
        <w:br/>
      </w:r>
      <w:r w:rsidRPr="00D66394">
        <w:t>20 - 22 настоящего Административного регламента.</w:t>
      </w:r>
    </w:p>
    <w:p w14:paraId="01CE633F" w14:textId="77777777" w:rsidR="004B7DC5" w:rsidRPr="00D66394" w:rsidRDefault="004B7DC5" w:rsidP="00161A43">
      <w:pPr>
        <w:autoSpaceDN w:val="0"/>
        <w:spacing w:after="0"/>
        <w:ind w:firstLine="709"/>
        <w:jc w:val="both"/>
        <w:rPr>
          <w:rFonts w:ascii="Times New Roman" w:eastAsia="Times New Roman" w:hAnsi="Times New Roman" w:cs="Times New Roman"/>
          <w:sz w:val="28"/>
          <w:szCs w:val="28"/>
        </w:rPr>
      </w:pPr>
      <w:r w:rsidRPr="00D66394">
        <w:rPr>
          <w:rFonts w:ascii="Times New Roman" w:hAnsi="Times New Roman" w:cs="Times New Roman"/>
          <w:sz w:val="28"/>
          <w:szCs w:val="28"/>
        </w:rPr>
        <w:lastRenderedPageBreak/>
        <w:t xml:space="preserve">23.2. </w:t>
      </w:r>
      <w:r w:rsidRPr="00D66394">
        <w:rPr>
          <w:rFonts w:ascii="Times New Roman" w:eastAsia="Times New Roman" w:hAnsi="Times New Roman" w:cs="Times New Roman"/>
          <w:sz w:val="28"/>
          <w:szCs w:val="28"/>
        </w:rPr>
        <w:t>Контроль за порядком предоставления</w:t>
      </w:r>
      <w:r w:rsidRPr="00F8211C">
        <w:rPr>
          <w:rFonts w:ascii="Times New Roman" w:eastAsia="Times New Roman" w:hAnsi="Times New Roman" w:cs="Times New Roman"/>
          <w:sz w:val="28"/>
          <w:szCs w:val="28"/>
        </w:rPr>
        <w:t xml:space="preserve"> </w:t>
      </w:r>
      <w:r w:rsidR="00F8211C" w:rsidRPr="00F8211C">
        <w:rPr>
          <w:rFonts w:ascii="Times New Roman" w:hAnsi="Times New Roman" w:cs="Times New Roman"/>
          <w:sz w:val="28"/>
          <w:szCs w:val="28"/>
        </w:rPr>
        <w:t>муниципальной</w:t>
      </w:r>
      <w:r w:rsidRPr="00D66394">
        <w:rPr>
          <w:rFonts w:ascii="Times New Roman" w:eastAsia="Times New Roman" w:hAnsi="Times New Roman" w:cs="Times New Roman"/>
          <w:sz w:val="28"/>
          <w:szCs w:val="28"/>
        </w:rPr>
        <w:t xml:space="preserve">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w:t>
      </w:r>
      <w:r w:rsidR="000A3199">
        <w:rPr>
          <w:rFonts w:ascii="Times New Roman" w:eastAsia="Times New Roman" w:hAnsi="Times New Roman" w:cs="Times New Roman"/>
          <w:sz w:val="28"/>
          <w:szCs w:val="28"/>
        </w:rPr>
        <w:br/>
      </w:r>
      <w:r w:rsidRPr="00D66394">
        <w:rPr>
          <w:rFonts w:ascii="Times New Roman" w:eastAsia="Times New Roman" w:hAnsi="Times New Roman" w:cs="Times New Roman"/>
          <w:sz w:val="28"/>
          <w:szCs w:val="28"/>
        </w:rPr>
        <w:t>Московской области».</w:t>
      </w:r>
    </w:p>
    <w:p w14:paraId="65C214B1" w14:textId="77777777" w:rsidR="004B7DC5" w:rsidRPr="00D66394" w:rsidRDefault="004B7DC5" w:rsidP="00161A43">
      <w:pPr>
        <w:autoSpaceDN w:val="0"/>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23.3. Граждане, их объединения и организации для осуществлен</w:t>
      </w:r>
      <w:r w:rsidR="00012E91" w:rsidRPr="00D66394">
        <w:rPr>
          <w:rFonts w:ascii="Times New Roman" w:hAnsi="Times New Roman" w:cs="Times New Roman"/>
          <w:sz w:val="28"/>
          <w:szCs w:val="28"/>
        </w:rPr>
        <w:t xml:space="preserve">ия контроля за предоставлением </w:t>
      </w:r>
      <w:r w:rsidR="00F8211C" w:rsidRPr="00F8211C">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F8211C">
        <w:rPr>
          <w:rFonts w:ascii="Times New Roman" w:hAnsi="Times New Roman" w:cs="Times New Roman"/>
          <w:sz w:val="28"/>
          <w:szCs w:val="28"/>
        </w:rPr>
        <w:t>Администрации</w:t>
      </w:r>
      <w:r w:rsidR="00012E91" w:rsidRPr="00D66394">
        <w:rPr>
          <w:rFonts w:ascii="Times New Roman" w:hAnsi="Times New Roman" w:cs="Times New Roman"/>
          <w:sz w:val="28"/>
          <w:szCs w:val="28"/>
        </w:rPr>
        <w:t xml:space="preserve"> порядка предоставления </w:t>
      </w:r>
      <w:r w:rsidR="00F8211C" w:rsidRPr="00F8211C">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 повлекшее ее непредставление или предоставление с нарушением срока, установленного настоящим Административным регламентом.</w:t>
      </w:r>
    </w:p>
    <w:p w14:paraId="61A0BBF8" w14:textId="77777777" w:rsidR="004B7DC5" w:rsidRPr="00D66394" w:rsidRDefault="004B7DC5" w:rsidP="00161A43">
      <w:pPr>
        <w:pStyle w:val="11"/>
        <w:numPr>
          <w:ilvl w:val="1"/>
          <w:numId w:val="0"/>
        </w:numPr>
        <w:ind w:firstLine="709"/>
      </w:pPr>
      <w:r w:rsidRPr="00D66394">
        <w:t xml:space="preserve">23.4. Граждане, их объединения и организации для осуществления контроля за предоставлением </w:t>
      </w:r>
      <w:r w:rsidR="00157F0B" w:rsidRPr="00F8211C">
        <w:t>муниципальной</w:t>
      </w:r>
      <w:r w:rsidRPr="00D66394">
        <w:t xml:space="preserve"> услуги имеют право н</w:t>
      </w:r>
      <w:r w:rsidR="008D798B" w:rsidRPr="00D66394">
        <w:t xml:space="preserve">аправлять в </w:t>
      </w:r>
      <w:r w:rsidR="00157F0B">
        <w:t>Администрацию</w:t>
      </w:r>
      <w:r w:rsidR="008D798B" w:rsidRPr="00D66394">
        <w:t>, МФЦ, У</w:t>
      </w:r>
      <w:r w:rsidRPr="00D66394">
        <w:t xml:space="preserve">чредителю МФЦ индивидуальные </w:t>
      </w:r>
      <w:r w:rsidR="00161A43" w:rsidRPr="00D66394">
        <w:br/>
      </w:r>
      <w:r w:rsidRPr="00D66394">
        <w:t>и коллективные обращения с предложениями по совершенствованию</w:t>
      </w:r>
      <w:r w:rsidR="00012E91" w:rsidRPr="00D66394">
        <w:t xml:space="preserve"> порядка предоставления </w:t>
      </w:r>
      <w:r w:rsidR="00157F0B" w:rsidRPr="00F8211C">
        <w:t>муниципальной</w:t>
      </w:r>
      <w:r w:rsidRPr="00D66394">
        <w:t xml:space="preserve"> услуги, а также жалобы и заявления </w:t>
      </w:r>
      <w:r w:rsidR="0017051D">
        <w:br/>
      </w:r>
      <w:r w:rsidRPr="00D66394">
        <w:t>на действия (бездействие) должностных лиц</w:t>
      </w:r>
      <w:r w:rsidR="00385C4A">
        <w:t xml:space="preserve">, </w:t>
      </w:r>
      <w:r w:rsidR="00385C4A" w:rsidRPr="00B26DF7">
        <w:t>муниципальных служащих, работников</w:t>
      </w:r>
      <w:r w:rsidRPr="00D66394">
        <w:t xml:space="preserve"> </w:t>
      </w:r>
      <w:r w:rsidR="00157F0B">
        <w:t>Администрации</w:t>
      </w:r>
      <w:r w:rsidRPr="00D66394">
        <w:t xml:space="preserve">, работников МФЦ и принятые </w:t>
      </w:r>
      <w:r w:rsidR="0017051D">
        <w:br/>
      </w:r>
      <w:r w:rsidRPr="00D66394">
        <w:t xml:space="preserve">ими решения, связанные с предоставлением </w:t>
      </w:r>
      <w:r w:rsidR="00157F0B" w:rsidRPr="00F8211C">
        <w:t>муниципальной</w:t>
      </w:r>
      <w:r w:rsidRPr="00D66394">
        <w:t xml:space="preserve"> услуги.</w:t>
      </w:r>
    </w:p>
    <w:p w14:paraId="6E57F8A0" w14:textId="77777777" w:rsidR="004B7DC5" w:rsidRPr="00D66394" w:rsidRDefault="004B7DC5" w:rsidP="00161A43">
      <w:pPr>
        <w:pStyle w:val="11"/>
        <w:numPr>
          <w:ilvl w:val="1"/>
          <w:numId w:val="0"/>
        </w:numPr>
        <w:ind w:firstLine="709"/>
      </w:pPr>
      <w:r w:rsidRPr="00D66394">
        <w:t xml:space="preserve">23.5. Контроль за предоставлением </w:t>
      </w:r>
      <w:r w:rsidR="00157F0B" w:rsidRPr="00F8211C">
        <w:t>муниципальной</w:t>
      </w:r>
      <w:r w:rsidRPr="00D66394">
        <w:t xml:space="preserve"> услуги, </w:t>
      </w:r>
      <w:r w:rsidR="00161A43" w:rsidRPr="00D66394">
        <w:br/>
      </w:r>
      <w:r w:rsidRPr="00D66394">
        <w:t xml:space="preserve">в том числе со стороны граждан, их объединений и организаций, осуществляется посредством открытости деятельности </w:t>
      </w:r>
      <w:r w:rsidR="00157F0B">
        <w:t>Администрации</w:t>
      </w:r>
      <w:r w:rsidRPr="00D66394">
        <w:t xml:space="preserve">, </w:t>
      </w:r>
      <w:r w:rsidR="00161A43" w:rsidRPr="00D66394">
        <w:br/>
      </w:r>
      <w:r w:rsidR="00012E91" w:rsidRPr="00D66394">
        <w:t xml:space="preserve">а также </w:t>
      </w:r>
      <w:r w:rsidRPr="00D66394">
        <w:t>МФЦ</w:t>
      </w:r>
      <w:r w:rsidR="00012E91" w:rsidRPr="00D66394">
        <w:t xml:space="preserve"> при предоставлении </w:t>
      </w:r>
      <w:r w:rsidR="00157F0B" w:rsidRPr="00F8211C">
        <w:t>муниципальной</w:t>
      </w:r>
      <w:r w:rsidRPr="00D66394">
        <w:t xml:space="preserve"> услуги, получения полной, актуальной и достоверной информации о порядке предоставления </w:t>
      </w:r>
      <w:r w:rsidR="00157F0B" w:rsidRPr="00F8211C">
        <w:t>муниципальной</w:t>
      </w:r>
      <w:r w:rsidRPr="00D66394">
        <w:t xml:space="preserve"> услуги и возможности досудебного рассмотрения обращений (жалоб) в процессе получения </w:t>
      </w:r>
      <w:r w:rsidR="00157F0B" w:rsidRPr="00F8211C">
        <w:t>муниципальной</w:t>
      </w:r>
      <w:r w:rsidRPr="00D66394">
        <w:t xml:space="preserve"> услуги.</w:t>
      </w:r>
    </w:p>
    <w:p w14:paraId="3FEA02AB" w14:textId="77777777" w:rsidR="00BC7BC3" w:rsidRPr="00157F0B" w:rsidRDefault="00BC7BC3" w:rsidP="000A7951">
      <w:pPr>
        <w:spacing w:after="0" w:line="240" w:lineRule="auto"/>
        <w:ind w:firstLine="709"/>
        <w:jc w:val="center"/>
        <w:rPr>
          <w:rFonts w:ascii="Times New Roman" w:hAnsi="Times New Roman" w:cs="Times New Roman"/>
          <w:b/>
          <w:sz w:val="28"/>
          <w:szCs w:val="28"/>
        </w:rPr>
      </w:pPr>
    </w:p>
    <w:p w14:paraId="0F752D5F" w14:textId="77777777" w:rsidR="00BC7BC3" w:rsidRPr="00157F0B" w:rsidRDefault="00BC7BC3" w:rsidP="000A7951">
      <w:pPr>
        <w:pStyle w:val="10"/>
        <w:spacing w:before="0" w:line="240" w:lineRule="auto"/>
        <w:jc w:val="center"/>
        <w:rPr>
          <w:rFonts w:ascii="Times New Roman" w:hAnsi="Times New Roman" w:cs="Times New Roman"/>
        </w:rPr>
      </w:pPr>
      <w:bookmarkStart w:id="33" w:name="_Toc91253261"/>
      <w:r w:rsidRPr="00157F0B">
        <w:rPr>
          <w:rFonts w:ascii="Times New Roman" w:hAnsi="Times New Roman" w:cs="Times New Roman"/>
          <w:color w:val="auto"/>
          <w:lang w:val="en-US"/>
        </w:rPr>
        <w:t>V</w:t>
      </w:r>
      <w:r w:rsidRPr="00157F0B">
        <w:rPr>
          <w:rFonts w:ascii="Times New Roman" w:hAnsi="Times New Roman" w:cs="Times New Roman"/>
          <w:color w:val="auto"/>
        </w:rPr>
        <w:t xml:space="preserve">. Досудебный (внесудебный) порядок обжалования </w:t>
      </w:r>
      <w:r w:rsidR="0013139D" w:rsidRPr="00157F0B">
        <w:rPr>
          <w:rFonts w:ascii="Times New Roman" w:hAnsi="Times New Roman" w:cs="Times New Roman"/>
          <w:color w:val="auto"/>
        </w:rPr>
        <w:br/>
      </w:r>
      <w:r w:rsidRPr="00157F0B">
        <w:rPr>
          <w:rFonts w:ascii="Times New Roman" w:hAnsi="Times New Roman" w:cs="Times New Roman"/>
          <w:color w:val="auto"/>
        </w:rPr>
        <w:t xml:space="preserve">решений и действий (бездействия) </w:t>
      </w:r>
      <w:r w:rsidR="00157F0B">
        <w:rPr>
          <w:rFonts w:ascii="Times New Roman" w:hAnsi="Times New Roman" w:cs="Times New Roman"/>
          <w:color w:val="auto"/>
        </w:rPr>
        <w:t>Администрации</w:t>
      </w:r>
      <w:r w:rsidR="00D626A5" w:rsidRPr="00157F0B">
        <w:rPr>
          <w:rFonts w:ascii="Times New Roman" w:hAnsi="Times New Roman" w:cs="Times New Roman"/>
          <w:color w:val="auto"/>
        </w:rPr>
        <w:t>, МФЦ</w:t>
      </w:r>
      <w:r w:rsidR="00B34F3C" w:rsidRPr="00157F0B">
        <w:rPr>
          <w:rFonts w:ascii="Times New Roman" w:hAnsi="Times New Roman" w:cs="Times New Roman"/>
          <w:color w:val="auto"/>
        </w:rPr>
        <w:t>,</w:t>
      </w:r>
      <w:r w:rsidR="001005DE" w:rsidRPr="00157F0B">
        <w:rPr>
          <w:rFonts w:ascii="Times New Roman" w:hAnsi="Times New Roman" w:cs="Times New Roman"/>
          <w:color w:val="auto"/>
        </w:rPr>
        <w:t xml:space="preserve"> </w:t>
      </w:r>
      <w:r w:rsidR="001005DE" w:rsidRPr="00157F0B">
        <w:rPr>
          <w:rFonts w:ascii="Times New Roman" w:hAnsi="Times New Roman" w:cs="Times New Roman"/>
          <w:color w:val="auto"/>
        </w:rPr>
        <w:br/>
      </w:r>
      <w:r w:rsidRPr="00157F0B">
        <w:rPr>
          <w:rFonts w:ascii="Times New Roman" w:hAnsi="Times New Roman" w:cs="Times New Roman"/>
          <w:color w:val="auto"/>
        </w:rPr>
        <w:t>а также их должностных лиц и работников</w:t>
      </w:r>
      <w:bookmarkEnd w:id="33"/>
    </w:p>
    <w:p w14:paraId="1D5A416C" w14:textId="77777777" w:rsidR="00E6261D" w:rsidRPr="00157F0B" w:rsidRDefault="00E6261D" w:rsidP="000A7951">
      <w:pPr>
        <w:pStyle w:val="20"/>
        <w:spacing w:before="0" w:line="240" w:lineRule="auto"/>
        <w:jc w:val="center"/>
        <w:rPr>
          <w:rFonts w:ascii="Times New Roman" w:hAnsi="Times New Roman" w:cs="Times New Roman"/>
          <w:color w:val="auto"/>
          <w:sz w:val="28"/>
          <w:szCs w:val="28"/>
        </w:rPr>
      </w:pPr>
      <w:bookmarkStart w:id="34" w:name="_Toc91253262"/>
      <w:r w:rsidRPr="00157F0B">
        <w:rPr>
          <w:rFonts w:ascii="Times New Roman" w:hAnsi="Times New Roman" w:cs="Times New Roman"/>
          <w:color w:val="auto"/>
          <w:sz w:val="28"/>
          <w:szCs w:val="28"/>
        </w:rPr>
        <w:t xml:space="preserve">24. Способы информирования заявителей </w:t>
      </w:r>
      <w:r w:rsidR="00642F73" w:rsidRPr="00157F0B">
        <w:rPr>
          <w:rFonts w:ascii="Times New Roman" w:hAnsi="Times New Roman" w:cs="Times New Roman"/>
          <w:color w:val="auto"/>
          <w:sz w:val="28"/>
          <w:szCs w:val="28"/>
        </w:rPr>
        <w:br/>
      </w:r>
      <w:r w:rsidRPr="00157F0B">
        <w:rPr>
          <w:rFonts w:ascii="Times New Roman" w:hAnsi="Times New Roman" w:cs="Times New Roman"/>
          <w:color w:val="auto"/>
          <w:sz w:val="28"/>
          <w:szCs w:val="28"/>
        </w:rPr>
        <w:t>о порядке досудебного (внесудебного) обжалования</w:t>
      </w:r>
      <w:bookmarkEnd w:id="34"/>
    </w:p>
    <w:p w14:paraId="2A8C90A5" w14:textId="77777777" w:rsidR="00E6261D" w:rsidRPr="000A7951" w:rsidRDefault="00E6261D" w:rsidP="000A7951">
      <w:pPr>
        <w:spacing w:after="0" w:line="240" w:lineRule="auto"/>
        <w:jc w:val="center"/>
        <w:rPr>
          <w:rFonts w:ascii="Times New Roman" w:hAnsi="Times New Roman" w:cs="Times New Roman"/>
          <w:b/>
          <w:sz w:val="28"/>
          <w:szCs w:val="28"/>
        </w:rPr>
      </w:pPr>
    </w:p>
    <w:p w14:paraId="6D95DD8F" w14:textId="77777777" w:rsidR="00642F73" w:rsidRDefault="00642F73" w:rsidP="00642F73">
      <w:pPr>
        <w:spacing w:after="0"/>
        <w:ind w:firstLine="709"/>
        <w:jc w:val="both"/>
        <w:rPr>
          <w:rFonts w:ascii="Times New Roman" w:hAnsi="Times New Roman" w:cs="Times New Roman"/>
          <w:sz w:val="28"/>
          <w:szCs w:val="28"/>
        </w:rPr>
      </w:pPr>
      <w:r w:rsidRPr="00D66394">
        <w:rPr>
          <w:rFonts w:ascii="Times New Roman" w:hAnsi="Times New Roman" w:cs="Times New Roman"/>
          <w:sz w:val="28"/>
          <w:szCs w:val="28"/>
        </w:rPr>
        <w:t xml:space="preserve">24.1. </w:t>
      </w:r>
      <w:r w:rsidR="00191944" w:rsidRPr="00D66394">
        <w:rPr>
          <w:rFonts w:ascii="Times New Roman" w:hAnsi="Times New Roman" w:cs="Times New Roman"/>
          <w:sz w:val="28"/>
          <w:szCs w:val="28"/>
        </w:rPr>
        <w:t>Информирование заявителей</w:t>
      </w:r>
      <w:r w:rsidRPr="00D66394">
        <w:rPr>
          <w:rFonts w:ascii="Times New Roman" w:hAnsi="Times New Roman" w:cs="Times New Roman"/>
          <w:sz w:val="28"/>
          <w:szCs w:val="28"/>
        </w:rPr>
        <w:t xml:space="preserve"> о порядке досудебного (внесудебного) обжалования решений и действий </w:t>
      </w:r>
      <w:r w:rsidR="00D626A5" w:rsidRPr="00D66394">
        <w:rPr>
          <w:rFonts w:ascii="Times New Roman" w:hAnsi="Times New Roman" w:cs="Times New Roman"/>
          <w:sz w:val="28"/>
          <w:szCs w:val="28"/>
        </w:rPr>
        <w:t xml:space="preserve">(бездействия) </w:t>
      </w:r>
      <w:r w:rsidR="00157F0B">
        <w:rPr>
          <w:rFonts w:ascii="Times New Roman" w:hAnsi="Times New Roman" w:cs="Times New Roman"/>
          <w:sz w:val="28"/>
          <w:szCs w:val="28"/>
        </w:rPr>
        <w:t>Администрации</w:t>
      </w:r>
      <w:r w:rsidR="00D626A5" w:rsidRPr="00D66394">
        <w:rPr>
          <w:rFonts w:ascii="Times New Roman" w:hAnsi="Times New Roman" w:cs="Times New Roman"/>
          <w:sz w:val="28"/>
          <w:szCs w:val="28"/>
        </w:rPr>
        <w:t>, МФЦ</w:t>
      </w:r>
      <w:r w:rsidRPr="00D66394">
        <w:rPr>
          <w:rFonts w:ascii="Times New Roman" w:hAnsi="Times New Roman" w:cs="Times New Roman"/>
          <w:sz w:val="28"/>
          <w:szCs w:val="28"/>
        </w:rPr>
        <w:t xml:space="preserve">, а также их </w:t>
      </w:r>
      <w:r w:rsidR="00E1427A" w:rsidRPr="00B26DF7">
        <w:rPr>
          <w:rFonts w:ascii="Times New Roman" w:hAnsi="Times New Roman" w:cs="Times New Roman"/>
          <w:sz w:val="28"/>
          <w:szCs w:val="28"/>
        </w:rPr>
        <w:t xml:space="preserve">должностных лиц, муниципальных </w:t>
      </w:r>
      <w:r w:rsidR="00E1427A" w:rsidRPr="00B26DF7">
        <w:rPr>
          <w:rFonts w:ascii="Times New Roman" w:hAnsi="Times New Roman" w:cs="Times New Roman"/>
          <w:sz w:val="28"/>
          <w:szCs w:val="28"/>
        </w:rPr>
        <w:lastRenderedPageBreak/>
        <w:t>служащих, работников</w:t>
      </w:r>
      <w:r w:rsidR="00E1427A" w:rsidRPr="00E1427A">
        <w:rPr>
          <w:rFonts w:ascii="Times New Roman" w:hAnsi="Times New Roman" w:cs="Times New Roman"/>
          <w:sz w:val="28"/>
          <w:szCs w:val="28"/>
        </w:rPr>
        <w:t xml:space="preserve"> </w:t>
      </w:r>
      <w:r w:rsidR="00191944" w:rsidRPr="00D66394">
        <w:rPr>
          <w:rFonts w:ascii="Times New Roman" w:hAnsi="Times New Roman" w:cs="Times New Roman"/>
          <w:sz w:val="28"/>
          <w:szCs w:val="28"/>
        </w:rPr>
        <w:t xml:space="preserve">осуществляется </w:t>
      </w:r>
      <w:r w:rsidRPr="00D66394">
        <w:rPr>
          <w:rFonts w:ascii="Times New Roman" w:hAnsi="Times New Roman" w:cs="Times New Roman"/>
          <w:sz w:val="28"/>
          <w:szCs w:val="28"/>
        </w:rPr>
        <w:t xml:space="preserve">посредством размещения информации на стендах в местах предоставления </w:t>
      </w:r>
      <w:r w:rsidR="00157F0B">
        <w:rPr>
          <w:rFonts w:ascii="Times New Roman" w:hAnsi="Times New Roman" w:cs="Times New Roman"/>
          <w:sz w:val="28"/>
          <w:szCs w:val="28"/>
        </w:rPr>
        <w:t>муниципальных</w:t>
      </w:r>
      <w:r w:rsidRPr="00D66394">
        <w:rPr>
          <w:rFonts w:ascii="Times New Roman" w:hAnsi="Times New Roman" w:cs="Times New Roman"/>
          <w:sz w:val="28"/>
          <w:szCs w:val="28"/>
        </w:rPr>
        <w:t xml:space="preserve"> услуг, </w:t>
      </w:r>
      <w:r w:rsidR="000A3199">
        <w:rPr>
          <w:rFonts w:ascii="Times New Roman" w:hAnsi="Times New Roman" w:cs="Times New Roman"/>
          <w:sz w:val="28"/>
          <w:szCs w:val="28"/>
        </w:rPr>
        <w:br/>
      </w:r>
      <w:r w:rsidRPr="00D66394">
        <w:rPr>
          <w:rFonts w:ascii="Times New Roman" w:hAnsi="Times New Roman" w:cs="Times New Roman"/>
          <w:sz w:val="28"/>
          <w:szCs w:val="28"/>
        </w:rPr>
        <w:t>на официальн</w:t>
      </w:r>
      <w:r w:rsidR="00D977E3" w:rsidRPr="00D66394">
        <w:rPr>
          <w:rFonts w:ascii="Times New Roman" w:hAnsi="Times New Roman" w:cs="Times New Roman"/>
          <w:sz w:val="28"/>
          <w:szCs w:val="28"/>
        </w:rPr>
        <w:t>ых</w:t>
      </w:r>
      <w:r w:rsidRPr="00D66394">
        <w:rPr>
          <w:rFonts w:ascii="Times New Roman" w:hAnsi="Times New Roman" w:cs="Times New Roman"/>
          <w:sz w:val="28"/>
          <w:szCs w:val="28"/>
        </w:rPr>
        <w:t xml:space="preserve"> сайт</w:t>
      </w:r>
      <w:r w:rsidR="00D977E3" w:rsidRPr="00D66394">
        <w:rPr>
          <w:rFonts w:ascii="Times New Roman" w:hAnsi="Times New Roman" w:cs="Times New Roman"/>
          <w:sz w:val="28"/>
          <w:szCs w:val="28"/>
        </w:rPr>
        <w:t>ах</w:t>
      </w:r>
      <w:r w:rsidR="008D798B" w:rsidRPr="00D66394">
        <w:rPr>
          <w:rFonts w:ascii="Times New Roman" w:hAnsi="Times New Roman" w:cs="Times New Roman"/>
          <w:sz w:val="28"/>
          <w:szCs w:val="28"/>
        </w:rPr>
        <w:t xml:space="preserve"> </w:t>
      </w:r>
      <w:r w:rsidR="00157F0B">
        <w:rPr>
          <w:rFonts w:ascii="Times New Roman" w:hAnsi="Times New Roman" w:cs="Times New Roman"/>
          <w:sz w:val="28"/>
          <w:szCs w:val="28"/>
        </w:rPr>
        <w:t>Администрации</w:t>
      </w:r>
      <w:r w:rsidR="008D798B" w:rsidRPr="00D66394">
        <w:rPr>
          <w:rFonts w:ascii="Times New Roman" w:hAnsi="Times New Roman" w:cs="Times New Roman"/>
          <w:sz w:val="28"/>
          <w:szCs w:val="28"/>
        </w:rPr>
        <w:t>, МФЦ, У</w:t>
      </w:r>
      <w:r w:rsidRPr="00D66394">
        <w:rPr>
          <w:rFonts w:ascii="Times New Roman" w:hAnsi="Times New Roman" w:cs="Times New Roman"/>
          <w:sz w:val="28"/>
          <w:szCs w:val="28"/>
        </w:rPr>
        <w:t>чредителей МФЦ, РПГУ</w:t>
      </w:r>
      <w:r w:rsidR="00D977E3" w:rsidRPr="00D66394">
        <w:rPr>
          <w:rFonts w:ascii="Times New Roman" w:hAnsi="Times New Roman" w:cs="Times New Roman"/>
          <w:sz w:val="28"/>
          <w:szCs w:val="28"/>
        </w:rPr>
        <w:t xml:space="preserve">, </w:t>
      </w:r>
      <w:r w:rsidR="000A3199">
        <w:rPr>
          <w:rFonts w:ascii="Times New Roman" w:hAnsi="Times New Roman" w:cs="Times New Roman"/>
          <w:sz w:val="28"/>
          <w:szCs w:val="28"/>
        </w:rPr>
        <w:br/>
      </w:r>
      <w:r w:rsidR="00D977E3" w:rsidRPr="00D66394">
        <w:rPr>
          <w:rFonts w:ascii="Times New Roman" w:hAnsi="Times New Roman" w:cs="Times New Roman"/>
          <w:sz w:val="28"/>
          <w:szCs w:val="28"/>
        </w:rPr>
        <w:t>а также в ходе консультирования заявителей, в том числе по телефону, электронной почте и при личном приеме</w:t>
      </w:r>
      <w:r w:rsidRPr="00D66394">
        <w:rPr>
          <w:rFonts w:ascii="Times New Roman" w:hAnsi="Times New Roman" w:cs="Times New Roman"/>
          <w:sz w:val="28"/>
          <w:szCs w:val="28"/>
        </w:rPr>
        <w:t>.</w:t>
      </w:r>
    </w:p>
    <w:p w14:paraId="2961AC10" w14:textId="77777777" w:rsidR="000A3199" w:rsidRPr="00D66394" w:rsidRDefault="000A3199" w:rsidP="00642F73">
      <w:pPr>
        <w:spacing w:after="0"/>
        <w:ind w:firstLine="709"/>
        <w:jc w:val="both"/>
        <w:rPr>
          <w:rFonts w:ascii="Times New Roman" w:hAnsi="Times New Roman" w:cs="Times New Roman"/>
          <w:sz w:val="28"/>
          <w:szCs w:val="28"/>
        </w:rPr>
      </w:pPr>
    </w:p>
    <w:p w14:paraId="2312B80F" w14:textId="77777777" w:rsidR="00D20F3C" w:rsidRPr="00157F0B" w:rsidRDefault="00E6261D" w:rsidP="000A7951">
      <w:pPr>
        <w:pStyle w:val="20"/>
        <w:spacing w:before="0" w:line="240" w:lineRule="auto"/>
        <w:jc w:val="center"/>
        <w:rPr>
          <w:rFonts w:ascii="Times New Roman" w:hAnsi="Times New Roman" w:cs="Times New Roman"/>
          <w:color w:val="auto"/>
          <w:sz w:val="28"/>
          <w:szCs w:val="28"/>
        </w:rPr>
      </w:pPr>
      <w:bookmarkStart w:id="35" w:name="_Toc91253263"/>
      <w:r w:rsidRPr="00157F0B">
        <w:rPr>
          <w:rFonts w:ascii="Times New Roman" w:hAnsi="Times New Roman" w:cs="Times New Roman"/>
          <w:color w:val="auto"/>
          <w:sz w:val="28"/>
          <w:szCs w:val="28"/>
        </w:rPr>
        <w:t>25. Формы и способы подачи заявителями жалобы</w:t>
      </w:r>
      <w:bookmarkEnd w:id="35"/>
    </w:p>
    <w:p w14:paraId="202BCD8D" w14:textId="77777777" w:rsidR="00D20F3C" w:rsidRPr="000A7951" w:rsidRDefault="00D20F3C" w:rsidP="000A7951">
      <w:pPr>
        <w:spacing w:after="0" w:line="240" w:lineRule="auto"/>
        <w:rPr>
          <w:rFonts w:ascii="Times New Roman" w:hAnsi="Times New Roman" w:cs="Times New Roman"/>
          <w:b/>
          <w:sz w:val="28"/>
          <w:szCs w:val="28"/>
        </w:rPr>
      </w:pPr>
    </w:p>
    <w:p w14:paraId="4B79533E" w14:textId="77777777" w:rsidR="00135F89"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25.1. Досудебное (внесудебное) обжалование решений </w:t>
      </w:r>
      <w:r w:rsidRPr="00D66394">
        <w:rPr>
          <w:rFonts w:ascii="Times New Roman" w:hAnsi="Times New Roman" w:cs="Times New Roman"/>
          <w:sz w:val="28"/>
          <w:szCs w:val="28"/>
          <w:lang w:eastAsia="ar-SA"/>
        </w:rPr>
        <w:br/>
        <w:t xml:space="preserve">и действий (бездействия) </w:t>
      </w:r>
      <w:r w:rsidR="00946C2D">
        <w:rPr>
          <w:rFonts w:ascii="Times New Roman" w:hAnsi="Times New Roman" w:cs="Times New Roman"/>
          <w:sz w:val="28"/>
          <w:szCs w:val="28"/>
          <w:lang w:eastAsia="ar-SA"/>
        </w:rPr>
        <w:t>Администрации</w:t>
      </w:r>
      <w:r w:rsidRPr="00D66394">
        <w:rPr>
          <w:rFonts w:ascii="Times New Roman" w:hAnsi="Times New Roman" w:cs="Times New Roman"/>
          <w:sz w:val="28"/>
          <w:szCs w:val="28"/>
          <w:lang w:eastAsia="ar-SA"/>
        </w:rPr>
        <w:t>, МФЦ,</w:t>
      </w:r>
      <w:r w:rsidR="00D626A5" w:rsidRPr="00D66394">
        <w:rPr>
          <w:rFonts w:ascii="Times New Roman" w:hAnsi="Times New Roman" w:cs="Times New Roman"/>
          <w:sz w:val="28"/>
          <w:szCs w:val="28"/>
          <w:lang w:eastAsia="ar-SA"/>
        </w:rPr>
        <w:t xml:space="preserve"> </w:t>
      </w:r>
      <w:r w:rsidRPr="00D66394">
        <w:rPr>
          <w:rFonts w:ascii="Times New Roman" w:hAnsi="Times New Roman" w:cs="Times New Roman"/>
          <w:sz w:val="28"/>
          <w:szCs w:val="28"/>
          <w:lang w:eastAsia="ar-SA"/>
        </w:rPr>
        <w:t xml:space="preserve">а также их </w:t>
      </w:r>
      <w:r w:rsidR="00E1427A" w:rsidRPr="00B26DF7">
        <w:rPr>
          <w:rFonts w:ascii="Times New Roman" w:hAnsi="Times New Roman" w:cs="Times New Roman"/>
          <w:sz w:val="28"/>
          <w:szCs w:val="28"/>
          <w:lang w:eastAsia="ar-SA"/>
        </w:rPr>
        <w:t xml:space="preserve">должностных лиц, муниципальных служащих, работников </w:t>
      </w:r>
      <w:r w:rsidRPr="00D66394">
        <w:rPr>
          <w:rFonts w:ascii="Times New Roman" w:hAnsi="Times New Roman" w:cs="Times New Roman"/>
          <w:sz w:val="28"/>
          <w:szCs w:val="28"/>
          <w:lang w:eastAsia="ar-SA"/>
        </w:rPr>
        <w:t>осуществляется с соблюдением требований, установленных Федеральным законом № 210-ФЗ</w:t>
      </w:r>
      <w:r w:rsidRPr="00D66394">
        <w:rPr>
          <w:rFonts w:ascii="Times New Roman" w:hAnsi="Times New Roman" w:cs="Times New Roman"/>
          <w:sz w:val="28"/>
          <w:szCs w:val="28"/>
        </w:rPr>
        <w:t xml:space="preserve">, в порядке, установленном </w:t>
      </w:r>
      <w:r w:rsidRPr="00D66394">
        <w:rPr>
          <w:rFonts w:ascii="Times New Roman" w:hAnsi="Times New Roman" w:cs="Times New Roman"/>
          <w:sz w:val="28"/>
          <w:szCs w:val="28"/>
          <w:lang w:eastAsia="ar-SA"/>
        </w:rPr>
        <w:t xml:space="preserve">постановлением Правительства Московской </w:t>
      </w:r>
      <w:r w:rsidR="00D626A5" w:rsidRPr="00D66394">
        <w:rPr>
          <w:rFonts w:ascii="Times New Roman" w:hAnsi="Times New Roman" w:cs="Times New Roman"/>
          <w:sz w:val="28"/>
          <w:szCs w:val="28"/>
          <w:lang w:eastAsia="ar-SA"/>
        </w:rPr>
        <w:t xml:space="preserve">области </w:t>
      </w:r>
      <w:r w:rsidR="0017051D">
        <w:rPr>
          <w:rFonts w:ascii="Times New Roman" w:hAnsi="Times New Roman" w:cs="Times New Roman"/>
          <w:sz w:val="28"/>
          <w:szCs w:val="28"/>
          <w:lang w:eastAsia="ar-SA"/>
        </w:rPr>
        <w:br/>
      </w:r>
      <w:r w:rsidR="00D626A5" w:rsidRPr="00D66394">
        <w:rPr>
          <w:rFonts w:ascii="Times New Roman" w:hAnsi="Times New Roman" w:cs="Times New Roman"/>
          <w:sz w:val="28"/>
          <w:szCs w:val="28"/>
          <w:lang w:eastAsia="ar-SA"/>
        </w:rPr>
        <w:t xml:space="preserve">от 08.08.2013 № 601/33 </w:t>
      </w:r>
      <w:r w:rsidRPr="00D66394">
        <w:rPr>
          <w:rFonts w:ascii="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w:t>
      </w:r>
      <w:r w:rsidR="006B2C67">
        <w:rPr>
          <w:rFonts w:ascii="Times New Roman" w:hAnsi="Times New Roman" w:cs="Times New Roman"/>
          <w:sz w:val="28"/>
          <w:szCs w:val="28"/>
          <w:lang w:eastAsia="ar-SA"/>
        </w:rPr>
        <w:t xml:space="preserve"> </w:t>
      </w:r>
      <w:r w:rsidRPr="00D66394">
        <w:rPr>
          <w:rFonts w:ascii="Times New Roman" w:hAnsi="Times New Roman" w:cs="Times New Roman"/>
          <w:sz w:val="28"/>
          <w:szCs w:val="28"/>
          <w:lang w:eastAsia="ar-SA"/>
        </w:rPr>
        <w:t>и их работников».</w:t>
      </w:r>
    </w:p>
    <w:p w14:paraId="087B5422" w14:textId="77777777" w:rsidR="00D20F3C" w:rsidRPr="00D66394"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 xml:space="preserve">25.2. </w:t>
      </w:r>
      <w:r w:rsidR="000F5BB1" w:rsidRPr="00D66394">
        <w:rPr>
          <w:rFonts w:ascii="Times New Roman" w:hAnsi="Times New Roman" w:cs="Times New Roman"/>
          <w:sz w:val="28"/>
          <w:szCs w:val="28"/>
          <w:lang w:eastAsia="ar-SA"/>
        </w:rPr>
        <w:t xml:space="preserve">Жалоба подается </w:t>
      </w:r>
      <w:r w:rsidR="0097714B" w:rsidRPr="00D66394">
        <w:rPr>
          <w:rFonts w:ascii="Times New Roman" w:hAnsi="Times New Roman" w:cs="Times New Roman"/>
          <w:sz w:val="28"/>
          <w:szCs w:val="28"/>
          <w:lang w:eastAsia="ar-SA"/>
        </w:rPr>
        <w:t>в электронной форме.</w:t>
      </w:r>
    </w:p>
    <w:p w14:paraId="7E575153" w14:textId="77777777" w:rsidR="00D20F3C" w:rsidRPr="00D66394" w:rsidRDefault="00D20F3C" w:rsidP="00FB2DFB">
      <w:pPr>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w:t>
      </w:r>
      <w:r w:rsidR="00767B09" w:rsidRPr="00D66394">
        <w:rPr>
          <w:rFonts w:ascii="Times New Roman" w:hAnsi="Times New Roman" w:cs="Times New Roman"/>
          <w:sz w:val="28"/>
          <w:szCs w:val="28"/>
          <w:lang w:eastAsia="ar-SA"/>
        </w:rPr>
        <w:t>4</w:t>
      </w:r>
      <w:r w:rsidRPr="00D66394">
        <w:rPr>
          <w:rFonts w:ascii="Times New Roman" w:hAnsi="Times New Roman" w:cs="Times New Roman"/>
          <w:sz w:val="28"/>
          <w:szCs w:val="28"/>
          <w:lang w:eastAsia="ar-SA"/>
        </w:rPr>
        <w:t>. В электронной форме жалоба может быть подана заявителем посредством:</w:t>
      </w:r>
    </w:p>
    <w:p w14:paraId="76D7C719" w14:textId="77777777" w:rsidR="00D20F3C" w:rsidRPr="00D66394" w:rsidRDefault="00795FA4" w:rsidP="00D20F3C">
      <w:pPr>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25.4.1. О</w:t>
      </w:r>
      <w:r w:rsidR="00D20F3C" w:rsidRPr="00D66394">
        <w:rPr>
          <w:rFonts w:ascii="Times New Roman" w:hAnsi="Times New Roman" w:cs="Times New Roman"/>
          <w:sz w:val="28"/>
          <w:szCs w:val="28"/>
          <w:lang w:eastAsia="ar-SA"/>
        </w:rPr>
        <w:t>фициального сайта Правительства Моск</w:t>
      </w:r>
      <w:r>
        <w:rPr>
          <w:rFonts w:ascii="Times New Roman" w:hAnsi="Times New Roman" w:cs="Times New Roman"/>
          <w:sz w:val="28"/>
          <w:szCs w:val="28"/>
          <w:lang w:eastAsia="ar-SA"/>
        </w:rPr>
        <w:t xml:space="preserve">овской области </w:t>
      </w:r>
      <w:r>
        <w:rPr>
          <w:rFonts w:ascii="Times New Roman" w:hAnsi="Times New Roman" w:cs="Times New Roman"/>
          <w:sz w:val="28"/>
          <w:szCs w:val="28"/>
          <w:lang w:eastAsia="ar-SA"/>
        </w:rPr>
        <w:br/>
        <w:t>в сети Интернет.</w:t>
      </w:r>
    </w:p>
    <w:p w14:paraId="4EFE044A" w14:textId="77777777" w:rsidR="008D798B" w:rsidRPr="00D66394" w:rsidRDefault="00795FA4" w:rsidP="00D20F3C">
      <w:pPr>
        <w:tabs>
          <w:tab w:val="left" w:pos="2645"/>
        </w:tabs>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25.4.2. О</w:t>
      </w:r>
      <w:r w:rsidR="00D20F3C" w:rsidRPr="00D66394">
        <w:rPr>
          <w:rFonts w:ascii="Times New Roman" w:hAnsi="Times New Roman" w:cs="Times New Roman"/>
          <w:sz w:val="28"/>
          <w:szCs w:val="28"/>
          <w:lang w:eastAsia="ar-SA"/>
        </w:rPr>
        <w:t xml:space="preserve">фициального сайта </w:t>
      </w:r>
      <w:r w:rsidR="00946C2D">
        <w:rPr>
          <w:rFonts w:ascii="Times New Roman" w:hAnsi="Times New Roman" w:cs="Times New Roman"/>
          <w:sz w:val="28"/>
          <w:szCs w:val="28"/>
          <w:lang w:eastAsia="ar-SA"/>
        </w:rPr>
        <w:t>Администрации</w:t>
      </w:r>
      <w:r w:rsidR="008D798B" w:rsidRPr="00D66394">
        <w:rPr>
          <w:rFonts w:ascii="Times New Roman" w:hAnsi="Times New Roman" w:cs="Times New Roman"/>
          <w:sz w:val="28"/>
          <w:szCs w:val="28"/>
          <w:lang w:eastAsia="ar-SA"/>
        </w:rPr>
        <w:t>, МФЦ, Учредителя МФЦ</w:t>
      </w:r>
      <w:r w:rsidR="00D20F3C" w:rsidRPr="00D66394">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br/>
        <w:t>в сети Интернет.</w:t>
      </w:r>
    </w:p>
    <w:p w14:paraId="01F76E9E" w14:textId="77777777" w:rsidR="008D798B" w:rsidRPr="00D66394" w:rsidRDefault="00EB06F1" w:rsidP="00D20F3C">
      <w:pPr>
        <w:tabs>
          <w:tab w:val="left" w:pos="2645"/>
        </w:tabs>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25.4.3</w:t>
      </w:r>
      <w:r w:rsidR="008D798B" w:rsidRPr="00D66394">
        <w:rPr>
          <w:rFonts w:ascii="Times New Roman" w:hAnsi="Times New Roman" w:cs="Times New Roman"/>
          <w:sz w:val="28"/>
          <w:szCs w:val="28"/>
          <w:lang w:eastAsia="ar-SA"/>
        </w:rPr>
        <w:t>. РПГУ, за исключением жалоб на решения и действия (бездействие) МФЦ и</w:t>
      </w:r>
      <w:r w:rsidR="00795FA4">
        <w:rPr>
          <w:rFonts w:ascii="Times New Roman" w:hAnsi="Times New Roman" w:cs="Times New Roman"/>
          <w:sz w:val="28"/>
          <w:szCs w:val="28"/>
          <w:lang w:eastAsia="ar-SA"/>
        </w:rPr>
        <w:t xml:space="preserve"> их работников.</w:t>
      </w:r>
    </w:p>
    <w:p w14:paraId="0C5B4DD0" w14:textId="77777777" w:rsidR="00D20F3C" w:rsidRDefault="00EB06F1" w:rsidP="00D20F3C">
      <w:pPr>
        <w:tabs>
          <w:tab w:val="left" w:pos="2645"/>
        </w:tabs>
        <w:spacing w:after="0"/>
        <w:ind w:firstLine="709"/>
        <w:jc w:val="both"/>
        <w:rPr>
          <w:rFonts w:ascii="Times New Roman" w:hAnsi="Times New Roman" w:cs="Times New Roman"/>
          <w:sz w:val="28"/>
          <w:szCs w:val="28"/>
          <w:lang w:eastAsia="ar-SA"/>
        </w:rPr>
      </w:pPr>
      <w:r w:rsidRPr="00D66394">
        <w:rPr>
          <w:rFonts w:ascii="Times New Roman" w:hAnsi="Times New Roman" w:cs="Times New Roman"/>
          <w:sz w:val="28"/>
          <w:szCs w:val="28"/>
          <w:lang w:eastAsia="ar-SA"/>
        </w:rPr>
        <w:t>25.4.4</w:t>
      </w:r>
      <w:r w:rsidR="00795FA4">
        <w:rPr>
          <w:rFonts w:ascii="Times New Roman" w:hAnsi="Times New Roman" w:cs="Times New Roman"/>
          <w:sz w:val="28"/>
          <w:szCs w:val="28"/>
          <w:lang w:eastAsia="ar-SA"/>
        </w:rPr>
        <w:t>. Ф</w:t>
      </w:r>
      <w:r w:rsidR="008D798B" w:rsidRPr="00D66394">
        <w:rPr>
          <w:rFonts w:ascii="Times New Roman" w:hAnsi="Times New Roman" w:cs="Times New Roman"/>
          <w:sz w:val="28"/>
          <w:szCs w:val="28"/>
          <w:lang w:eastAsia="ar-SA"/>
        </w:rPr>
        <w:t>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w:t>
      </w:r>
      <w:r w:rsidR="00D20F3C" w:rsidRPr="00D66394">
        <w:rPr>
          <w:rFonts w:ascii="Times New Roman" w:hAnsi="Times New Roman" w:cs="Times New Roman"/>
          <w:sz w:val="28"/>
          <w:szCs w:val="28"/>
          <w:lang w:eastAsia="ar-SA"/>
        </w:rPr>
        <w:t xml:space="preserve"> </w:t>
      </w:r>
      <w:r w:rsidR="008D798B" w:rsidRPr="00D66394">
        <w:rPr>
          <w:rFonts w:ascii="Times New Roman" w:hAnsi="Times New Roman" w:cs="Times New Roman"/>
          <w:sz w:val="28"/>
          <w:szCs w:val="28"/>
          <w:lang w:eastAsia="ar-SA"/>
        </w:rPr>
        <w:t>и их работников.</w:t>
      </w:r>
      <w:r w:rsidR="00D20F3C" w:rsidRPr="00D66394">
        <w:rPr>
          <w:rFonts w:ascii="Times New Roman" w:hAnsi="Times New Roman" w:cs="Times New Roman"/>
          <w:sz w:val="28"/>
          <w:szCs w:val="28"/>
          <w:lang w:eastAsia="ar-SA"/>
        </w:rPr>
        <w:t xml:space="preserve"> </w:t>
      </w:r>
      <w:r w:rsidR="00D20F3C" w:rsidRPr="00D66394">
        <w:rPr>
          <w:rFonts w:ascii="Times New Roman" w:hAnsi="Times New Roman" w:cs="Times New Roman"/>
          <w:sz w:val="28"/>
          <w:szCs w:val="28"/>
          <w:lang w:eastAsia="ar-SA"/>
        </w:rPr>
        <w:tab/>
      </w:r>
    </w:p>
    <w:p w14:paraId="25C4D0B3"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 xml:space="preserve">25.5. Жалоба, поступившая в Администрацию, МФЦ, Учредителю МФЦ подлежит рассмотрению в течение 15 (Пятнадцати) рабочих дней </w:t>
      </w:r>
      <w:r w:rsidRPr="00EC5B26">
        <w:rPr>
          <w:rFonts w:ascii="Times New Roman" w:hAnsi="Times New Roman" w:cs="Times New Roman"/>
          <w:sz w:val="28"/>
          <w:szCs w:val="28"/>
          <w:lang w:eastAsia="ar-SA"/>
        </w:rPr>
        <w:br/>
        <w:t xml:space="preserve">со дня ее регистрации, если более короткие сроки рассмотрения жалобы </w:t>
      </w:r>
      <w:r w:rsidRPr="00EC5B26">
        <w:rPr>
          <w:rFonts w:ascii="Times New Roman" w:hAnsi="Times New Roman" w:cs="Times New Roman"/>
          <w:sz w:val="28"/>
          <w:szCs w:val="28"/>
          <w:lang w:eastAsia="ar-SA"/>
        </w:rPr>
        <w:br/>
      </w:r>
      <w:r w:rsidRPr="00EC5B26">
        <w:rPr>
          <w:rFonts w:ascii="Times New Roman" w:hAnsi="Times New Roman" w:cs="Times New Roman"/>
          <w:sz w:val="28"/>
          <w:szCs w:val="28"/>
          <w:lang w:eastAsia="ar-SA"/>
        </w:rPr>
        <w:lastRenderedPageBreak/>
        <w:t>не установлены уполномоченными на ее рассмотрение Администрацией, МФЦ, Учредителем МФЦ.</w:t>
      </w:r>
    </w:p>
    <w:p w14:paraId="0A872CFA"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 xml:space="preserve">В случае обжалования отказа Администрации, ее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14:paraId="7ED521C2"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 xml:space="preserve">25.6. По результатам рассмотрения жалобы принимается одно </w:t>
      </w:r>
      <w:r w:rsidRPr="00EC5B26">
        <w:rPr>
          <w:rFonts w:ascii="Times New Roman" w:hAnsi="Times New Roman" w:cs="Times New Roman"/>
          <w:sz w:val="28"/>
          <w:szCs w:val="28"/>
          <w:lang w:eastAsia="ar-SA"/>
        </w:rPr>
        <w:br/>
        <w:t xml:space="preserve">из следующих решений: </w:t>
      </w:r>
    </w:p>
    <w:p w14:paraId="517D1B1B"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 xml:space="preserve">25.6.1. Жалоба удовлетворяется, в том числе в форме отмены принятого решения, исправления допущенных опечаток и ошибок </w:t>
      </w:r>
      <w:r w:rsidRPr="00EC5B26">
        <w:rPr>
          <w:rFonts w:ascii="Times New Roman" w:hAnsi="Times New Roman" w:cs="Times New Roman"/>
          <w:sz w:val="28"/>
          <w:szCs w:val="28"/>
          <w:lang w:eastAsia="ar-SA"/>
        </w:rPr>
        <w:br/>
        <w:t>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4785B433"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25.6.2. В удовлетворении жалобы отказывается.</w:t>
      </w:r>
    </w:p>
    <w:p w14:paraId="6F5ED6C0" w14:textId="77777777" w:rsidR="005A6CC1" w:rsidRPr="00EC5B26"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25.7. При удовлетворении жалобы Администрация, МФЦ, Учредитель МФЦ принимает исчерпывающие меры по устранению выявленных нарушений, в том числе по направлению в личный кабинет заявителя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r w:rsidR="005A6CC1" w:rsidRPr="00EC5B26">
        <w:rPr>
          <w:rFonts w:ascii="Times New Roman" w:hAnsi="Times New Roman" w:cs="Times New Roman"/>
          <w:sz w:val="28"/>
          <w:szCs w:val="28"/>
          <w:lang w:eastAsia="ar-SA"/>
        </w:rPr>
        <w:t xml:space="preserve"> </w:t>
      </w:r>
    </w:p>
    <w:p w14:paraId="246175DE" w14:textId="77777777" w:rsidR="005A6CC1" w:rsidRPr="009D7AF1" w:rsidRDefault="009276E3" w:rsidP="005A6CC1">
      <w:pPr>
        <w:spacing w:after="0"/>
        <w:ind w:firstLine="709"/>
        <w:jc w:val="both"/>
        <w:rPr>
          <w:rFonts w:ascii="Times New Roman" w:hAnsi="Times New Roman" w:cs="Times New Roman"/>
          <w:sz w:val="28"/>
          <w:szCs w:val="28"/>
          <w:lang w:eastAsia="ar-SA"/>
        </w:rPr>
      </w:pPr>
      <w:r w:rsidRPr="00EC5B26">
        <w:rPr>
          <w:rFonts w:ascii="Times New Roman" w:hAnsi="Times New Roman" w:cs="Times New Roman"/>
          <w:sz w:val="28"/>
          <w:szCs w:val="28"/>
          <w:lang w:eastAsia="ar-SA"/>
        </w:rPr>
        <w:t>25.8. Не позднее дня, следующего за днем принятия решения, указанного в пункте 25.6 настоящего Административного регламента, заявителю в электронной форме направляется мотивированный ответ о результатах рассмотрения жалобы.</w:t>
      </w:r>
    </w:p>
    <w:p w14:paraId="49F391B3" w14:textId="77777777" w:rsidR="00277380" w:rsidRDefault="00277380">
      <w:pPr>
        <w:rPr>
          <w:rFonts w:ascii="Times New Roman" w:hAnsi="Times New Roman" w:cs="Times New Roman"/>
          <w:sz w:val="28"/>
          <w:szCs w:val="28"/>
        </w:rPr>
      </w:pPr>
      <w:r>
        <w:rPr>
          <w:rFonts w:ascii="Times New Roman" w:hAnsi="Times New Roman" w:cs="Times New Roman"/>
          <w:sz w:val="28"/>
          <w:szCs w:val="28"/>
        </w:rPr>
        <w:br w:type="page"/>
      </w:r>
    </w:p>
    <w:p w14:paraId="202967E1" w14:textId="77777777" w:rsidR="00EE7C62" w:rsidRPr="004D3070" w:rsidRDefault="00C95506" w:rsidP="004D3070">
      <w:pPr>
        <w:pStyle w:val="af6"/>
        <w:ind w:right="140" w:firstLine="4111"/>
        <w:rPr>
          <w:b/>
          <w:sz w:val="24"/>
          <w:szCs w:val="24"/>
        </w:rPr>
      </w:pPr>
      <w:bookmarkStart w:id="36" w:name="_Toc40976864"/>
      <w:bookmarkStart w:id="37" w:name="_Toc91253264"/>
      <w:r w:rsidRPr="004D3070">
        <w:rPr>
          <w:rStyle w:val="14"/>
          <w:rFonts w:eastAsiaTheme="minorEastAsia"/>
          <w:b w:val="0"/>
          <w:szCs w:val="24"/>
        </w:rPr>
        <w:lastRenderedPageBreak/>
        <w:t xml:space="preserve">Приложение </w:t>
      </w:r>
      <w:r w:rsidR="006B1CBA" w:rsidRPr="004D3070">
        <w:rPr>
          <w:rStyle w:val="14"/>
          <w:rFonts w:eastAsiaTheme="minorEastAsia"/>
          <w:b w:val="0"/>
          <w:szCs w:val="24"/>
        </w:rPr>
        <w:t>1</w:t>
      </w:r>
      <w:bookmarkEnd w:id="36"/>
      <w:bookmarkEnd w:id="37"/>
    </w:p>
    <w:p w14:paraId="60EDA9D9" w14:textId="3E95619D"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27EA02DB" w14:textId="77777777" w:rsidR="007D760D" w:rsidRDefault="007D760D" w:rsidP="007D760D">
      <w:pPr>
        <w:autoSpaceDE w:val="0"/>
        <w:autoSpaceDN w:val="0"/>
        <w:spacing w:after="120" w:line="240" w:lineRule="auto"/>
        <w:ind w:left="5443"/>
        <w:rPr>
          <w:rFonts w:ascii="Times New Roman" w:eastAsia="Times New Roman" w:hAnsi="Times New Roman" w:cs="Times New Roman"/>
          <w:sz w:val="20"/>
          <w:szCs w:val="20"/>
          <w:lang w:eastAsia="ru-RU"/>
        </w:rPr>
      </w:pPr>
      <w:bookmarkStart w:id="38" w:name="_Toc91253267"/>
      <w:bookmarkStart w:id="39" w:name="_Hlk20901195"/>
    </w:p>
    <w:p w14:paraId="577C50F1" w14:textId="77777777" w:rsidR="007D760D" w:rsidRPr="007D760D" w:rsidRDefault="007D760D" w:rsidP="007D760D">
      <w:pPr>
        <w:autoSpaceDE w:val="0"/>
        <w:autoSpaceDN w:val="0"/>
        <w:spacing w:after="120" w:line="240" w:lineRule="auto"/>
        <w:ind w:left="5443"/>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Приложение № 3</w:t>
      </w:r>
      <w:r w:rsidRPr="007D760D">
        <w:rPr>
          <w:rFonts w:ascii="Times New Roman" w:eastAsia="Times New Roman" w:hAnsi="Times New Roman" w:cs="Times New Roman"/>
          <w:sz w:val="20"/>
          <w:szCs w:val="20"/>
          <w:lang w:eastAsia="ru-RU"/>
        </w:rPr>
        <w:br/>
        <w:t xml:space="preserve">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утвержденному Постановлением Правительства </w:t>
      </w:r>
      <w:r w:rsidR="00972537">
        <w:rPr>
          <w:rFonts w:ascii="Times New Roman" w:eastAsia="Times New Roman" w:hAnsi="Times New Roman" w:cs="Times New Roman"/>
          <w:sz w:val="20"/>
          <w:szCs w:val="20"/>
          <w:lang w:eastAsia="ru-RU"/>
        </w:rPr>
        <w:br/>
      </w:r>
      <w:r w:rsidRPr="007D760D">
        <w:rPr>
          <w:rFonts w:ascii="Times New Roman" w:eastAsia="Times New Roman" w:hAnsi="Times New Roman" w:cs="Times New Roman"/>
          <w:sz w:val="20"/>
          <w:szCs w:val="20"/>
          <w:lang w:eastAsia="ru-RU"/>
        </w:rPr>
        <w:t>Российской Федерации от 28</w:t>
      </w:r>
      <w:r w:rsidR="00972537">
        <w:rPr>
          <w:rFonts w:ascii="Times New Roman" w:eastAsia="Times New Roman" w:hAnsi="Times New Roman" w:cs="Times New Roman"/>
          <w:sz w:val="20"/>
          <w:szCs w:val="20"/>
          <w:lang w:eastAsia="ru-RU"/>
        </w:rPr>
        <w:t>.01.</w:t>
      </w:r>
      <w:r w:rsidRPr="007D760D">
        <w:rPr>
          <w:rFonts w:ascii="Times New Roman" w:eastAsia="Times New Roman" w:hAnsi="Times New Roman" w:cs="Times New Roman"/>
          <w:sz w:val="20"/>
          <w:szCs w:val="20"/>
          <w:lang w:eastAsia="ru-RU"/>
        </w:rPr>
        <w:t>2006</w:t>
      </w:r>
      <w:r w:rsidR="00972537">
        <w:rPr>
          <w:rFonts w:ascii="Times New Roman" w:eastAsia="Times New Roman" w:hAnsi="Times New Roman" w:cs="Times New Roman"/>
          <w:sz w:val="20"/>
          <w:szCs w:val="20"/>
          <w:lang w:eastAsia="ru-RU"/>
        </w:rPr>
        <w:t xml:space="preserve"> </w:t>
      </w:r>
      <w:r w:rsidRPr="007D760D">
        <w:rPr>
          <w:rFonts w:ascii="Times New Roman" w:eastAsia="Times New Roman" w:hAnsi="Times New Roman" w:cs="Times New Roman"/>
          <w:sz w:val="20"/>
          <w:szCs w:val="20"/>
          <w:lang w:eastAsia="ru-RU"/>
        </w:rPr>
        <w:t>№ 47</w:t>
      </w:r>
    </w:p>
    <w:p w14:paraId="573A0F08" w14:textId="77777777" w:rsidR="007D760D" w:rsidRPr="007D760D" w:rsidRDefault="007D760D" w:rsidP="007D760D">
      <w:pPr>
        <w:autoSpaceDE w:val="0"/>
        <w:autoSpaceDN w:val="0"/>
        <w:spacing w:after="120" w:line="240" w:lineRule="auto"/>
        <w:jc w:val="right"/>
        <w:rPr>
          <w:rFonts w:ascii="Times New Roman" w:eastAsia="Times New Roman" w:hAnsi="Times New Roman" w:cs="Times New Roman"/>
          <w:bCs/>
          <w:sz w:val="24"/>
          <w:szCs w:val="24"/>
          <w:lang w:eastAsia="ru-RU"/>
        </w:rPr>
      </w:pPr>
      <w:r w:rsidRPr="007D760D">
        <w:rPr>
          <w:rFonts w:ascii="Times New Roman" w:eastAsia="Times New Roman" w:hAnsi="Times New Roman" w:cs="Times New Roman"/>
          <w:bCs/>
          <w:sz w:val="24"/>
          <w:szCs w:val="24"/>
          <w:lang w:eastAsia="ru-RU"/>
        </w:rPr>
        <w:t xml:space="preserve"> (форма)</w:t>
      </w:r>
    </w:p>
    <w:p w14:paraId="695F8BCE" w14:textId="77777777" w:rsidR="007D760D" w:rsidRPr="007D760D" w:rsidRDefault="007D760D" w:rsidP="007D760D">
      <w:pPr>
        <w:autoSpaceDE w:val="0"/>
        <w:autoSpaceDN w:val="0"/>
        <w:spacing w:after="240" w:line="240" w:lineRule="auto"/>
        <w:rPr>
          <w:rFonts w:ascii="Times New Roman" w:eastAsia="Times New Roman" w:hAnsi="Times New Roman" w:cs="Times New Roman"/>
          <w:bCs/>
          <w:sz w:val="24"/>
          <w:szCs w:val="24"/>
          <w:lang w:eastAsia="ru-RU"/>
        </w:rPr>
      </w:pPr>
      <w:r w:rsidRPr="007D760D">
        <w:rPr>
          <w:rFonts w:ascii="Times New Roman" w:eastAsia="Times New Roman" w:hAnsi="Times New Roman" w:cs="Times New Roman"/>
          <w:bCs/>
          <w:sz w:val="24"/>
          <w:szCs w:val="24"/>
          <w:lang w:eastAsia="ru-RU"/>
        </w:rPr>
        <w:t>(Бланк уполномоченного</w:t>
      </w:r>
      <w:r w:rsidRPr="007D760D">
        <w:rPr>
          <w:rFonts w:ascii="Times New Roman" w:eastAsia="Times New Roman" w:hAnsi="Times New Roman" w:cs="Times New Roman"/>
          <w:bCs/>
          <w:sz w:val="24"/>
          <w:szCs w:val="24"/>
          <w:lang w:eastAsia="ru-RU"/>
        </w:rPr>
        <w:br/>
        <w:t>органа местного самоуправления)</w:t>
      </w:r>
    </w:p>
    <w:p w14:paraId="11835F3E" w14:textId="77777777" w:rsidR="007D760D" w:rsidRPr="007D760D" w:rsidRDefault="007D760D" w:rsidP="007D760D">
      <w:pPr>
        <w:autoSpaceDE w:val="0"/>
        <w:autoSpaceDN w:val="0"/>
        <w:spacing w:after="60" w:line="240" w:lineRule="auto"/>
        <w:jc w:val="center"/>
        <w:rPr>
          <w:rFonts w:ascii="Times New Roman" w:eastAsia="Times New Roman" w:hAnsi="Times New Roman" w:cs="Times New Roman"/>
          <w:b/>
          <w:bCs/>
          <w:spacing w:val="60"/>
          <w:sz w:val="26"/>
          <w:szCs w:val="26"/>
          <w:lang w:eastAsia="ru-RU"/>
        </w:rPr>
      </w:pPr>
      <w:r w:rsidRPr="007D760D">
        <w:rPr>
          <w:rFonts w:ascii="Times New Roman" w:eastAsia="Times New Roman" w:hAnsi="Times New Roman" w:cs="Times New Roman"/>
          <w:b/>
          <w:bCs/>
          <w:spacing w:val="60"/>
          <w:sz w:val="26"/>
          <w:szCs w:val="26"/>
          <w:lang w:eastAsia="ru-RU"/>
        </w:rPr>
        <w:t>РЕШЕНИЕ</w:t>
      </w:r>
    </w:p>
    <w:p w14:paraId="77E9753B" w14:textId="77777777" w:rsidR="007D760D" w:rsidRPr="007D760D" w:rsidRDefault="007D760D" w:rsidP="007D760D">
      <w:pPr>
        <w:autoSpaceDE w:val="0"/>
        <w:autoSpaceDN w:val="0"/>
        <w:spacing w:after="240" w:line="240" w:lineRule="auto"/>
        <w:jc w:val="center"/>
        <w:rPr>
          <w:rFonts w:ascii="Times New Roman" w:eastAsia="Times New Roman" w:hAnsi="Times New Roman" w:cs="Times New Roman"/>
          <w:b/>
          <w:sz w:val="24"/>
          <w:szCs w:val="24"/>
          <w:lang w:eastAsia="ru-RU"/>
        </w:rPr>
      </w:pPr>
      <w:r w:rsidRPr="007D760D">
        <w:rPr>
          <w:rFonts w:ascii="Times New Roman" w:eastAsia="Times New Roman" w:hAnsi="Times New Roman" w:cs="Times New Roman"/>
          <w:b/>
          <w:snapToGrid w:val="0"/>
          <w:sz w:val="26"/>
          <w:szCs w:val="26"/>
          <w:lang w:eastAsia="ru-RU"/>
        </w:rPr>
        <w:t>о признании садового дома жилым домом</w:t>
      </w:r>
      <w:r w:rsidRPr="007D760D">
        <w:rPr>
          <w:rFonts w:ascii="Times New Roman" w:eastAsia="Times New Roman" w:hAnsi="Times New Roman" w:cs="Times New Roman"/>
          <w:b/>
          <w:snapToGrid w:val="0"/>
          <w:sz w:val="26"/>
          <w:szCs w:val="26"/>
          <w:lang w:eastAsia="ru-RU"/>
        </w:rPr>
        <w:br/>
        <w:t>и жилого дома садовым домом</w:t>
      </w:r>
    </w:p>
    <w:p w14:paraId="524362FA" w14:textId="77777777" w:rsidR="007D760D" w:rsidRPr="007D760D" w:rsidRDefault="007D760D" w:rsidP="007D760D">
      <w:pPr>
        <w:autoSpaceDE w:val="0"/>
        <w:autoSpaceDN w:val="0"/>
        <w:spacing w:after="120" w:line="240" w:lineRule="auto"/>
        <w:jc w:val="center"/>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Дата, номер</w:t>
      </w:r>
    </w:p>
    <w:p w14:paraId="7E38E51C" w14:textId="77777777"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В связи с обращением  </w:t>
      </w:r>
    </w:p>
    <w:p w14:paraId="67BA70A2" w14:textId="77777777" w:rsidR="007D760D" w:rsidRDefault="007D760D"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14:paraId="767FF4A7" w14:textId="77777777" w:rsidR="00C75597" w:rsidRPr="007D760D" w:rsidRDefault="00C75597"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p>
    <w:p w14:paraId="25D9A9E6" w14:textId="77777777"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
          <w:szCs w:val="2"/>
          <w:lang w:eastAsia="ru-RU"/>
        </w:rPr>
      </w:pPr>
      <w:r w:rsidRPr="007D760D">
        <w:rPr>
          <w:rFonts w:ascii="Times New Roman" w:eastAsia="Times New Roman" w:hAnsi="Times New Roman" w:cs="Times New Roman"/>
          <w:sz w:val="24"/>
          <w:szCs w:val="24"/>
          <w:lang w:eastAsia="ru-RU"/>
        </w:rPr>
        <w:t xml:space="preserve">о намерении признать </w:t>
      </w:r>
      <w:r w:rsidRPr="007D760D">
        <w:rPr>
          <w:rFonts w:ascii="Times New Roman" w:eastAsia="Times New Roman" w:hAnsi="Times New Roman" w:cs="Times New Roman"/>
          <w:sz w:val="24"/>
          <w:szCs w:val="24"/>
          <w:u w:val="single"/>
          <w:lang w:eastAsia="ru-RU"/>
        </w:rPr>
        <w:t>садовый дом жилым домом/жилой дом садовым домом</w:t>
      </w:r>
      <w:r w:rsidRPr="007D760D">
        <w:rPr>
          <w:rFonts w:ascii="Times New Roman" w:eastAsia="Times New Roman" w:hAnsi="Times New Roman" w:cs="Times New Roman"/>
          <w:sz w:val="24"/>
          <w:szCs w:val="24"/>
          <w:lang w:eastAsia="ru-RU"/>
        </w:rPr>
        <w:t>,</w:t>
      </w:r>
      <w:r w:rsidRPr="007D760D">
        <w:rPr>
          <w:rFonts w:ascii="Times New Roman" w:eastAsia="Times New Roman" w:hAnsi="Times New Roman" w:cs="Times New Roman"/>
          <w:sz w:val="24"/>
          <w:szCs w:val="24"/>
          <w:lang w:eastAsia="ru-RU"/>
        </w:rPr>
        <w:br/>
      </w:r>
    </w:p>
    <w:p w14:paraId="2A57A084" w14:textId="77777777" w:rsidR="007D760D" w:rsidRPr="007D760D" w:rsidRDefault="007D760D" w:rsidP="007D760D">
      <w:pPr>
        <w:widowControl w:val="0"/>
        <w:autoSpaceDE w:val="0"/>
        <w:autoSpaceDN w:val="0"/>
        <w:spacing w:after="0" w:line="240" w:lineRule="auto"/>
        <w:ind w:left="296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(ненужное зачеркнуть)</w:t>
      </w:r>
    </w:p>
    <w:p w14:paraId="7EB5B81F" w14:textId="77777777"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расположенный по адресу:  </w:t>
      </w:r>
    </w:p>
    <w:p w14:paraId="1C658B1A" w14:textId="77777777" w:rsidR="007D760D" w:rsidRPr="007D760D" w:rsidRDefault="007D760D" w:rsidP="007D760D">
      <w:pPr>
        <w:widowControl w:val="0"/>
        <w:pBdr>
          <w:top w:val="single" w:sz="4" w:space="1" w:color="auto"/>
        </w:pBdr>
        <w:autoSpaceDE w:val="0"/>
        <w:autoSpaceDN w:val="0"/>
        <w:spacing w:after="0" w:line="240" w:lineRule="auto"/>
        <w:ind w:left="2870"/>
        <w:rPr>
          <w:rFonts w:ascii="Times New Roman" w:eastAsia="Times New Roman" w:hAnsi="Times New Roman" w:cs="Times New Roman"/>
          <w:sz w:val="2"/>
          <w:szCs w:val="2"/>
          <w:lang w:eastAsia="ru-RU"/>
        </w:rPr>
      </w:pPr>
    </w:p>
    <w:p w14:paraId="7E963870" w14:textId="77777777"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14:paraId="64001247" w14:textId="77777777"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1CA15B7" w14:textId="77777777"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кадастровый номер земельного участка, в пределах которого расположен дом:</w:t>
      </w:r>
      <w:r w:rsidRPr="007D760D">
        <w:rPr>
          <w:rFonts w:ascii="Times New Roman" w:eastAsia="Times New Roman" w:hAnsi="Times New Roman" w:cs="Times New Roman"/>
          <w:sz w:val="24"/>
          <w:szCs w:val="24"/>
          <w:lang w:eastAsia="ru-RU"/>
        </w:rPr>
        <w:br/>
      </w:r>
    </w:p>
    <w:p w14:paraId="70B00B35" w14:textId="77777777" w:rsidR="007D760D" w:rsidRPr="007D760D" w:rsidRDefault="007D760D" w:rsidP="007D760D">
      <w:pPr>
        <w:widowControl w:val="0"/>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2CAAE8AA" w14:textId="77777777"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14:paraId="33AC97B4" w14:textId="77777777"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F4494FA" w14:textId="77777777"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на основании  </w:t>
      </w:r>
    </w:p>
    <w:p w14:paraId="05142AB1" w14:textId="77777777" w:rsidR="007D760D" w:rsidRPr="007D760D" w:rsidRDefault="007D760D" w:rsidP="007D760D">
      <w:pPr>
        <w:widowControl w:val="0"/>
        <w:pBdr>
          <w:top w:val="single" w:sz="4" w:space="1" w:color="auto"/>
        </w:pBdr>
        <w:autoSpaceDE w:val="0"/>
        <w:autoSpaceDN w:val="0"/>
        <w:spacing w:after="0" w:line="240" w:lineRule="auto"/>
        <w:ind w:left="1503"/>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(наименование и реквизиты правоустанавливающего документа)</w:t>
      </w:r>
    </w:p>
    <w:p w14:paraId="71B6831E" w14:textId="77777777"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14:paraId="01D1064C" w14:textId="77777777"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AEB3068" w14:textId="77777777" w:rsidR="007D760D" w:rsidRPr="007D760D" w:rsidRDefault="007D760D" w:rsidP="007D760D">
      <w:pPr>
        <w:widowControl w:val="0"/>
        <w:autoSpaceDE w:val="0"/>
        <w:autoSpaceDN w:val="0"/>
        <w:spacing w:after="12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14:paraId="3BACD25C" w14:textId="77777777"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Признать  </w:t>
      </w:r>
    </w:p>
    <w:p w14:paraId="700EF653" w14:textId="77777777" w:rsidR="007D760D" w:rsidRPr="007D760D" w:rsidRDefault="007D760D" w:rsidP="007D760D">
      <w:pPr>
        <w:widowControl w:val="0"/>
        <w:pBdr>
          <w:top w:val="single" w:sz="4" w:space="1" w:color="auto"/>
        </w:pBdr>
        <w:autoSpaceDE w:val="0"/>
        <w:autoSpaceDN w:val="0"/>
        <w:spacing w:after="0" w:line="240" w:lineRule="auto"/>
        <w:ind w:left="107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(садовый дом жилым домом/жилой дом садовым домом - нужное указать)</w:t>
      </w:r>
    </w:p>
    <w:p w14:paraId="090CC55E" w14:textId="77777777"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14:paraId="49FC5A53" w14:textId="77777777" w:rsidR="007D760D" w:rsidRPr="007D760D" w:rsidRDefault="007D760D" w:rsidP="007D760D">
      <w:pPr>
        <w:widowControl w:val="0"/>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14:paraId="7121FE50" w14:textId="77777777" w:rsidR="007D760D" w:rsidRPr="007D760D" w:rsidRDefault="007D760D" w:rsidP="007D760D">
      <w:pPr>
        <w:widowControl w:val="0"/>
        <w:autoSpaceDE w:val="0"/>
        <w:autoSpaceDN w:val="0"/>
        <w:spacing w:after="0" w:line="240" w:lineRule="auto"/>
        <w:ind w:right="5685"/>
        <w:jc w:val="center"/>
        <w:rPr>
          <w:rFonts w:ascii="Times New Roman" w:eastAsia="Times New Roman" w:hAnsi="Times New Roman" w:cs="Times New Roman"/>
          <w:sz w:val="24"/>
          <w:szCs w:val="24"/>
          <w:lang w:eastAsia="ru-RU"/>
        </w:rPr>
      </w:pPr>
    </w:p>
    <w:p w14:paraId="40262CF0" w14:textId="77777777" w:rsidR="007D760D" w:rsidRPr="007D760D" w:rsidRDefault="007D760D" w:rsidP="007D760D">
      <w:pPr>
        <w:widowControl w:val="0"/>
        <w:pBdr>
          <w:top w:val="single" w:sz="4" w:space="1" w:color="auto"/>
        </w:pBdr>
        <w:autoSpaceDE w:val="0"/>
        <w:autoSpaceDN w:val="0"/>
        <w:spacing w:after="0" w:line="240" w:lineRule="auto"/>
        <w:ind w:right="5685"/>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(должность)</w:t>
      </w:r>
    </w:p>
    <w:tbl>
      <w:tblPr>
        <w:tblW w:w="9356" w:type="dxa"/>
        <w:tblLayout w:type="fixed"/>
        <w:tblCellMar>
          <w:left w:w="28" w:type="dxa"/>
          <w:right w:w="28" w:type="dxa"/>
        </w:tblCellMar>
        <w:tblLook w:val="0000" w:firstRow="0" w:lastRow="0" w:firstColumn="0" w:lastColumn="0" w:noHBand="0" w:noVBand="0"/>
      </w:tblPr>
      <w:tblGrid>
        <w:gridCol w:w="4253"/>
        <w:gridCol w:w="992"/>
        <w:gridCol w:w="4111"/>
      </w:tblGrid>
      <w:tr w:rsidR="007D760D" w:rsidRPr="007D760D" w14:paraId="1B333175" w14:textId="77777777" w:rsidTr="00DC7BB6">
        <w:tc>
          <w:tcPr>
            <w:tcW w:w="4253" w:type="dxa"/>
            <w:tcBorders>
              <w:top w:val="nil"/>
              <w:left w:val="nil"/>
              <w:bottom w:val="single" w:sz="4" w:space="0" w:color="auto"/>
              <w:right w:val="nil"/>
            </w:tcBorders>
            <w:vAlign w:val="bottom"/>
          </w:tcPr>
          <w:p w14:paraId="1396BFFE" w14:textId="77777777"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14:paraId="19502DB8" w14:textId="77777777"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p>
        </w:tc>
        <w:tc>
          <w:tcPr>
            <w:tcW w:w="4111" w:type="dxa"/>
            <w:tcBorders>
              <w:top w:val="nil"/>
              <w:left w:val="nil"/>
              <w:bottom w:val="single" w:sz="4" w:space="0" w:color="auto"/>
              <w:right w:val="nil"/>
            </w:tcBorders>
            <w:vAlign w:val="bottom"/>
          </w:tcPr>
          <w:p w14:paraId="33F6B965" w14:textId="77777777"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r>
      <w:tr w:rsidR="007D760D" w:rsidRPr="007D760D" w14:paraId="1C6C9F5D" w14:textId="77777777" w:rsidTr="00DC7BB6">
        <w:tc>
          <w:tcPr>
            <w:tcW w:w="4253" w:type="dxa"/>
            <w:tcBorders>
              <w:top w:val="nil"/>
              <w:left w:val="nil"/>
              <w:bottom w:val="nil"/>
              <w:right w:val="nil"/>
            </w:tcBorders>
          </w:tcPr>
          <w:p w14:paraId="15FD2036" w14:textId="77777777" w:rsidR="007D760D" w:rsidRPr="007D760D" w:rsidRDefault="007D760D" w:rsidP="007D760D">
            <w:pPr>
              <w:autoSpaceDE w:val="0"/>
              <w:autoSpaceDN w:val="0"/>
              <w:spacing w:after="0" w:line="240" w:lineRule="auto"/>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 xml:space="preserve">(Ф.И.О. должностного лица органа </w:t>
            </w:r>
            <w:r w:rsidRPr="007D760D">
              <w:rPr>
                <w:rFonts w:ascii="Times New Roman" w:eastAsia="Times New Roman" w:hAnsi="Times New Roman" w:cs="Times New Roman"/>
                <w:sz w:val="20"/>
                <w:szCs w:val="20"/>
                <w:lang w:eastAsia="ru-RU"/>
              </w:rPr>
              <w:br/>
              <w:t xml:space="preserve">местного самоуправления муниципального образования, в границах которого </w:t>
            </w:r>
            <w:r w:rsidRPr="007D760D">
              <w:rPr>
                <w:rFonts w:ascii="Times New Roman" w:eastAsia="Times New Roman" w:hAnsi="Times New Roman" w:cs="Times New Roman"/>
                <w:sz w:val="20"/>
                <w:szCs w:val="20"/>
                <w:lang w:eastAsia="ru-RU"/>
              </w:rPr>
              <w:br/>
              <w:t>расположен садовый дом или жилой дом)</w:t>
            </w:r>
          </w:p>
        </w:tc>
        <w:tc>
          <w:tcPr>
            <w:tcW w:w="992" w:type="dxa"/>
            <w:tcBorders>
              <w:top w:val="nil"/>
              <w:left w:val="nil"/>
              <w:bottom w:val="nil"/>
              <w:right w:val="nil"/>
            </w:tcBorders>
          </w:tcPr>
          <w:p w14:paraId="2AC96EC4" w14:textId="77777777" w:rsidR="007D760D" w:rsidRPr="007D760D" w:rsidRDefault="007D760D" w:rsidP="007D760D">
            <w:pPr>
              <w:autoSpaceDE w:val="0"/>
              <w:autoSpaceDN w:val="0"/>
              <w:spacing w:after="0" w:line="240" w:lineRule="auto"/>
              <w:rPr>
                <w:rFonts w:ascii="Times New Roman" w:eastAsia="Times New Roman" w:hAnsi="Times New Roman" w:cs="Times New Roman"/>
                <w:sz w:val="20"/>
                <w:szCs w:val="20"/>
                <w:lang w:eastAsia="ru-RU"/>
              </w:rPr>
            </w:pPr>
          </w:p>
        </w:tc>
        <w:tc>
          <w:tcPr>
            <w:tcW w:w="4111" w:type="dxa"/>
            <w:tcBorders>
              <w:top w:val="nil"/>
              <w:left w:val="nil"/>
              <w:bottom w:val="nil"/>
              <w:right w:val="nil"/>
            </w:tcBorders>
          </w:tcPr>
          <w:p w14:paraId="0CAB230F" w14:textId="77777777" w:rsidR="007D760D" w:rsidRPr="007D760D" w:rsidRDefault="007D760D" w:rsidP="007D760D">
            <w:pPr>
              <w:autoSpaceDE w:val="0"/>
              <w:autoSpaceDN w:val="0"/>
              <w:spacing w:after="0" w:line="240" w:lineRule="auto"/>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 xml:space="preserve">(подпись должностного лица органа </w:t>
            </w:r>
            <w:r w:rsidRPr="007D760D">
              <w:rPr>
                <w:rFonts w:ascii="Times New Roman" w:eastAsia="Times New Roman" w:hAnsi="Times New Roman" w:cs="Times New Roman"/>
                <w:sz w:val="20"/>
                <w:szCs w:val="20"/>
                <w:lang w:eastAsia="ru-RU"/>
              </w:rPr>
              <w:br/>
              <w:t xml:space="preserve">местного самоуправления муниципального образования, в границах которого </w:t>
            </w:r>
            <w:r w:rsidRPr="007D760D">
              <w:rPr>
                <w:rFonts w:ascii="Times New Roman" w:eastAsia="Times New Roman" w:hAnsi="Times New Roman" w:cs="Times New Roman"/>
                <w:sz w:val="20"/>
                <w:szCs w:val="20"/>
                <w:lang w:eastAsia="ru-RU"/>
              </w:rPr>
              <w:br/>
              <w:t>расположен садовый дом или жилой дом)</w:t>
            </w:r>
          </w:p>
        </w:tc>
      </w:tr>
    </w:tbl>
    <w:p w14:paraId="0E2A6D02" w14:textId="77777777" w:rsidR="00972537" w:rsidRDefault="00972537" w:rsidP="00A44F4D">
      <w:pPr>
        <w:pStyle w:val="af6"/>
        <w:ind w:firstLine="5387"/>
        <w:rPr>
          <w:rStyle w:val="14"/>
          <w:rFonts w:eastAsiaTheme="minorEastAsia"/>
          <w:b w:val="0"/>
          <w:sz w:val="28"/>
          <w:szCs w:val="28"/>
        </w:rPr>
      </w:pPr>
      <w:bookmarkStart w:id="40" w:name="_Toc91253268"/>
      <w:bookmarkEnd w:id="38"/>
      <w:bookmarkEnd w:id="39"/>
      <w:r>
        <w:rPr>
          <w:rStyle w:val="14"/>
          <w:rFonts w:eastAsiaTheme="minorEastAsia"/>
          <w:b w:val="0"/>
          <w:sz w:val="28"/>
          <w:szCs w:val="28"/>
        </w:rPr>
        <w:br w:type="page"/>
      </w:r>
    </w:p>
    <w:p w14:paraId="0CA49E60" w14:textId="77777777" w:rsidR="000D5843" w:rsidRPr="00C05A4D" w:rsidRDefault="000D5843" w:rsidP="00C05A4D">
      <w:pPr>
        <w:pStyle w:val="af6"/>
        <w:ind w:firstLine="5103"/>
        <w:rPr>
          <w:rFonts w:ascii="Times New Roman" w:hAnsi="Times New Roman" w:cs="Times New Roman"/>
          <w:b/>
          <w:sz w:val="28"/>
          <w:szCs w:val="28"/>
        </w:rPr>
      </w:pPr>
      <w:r w:rsidRPr="00C05A4D">
        <w:rPr>
          <w:rStyle w:val="14"/>
          <w:rFonts w:eastAsiaTheme="minorEastAsia"/>
          <w:b w:val="0"/>
          <w:sz w:val="28"/>
          <w:szCs w:val="28"/>
        </w:rPr>
        <w:lastRenderedPageBreak/>
        <w:t xml:space="preserve">Приложение </w:t>
      </w:r>
      <w:r w:rsidR="006B1CBA" w:rsidRPr="00C05A4D">
        <w:rPr>
          <w:rStyle w:val="14"/>
          <w:rFonts w:eastAsiaTheme="minorEastAsia"/>
          <w:b w:val="0"/>
          <w:sz w:val="28"/>
          <w:szCs w:val="28"/>
        </w:rPr>
        <w:t>2</w:t>
      </w:r>
      <w:bookmarkEnd w:id="40"/>
    </w:p>
    <w:p w14:paraId="0605EACB" w14:textId="77777777"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2C0D1A8E" w14:textId="6000DC8A"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 xml:space="preserve"> </w:t>
      </w:r>
    </w:p>
    <w:p w14:paraId="52F2C528" w14:textId="51D8D23A" w:rsidR="000D5843" w:rsidRPr="00C05A4D" w:rsidRDefault="000D5843" w:rsidP="00C05A4D">
      <w:pPr>
        <w:pStyle w:val="af6"/>
        <w:ind w:firstLine="5103"/>
        <w:rPr>
          <w:rFonts w:ascii="Times New Roman" w:hAnsi="Times New Roman" w:cs="Times New Roman"/>
          <w:b/>
          <w:sz w:val="28"/>
          <w:szCs w:val="28"/>
        </w:rPr>
      </w:pPr>
    </w:p>
    <w:p w14:paraId="4682779B" w14:textId="77777777" w:rsidR="000D5843" w:rsidRPr="00D66394" w:rsidRDefault="000D5843" w:rsidP="002D2FAD">
      <w:pPr>
        <w:pStyle w:val="af4"/>
        <w:ind w:firstLine="5954"/>
        <w:rPr>
          <w:b w:val="0"/>
        </w:rPr>
      </w:pPr>
    </w:p>
    <w:p w14:paraId="16335A9D" w14:textId="77777777" w:rsidR="000D5843" w:rsidRPr="004E41D4" w:rsidRDefault="000D5843" w:rsidP="00A44F4D">
      <w:pPr>
        <w:pStyle w:val="af4"/>
        <w:outlineLvl w:val="1"/>
        <w:rPr>
          <w:rStyle w:val="23"/>
          <w:b/>
          <w:sz w:val="28"/>
          <w:szCs w:val="28"/>
        </w:rPr>
      </w:pPr>
      <w:bookmarkStart w:id="41" w:name="_Toc91253271"/>
      <w:r w:rsidRPr="004E41D4">
        <w:rPr>
          <w:rStyle w:val="23"/>
          <w:b/>
          <w:sz w:val="28"/>
          <w:szCs w:val="28"/>
        </w:rPr>
        <w:t>Форма</w:t>
      </w:r>
      <w:r w:rsidR="002D2FAD" w:rsidRPr="004E41D4">
        <w:rPr>
          <w:rStyle w:val="23"/>
          <w:b/>
          <w:sz w:val="28"/>
          <w:szCs w:val="28"/>
        </w:rPr>
        <w:br/>
      </w:r>
      <w:r w:rsidRPr="004E41D4">
        <w:rPr>
          <w:rStyle w:val="23"/>
          <w:b/>
          <w:sz w:val="28"/>
          <w:szCs w:val="28"/>
        </w:rPr>
        <w:t xml:space="preserve">решения об отказе в предоставлении </w:t>
      </w:r>
      <w:r w:rsidR="004E41D4" w:rsidRPr="004E41D4">
        <w:rPr>
          <w:rStyle w:val="23"/>
          <w:b/>
          <w:sz w:val="28"/>
          <w:szCs w:val="28"/>
        </w:rPr>
        <w:t>муниципальной</w:t>
      </w:r>
      <w:r w:rsidRPr="004E41D4">
        <w:rPr>
          <w:rStyle w:val="23"/>
          <w:b/>
          <w:sz w:val="28"/>
          <w:szCs w:val="28"/>
        </w:rPr>
        <w:t xml:space="preserve"> услуги</w:t>
      </w:r>
      <w:bookmarkEnd w:id="41"/>
    </w:p>
    <w:p w14:paraId="4B2802B0" w14:textId="77777777" w:rsidR="004A3C33" w:rsidRPr="00D66394" w:rsidRDefault="004A3C33" w:rsidP="004A3C33">
      <w:pPr>
        <w:pStyle w:val="af4"/>
        <w:rPr>
          <w:rStyle w:val="23"/>
          <w:sz w:val="28"/>
          <w:szCs w:val="28"/>
        </w:rPr>
      </w:pPr>
      <w:r w:rsidRPr="00D66394">
        <w:rPr>
          <w:rStyle w:val="23"/>
          <w:sz w:val="28"/>
          <w:szCs w:val="28"/>
        </w:rPr>
        <w:t xml:space="preserve">(оформляется на официальном бланке </w:t>
      </w:r>
      <w:r>
        <w:rPr>
          <w:rStyle w:val="23"/>
          <w:sz w:val="28"/>
          <w:szCs w:val="28"/>
        </w:rPr>
        <w:t>Администрации</w:t>
      </w:r>
      <w:r w:rsidRPr="00D66394">
        <w:rPr>
          <w:rStyle w:val="23"/>
          <w:sz w:val="28"/>
          <w:szCs w:val="28"/>
        </w:rPr>
        <w:t>)</w:t>
      </w:r>
    </w:p>
    <w:p w14:paraId="58FC08FB"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bookmarkStart w:id="42" w:name="_Форма_решения_об"/>
      <w:bookmarkEnd w:id="42"/>
      <w:r w:rsidRPr="00C45F53">
        <w:rPr>
          <w:rFonts w:ascii="Times New Roman" w:hAnsi="Times New Roman"/>
          <w:sz w:val="24"/>
          <w:szCs w:val="24"/>
          <w:lang w:eastAsia="ru-RU"/>
        </w:rPr>
        <w:t>Кому: _________________________________</w:t>
      </w:r>
    </w:p>
    <w:p w14:paraId="57F1665D"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14:paraId="62F0EE2D"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sidR="007D760D">
        <w:rPr>
          <w:rFonts w:ascii="Times New Roman" w:hAnsi="Times New Roman"/>
          <w:sz w:val="20"/>
          <w:szCs w:val="20"/>
          <w:lang w:eastAsia="ru-RU"/>
        </w:rPr>
        <w:t xml:space="preserve">последнее </w:t>
      </w:r>
      <w:r w:rsidR="00972537">
        <w:rPr>
          <w:rFonts w:ascii="Times New Roman" w:hAnsi="Times New Roman"/>
          <w:sz w:val="20"/>
          <w:szCs w:val="20"/>
          <w:lang w:eastAsia="ru-RU"/>
        </w:rPr>
        <w:br/>
      </w:r>
      <w:r w:rsidRPr="00C45F53">
        <w:rPr>
          <w:rFonts w:ascii="Times New Roman" w:hAnsi="Times New Roman"/>
          <w:sz w:val="20"/>
          <w:szCs w:val="20"/>
          <w:lang w:eastAsia="ru-RU"/>
        </w:rPr>
        <w:t>при наличии</w:t>
      </w:r>
      <w:r w:rsidR="00DC7BB6">
        <w:rPr>
          <w:rFonts w:ascii="Times New Roman" w:hAnsi="Times New Roman"/>
          <w:sz w:val="20"/>
          <w:szCs w:val="20"/>
          <w:lang w:eastAsia="ru-RU"/>
        </w:rPr>
        <w:t>)</w:t>
      </w:r>
      <w:r w:rsidR="007D760D">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14:paraId="4FEE1FDE"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14"/>
          <w:szCs w:val="14"/>
          <w:lang w:eastAsia="ru-RU"/>
        </w:rPr>
      </w:pPr>
    </w:p>
    <w:p w14:paraId="7D497A96"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Номер и дата Запроса:</w:t>
      </w:r>
    </w:p>
    <w:p w14:paraId="06F0BEC3" w14:textId="77777777"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_______________________________________</w:t>
      </w:r>
    </w:p>
    <w:p w14:paraId="5CD2F277" w14:textId="77777777" w:rsidR="004A3C33" w:rsidRPr="00C45F53" w:rsidRDefault="004A3C33" w:rsidP="004A3C33">
      <w:pPr>
        <w:autoSpaceDE w:val="0"/>
        <w:autoSpaceDN w:val="0"/>
        <w:adjustRightInd w:val="0"/>
        <w:spacing w:after="0" w:line="240" w:lineRule="auto"/>
        <w:ind w:left="5103"/>
        <w:rPr>
          <w:rFonts w:ascii="Times New Roman" w:hAnsi="Times New Roman"/>
          <w:sz w:val="24"/>
          <w:szCs w:val="24"/>
        </w:rPr>
      </w:pPr>
    </w:p>
    <w:p w14:paraId="23AC9ED7" w14:textId="77777777" w:rsidR="004A3C33" w:rsidRPr="00C45F53" w:rsidRDefault="004A3C33" w:rsidP="004A3C33">
      <w:pPr>
        <w:pStyle w:val="ConsPlusNonformat"/>
        <w:ind w:left="-567" w:right="-1"/>
        <w:jc w:val="right"/>
        <w:rPr>
          <w:rFonts w:ascii="Times New Roman" w:hAnsi="Times New Roman" w:cs="Times New Roman"/>
        </w:rPr>
      </w:pPr>
    </w:p>
    <w:p w14:paraId="30566F41" w14:textId="77777777" w:rsidR="004A3C33" w:rsidRPr="00AC5ED0" w:rsidRDefault="004A3C33" w:rsidP="004A3C33">
      <w:pPr>
        <w:ind w:left="-567"/>
        <w:contextualSpacing/>
        <w:jc w:val="center"/>
        <w:rPr>
          <w:rFonts w:ascii="Times New Roman" w:hAnsi="Times New Roman"/>
          <w:b/>
          <w:sz w:val="24"/>
          <w:szCs w:val="24"/>
        </w:rPr>
      </w:pPr>
      <w:r w:rsidRPr="00AC5ED0">
        <w:rPr>
          <w:rFonts w:ascii="Times New Roman" w:hAnsi="Times New Roman"/>
          <w:b/>
          <w:sz w:val="24"/>
          <w:szCs w:val="24"/>
        </w:rPr>
        <w:t>Решение</w:t>
      </w:r>
    </w:p>
    <w:p w14:paraId="7EF6DF96" w14:textId="77777777" w:rsidR="004A3C33" w:rsidRDefault="004A3C33" w:rsidP="004A3C33">
      <w:pPr>
        <w:autoSpaceDE w:val="0"/>
        <w:autoSpaceDN w:val="0"/>
        <w:adjustRightInd w:val="0"/>
        <w:spacing w:after="0" w:line="240" w:lineRule="auto"/>
        <w:jc w:val="center"/>
        <w:rPr>
          <w:rFonts w:ascii="Times New Roman" w:hAnsi="Times New Roman"/>
          <w:b/>
          <w:bCs/>
          <w:color w:val="000000"/>
          <w:sz w:val="24"/>
          <w:szCs w:val="24"/>
          <w:lang w:eastAsia="ru-RU"/>
        </w:rPr>
      </w:pPr>
      <w:r w:rsidRPr="0026455F">
        <w:rPr>
          <w:rFonts w:ascii="Times New Roman" w:hAnsi="Times New Roman"/>
          <w:b/>
          <w:bCs/>
          <w:color w:val="000000"/>
          <w:sz w:val="24"/>
          <w:szCs w:val="24"/>
          <w:lang w:eastAsia="ru-RU"/>
        </w:rPr>
        <w:t xml:space="preserve">об отказе в предоставлении </w:t>
      </w:r>
      <w:r w:rsidR="00C75597">
        <w:rPr>
          <w:rFonts w:ascii="Times New Roman" w:hAnsi="Times New Roman"/>
          <w:b/>
          <w:bCs/>
          <w:color w:val="000000"/>
          <w:sz w:val="24"/>
          <w:szCs w:val="24"/>
          <w:lang w:eastAsia="ru-RU"/>
        </w:rPr>
        <w:t>м</w:t>
      </w:r>
      <w:r w:rsidR="00C75597" w:rsidRPr="0026455F">
        <w:rPr>
          <w:rFonts w:ascii="Times New Roman" w:hAnsi="Times New Roman"/>
          <w:b/>
          <w:bCs/>
          <w:color w:val="000000"/>
          <w:sz w:val="24"/>
          <w:szCs w:val="24"/>
          <w:lang w:eastAsia="ru-RU"/>
        </w:rPr>
        <w:t xml:space="preserve">униципальной </w:t>
      </w:r>
      <w:r w:rsidRPr="0026455F">
        <w:rPr>
          <w:rFonts w:ascii="Times New Roman" w:hAnsi="Times New Roman"/>
          <w:b/>
          <w:bCs/>
          <w:color w:val="000000"/>
          <w:sz w:val="24"/>
          <w:szCs w:val="24"/>
          <w:lang w:eastAsia="ru-RU"/>
        </w:rPr>
        <w:t>услуги</w:t>
      </w:r>
    </w:p>
    <w:p w14:paraId="5FEC6890" w14:textId="77777777" w:rsidR="00EB4513" w:rsidRDefault="00EB4513" w:rsidP="004A3C33">
      <w:pPr>
        <w:spacing w:after="0" w:line="240" w:lineRule="auto"/>
        <w:ind w:left="-567" w:firstLine="709"/>
        <w:jc w:val="both"/>
        <w:rPr>
          <w:rFonts w:ascii="Times New Roman" w:eastAsia="Times New Roman" w:hAnsi="Times New Roman"/>
          <w:sz w:val="24"/>
          <w:szCs w:val="24"/>
          <w:lang w:eastAsia="ru-RU"/>
        </w:rPr>
      </w:pPr>
    </w:p>
    <w:p w14:paraId="0B744BE2" w14:textId="77777777" w:rsidR="004A3C33" w:rsidRPr="00C45F53" w:rsidRDefault="004A3C33" w:rsidP="004A3C33">
      <w:pPr>
        <w:spacing w:after="0" w:line="240" w:lineRule="auto"/>
        <w:ind w:left="-567" w:firstLine="709"/>
        <w:jc w:val="both"/>
        <w:rPr>
          <w:rFonts w:ascii="Times New Roman" w:hAnsi="Times New Roman"/>
          <w:sz w:val="24"/>
          <w:szCs w:val="24"/>
          <w:lang w:eastAsia="ru-RU"/>
        </w:rPr>
      </w:pPr>
      <w:r w:rsidRPr="00C45F53">
        <w:rPr>
          <w:rFonts w:ascii="Times New Roman" w:eastAsia="Times New Roman" w:hAnsi="Times New Roman"/>
          <w:sz w:val="24"/>
          <w:szCs w:val="24"/>
          <w:lang w:eastAsia="ru-RU"/>
        </w:rPr>
        <w:t xml:space="preserve">Администрация приняла решение об отказе 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 xml:space="preserve">услуги: </w:t>
      </w:r>
      <w:r w:rsidRPr="00C45F53">
        <w:rPr>
          <w:rFonts w:ascii="Times New Roman" w:hAnsi="Times New Roman"/>
          <w:sz w:val="24"/>
          <w:szCs w:val="24"/>
          <w:lang w:eastAsia="ru-RU"/>
        </w:rPr>
        <w:t>«</w:t>
      </w:r>
      <w:r w:rsidRPr="005569CE">
        <w:rPr>
          <w:rFonts w:ascii="Times New Roman" w:hAnsi="Times New Roman"/>
          <w:bCs/>
          <w:sz w:val="24"/>
          <w:szCs w:val="24"/>
        </w:rPr>
        <w:t>Признание садового дома жилым домом и жилого дома садовым домом</w:t>
      </w:r>
      <w:r w:rsidRPr="00C45F53">
        <w:rPr>
          <w:rFonts w:ascii="Times New Roman" w:hAnsi="Times New Roman"/>
          <w:sz w:val="24"/>
          <w:szCs w:val="24"/>
          <w:lang w:eastAsia="ru-RU"/>
        </w:rPr>
        <w:t>»</w:t>
      </w:r>
      <w:r>
        <w:rPr>
          <w:rFonts w:ascii="Times New Roman" w:hAnsi="Times New Roman"/>
          <w:sz w:val="24"/>
          <w:szCs w:val="24"/>
          <w:lang w:eastAsia="ru-RU"/>
        </w:rPr>
        <w:t xml:space="preserve"> по следующим основаниям</w:t>
      </w:r>
      <w:r w:rsidRPr="00C45F53">
        <w:rPr>
          <w:rFonts w:ascii="Times New Roman" w:hAnsi="Times New Roman"/>
          <w:sz w:val="24"/>
          <w:szCs w:val="24"/>
          <w:lang w:eastAsia="ru-RU"/>
        </w:rPr>
        <w:t>:</w:t>
      </w:r>
    </w:p>
    <w:p w14:paraId="078FE257" w14:textId="77777777" w:rsidR="004A3C33" w:rsidRPr="00C45F53" w:rsidRDefault="004A3C33" w:rsidP="004A3C33">
      <w:pPr>
        <w:spacing w:after="0" w:line="240" w:lineRule="auto"/>
        <w:ind w:left="-567" w:firstLine="709"/>
        <w:jc w:val="both"/>
        <w:rPr>
          <w:rFonts w:ascii="Times New Roman" w:hAnsi="Times New Roman"/>
          <w:sz w:val="14"/>
          <w:szCs w:val="14"/>
          <w:lang w:eastAsia="ru-RU"/>
        </w:rPr>
      </w:pPr>
    </w:p>
    <w:tbl>
      <w:tblPr>
        <w:tblStyle w:val="16"/>
        <w:tblW w:w="9923" w:type="dxa"/>
        <w:tblInd w:w="-459" w:type="dxa"/>
        <w:tblLook w:val="04A0" w:firstRow="1" w:lastRow="0" w:firstColumn="1" w:lastColumn="0" w:noHBand="0" w:noVBand="1"/>
      </w:tblPr>
      <w:tblGrid>
        <w:gridCol w:w="1134"/>
        <w:gridCol w:w="4536"/>
        <w:gridCol w:w="4253"/>
      </w:tblGrid>
      <w:tr w:rsidR="004A3C33" w:rsidRPr="00C45F53" w14:paraId="091085FB" w14:textId="77777777" w:rsidTr="004E41D4">
        <w:trPr>
          <w:trHeight w:val="783"/>
        </w:trPr>
        <w:tc>
          <w:tcPr>
            <w:tcW w:w="1134" w:type="dxa"/>
          </w:tcPr>
          <w:p w14:paraId="35EAD0CA" w14:textId="77777777" w:rsidR="004A3C33" w:rsidRPr="00167D05" w:rsidRDefault="004A3C33" w:rsidP="004E41D4">
            <w:pPr>
              <w:suppressAutoHyphens w:val="0"/>
              <w:spacing w:line="23" w:lineRule="atLeast"/>
              <w:jc w:val="center"/>
            </w:pPr>
            <w:r w:rsidRPr="00DE3FFF">
              <w:t>№ пункта</w:t>
            </w:r>
          </w:p>
        </w:tc>
        <w:tc>
          <w:tcPr>
            <w:tcW w:w="4536" w:type="dxa"/>
          </w:tcPr>
          <w:p w14:paraId="0C589D2B" w14:textId="77777777" w:rsidR="004A3C33" w:rsidRPr="00167D05" w:rsidRDefault="004A3C33" w:rsidP="004A3C33">
            <w:pPr>
              <w:tabs>
                <w:tab w:val="left" w:pos="1496"/>
              </w:tabs>
              <w:suppressAutoHyphens w:val="0"/>
              <w:autoSpaceDE w:val="0"/>
              <w:autoSpaceDN w:val="0"/>
              <w:adjustRightInd w:val="0"/>
              <w:jc w:val="center"/>
            </w:pPr>
            <w:r w:rsidRPr="00DE3FFF">
              <w:t xml:space="preserve">Наименование основания для отказа </w:t>
            </w:r>
            <w:r w:rsidR="00C75597">
              <w:br/>
            </w:r>
            <w:r w:rsidRPr="00DE3FFF">
              <w:t>в соответствии с Административным регламентом</w:t>
            </w:r>
          </w:p>
        </w:tc>
        <w:tc>
          <w:tcPr>
            <w:tcW w:w="4253" w:type="dxa"/>
          </w:tcPr>
          <w:p w14:paraId="3E922E8C" w14:textId="77777777" w:rsidR="004A3C33" w:rsidRPr="00167D05" w:rsidRDefault="004A3C33" w:rsidP="007C1F5D">
            <w:pPr>
              <w:tabs>
                <w:tab w:val="left" w:pos="1496"/>
              </w:tabs>
              <w:suppressAutoHyphens w:val="0"/>
              <w:autoSpaceDE w:val="0"/>
              <w:autoSpaceDN w:val="0"/>
              <w:adjustRightInd w:val="0"/>
              <w:ind w:right="658"/>
              <w:jc w:val="center"/>
            </w:pPr>
            <w:r w:rsidRPr="00DE3FFF">
              <w:t xml:space="preserve">Разъяснение причин отказа </w:t>
            </w:r>
            <w:r w:rsidR="00C75597">
              <w:br/>
              <w:t>в</w:t>
            </w:r>
            <w:r w:rsidR="00C75597" w:rsidRPr="00DE3FFF">
              <w:t xml:space="preserve"> </w:t>
            </w:r>
            <w:r w:rsidRPr="00DE3FFF">
              <w:t>предоставлении</w:t>
            </w:r>
            <w:r>
              <w:t xml:space="preserve"> </w:t>
            </w:r>
            <w:r w:rsidR="00C75597">
              <w:t>м</w:t>
            </w:r>
            <w:r w:rsidR="00C75597" w:rsidRPr="00DE3FFF">
              <w:t xml:space="preserve">униципальной </w:t>
            </w:r>
            <w:r w:rsidRPr="00DE3FFF">
              <w:t xml:space="preserve">услуги </w:t>
            </w:r>
          </w:p>
        </w:tc>
      </w:tr>
    </w:tbl>
    <w:p w14:paraId="59F0AED8" w14:textId="77777777" w:rsidR="004A3C33" w:rsidRDefault="004A3C33" w:rsidP="004A3C33">
      <w:pPr>
        <w:autoSpaceDE w:val="0"/>
        <w:autoSpaceDN w:val="0"/>
        <w:adjustRightInd w:val="0"/>
        <w:spacing w:after="0" w:line="240" w:lineRule="auto"/>
        <w:ind w:left="-567"/>
        <w:rPr>
          <w:rFonts w:ascii="Times New Roman" w:hAnsi="Times New Roman"/>
          <w:color w:val="000000"/>
          <w:sz w:val="24"/>
          <w:szCs w:val="24"/>
          <w:lang w:eastAsia="ru-RU"/>
        </w:rPr>
      </w:pPr>
    </w:p>
    <w:p w14:paraId="01708B4F" w14:textId="77777777"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Вы вправе повторно обратиться в Администрацию с Запросом о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 xml:space="preserve">услуги после устранения указанных оснований для отказа 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услуги.</w:t>
      </w:r>
    </w:p>
    <w:p w14:paraId="559D0C52" w14:textId="77777777"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Данный отказ может быть обжалован в досудебном порядке путем направления жалобы</w:t>
      </w:r>
      <w:r>
        <w:rPr>
          <w:rFonts w:ascii="Times New Roman" w:eastAsia="Times New Roman" w:hAnsi="Times New Roman"/>
          <w:sz w:val="24"/>
          <w:szCs w:val="24"/>
          <w:lang w:eastAsia="ru-RU"/>
        </w:rPr>
        <w:br/>
      </w:r>
      <w:r w:rsidRPr="00C45F53">
        <w:rPr>
          <w:rFonts w:ascii="Times New Roman" w:eastAsia="Times New Roman" w:hAnsi="Times New Roman"/>
          <w:sz w:val="24"/>
          <w:szCs w:val="24"/>
          <w:lang w:eastAsia="ru-RU"/>
        </w:rPr>
        <w:t>в порядке, установленном в разделе V Административного регламента, а также в судебном порядке.</w:t>
      </w:r>
    </w:p>
    <w:p w14:paraId="04EE8F98" w14:textId="77777777"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Дополнительно информируем:</w:t>
      </w:r>
    </w:p>
    <w:p w14:paraId="4F076514" w14:textId="77777777" w:rsidR="004A3C33" w:rsidRPr="00C45F53" w:rsidRDefault="004A3C33" w:rsidP="004A3C33">
      <w:pPr>
        <w:spacing w:after="0"/>
        <w:ind w:left="-567" w:right="-1"/>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w:t>
      </w:r>
    </w:p>
    <w:p w14:paraId="69BD8635" w14:textId="77777777" w:rsidR="004A3C33" w:rsidRPr="00C45F53" w:rsidRDefault="004A3C33" w:rsidP="004A3C33">
      <w:pPr>
        <w:pBdr>
          <w:bottom w:val="single" w:sz="12" w:space="1" w:color="auto"/>
        </w:pBd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t xml:space="preserve">(указывается информация, необходимая для устранения причин отказа в предоставлении </w:t>
      </w:r>
      <w:r w:rsidR="00C75597">
        <w:rPr>
          <w:rFonts w:ascii="Times New Roman" w:eastAsia="Times New Roman" w:hAnsi="Times New Roman"/>
          <w:sz w:val="20"/>
          <w:szCs w:val="20"/>
          <w:lang w:eastAsia="ru-RU"/>
        </w:rPr>
        <w:t>м</w:t>
      </w:r>
      <w:r w:rsidR="00C75597" w:rsidRPr="00C45F53">
        <w:rPr>
          <w:rFonts w:ascii="Times New Roman" w:eastAsia="Times New Roman" w:hAnsi="Times New Roman"/>
          <w:sz w:val="20"/>
          <w:szCs w:val="20"/>
          <w:lang w:eastAsia="ru-RU"/>
        </w:rPr>
        <w:t xml:space="preserve">униципальной </w:t>
      </w:r>
      <w:r w:rsidRPr="00C45F53">
        <w:rPr>
          <w:rFonts w:ascii="Times New Roman" w:eastAsia="Times New Roman" w:hAnsi="Times New Roman"/>
          <w:sz w:val="20"/>
          <w:szCs w:val="20"/>
          <w:lang w:eastAsia="ru-RU"/>
        </w:rPr>
        <w:t xml:space="preserve">услуги, </w:t>
      </w:r>
      <w:r w:rsidRPr="00C45F53">
        <w:rPr>
          <w:rFonts w:ascii="Times New Roman" w:eastAsia="Times New Roman" w:hAnsi="Times New Roman"/>
          <w:sz w:val="20"/>
          <w:szCs w:val="20"/>
          <w:lang w:eastAsia="ru-RU"/>
        </w:rPr>
        <w:br/>
        <w:t>а также иная дополнительная информация при наличии)</w:t>
      </w:r>
    </w:p>
    <w:p w14:paraId="26D28635" w14:textId="77777777" w:rsidR="00EB4513" w:rsidRPr="00C45F53" w:rsidRDefault="00EB4513" w:rsidP="004A3C33">
      <w:pPr>
        <w:spacing w:after="0"/>
        <w:ind w:left="-567" w:right="-1"/>
        <w:jc w:val="both"/>
        <w:rPr>
          <w:rFonts w:ascii="Times New Roman" w:eastAsia="Times New Roman" w:hAnsi="Times New Roman"/>
          <w:sz w:val="20"/>
          <w:szCs w:val="20"/>
          <w:lang w:eastAsia="ru-RU"/>
        </w:rPr>
      </w:pPr>
    </w:p>
    <w:p w14:paraId="757368C1" w14:textId="77777777" w:rsidR="004A3C33" w:rsidRPr="00C45F53" w:rsidRDefault="004A3C33" w:rsidP="004A3C33">
      <w:pP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t xml:space="preserve">         (уполномоченное должностное лицо </w:t>
      </w:r>
      <w:proofErr w:type="gramStart"/>
      <w:r w:rsidRPr="00C45F53">
        <w:rPr>
          <w:rFonts w:ascii="Times New Roman" w:eastAsia="Times New Roman" w:hAnsi="Times New Roman"/>
          <w:sz w:val="20"/>
          <w:szCs w:val="20"/>
          <w:lang w:eastAsia="ru-RU"/>
        </w:rPr>
        <w:t xml:space="preserve">Администрации)   </w:t>
      </w:r>
      <w:proofErr w:type="gramEnd"/>
      <w:r w:rsidRPr="00C45F5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C45F53">
        <w:rPr>
          <w:rFonts w:ascii="Times New Roman" w:eastAsia="Times New Roman" w:hAnsi="Times New Roman"/>
          <w:sz w:val="20"/>
          <w:szCs w:val="20"/>
          <w:lang w:eastAsia="ru-RU"/>
        </w:rPr>
        <w:t xml:space="preserve">  (подпись, фамилия, инициалы)</w:t>
      </w:r>
    </w:p>
    <w:p w14:paraId="6786BB95" w14:textId="77777777" w:rsidR="004A3C3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45F53">
        <w:rPr>
          <w:rFonts w:ascii="Times New Roman" w:eastAsia="Times New Roman" w:hAnsi="Times New Roman"/>
          <w:sz w:val="24"/>
          <w:szCs w:val="24"/>
          <w:lang w:eastAsia="ru-RU"/>
        </w:rPr>
        <w:t xml:space="preserve">       «___</w:t>
      </w:r>
      <w:proofErr w:type="gramStart"/>
      <w:r w:rsidRPr="00C45F53">
        <w:rPr>
          <w:rFonts w:ascii="Times New Roman" w:eastAsia="Times New Roman" w:hAnsi="Times New Roman"/>
          <w:sz w:val="24"/>
          <w:szCs w:val="24"/>
          <w:lang w:eastAsia="ru-RU"/>
        </w:rPr>
        <w:t>_»_</w:t>
      </w:r>
      <w:proofErr w:type="gramEnd"/>
      <w:r w:rsidRPr="00C45F53">
        <w:rPr>
          <w:rFonts w:ascii="Times New Roman" w:eastAsia="Times New Roman" w:hAnsi="Times New Roman"/>
          <w:sz w:val="24"/>
          <w:szCs w:val="24"/>
          <w:lang w:eastAsia="ru-RU"/>
        </w:rPr>
        <w:t>______________20__</w:t>
      </w:r>
    </w:p>
    <w:p w14:paraId="36D72C8E" w14:textId="77777777" w:rsidR="00972537" w:rsidRDefault="00972537" w:rsidP="00676870">
      <w:pPr>
        <w:autoSpaceDE w:val="0"/>
        <w:autoSpaceDN w:val="0"/>
        <w:adjustRightInd w:val="0"/>
        <w:spacing w:after="0" w:line="240" w:lineRule="auto"/>
        <w:ind w:left="3402"/>
        <w:rPr>
          <w:rFonts w:ascii="Times New Roman" w:hAnsi="Times New Roman"/>
          <w:color w:val="000000"/>
          <w:sz w:val="24"/>
          <w:szCs w:val="24"/>
          <w:lang w:eastAsia="ru-RU"/>
        </w:rPr>
      </w:pPr>
      <w:bookmarkStart w:id="43" w:name="_Toc91253272"/>
      <w:r>
        <w:rPr>
          <w:rFonts w:ascii="Times New Roman" w:hAnsi="Times New Roman"/>
          <w:color w:val="000000"/>
          <w:sz w:val="24"/>
          <w:szCs w:val="24"/>
          <w:lang w:eastAsia="ru-RU"/>
        </w:rPr>
        <w:br w:type="page"/>
      </w:r>
    </w:p>
    <w:p w14:paraId="77D50CDD" w14:textId="77777777" w:rsidR="00DB1302" w:rsidRPr="00D66394" w:rsidRDefault="00DB1302" w:rsidP="00E11BC6">
      <w:pPr>
        <w:autoSpaceDE w:val="0"/>
        <w:autoSpaceDN w:val="0"/>
        <w:adjustRightInd w:val="0"/>
        <w:spacing w:after="0" w:line="240" w:lineRule="auto"/>
        <w:ind w:left="5387" w:hanging="284"/>
        <w:rPr>
          <w:b/>
          <w:sz w:val="28"/>
          <w:szCs w:val="28"/>
        </w:rPr>
      </w:pPr>
      <w:r w:rsidRPr="00D66394">
        <w:rPr>
          <w:rStyle w:val="14"/>
          <w:rFonts w:eastAsiaTheme="minorHAnsi"/>
          <w:b w:val="0"/>
          <w:sz w:val="28"/>
          <w:szCs w:val="28"/>
        </w:rPr>
        <w:lastRenderedPageBreak/>
        <w:t xml:space="preserve">Приложение </w:t>
      </w:r>
      <w:r w:rsidR="006B1CBA" w:rsidRPr="00D66394">
        <w:rPr>
          <w:rStyle w:val="14"/>
          <w:rFonts w:eastAsiaTheme="minorHAnsi"/>
          <w:b w:val="0"/>
          <w:sz w:val="28"/>
          <w:szCs w:val="28"/>
        </w:rPr>
        <w:t>3</w:t>
      </w:r>
      <w:bookmarkEnd w:id="43"/>
    </w:p>
    <w:p w14:paraId="0B5EC65B" w14:textId="77777777"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304C99CA" w14:textId="77777777" w:rsidR="00DB1302" w:rsidRPr="00D66394" w:rsidRDefault="00DB1302" w:rsidP="00DB1302">
      <w:pPr>
        <w:pStyle w:val="22"/>
        <w:spacing w:after="0"/>
        <w:rPr>
          <w:lang w:eastAsia="ar-SA"/>
        </w:rPr>
      </w:pPr>
    </w:p>
    <w:p w14:paraId="05B4AD08" w14:textId="77777777" w:rsidR="00DB1302" w:rsidRPr="00990935" w:rsidRDefault="00DB1302" w:rsidP="00A44F4D">
      <w:pPr>
        <w:pStyle w:val="22"/>
        <w:spacing w:after="0"/>
        <w:outlineLvl w:val="1"/>
        <w:rPr>
          <w:sz w:val="28"/>
          <w:szCs w:val="28"/>
          <w:lang w:eastAsia="ar-SA"/>
        </w:rPr>
      </w:pPr>
      <w:bookmarkStart w:id="44" w:name="_Toc91253275"/>
      <w:r w:rsidRPr="00990935">
        <w:rPr>
          <w:sz w:val="28"/>
          <w:szCs w:val="28"/>
          <w:lang w:eastAsia="ar-SA"/>
        </w:rPr>
        <w:t>Перечень нормативных правовых актов</w:t>
      </w:r>
      <w:r w:rsidR="000B2818" w:rsidRPr="00990935">
        <w:rPr>
          <w:sz w:val="28"/>
          <w:szCs w:val="28"/>
          <w:lang w:eastAsia="ar-SA"/>
        </w:rPr>
        <w:t xml:space="preserve"> </w:t>
      </w:r>
      <w:r w:rsidR="000B2818" w:rsidRPr="00990935">
        <w:rPr>
          <w:sz w:val="28"/>
          <w:szCs w:val="28"/>
          <w:lang w:eastAsia="ar-SA"/>
        </w:rPr>
        <w:br/>
        <w:t>Российской Федерации, Московской области</w:t>
      </w:r>
      <w:r w:rsidRPr="00990935">
        <w:rPr>
          <w:sz w:val="28"/>
          <w:szCs w:val="28"/>
          <w:lang w:eastAsia="ar-SA"/>
        </w:rPr>
        <w:t>,</w:t>
      </w:r>
      <w:bookmarkEnd w:id="44"/>
    </w:p>
    <w:p w14:paraId="7F5ECCCA" w14:textId="77777777" w:rsidR="00DB1302" w:rsidRPr="00990935" w:rsidRDefault="00DB1302" w:rsidP="00A44F4D">
      <w:pPr>
        <w:pStyle w:val="22"/>
        <w:spacing w:after="0"/>
        <w:outlineLvl w:val="1"/>
        <w:rPr>
          <w:sz w:val="28"/>
          <w:szCs w:val="28"/>
          <w:lang w:eastAsia="ar-SA"/>
        </w:rPr>
      </w:pPr>
      <w:bookmarkStart w:id="45" w:name="_Toc91253276"/>
      <w:r w:rsidRPr="00990935">
        <w:rPr>
          <w:sz w:val="28"/>
          <w:szCs w:val="28"/>
          <w:lang w:eastAsia="ar-SA"/>
        </w:rPr>
        <w:t xml:space="preserve">регулирующих предоставление </w:t>
      </w:r>
      <w:r w:rsidR="002852DA" w:rsidRPr="00990935">
        <w:rPr>
          <w:sz w:val="28"/>
          <w:szCs w:val="28"/>
          <w:lang w:eastAsia="ar-SA"/>
        </w:rPr>
        <w:t>муниципальной</w:t>
      </w:r>
      <w:r w:rsidRPr="00990935">
        <w:rPr>
          <w:sz w:val="28"/>
          <w:szCs w:val="28"/>
          <w:lang w:eastAsia="ar-SA"/>
        </w:rPr>
        <w:t xml:space="preserve"> услуги</w:t>
      </w:r>
      <w:bookmarkEnd w:id="45"/>
    </w:p>
    <w:p w14:paraId="72E36D1F" w14:textId="77777777" w:rsidR="00DB1302" w:rsidRPr="00D66394" w:rsidRDefault="00DB1302" w:rsidP="00DB1302">
      <w:pPr>
        <w:pStyle w:val="2-"/>
        <w:spacing w:line="276" w:lineRule="auto"/>
        <w:rPr>
          <w:sz w:val="28"/>
          <w:szCs w:val="28"/>
          <w:lang w:eastAsia="ar-SA"/>
        </w:rPr>
      </w:pPr>
    </w:p>
    <w:p w14:paraId="19DE3553" w14:textId="77777777" w:rsidR="002852DA" w:rsidRPr="008A0F58" w:rsidRDefault="002852DA" w:rsidP="008A0F58">
      <w:pPr>
        <w:pStyle w:val="a6"/>
        <w:numPr>
          <w:ilvl w:val="0"/>
          <w:numId w:val="24"/>
        </w:numPr>
        <w:autoSpaceDE w:val="0"/>
        <w:autoSpaceDN w:val="0"/>
        <w:adjustRightInd w:val="0"/>
        <w:spacing w:after="0"/>
        <w:jc w:val="both"/>
        <w:rPr>
          <w:rFonts w:ascii="Times New Roman" w:eastAsia="Times New Roman" w:hAnsi="Times New Roman" w:cs="Times New Roman"/>
          <w:sz w:val="28"/>
          <w:szCs w:val="28"/>
          <w:lang w:eastAsia="ru-RU"/>
        </w:rPr>
      </w:pPr>
      <w:r w:rsidRPr="008A0F58">
        <w:rPr>
          <w:rFonts w:ascii="Times New Roman" w:hAnsi="Times New Roman" w:cs="Times New Roman"/>
          <w:bCs/>
          <w:sz w:val="28"/>
          <w:szCs w:val="28"/>
        </w:rPr>
        <w:t>Конституция Российской Федерации</w:t>
      </w:r>
      <w:r w:rsidRPr="008A0F58">
        <w:rPr>
          <w:rFonts w:ascii="Times New Roman" w:eastAsia="Times New Roman" w:hAnsi="Times New Roman" w:cs="Times New Roman"/>
          <w:sz w:val="28"/>
          <w:szCs w:val="28"/>
          <w:lang w:eastAsia="ru-RU"/>
        </w:rPr>
        <w:t>.</w:t>
      </w:r>
    </w:p>
    <w:p w14:paraId="7CB07CC0"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 Гражданский кодекс Российской Федерации (части 1, 2, 3).</w:t>
      </w:r>
    </w:p>
    <w:p w14:paraId="19AEDC85"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 Земельный кодекс Российской Федерации.</w:t>
      </w:r>
    </w:p>
    <w:p w14:paraId="644E9D13"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4. Жилищный кодекс Российской Федерации.</w:t>
      </w:r>
    </w:p>
    <w:p w14:paraId="36ECDC09"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5. Федеральный закон от 27.07.2006 № 149-ФЗ «Об информации, информационных технологиях и о защите информации».</w:t>
      </w:r>
    </w:p>
    <w:p w14:paraId="37C221F5"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6. Федеральный закон от 27.07.2006 № 152-ФЗ «О персональных данных».</w:t>
      </w:r>
    </w:p>
    <w:p w14:paraId="2D9D81EE"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7. Федеральный закон от 24.07.2007 № 221-ФЗ «О государственном кадастре недвижимости».</w:t>
      </w:r>
    </w:p>
    <w:p w14:paraId="0E8E5DB5"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 xml:space="preserve">8. Федеральный закон от 30.12.2009 № 384-ФЗ «Технический регламент </w:t>
      </w:r>
      <w:r w:rsidR="00C75597">
        <w:rPr>
          <w:rFonts w:ascii="Times New Roman" w:hAnsi="Times New Roman" w:cs="Times New Roman"/>
          <w:sz w:val="28"/>
          <w:szCs w:val="28"/>
        </w:rPr>
        <w:br/>
      </w:r>
      <w:r w:rsidRPr="008A0F58">
        <w:rPr>
          <w:rFonts w:ascii="Times New Roman" w:hAnsi="Times New Roman" w:cs="Times New Roman"/>
          <w:sz w:val="28"/>
          <w:szCs w:val="28"/>
        </w:rPr>
        <w:t>о безопасности зданий и сооружений».</w:t>
      </w:r>
    </w:p>
    <w:p w14:paraId="06AD9EDB" w14:textId="77777777" w:rsidR="00AB5F25"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9. Федеральный закон от 27.07.2010 № 210-ФЗ «Об организации предоставления государственных и муниципальных услуг».</w:t>
      </w:r>
      <w:r w:rsidR="00AB5F25" w:rsidRPr="008A0F58">
        <w:rPr>
          <w:rFonts w:ascii="Times New Roman" w:hAnsi="Times New Roman" w:cs="Times New Roman"/>
          <w:sz w:val="28"/>
          <w:szCs w:val="28"/>
        </w:rPr>
        <w:t xml:space="preserve"> </w:t>
      </w:r>
    </w:p>
    <w:p w14:paraId="4DB3F094" w14:textId="77777777" w:rsidR="002852DA" w:rsidRPr="008A0F58" w:rsidRDefault="00AB5F25"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10. Федеральный закон от 06.04.2011 № 63-ФЗ «Об электронной подписи».</w:t>
      </w:r>
    </w:p>
    <w:p w14:paraId="0B214060"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sidR="00AB5F25" w:rsidRPr="008A0F58">
        <w:rPr>
          <w:rFonts w:ascii="Times New Roman" w:hAnsi="Times New Roman" w:cs="Times New Roman"/>
          <w:sz w:val="28"/>
          <w:szCs w:val="28"/>
        </w:rPr>
        <w:t>1</w:t>
      </w:r>
      <w:r w:rsidRPr="008A0F58">
        <w:rPr>
          <w:rFonts w:ascii="Times New Roman" w:hAnsi="Times New Roman" w:cs="Times New Roman"/>
          <w:sz w:val="28"/>
          <w:szCs w:val="28"/>
        </w:rPr>
        <w:t xml:space="preserve">. Федеральный закон от 29.07.2017 № 217-ФЗ «О ведении гражданами садоводства и огородничества для собственных нужд и о внесении изменений </w:t>
      </w:r>
      <w:r w:rsidR="00C75597">
        <w:rPr>
          <w:rFonts w:ascii="Times New Roman" w:hAnsi="Times New Roman" w:cs="Times New Roman"/>
          <w:sz w:val="28"/>
          <w:szCs w:val="28"/>
        </w:rPr>
        <w:br/>
      </w:r>
      <w:r w:rsidRPr="008A0F58">
        <w:rPr>
          <w:rFonts w:ascii="Times New Roman" w:hAnsi="Times New Roman" w:cs="Times New Roman"/>
          <w:sz w:val="28"/>
          <w:szCs w:val="28"/>
        </w:rPr>
        <w:t>в отдельные законодательные акты Российской Федерации».</w:t>
      </w:r>
    </w:p>
    <w:p w14:paraId="15AF57DA" w14:textId="77777777" w:rsidR="002852DA" w:rsidRPr="008A0F58" w:rsidRDefault="002852DA"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12. Постановление Правительства Российск</w:t>
      </w:r>
      <w:r w:rsidR="00AC377B" w:rsidRPr="008A0F58">
        <w:rPr>
          <w:rFonts w:ascii="Times New Roman" w:hAnsi="Times New Roman" w:cs="Times New Roman"/>
          <w:sz w:val="28"/>
          <w:szCs w:val="28"/>
        </w:rPr>
        <w:t xml:space="preserve">ой Федерации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от 28.01.2006 № 47</w:t>
      </w:r>
      <w:r w:rsidRPr="008A0F58">
        <w:rPr>
          <w:rFonts w:ascii="Times New Roman" w:hAnsi="Times New Roman" w:cs="Times New Roman"/>
          <w:sz w:val="28"/>
          <w:szCs w:val="28"/>
        </w:rPr>
        <w:t xml:space="preserve">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02CA09C9" w14:textId="77777777" w:rsidR="007C055C" w:rsidRDefault="007C055C" w:rsidP="008A0F58">
      <w:pPr>
        <w:autoSpaceDE w:val="0"/>
        <w:autoSpaceDN w:val="0"/>
        <w:adjustRightInd w:val="0"/>
        <w:spacing w:after="0"/>
        <w:ind w:left="-567" w:firstLine="709"/>
        <w:jc w:val="both"/>
        <w:rPr>
          <w:rFonts w:ascii="Times New Roman" w:hAnsi="Times New Roman" w:cs="Times New Roman"/>
          <w:sz w:val="28"/>
          <w:szCs w:val="28"/>
        </w:rPr>
      </w:pPr>
      <w:r w:rsidRPr="00B26DF7">
        <w:rPr>
          <w:rFonts w:ascii="Times New Roman" w:hAnsi="Times New Roman" w:cs="Times New Roman"/>
          <w:sz w:val="28"/>
          <w:szCs w:val="28"/>
        </w:rPr>
        <w:t xml:space="preserve">13. Постановление Правительства Российской Федерации </w:t>
      </w:r>
      <w:r w:rsidR="00C75597">
        <w:rPr>
          <w:rFonts w:ascii="Times New Roman" w:hAnsi="Times New Roman" w:cs="Times New Roman"/>
          <w:sz w:val="28"/>
          <w:szCs w:val="28"/>
        </w:rPr>
        <w:br/>
      </w:r>
      <w:r w:rsidRPr="00B26DF7">
        <w:rPr>
          <w:rFonts w:ascii="Times New Roman" w:hAnsi="Times New Roman" w:cs="Times New Roman"/>
          <w:sz w:val="28"/>
          <w:szCs w:val="28"/>
        </w:rPr>
        <w:t xml:space="preserve">от 20.07.2021 № 1228 «Об утверждении Правил разработки и утверждения административных регламентов предоставления государственных услуг, </w:t>
      </w:r>
      <w:r w:rsidRPr="00B26DF7">
        <w:rPr>
          <w:rFonts w:ascii="Times New Roman" w:hAnsi="Times New Roman" w:cs="Times New Roman"/>
          <w:sz w:val="28"/>
          <w:szCs w:val="28"/>
        </w:rPr>
        <w:br/>
        <w:t xml:space="preserve">о внесении изменений в некоторые акты Правительства Российской Федерации </w:t>
      </w:r>
      <w:r w:rsidRPr="00B26DF7">
        <w:rPr>
          <w:rFonts w:ascii="Times New Roman" w:hAnsi="Times New Roman" w:cs="Times New Roman"/>
          <w:sz w:val="28"/>
          <w:szCs w:val="28"/>
        </w:rPr>
        <w:br/>
        <w:t>и признании утратившими силу некоторых актов и отдельных положений актов Правительства Российской Федерации».</w:t>
      </w:r>
    </w:p>
    <w:p w14:paraId="1BE6115B" w14:textId="77777777" w:rsidR="00AC377B" w:rsidRPr="008A0F58" w:rsidRDefault="00AC377B"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sidR="007C055C">
        <w:rPr>
          <w:rFonts w:ascii="Times New Roman" w:hAnsi="Times New Roman" w:cs="Times New Roman"/>
          <w:sz w:val="28"/>
          <w:szCs w:val="28"/>
        </w:rPr>
        <w:t>4</w:t>
      </w:r>
      <w:r w:rsidRPr="008A0F58">
        <w:rPr>
          <w:rFonts w:ascii="Times New Roman" w:hAnsi="Times New Roman" w:cs="Times New Roman"/>
          <w:sz w:val="28"/>
          <w:szCs w:val="28"/>
        </w:rPr>
        <w:t xml:space="preserve">. Постановление Правительства Российской Федерации </w:t>
      </w:r>
      <w:r w:rsidR="00C75597">
        <w:rPr>
          <w:rFonts w:ascii="Times New Roman" w:hAnsi="Times New Roman" w:cs="Times New Roman"/>
          <w:sz w:val="28"/>
          <w:szCs w:val="28"/>
        </w:rPr>
        <w:br/>
      </w:r>
      <w:r w:rsidRPr="008A0F58">
        <w:rPr>
          <w:rFonts w:ascii="Times New Roman" w:hAnsi="Times New Roman" w:cs="Times New Roman"/>
          <w:sz w:val="28"/>
          <w:szCs w:val="28"/>
        </w:rPr>
        <w:t>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4347F6A" w14:textId="77777777" w:rsidR="00AC377B" w:rsidRPr="008A0F58" w:rsidRDefault="00AC377B"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lastRenderedPageBreak/>
        <w:t>1</w:t>
      </w:r>
      <w:r w:rsidR="007C055C">
        <w:rPr>
          <w:rFonts w:ascii="Times New Roman" w:hAnsi="Times New Roman" w:cs="Times New Roman"/>
          <w:sz w:val="28"/>
          <w:szCs w:val="28"/>
        </w:rPr>
        <w:t>5</w:t>
      </w:r>
      <w:r w:rsidRPr="008A0F58">
        <w:rPr>
          <w:rFonts w:ascii="Times New Roman" w:hAnsi="Times New Roman" w:cs="Times New Roman"/>
          <w:sz w:val="28"/>
          <w:szCs w:val="28"/>
        </w:rPr>
        <w:t xml:space="preserve">. Постановление Правительства Российской Федерации </w:t>
      </w:r>
      <w:r w:rsidR="00C75597">
        <w:rPr>
          <w:rFonts w:ascii="Times New Roman" w:hAnsi="Times New Roman" w:cs="Times New Roman"/>
          <w:sz w:val="28"/>
          <w:szCs w:val="28"/>
        </w:rPr>
        <w:br/>
      </w:r>
      <w:r w:rsidRPr="008A0F58">
        <w:rPr>
          <w:rFonts w:ascii="Times New Roman" w:hAnsi="Times New Roman" w:cs="Times New Roman"/>
          <w:sz w:val="28"/>
          <w:szCs w:val="28"/>
        </w:rPr>
        <w:t xml:space="preserve">от 22.12.2012 № 1376 «Об утверждении Правил организации деятельности многофункциональных центров предоставления государственных </w:t>
      </w:r>
      <w:r w:rsidR="00C75597">
        <w:rPr>
          <w:rFonts w:ascii="Times New Roman" w:hAnsi="Times New Roman" w:cs="Times New Roman"/>
          <w:sz w:val="28"/>
          <w:szCs w:val="28"/>
        </w:rPr>
        <w:br/>
      </w:r>
      <w:r w:rsidRPr="008A0F58">
        <w:rPr>
          <w:rFonts w:ascii="Times New Roman" w:hAnsi="Times New Roman" w:cs="Times New Roman"/>
          <w:sz w:val="28"/>
          <w:szCs w:val="28"/>
        </w:rPr>
        <w:t>и муниципальных услуг».</w:t>
      </w:r>
    </w:p>
    <w:p w14:paraId="4D08EE8F" w14:textId="77777777"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16.</w:t>
      </w:r>
      <w:r w:rsidR="00AC377B" w:rsidRPr="008A0F58">
        <w:rPr>
          <w:rFonts w:ascii="Times New Roman" w:hAnsi="Times New Roman" w:cs="Times New Roman"/>
          <w:sz w:val="28"/>
          <w:szCs w:val="28"/>
        </w:rPr>
        <w:t xml:space="preserve"> Постановление Правительства Российской Федерации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от 25.01.2013 № 33 «Об использовании простой электронной подписи при оказании государственных и муниципальных услуг».</w:t>
      </w:r>
    </w:p>
    <w:p w14:paraId="6AB4B0C0" w14:textId="77777777"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1</w:t>
      </w:r>
      <w:r>
        <w:rPr>
          <w:rFonts w:ascii="Times New Roman" w:hAnsi="Times New Roman" w:cs="Times New Roman"/>
          <w:sz w:val="28"/>
          <w:szCs w:val="28"/>
        </w:rPr>
        <w:t>7</w:t>
      </w:r>
      <w:r w:rsidR="00AC377B" w:rsidRPr="008A0F58">
        <w:rPr>
          <w:rFonts w:ascii="Times New Roman" w:hAnsi="Times New Roman" w:cs="Times New Roman"/>
          <w:sz w:val="28"/>
          <w:szCs w:val="28"/>
        </w:rPr>
        <w:t xml:space="preserve">. Постановление Правительства Российской Федерации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 xml:space="preserve">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из информационных систем органов, предоставляющих государственные услуги,</w:t>
      </w:r>
      <w:r w:rsidR="00C75597">
        <w:rPr>
          <w:rFonts w:ascii="Times New Roman" w:hAnsi="Times New Roman" w:cs="Times New Roman"/>
          <w:sz w:val="28"/>
          <w:szCs w:val="28"/>
        </w:rPr>
        <w:t xml:space="preserve"> </w:t>
      </w:r>
      <w:r w:rsidR="00C75597">
        <w:rPr>
          <w:rFonts w:ascii="Times New Roman" w:hAnsi="Times New Roman" w:cs="Times New Roman"/>
          <w:sz w:val="28"/>
          <w:szCs w:val="28"/>
        </w:rPr>
        <w:br/>
      </w:r>
      <w:r w:rsidR="00AC377B" w:rsidRPr="008A0F58">
        <w:rPr>
          <w:rFonts w:ascii="Times New Roman" w:hAnsi="Times New Roman" w:cs="Times New Roman"/>
          <w:sz w:val="28"/>
          <w:szCs w:val="28"/>
        </w:rPr>
        <w:t xml:space="preserve">и органов, предоставляющих муниципальные услуги, в том числе </w:t>
      </w:r>
      <w:r w:rsidR="00C75597">
        <w:rPr>
          <w:rFonts w:ascii="Times New Roman" w:hAnsi="Times New Roman" w:cs="Times New Roman"/>
          <w:sz w:val="28"/>
          <w:szCs w:val="28"/>
        </w:rPr>
        <w:br/>
      </w:r>
      <w:r w:rsidR="00AC377B" w:rsidRPr="008A0F58">
        <w:rPr>
          <w:rFonts w:ascii="Times New Roman" w:hAnsi="Times New Roman" w:cs="Times New Roman"/>
          <w:sz w:val="28"/>
          <w:szCs w:val="28"/>
        </w:rPr>
        <w:t xml:space="preserve">с использованием информационно-технологической и коммуникационной инфраструктуры, документов, включая составление на бумажном носителе </w:t>
      </w:r>
      <w:r w:rsidR="00C75597">
        <w:rPr>
          <w:rFonts w:ascii="Times New Roman" w:hAnsi="Times New Roman" w:cs="Times New Roman"/>
          <w:sz w:val="28"/>
          <w:szCs w:val="28"/>
        </w:rPr>
        <w:br/>
      </w:r>
      <w:r w:rsidR="00AC377B" w:rsidRPr="008A0F58">
        <w:rPr>
          <w:rFonts w:ascii="Times New Roman" w:hAnsi="Times New Roman" w:cs="Times New Roman"/>
          <w:sz w:val="28"/>
          <w:szCs w:val="28"/>
        </w:rPr>
        <w:t>и заверение выписок из указанных информационных систем».</w:t>
      </w:r>
    </w:p>
    <w:p w14:paraId="30ED968F" w14:textId="77777777" w:rsidR="00AC377B" w:rsidRPr="008A0F58" w:rsidRDefault="007C055C"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18</w:t>
      </w:r>
      <w:r w:rsidR="00AC377B" w:rsidRPr="008A0F58">
        <w:rPr>
          <w:rFonts w:ascii="Times New Roman" w:hAnsi="Times New Roman" w:cs="Times New Roman"/>
          <w:sz w:val="28"/>
          <w:szCs w:val="28"/>
        </w:rPr>
        <w:t xml:space="preserve">. Постановление Правительства Российской Федерации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 xml:space="preserve">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w:t>
      </w:r>
      <w:r w:rsidR="00C75597">
        <w:rPr>
          <w:rFonts w:ascii="Times New Roman" w:hAnsi="Times New Roman" w:cs="Times New Roman"/>
          <w:sz w:val="28"/>
          <w:szCs w:val="28"/>
        </w:rPr>
        <w:br/>
      </w:r>
      <w:r w:rsidR="00AC377B" w:rsidRPr="008A0F58">
        <w:rPr>
          <w:rFonts w:ascii="Times New Roman" w:hAnsi="Times New Roman" w:cs="Times New Roman"/>
          <w:sz w:val="28"/>
          <w:szCs w:val="28"/>
        </w:rPr>
        <w:t>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25B5B980" w14:textId="77777777" w:rsidR="002852DA"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Pr>
          <w:rFonts w:ascii="Times New Roman" w:hAnsi="Times New Roman" w:cs="Times New Roman"/>
          <w:sz w:val="28"/>
          <w:szCs w:val="28"/>
        </w:rPr>
        <w:t>19</w:t>
      </w:r>
      <w:r w:rsidR="00AC377B" w:rsidRPr="008A0F58">
        <w:rPr>
          <w:rFonts w:ascii="Times New Roman" w:hAnsi="Times New Roman" w:cs="Times New Roman"/>
          <w:sz w:val="28"/>
          <w:szCs w:val="28"/>
        </w:rPr>
        <w:t xml:space="preserve">. </w:t>
      </w:r>
      <w:r w:rsidR="002852DA" w:rsidRPr="008A0F58">
        <w:rPr>
          <w:rFonts w:ascii="Times New Roman" w:hAnsi="Times New Roman" w:cs="Times New Roman"/>
          <w:sz w:val="28"/>
          <w:szCs w:val="28"/>
        </w:rPr>
        <w:t xml:space="preserve">Постановление Правительства Российской Федерации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от 26.03.2016 № 236 «О требованиях к предоставлению в электронной форме государственных и муниципальных услуг».</w:t>
      </w:r>
    </w:p>
    <w:p w14:paraId="479A3D44" w14:textId="77777777" w:rsidR="00683906" w:rsidRPr="008A0F58" w:rsidRDefault="00683906" w:rsidP="008A0F58">
      <w:pPr>
        <w:spacing w:after="0"/>
        <w:ind w:left="-567" w:firstLine="709"/>
        <w:jc w:val="both"/>
        <w:rPr>
          <w:rFonts w:ascii="Times New Roman" w:eastAsia="Times New Roman" w:hAnsi="Times New Roman" w:cs="Times New Roman"/>
          <w:sz w:val="28"/>
          <w:szCs w:val="28"/>
          <w:lang w:eastAsia="ru-RU"/>
        </w:rPr>
      </w:pPr>
      <w:r w:rsidRPr="008A0F58">
        <w:rPr>
          <w:rFonts w:ascii="Times New Roman" w:eastAsia="Times New Roman" w:hAnsi="Times New Roman" w:cs="Times New Roman"/>
          <w:sz w:val="28"/>
          <w:szCs w:val="28"/>
          <w:lang w:eastAsia="ru-RU"/>
        </w:rPr>
        <w:t>2</w:t>
      </w:r>
      <w:r w:rsidR="005A72B2">
        <w:rPr>
          <w:rFonts w:ascii="Times New Roman" w:eastAsia="Times New Roman" w:hAnsi="Times New Roman" w:cs="Times New Roman"/>
          <w:sz w:val="28"/>
          <w:szCs w:val="28"/>
          <w:lang w:eastAsia="ru-RU"/>
        </w:rPr>
        <w:t>0</w:t>
      </w:r>
      <w:r w:rsidRPr="008A0F58">
        <w:rPr>
          <w:rFonts w:ascii="Times New Roman" w:eastAsia="Times New Roman" w:hAnsi="Times New Roman" w:cs="Times New Roman"/>
          <w:sz w:val="28"/>
          <w:szCs w:val="28"/>
          <w:lang w:eastAsia="ru-RU"/>
        </w:rPr>
        <w:t>. Приказ Министерства строительства и жилищно-коммунального хозяйства Российской Федерации России от 03.12.2016 № 883/</w:t>
      </w:r>
      <w:proofErr w:type="spellStart"/>
      <w:r w:rsidRPr="008A0F58">
        <w:rPr>
          <w:rFonts w:ascii="Times New Roman" w:eastAsia="Times New Roman" w:hAnsi="Times New Roman" w:cs="Times New Roman"/>
          <w:sz w:val="28"/>
          <w:szCs w:val="28"/>
          <w:lang w:eastAsia="ru-RU"/>
        </w:rPr>
        <w:t>пр</w:t>
      </w:r>
      <w:proofErr w:type="spellEnd"/>
      <w:r w:rsidR="008A0F58">
        <w:rPr>
          <w:rFonts w:ascii="Times New Roman" w:eastAsia="Times New Roman" w:hAnsi="Times New Roman" w:cs="Times New Roman"/>
          <w:sz w:val="28"/>
          <w:szCs w:val="28"/>
          <w:lang w:eastAsia="ru-RU"/>
        </w:rPr>
        <w:t xml:space="preserve"> </w:t>
      </w:r>
      <w:r w:rsidR="00F75278">
        <w:rPr>
          <w:rFonts w:ascii="Times New Roman" w:eastAsia="Times New Roman" w:hAnsi="Times New Roman" w:cs="Times New Roman"/>
          <w:sz w:val="28"/>
          <w:szCs w:val="28"/>
          <w:lang w:eastAsia="ru-RU"/>
        </w:rPr>
        <w:t xml:space="preserve">                               </w:t>
      </w:r>
      <w:proofErr w:type="gramStart"/>
      <w:r w:rsidR="00F75278">
        <w:rPr>
          <w:rFonts w:ascii="Times New Roman" w:eastAsia="Times New Roman" w:hAnsi="Times New Roman" w:cs="Times New Roman"/>
          <w:sz w:val="28"/>
          <w:szCs w:val="28"/>
          <w:lang w:eastAsia="ru-RU"/>
        </w:rPr>
        <w:t xml:space="preserve">   </w:t>
      </w:r>
      <w:r w:rsidRPr="008A0F58">
        <w:rPr>
          <w:rFonts w:ascii="Times New Roman" w:eastAsia="Times New Roman" w:hAnsi="Times New Roman" w:cs="Times New Roman"/>
          <w:sz w:val="28"/>
          <w:szCs w:val="28"/>
          <w:lang w:eastAsia="ru-RU"/>
        </w:rPr>
        <w:t>«</w:t>
      </w:r>
      <w:proofErr w:type="gramEnd"/>
      <w:r w:rsidRPr="008A0F58">
        <w:rPr>
          <w:rFonts w:ascii="Times New Roman" w:eastAsia="Times New Roman" w:hAnsi="Times New Roman" w:cs="Times New Roman"/>
          <w:sz w:val="28"/>
          <w:szCs w:val="28"/>
          <w:lang w:eastAsia="ru-RU"/>
        </w:rPr>
        <w:t>Об утверждении СП 54.13330 «СНиП 31-01-2003 Здания жилые многоквартирные».</w:t>
      </w:r>
    </w:p>
    <w:p w14:paraId="032D2469" w14:textId="77777777" w:rsidR="002852DA"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1</w:t>
      </w:r>
      <w:r w:rsidR="002852DA" w:rsidRPr="008A0F58">
        <w:rPr>
          <w:rFonts w:ascii="Times New Roman" w:hAnsi="Times New Roman" w:cs="Times New Roman"/>
          <w:sz w:val="28"/>
          <w:szCs w:val="28"/>
        </w:rPr>
        <w:t>. Постановление Гос</w:t>
      </w:r>
      <w:r w:rsidR="00683906" w:rsidRPr="008A0F58">
        <w:rPr>
          <w:rFonts w:ascii="Times New Roman" w:hAnsi="Times New Roman" w:cs="Times New Roman"/>
          <w:sz w:val="28"/>
          <w:szCs w:val="28"/>
        </w:rPr>
        <w:t>ударственного комитета</w:t>
      </w:r>
      <w:r w:rsidR="002852DA" w:rsidRPr="008A0F58">
        <w:rPr>
          <w:rFonts w:ascii="Times New Roman" w:hAnsi="Times New Roman" w:cs="Times New Roman"/>
          <w:sz w:val="28"/>
          <w:szCs w:val="28"/>
        </w:rPr>
        <w:t xml:space="preserve"> Российской Федерации</w:t>
      </w:r>
      <w:r w:rsidR="00683906" w:rsidRPr="008A0F58">
        <w:rPr>
          <w:rFonts w:ascii="Times New Roman" w:hAnsi="Times New Roman" w:cs="Times New Roman"/>
          <w:sz w:val="28"/>
          <w:szCs w:val="28"/>
        </w:rPr>
        <w:t xml:space="preserve"> </w:t>
      </w:r>
      <w:r w:rsidR="00C75597">
        <w:rPr>
          <w:rFonts w:ascii="Times New Roman" w:hAnsi="Times New Roman" w:cs="Times New Roman"/>
          <w:sz w:val="28"/>
          <w:szCs w:val="28"/>
        </w:rPr>
        <w:br/>
      </w:r>
      <w:r w:rsidR="00683906" w:rsidRPr="008A0F58">
        <w:rPr>
          <w:rFonts w:ascii="Times New Roman" w:hAnsi="Times New Roman" w:cs="Times New Roman"/>
          <w:sz w:val="28"/>
          <w:szCs w:val="28"/>
        </w:rPr>
        <w:t>по строительству и жилищно-коммунальному комплексу</w:t>
      </w:r>
      <w:r w:rsidR="002852DA" w:rsidRPr="008A0F58">
        <w:rPr>
          <w:rFonts w:ascii="Times New Roman" w:hAnsi="Times New Roman" w:cs="Times New Roman"/>
          <w:sz w:val="28"/>
          <w:szCs w:val="28"/>
        </w:rPr>
        <w:t xml:space="preserve"> от 27.09.2003 № 170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«Об утверждении Правил и норм технической эксплуатации жилищного фонда».</w:t>
      </w:r>
    </w:p>
    <w:p w14:paraId="75DA874A" w14:textId="77777777"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2</w:t>
      </w:r>
      <w:r w:rsidR="002852DA" w:rsidRPr="008A0F58">
        <w:rPr>
          <w:rFonts w:ascii="Times New Roman" w:eastAsia="Times New Roman" w:hAnsi="Times New Roman" w:cs="Times New Roman"/>
          <w:sz w:val="28"/>
          <w:szCs w:val="28"/>
          <w:lang w:eastAsia="ru-RU"/>
        </w:rPr>
        <w:t xml:space="preserve">. Постановление Главного государственного санитарного врача Российской Федерации от 28.01.2021 № 2 «Об утверждении санитарных правил </w:t>
      </w:r>
      <w:r w:rsidR="00C75597">
        <w:rPr>
          <w:rFonts w:ascii="Times New Roman" w:eastAsia="Times New Roman" w:hAnsi="Times New Roman" w:cs="Times New Roman"/>
          <w:sz w:val="28"/>
          <w:szCs w:val="28"/>
          <w:lang w:eastAsia="ru-RU"/>
        </w:rPr>
        <w:br/>
      </w:r>
      <w:r w:rsidR="002852DA" w:rsidRPr="008A0F58">
        <w:rPr>
          <w:rFonts w:ascii="Times New Roman" w:eastAsia="Times New Roman" w:hAnsi="Times New Roman" w:cs="Times New Roman"/>
          <w:sz w:val="28"/>
          <w:szCs w:val="28"/>
          <w:lang w:eastAsia="ru-RU"/>
        </w:rPr>
        <w:t xml:space="preserve">и норм СанПиН 1.2.3685-21 «Гигиенические нормативы и требования </w:t>
      </w:r>
      <w:r w:rsidR="00C75597">
        <w:rPr>
          <w:rFonts w:ascii="Times New Roman" w:eastAsia="Times New Roman" w:hAnsi="Times New Roman" w:cs="Times New Roman"/>
          <w:sz w:val="28"/>
          <w:szCs w:val="28"/>
          <w:lang w:eastAsia="ru-RU"/>
        </w:rPr>
        <w:br/>
      </w:r>
      <w:r w:rsidR="002852DA" w:rsidRPr="008A0F58">
        <w:rPr>
          <w:rFonts w:ascii="Times New Roman" w:eastAsia="Times New Roman" w:hAnsi="Times New Roman" w:cs="Times New Roman"/>
          <w:sz w:val="28"/>
          <w:szCs w:val="28"/>
          <w:lang w:eastAsia="ru-RU"/>
        </w:rPr>
        <w:t xml:space="preserve">к обеспечению безопасности и (или) безвредности для человека факторов среды обитания». </w:t>
      </w:r>
    </w:p>
    <w:p w14:paraId="5B851619" w14:textId="77777777" w:rsid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3</w:t>
      </w:r>
      <w:r w:rsidR="002852DA" w:rsidRPr="008A0F58">
        <w:rPr>
          <w:rFonts w:ascii="Times New Roman" w:hAnsi="Times New Roman" w:cs="Times New Roman"/>
          <w:sz w:val="28"/>
          <w:szCs w:val="28"/>
        </w:rPr>
        <w:t xml:space="preserve">. Постановление Главного государственного санитарного врача Российской Федерации от 28.01.2021 № 3  «Об утверждении санитарных правил </w:t>
      </w:r>
      <w:r w:rsidR="00C75597">
        <w:rPr>
          <w:rFonts w:ascii="Times New Roman" w:hAnsi="Times New Roman" w:cs="Times New Roman"/>
          <w:sz w:val="28"/>
          <w:szCs w:val="28"/>
        </w:rPr>
        <w:br/>
      </w:r>
      <w:r w:rsidR="002852DA" w:rsidRPr="008A0F58">
        <w:rPr>
          <w:rFonts w:ascii="Times New Roman" w:hAnsi="Times New Roman" w:cs="Times New Roman"/>
          <w:sz w:val="28"/>
          <w:szCs w:val="28"/>
        </w:rPr>
        <w:t xml:space="preserve">и норм СанПиН 2.1.3684-21 «Санитарно-эпидемиологические требования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83906" w:rsidRPr="008A0F58">
        <w:rPr>
          <w:rFonts w:ascii="Times New Roman" w:hAnsi="Times New Roman" w:cs="Times New Roman"/>
          <w:sz w:val="28"/>
          <w:szCs w:val="28"/>
        </w:rPr>
        <w:t>.</w:t>
      </w:r>
      <w:r w:rsidR="002852DA" w:rsidRPr="008A0F58">
        <w:rPr>
          <w:rFonts w:ascii="Times New Roman" w:hAnsi="Times New Roman" w:cs="Times New Roman"/>
          <w:sz w:val="28"/>
          <w:szCs w:val="28"/>
        </w:rPr>
        <w:t xml:space="preserve"> </w:t>
      </w:r>
    </w:p>
    <w:p w14:paraId="1BADA35D" w14:textId="77777777" w:rsidR="002852DA"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4</w:t>
      </w:r>
      <w:r w:rsidR="002852DA" w:rsidRPr="008A0F58">
        <w:rPr>
          <w:rFonts w:ascii="Times New Roman" w:hAnsi="Times New Roman" w:cs="Times New Roman"/>
          <w:sz w:val="28"/>
          <w:szCs w:val="28"/>
        </w:rPr>
        <w:t xml:space="preserve">. Закон Московской области </w:t>
      </w:r>
      <w:r w:rsidR="008B081E" w:rsidRPr="008A0F58">
        <w:rPr>
          <w:rFonts w:ascii="Times New Roman" w:eastAsia="Times New Roman" w:hAnsi="Times New Roman" w:cs="Times New Roman"/>
          <w:sz w:val="28"/>
          <w:szCs w:val="28"/>
          <w:lang w:eastAsia="ru-RU"/>
        </w:rPr>
        <w:t xml:space="preserve">от 04.05.2016 </w:t>
      </w:r>
      <w:r w:rsidR="002852DA" w:rsidRPr="008A0F58">
        <w:rPr>
          <w:rFonts w:ascii="Times New Roman" w:hAnsi="Times New Roman" w:cs="Times New Roman"/>
          <w:sz w:val="28"/>
          <w:szCs w:val="28"/>
        </w:rPr>
        <w:t>№ 37/2016-ОЗ «Кодекс Московской области об административных правонарушениях».</w:t>
      </w:r>
    </w:p>
    <w:p w14:paraId="6F60D7F0" w14:textId="77777777" w:rsidR="00E101F8" w:rsidRPr="008A0F58" w:rsidRDefault="00E101F8" w:rsidP="00E101F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5</w:t>
      </w:r>
      <w:r w:rsidRPr="008A0F58">
        <w:rPr>
          <w:rFonts w:ascii="Times New Roman" w:hAnsi="Times New Roman" w:cs="Times New Roman"/>
          <w:sz w:val="28"/>
          <w:szCs w:val="28"/>
        </w:rPr>
        <w:t xml:space="preserve">. Закон Московской области </w:t>
      </w:r>
      <w:r w:rsidRPr="008A0F58">
        <w:rPr>
          <w:rFonts w:ascii="Times New Roman" w:eastAsia="Times New Roman" w:hAnsi="Times New Roman" w:cs="Times New Roman"/>
          <w:sz w:val="28"/>
          <w:szCs w:val="28"/>
          <w:lang w:eastAsia="ru-RU"/>
        </w:rPr>
        <w:t>от 2</w:t>
      </w:r>
      <w:r w:rsidRPr="008A0F58">
        <w:rPr>
          <w:rFonts w:ascii="Times New Roman" w:eastAsia="Times New Roman" w:hAnsi="Times New Roman" w:cs="Times New Roman"/>
          <w:color w:val="000000"/>
          <w:sz w:val="28"/>
          <w:szCs w:val="28"/>
          <w:lang w:eastAsia="ru-RU"/>
        </w:rPr>
        <w:t xml:space="preserve">2.10.2009 </w:t>
      </w:r>
      <w:r w:rsidRPr="008A0F58">
        <w:rPr>
          <w:rFonts w:ascii="Times New Roman" w:hAnsi="Times New Roman" w:cs="Times New Roman"/>
          <w:sz w:val="28"/>
          <w:szCs w:val="28"/>
        </w:rPr>
        <w:t xml:space="preserve">№ 121/2009-ОЗ </w:t>
      </w:r>
      <w:r>
        <w:rPr>
          <w:rFonts w:ascii="Times New Roman" w:hAnsi="Times New Roman" w:cs="Times New Roman"/>
          <w:sz w:val="28"/>
          <w:szCs w:val="28"/>
        </w:rPr>
        <w:br/>
      </w:r>
      <w:r w:rsidRPr="008A0F58">
        <w:rPr>
          <w:rFonts w:ascii="Times New Roman" w:hAnsi="Times New Roman" w:cs="Times New Roman"/>
          <w:sz w:val="28"/>
          <w:szCs w:val="28"/>
        </w:rPr>
        <w:t>«Об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7148F205" w14:textId="77777777" w:rsidR="008B081E" w:rsidRPr="008A0F58" w:rsidRDefault="005A72B2" w:rsidP="008A0F58">
      <w:pPr>
        <w:autoSpaceDE w:val="0"/>
        <w:autoSpaceDN w:val="0"/>
        <w:adjustRightInd w:val="0"/>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2</w:t>
      </w:r>
      <w:r>
        <w:rPr>
          <w:rFonts w:ascii="Times New Roman" w:hAnsi="Times New Roman" w:cs="Times New Roman"/>
          <w:sz w:val="28"/>
          <w:szCs w:val="28"/>
        </w:rPr>
        <w:t>6</w:t>
      </w:r>
      <w:r w:rsidR="008B081E" w:rsidRPr="008A0F58">
        <w:rPr>
          <w:rFonts w:ascii="Times New Roman" w:hAnsi="Times New Roman" w:cs="Times New Roman"/>
          <w:sz w:val="28"/>
          <w:szCs w:val="28"/>
        </w:rPr>
        <w:t xml:space="preserve">. Постановление Правительства Московской области </w:t>
      </w:r>
      <w:r w:rsidR="00C75597">
        <w:rPr>
          <w:rFonts w:ascii="Times New Roman" w:hAnsi="Times New Roman" w:cs="Times New Roman"/>
          <w:sz w:val="28"/>
          <w:szCs w:val="28"/>
        </w:rPr>
        <w:br/>
      </w:r>
      <w:r w:rsidR="008B081E" w:rsidRPr="008A0F58">
        <w:rPr>
          <w:rFonts w:ascii="Times New Roman" w:hAnsi="Times New Roman" w:cs="Times New Roman"/>
          <w:sz w:val="28"/>
          <w:szCs w:val="28"/>
        </w:rPr>
        <w:t>от 29.10.2007 № 842/27 «Об утверждении Положения о Министерстве имущественных отношений Московской области».</w:t>
      </w:r>
    </w:p>
    <w:p w14:paraId="16798FF2" w14:textId="77777777" w:rsidR="00575365" w:rsidRPr="008A0F58" w:rsidRDefault="005A72B2" w:rsidP="008A0F58">
      <w:pPr>
        <w:spacing w:after="0"/>
        <w:ind w:left="-567" w:firstLine="709"/>
        <w:jc w:val="both"/>
        <w:rPr>
          <w:rFonts w:ascii="Times New Roman" w:hAnsi="Times New Roman" w:cs="Times New Roman"/>
          <w:sz w:val="28"/>
          <w:szCs w:val="28"/>
        </w:rPr>
      </w:pPr>
      <w:r>
        <w:rPr>
          <w:rFonts w:ascii="Times New Roman" w:hAnsi="Times New Roman" w:cs="Times New Roman"/>
          <w:sz w:val="28"/>
          <w:szCs w:val="28"/>
        </w:rPr>
        <w:t>27</w:t>
      </w:r>
      <w:r w:rsidR="00575365" w:rsidRPr="008A0F58">
        <w:rPr>
          <w:rFonts w:ascii="Times New Roman" w:hAnsi="Times New Roman" w:cs="Times New Roman"/>
          <w:sz w:val="28"/>
          <w:szCs w:val="28"/>
        </w:rPr>
        <w:t xml:space="preserve">. Постановление Правительства Московской области </w:t>
      </w:r>
      <w:r w:rsidR="00C75597">
        <w:rPr>
          <w:rFonts w:ascii="Times New Roman" w:hAnsi="Times New Roman" w:cs="Times New Roman"/>
          <w:sz w:val="28"/>
          <w:szCs w:val="28"/>
        </w:rPr>
        <w:br/>
      </w:r>
      <w:r w:rsidR="00575365" w:rsidRPr="008A0F58">
        <w:rPr>
          <w:rFonts w:ascii="Times New Roman" w:hAnsi="Times New Roman" w:cs="Times New Roman"/>
          <w:sz w:val="28"/>
          <w:szCs w:val="28"/>
        </w:rPr>
        <w:t>от 25.04.2011 № 365/15 «</w:t>
      </w:r>
      <w:r w:rsidR="00575365" w:rsidRPr="008A0F58">
        <w:rPr>
          <w:rFonts w:ascii="Times New Roman" w:eastAsia="Times New Roman" w:hAnsi="Times New Roman" w:cs="Times New Roman"/>
          <w:sz w:val="28"/>
          <w:szCs w:val="28"/>
          <w:lang w:eastAsia="ru-RU"/>
        </w:rP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r w:rsidR="00575365" w:rsidRPr="008A0F58">
        <w:rPr>
          <w:rFonts w:ascii="Times New Roman" w:hAnsi="Times New Roman" w:cs="Times New Roman"/>
          <w:sz w:val="28"/>
          <w:szCs w:val="28"/>
        </w:rPr>
        <w:t>.</w:t>
      </w:r>
    </w:p>
    <w:p w14:paraId="50940091" w14:textId="77777777" w:rsidR="00575365" w:rsidRPr="00575365" w:rsidRDefault="005A72B2" w:rsidP="008A0F58">
      <w:pPr>
        <w:spacing w:after="0"/>
        <w:ind w:left="-567"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28</w:t>
      </w:r>
      <w:r w:rsidR="00575365" w:rsidRPr="008A0F58">
        <w:rPr>
          <w:rFonts w:ascii="Times New Roman" w:hAnsi="Times New Roman" w:cs="Times New Roman"/>
          <w:sz w:val="28"/>
          <w:szCs w:val="28"/>
        </w:rPr>
        <w:t xml:space="preserve">. </w:t>
      </w:r>
      <w:r w:rsidR="00575365" w:rsidRPr="00575365">
        <w:rPr>
          <w:rFonts w:ascii="Times New Roman" w:eastAsia="Times New Roman" w:hAnsi="Times New Roman" w:cs="Times New Roman"/>
          <w:sz w:val="28"/>
          <w:szCs w:val="28"/>
          <w:lang w:eastAsia="ru-RU"/>
        </w:rPr>
        <w:t>Постановление Правительства М</w:t>
      </w:r>
      <w:r w:rsidR="00575365" w:rsidRPr="008A0F58">
        <w:rPr>
          <w:rFonts w:ascii="Times New Roman" w:eastAsia="Times New Roman" w:hAnsi="Times New Roman" w:cs="Times New Roman"/>
          <w:sz w:val="28"/>
          <w:szCs w:val="28"/>
          <w:lang w:eastAsia="ru-RU"/>
        </w:rPr>
        <w:t>осковской области</w:t>
      </w:r>
      <w:r w:rsidR="00575365" w:rsidRPr="00575365">
        <w:rPr>
          <w:rFonts w:ascii="Times New Roman" w:eastAsia="Times New Roman" w:hAnsi="Times New Roman" w:cs="Times New Roman"/>
          <w:sz w:val="28"/>
          <w:szCs w:val="28"/>
          <w:lang w:eastAsia="ru-RU"/>
        </w:rPr>
        <w:t xml:space="preserve"> </w:t>
      </w:r>
      <w:r w:rsidR="00C75597">
        <w:rPr>
          <w:rFonts w:ascii="Times New Roman" w:eastAsia="Times New Roman" w:hAnsi="Times New Roman" w:cs="Times New Roman"/>
          <w:sz w:val="28"/>
          <w:szCs w:val="28"/>
          <w:lang w:eastAsia="ru-RU"/>
        </w:rPr>
        <w:br/>
      </w:r>
      <w:r w:rsidR="00575365" w:rsidRPr="00575365">
        <w:rPr>
          <w:rFonts w:ascii="Times New Roman" w:eastAsia="Times New Roman" w:hAnsi="Times New Roman" w:cs="Times New Roman"/>
          <w:sz w:val="28"/>
          <w:szCs w:val="28"/>
          <w:lang w:eastAsia="ru-RU"/>
        </w:rPr>
        <w:t xml:space="preserve">от 08.08.2013 </w:t>
      </w:r>
      <w:r w:rsidR="00575365" w:rsidRPr="008A0F58">
        <w:rPr>
          <w:rFonts w:ascii="Times New Roman" w:eastAsia="Times New Roman" w:hAnsi="Times New Roman" w:cs="Times New Roman"/>
          <w:sz w:val="28"/>
          <w:szCs w:val="28"/>
          <w:lang w:eastAsia="ru-RU"/>
        </w:rPr>
        <w:t>№</w:t>
      </w:r>
      <w:r w:rsidR="00575365" w:rsidRPr="00575365">
        <w:rPr>
          <w:rFonts w:ascii="Times New Roman" w:eastAsia="Times New Roman" w:hAnsi="Times New Roman" w:cs="Times New Roman"/>
          <w:sz w:val="28"/>
          <w:szCs w:val="28"/>
          <w:lang w:eastAsia="ru-RU"/>
        </w:rPr>
        <w:t xml:space="preserve"> 601/33 </w:t>
      </w:r>
      <w:r w:rsidR="00575365" w:rsidRPr="008A0F58">
        <w:rPr>
          <w:rFonts w:ascii="Times New Roman" w:eastAsia="Times New Roman" w:hAnsi="Times New Roman" w:cs="Times New Roman"/>
          <w:sz w:val="28"/>
          <w:szCs w:val="28"/>
          <w:lang w:eastAsia="ru-RU"/>
        </w:rPr>
        <w:t>«</w:t>
      </w:r>
      <w:r w:rsidR="00575365" w:rsidRPr="00575365">
        <w:rPr>
          <w:rFonts w:ascii="Times New Roman" w:eastAsia="Times New Roman" w:hAnsi="Times New Roman" w:cs="Times New Roman"/>
          <w:sz w:val="28"/>
          <w:szCs w:val="28"/>
          <w:lang w:eastAsia="ru-RU"/>
        </w:rPr>
        <w:t xml:space="preserve">Об утверждении Положения об особенностях подачи </w:t>
      </w:r>
      <w:r w:rsidR="00C75597">
        <w:rPr>
          <w:rFonts w:ascii="Times New Roman" w:eastAsia="Times New Roman" w:hAnsi="Times New Roman" w:cs="Times New Roman"/>
          <w:sz w:val="28"/>
          <w:szCs w:val="28"/>
          <w:lang w:eastAsia="ru-RU"/>
        </w:rPr>
        <w:br/>
      </w:r>
      <w:r w:rsidR="00575365" w:rsidRPr="00575365">
        <w:rPr>
          <w:rFonts w:ascii="Times New Roman" w:eastAsia="Times New Roman" w:hAnsi="Times New Roman" w:cs="Times New Roman"/>
          <w:sz w:val="28"/>
          <w:szCs w:val="28"/>
          <w:lang w:eastAsia="ru-RU"/>
        </w:rPr>
        <w:t xml:space="preserve">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w:t>
      </w:r>
      <w:r w:rsidR="00C75597">
        <w:rPr>
          <w:rFonts w:ascii="Times New Roman" w:eastAsia="Times New Roman" w:hAnsi="Times New Roman" w:cs="Times New Roman"/>
          <w:sz w:val="28"/>
          <w:szCs w:val="28"/>
          <w:lang w:eastAsia="ru-RU"/>
        </w:rPr>
        <w:br/>
      </w:r>
      <w:r w:rsidR="00575365" w:rsidRPr="00575365">
        <w:rPr>
          <w:rFonts w:ascii="Times New Roman" w:eastAsia="Times New Roman" w:hAnsi="Times New Roman" w:cs="Times New Roman"/>
          <w:sz w:val="28"/>
          <w:szCs w:val="28"/>
          <w:lang w:eastAsia="ru-RU"/>
        </w:rPr>
        <w:t>и муниципальных услуг Московской области и их работников</w:t>
      </w:r>
      <w:r w:rsidR="00575365" w:rsidRPr="008A0F58">
        <w:rPr>
          <w:rFonts w:ascii="Times New Roman" w:eastAsia="Times New Roman" w:hAnsi="Times New Roman" w:cs="Times New Roman"/>
          <w:sz w:val="28"/>
          <w:szCs w:val="28"/>
          <w:lang w:eastAsia="ru-RU"/>
        </w:rPr>
        <w:t>»</w:t>
      </w:r>
      <w:r w:rsidR="008A0F58" w:rsidRPr="008A0F58">
        <w:rPr>
          <w:rFonts w:ascii="Times New Roman" w:eastAsia="Times New Roman" w:hAnsi="Times New Roman" w:cs="Times New Roman"/>
          <w:sz w:val="28"/>
          <w:szCs w:val="28"/>
          <w:lang w:eastAsia="ru-RU"/>
        </w:rPr>
        <w:t>.</w:t>
      </w:r>
    </w:p>
    <w:p w14:paraId="58E6A9B8" w14:textId="77777777" w:rsidR="00575365" w:rsidRPr="00575365" w:rsidRDefault="005A72B2" w:rsidP="008A0F58">
      <w:pPr>
        <w:autoSpaceDE w:val="0"/>
        <w:autoSpaceDN w:val="0"/>
        <w:adjustRightInd w:val="0"/>
        <w:spacing w:after="0"/>
        <w:ind w:left="-567"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29</w:t>
      </w:r>
      <w:r w:rsidR="00575365" w:rsidRPr="008A0F58">
        <w:rPr>
          <w:rFonts w:ascii="Times New Roman" w:hAnsi="Times New Roman" w:cs="Times New Roman"/>
          <w:sz w:val="28"/>
          <w:szCs w:val="28"/>
        </w:rPr>
        <w:t xml:space="preserve">. Постановление Правительства Московской области </w:t>
      </w:r>
      <w:r w:rsidR="00C75597">
        <w:rPr>
          <w:rFonts w:ascii="Times New Roman" w:hAnsi="Times New Roman" w:cs="Times New Roman"/>
          <w:sz w:val="28"/>
          <w:szCs w:val="28"/>
        </w:rPr>
        <w:br/>
      </w:r>
      <w:r w:rsidR="00575365" w:rsidRPr="008A0F58">
        <w:rPr>
          <w:rFonts w:ascii="Times New Roman" w:hAnsi="Times New Roman" w:cs="Times New Roman"/>
          <w:sz w:val="28"/>
          <w:szCs w:val="28"/>
        </w:rPr>
        <w:t>от 16.04.2015 № 253/14 «</w:t>
      </w:r>
      <w:r w:rsidR="00575365" w:rsidRPr="00575365">
        <w:rPr>
          <w:rFonts w:ascii="Times New Roman" w:eastAsia="Times New Roman" w:hAnsi="Times New Roman" w:cs="Times New Roman"/>
          <w:sz w:val="28"/>
          <w:szCs w:val="28"/>
          <w:lang w:eastAsia="ru-RU"/>
        </w:rPr>
        <w:t xml:space="preserve">Об утверждении Порядка осуществления контроля </w:t>
      </w:r>
      <w:r w:rsidR="00C75597">
        <w:rPr>
          <w:rFonts w:ascii="Times New Roman" w:eastAsia="Times New Roman" w:hAnsi="Times New Roman" w:cs="Times New Roman"/>
          <w:sz w:val="28"/>
          <w:szCs w:val="28"/>
          <w:lang w:eastAsia="ru-RU"/>
        </w:rPr>
        <w:br/>
      </w:r>
      <w:r w:rsidR="00575365" w:rsidRPr="00575365">
        <w:rPr>
          <w:rFonts w:ascii="Times New Roman" w:eastAsia="Times New Roman" w:hAnsi="Times New Roman" w:cs="Times New Roman"/>
          <w:sz w:val="28"/>
          <w:szCs w:val="28"/>
          <w:lang w:eastAsia="ru-RU"/>
        </w:rPr>
        <w:t xml:space="preserve">за предоставлением государственных и муниципальных услуг на территории Московской области и внесении изменений в Положение о Министерстве </w:t>
      </w:r>
      <w:r w:rsidR="00575365" w:rsidRPr="00575365">
        <w:rPr>
          <w:rFonts w:ascii="Times New Roman" w:eastAsia="Times New Roman" w:hAnsi="Times New Roman" w:cs="Times New Roman"/>
          <w:sz w:val="28"/>
          <w:szCs w:val="28"/>
          <w:lang w:eastAsia="ru-RU"/>
        </w:rPr>
        <w:lastRenderedPageBreak/>
        <w:t>государственного управления, информационных технологий и св</w:t>
      </w:r>
      <w:r w:rsidR="00575365" w:rsidRPr="008A0F58">
        <w:rPr>
          <w:rFonts w:ascii="Times New Roman" w:eastAsia="Times New Roman" w:hAnsi="Times New Roman" w:cs="Times New Roman"/>
          <w:sz w:val="28"/>
          <w:szCs w:val="28"/>
          <w:lang w:eastAsia="ru-RU"/>
        </w:rPr>
        <w:t xml:space="preserve">язи </w:t>
      </w:r>
      <w:r w:rsidR="00C75597">
        <w:rPr>
          <w:rFonts w:ascii="Times New Roman" w:eastAsia="Times New Roman" w:hAnsi="Times New Roman" w:cs="Times New Roman"/>
          <w:sz w:val="28"/>
          <w:szCs w:val="28"/>
          <w:lang w:eastAsia="ru-RU"/>
        </w:rPr>
        <w:br/>
      </w:r>
      <w:r w:rsidR="00575365" w:rsidRPr="008A0F58">
        <w:rPr>
          <w:rFonts w:ascii="Times New Roman" w:eastAsia="Times New Roman" w:hAnsi="Times New Roman" w:cs="Times New Roman"/>
          <w:sz w:val="28"/>
          <w:szCs w:val="28"/>
          <w:lang w:eastAsia="ru-RU"/>
        </w:rPr>
        <w:t>Московской области»</w:t>
      </w:r>
      <w:r w:rsidR="008A0F58" w:rsidRPr="008A0F58">
        <w:rPr>
          <w:rFonts w:ascii="Times New Roman" w:eastAsia="Times New Roman" w:hAnsi="Times New Roman" w:cs="Times New Roman"/>
          <w:sz w:val="28"/>
          <w:szCs w:val="28"/>
          <w:lang w:eastAsia="ru-RU"/>
        </w:rPr>
        <w:t>.</w:t>
      </w:r>
    </w:p>
    <w:p w14:paraId="2409D907" w14:textId="77777777" w:rsidR="00575365"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0</w:t>
      </w:r>
      <w:r w:rsidR="002852DA" w:rsidRPr="008A0F58">
        <w:rPr>
          <w:rFonts w:ascii="Times New Roman" w:hAnsi="Times New Roman" w:cs="Times New Roman"/>
          <w:sz w:val="28"/>
          <w:szCs w:val="28"/>
        </w:rPr>
        <w:t xml:space="preserve">. Постановление Правительства Московской области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от 31.10.2018</w:t>
      </w:r>
      <w:r w:rsidR="008A0F58" w:rsidRPr="008A0F58">
        <w:rPr>
          <w:rFonts w:ascii="Times New Roman" w:hAnsi="Times New Roman" w:cs="Times New Roman"/>
          <w:sz w:val="28"/>
          <w:szCs w:val="28"/>
        </w:rPr>
        <w:t xml:space="preserve"> </w:t>
      </w:r>
      <w:r w:rsidR="002852DA" w:rsidRPr="008A0F58">
        <w:rPr>
          <w:rFonts w:ascii="Times New Roman" w:hAnsi="Times New Roman" w:cs="Times New Roman"/>
          <w:sz w:val="28"/>
          <w:szCs w:val="28"/>
        </w:rPr>
        <w:t>№ 792/37 «</w:t>
      </w:r>
      <w:r w:rsidR="008A0F58" w:rsidRPr="008A0F58">
        <w:rPr>
          <w:rFonts w:ascii="Times New Roman" w:eastAsia="Times New Roman" w:hAnsi="Times New Roman" w:cs="Times New Roman"/>
          <w:sz w:val="28"/>
          <w:szCs w:val="28"/>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2852DA" w:rsidRPr="008A0F58">
        <w:rPr>
          <w:rFonts w:ascii="Times New Roman" w:hAnsi="Times New Roman" w:cs="Times New Roman"/>
          <w:sz w:val="28"/>
          <w:szCs w:val="28"/>
        </w:rPr>
        <w:t>»</w:t>
      </w:r>
      <w:r w:rsidR="008A0F58" w:rsidRPr="008A0F58">
        <w:rPr>
          <w:rFonts w:ascii="Times New Roman" w:hAnsi="Times New Roman" w:cs="Times New Roman"/>
          <w:sz w:val="28"/>
          <w:szCs w:val="28"/>
        </w:rPr>
        <w:t>.</w:t>
      </w:r>
      <w:r w:rsidR="002852DA" w:rsidRPr="008A0F58">
        <w:rPr>
          <w:rFonts w:ascii="Times New Roman" w:hAnsi="Times New Roman" w:cs="Times New Roman"/>
          <w:sz w:val="28"/>
          <w:szCs w:val="28"/>
        </w:rPr>
        <w:t xml:space="preserve"> </w:t>
      </w:r>
    </w:p>
    <w:p w14:paraId="28D7AB93" w14:textId="77777777"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1</w:t>
      </w:r>
      <w:r w:rsidR="002852DA" w:rsidRPr="008A0F58">
        <w:rPr>
          <w:rFonts w:ascii="Times New Roman" w:hAnsi="Times New Roman" w:cs="Times New Roman"/>
          <w:sz w:val="28"/>
          <w:szCs w:val="28"/>
        </w:rPr>
        <w:t xml:space="preserve">. Распоряжение Министерства государственного управления, информационных технологий и связи Московской области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от 21.07.2016 № 10-57/РВ «</w:t>
      </w:r>
      <w:r w:rsidR="008A0F58" w:rsidRPr="008A0F58">
        <w:rPr>
          <w:rFonts w:ascii="Times New Roman" w:eastAsia="Times New Roman" w:hAnsi="Times New Roman" w:cs="Times New Roman"/>
          <w:sz w:val="28"/>
          <w:szCs w:val="28"/>
          <w:lang w:eastAsia="ru-RU"/>
        </w:rPr>
        <w:t xml:space="preserve">О региональном стандарте организации деятельности многофункциональных центров предоставления государственных </w:t>
      </w:r>
      <w:r w:rsidR="00C75597">
        <w:rPr>
          <w:rFonts w:ascii="Times New Roman" w:eastAsia="Times New Roman" w:hAnsi="Times New Roman" w:cs="Times New Roman"/>
          <w:sz w:val="28"/>
          <w:szCs w:val="28"/>
          <w:lang w:eastAsia="ru-RU"/>
        </w:rPr>
        <w:br/>
      </w:r>
      <w:r w:rsidR="008A0F58" w:rsidRPr="008A0F58">
        <w:rPr>
          <w:rFonts w:ascii="Times New Roman" w:eastAsia="Times New Roman" w:hAnsi="Times New Roman" w:cs="Times New Roman"/>
          <w:sz w:val="28"/>
          <w:szCs w:val="28"/>
          <w:lang w:eastAsia="ru-RU"/>
        </w:rPr>
        <w:t>и муниципальных услуг в Московской области</w:t>
      </w:r>
      <w:r w:rsidR="002852DA" w:rsidRPr="008A0F58">
        <w:rPr>
          <w:rFonts w:ascii="Times New Roman" w:hAnsi="Times New Roman" w:cs="Times New Roman"/>
          <w:sz w:val="28"/>
          <w:szCs w:val="28"/>
        </w:rPr>
        <w:t>».</w:t>
      </w:r>
    </w:p>
    <w:p w14:paraId="74DDEB8F" w14:textId="77777777" w:rsidR="002852DA" w:rsidRPr="008A0F58" w:rsidRDefault="005A72B2" w:rsidP="008A0F58">
      <w:pPr>
        <w:spacing w:after="0"/>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2</w:t>
      </w:r>
      <w:r w:rsidR="002852DA" w:rsidRPr="008A0F58">
        <w:rPr>
          <w:rFonts w:ascii="Times New Roman" w:hAnsi="Times New Roman" w:cs="Times New Roman"/>
          <w:sz w:val="28"/>
          <w:szCs w:val="28"/>
        </w:rPr>
        <w:t xml:space="preserve">. Распоряжение Министерства государственного управления, информационных технологий и связи Московской области </w:t>
      </w:r>
      <w:r w:rsidR="00C75597">
        <w:rPr>
          <w:rFonts w:ascii="Times New Roman" w:hAnsi="Times New Roman" w:cs="Times New Roman"/>
          <w:sz w:val="28"/>
          <w:szCs w:val="28"/>
        </w:rPr>
        <w:br/>
      </w:r>
      <w:r w:rsidR="002852DA" w:rsidRPr="008A0F58">
        <w:rPr>
          <w:rFonts w:ascii="Times New Roman" w:hAnsi="Times New Roman" w:cs="Times New Roman"/>
          <w:sz w:val="28"/>
          <w:szCs w:val="28"/>
        </w:rPr>
        <w:t>от 30.10.2018 № 10-121/РВ «</w:t>
      </w:r>
      <w:r w:rsidR="008A0F58" w:rsidRPr="008A0F58">
        <w:rPr>
          <w:rFonts w:ascii="Times New Roman" w:eastAsia="Times New Roman" w:hAnsi="Times New Roman" w:cs="Times New Roman"/>
          <w:sz w:val="28"/>
          <w:szCs w:val="28"/>
          <w:lang w:eastAsia="ru-RU"/>
        </w:rPr>
        <w:t xml:space="preserve">Об утверждении Положения об осуществлении контроля за порядком предоставления государственных и муниципальных услуг </w:t>
      </w:r>
      <w:r w:rsidR="00C75597">
        <w:rPr>
          <w:rFonts w:ascii="Times New Roman" w:eastAsia="Times New Roman" w:hAnsi="Times New Roman" w:cs="Times New Roman"/>
          <w:sz w:val="28"/>
          <w:szCs w:val="28"/>
          <w:lang w:eastAsia="ru-RU"/>
        </w:rPr>
        <w:br/>
      </w:r>
      <w:r w:rsidR="008A0F58" w:rsidRPr="008A0F58">
        <w:rPr>
          <w:rFonts w:ascii="Times New Roman" w:eastAsia="Times New Roman" w:hAnsi="Times New Roman" w:cs="Times New Roman"/>
          <w:sz w:val="28"/>
          <w:szCs w:val="28"/>
          <w:lang w:eastAsia="ru-RU"/>
        </w:rPr>
        <w:t>на территории Московской области</w:t>
      </w:r>
      <w:r w:rsidR="002852DA" w:rsidRPr="008A0F58">
        <w:rPr>
          <w:rFonts w:ascii="Times New Roman" w:hAnsi="Times New Roman" w:cs="Times New Roman"/>
          <w:sz w:val="28"/>
          <w:szCs w:val="28"/>
        </w:rPr>
        <w:t>».</w:t>
      </w:r>
    </w:p>
    <w:p w14:paraId="00A2BFE5" w14:textId="77777777" w:rsidR="002852DA" w:rsidRPr="008A0F58" w:rsidRDefault="005A72B2" w:rsidP="008A0F58">
      <w:pPr>
        <w:pStyle w:val="ConsPlusNormal"/>
        <w:spacing w:line="276" w:lineRule="auto"/>
        <w:ind w:left="-567" w:firstLine="709"/>
        <w:jc w:val="both"/>
        <w:rPr>
          <w:rFonts w:ascii="Times New Roman" w:hAnsi="Times New Roman" w:cs="Times New Roman"/>
          <w:sz w:val="28"/>
          <w:szCs w:val="28"/>
        </w:rPr>
      </w:pPr>
      <w:r w:rsidRPr="008A0F58">
        <w:rPr>
          <w:rFonts w:ascii="Times New Roman" w:hAnsi="Times New Roman" w:cs="Times New Roman"/>
          <w:sz w:val="28"/>
          <w:szCs w:val="28"/>
        </w:rPr>
        <w:t>3</w:t>
      </w:r>
      <w:r>
        <w:rPr>
          <w:rFonts w:ascii="Times New Roman" w:hAnsi="Times New Roman" w:cs="Times New Roman"/>
          <w:sz w:val="28"/>
          <w:szCs w:val="28"/>
        </w:rPr>
        <w:t>3</w:t>
      </w:r>
      <w:r w:rsidR="002852DA" w:rsidRPr="008A0F58">
        <w:rPr>
          <w:rFonts w:ascii="Times New Roman" w:hAnsi="Times New Roman" w:cs="Times New Roman"/>
          <w:sz w:val="28"/>
          <w:szCs w:val="28"/>
        </w:rPr>
        <w:t>. Устав муниципального образования Московской области.</w:t>
      </w:r>
    </w:p>
    <w:p w14:paraId="7EA859E0" w14:textId="77777777" w:rsidR="00DB1302" w:rsidRDefault="00DB1302" w:rsidP="008A0F58">
      <w:pPr>
        <w:shd w:val="clear" w:color="auto" w:fill="FFFFFF"/>
        <w:spacing w:after="0"/>
        <w:ind w:firstLine="709"/>
        <w:jc w:val="both"/>
        <w:rPr>
          <w:rFonts w:ascii="Times New Roman" w:hAnsi="Times New Roman" w:cs="Times New Roman"/>
          <w:color w:val="000000"/>
          <w:sz w:val="28"/>
          <w:szCs w:val="28"/>
          <w:shd w:val="clear" w:color="auto" w:fill="FFFFFF"/>
        </w:rPr>
      </w:pPr>
    </w:p>
    <w:p w14:paraId="1B8CF498" w14:textId="77777777" w:rsidR="00E101F8" w:rsidRPr="008A0F58" w:rsidRDefault="00E101F8" w:rsidP="008A0F58">
      <w:pPr>
        <w:shd w:val="clear" w:color="auto" w:fill="FFFFFF"/>
        <w:spacing w:after="0"/>
        <w:ind w:firstLine="709"/>
        <w:jc w:val="both"/>
        <w:rPr>
          <w:rFonts w:ascii="Times New Roman" w:hAnsi="Times New Roman" w:cs="Times New Roman"/>
          <w:color w:val="000000"/>
          <w:sz w:val="28"/>
          <w:szCs w:val="28"/>
          <w:shd w:val="clear" w:color="auto" w:fill="FFFFFF"/>
        </w:rPr>
      </w:pPr>
    </w:p>
    <w:p w14:paraId="099020CC" w14:textId="77777777" w:rsidR="008A0F58" w:rsidRDefault="008A0F5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br w:type="page"/>
      </w:r>
    </w:p>
    <w:p w14:paraId="7946E0B6" w14:textId="77777777" w:rsidR="00940DC9" w:rsidRPr="00C05A4D" w:rsidRDefault="00940DC9" w:rsidP="00C05A4D">
      <w:pPr>
        <w:pStyle w:val="af6"/>
        <w:spacing w:line="276" w:lineRule="auto"/>
        <w:ind w:firstLine="5103"/>
        <w:rPr>
          <w:rFonts w:ascii="Times New Roman" w:hAnsi="Times New Roman" w:cs="Times New Roman"/>
          <w:b/>
          <w:sz w:val="28"/>
          <w:szCs w:val="28"/>
        </w:rPr>
      </w:pPr>
      <w:bookmarkStart w:id="46" w:name="_Toc91253277"/>
      <w:r w:rsidRPr="00C05A4D">
        <w:rPr>
          <w:rStyle w:val="14"/>
          <w:rFonts w:eastAsiaTheme="minorEastAsia"/>
          <w:b w:val="0"/>
          <w:sz w:val="28"/>
          <w:szCs w:val="28"/>
        </w:rPr>
        <w:lastRenderedPageBreak/>
        <w:t xml:space="preserve">Приложение </w:t>
      </w:r>
      <w:r w:rsidR="006B1CBA" w:rsidRPr="00C05A4D">
        <w:rPr>
          <w:rStyle w:val="14"/>
          <w:rFonts w:eastAsiaTheme="minorEastAsia"/>
          <w:b w:val="0"/>
          <w:sz w:val="28"/>
          <w:szCs w:val="28"/>
        </w:rPr>
        <w:t>4</w:t>
      </w:r>
      <w:bookmarkEnd w:id="46"/>
    </w:p>
    <w:p w14:paraId="5E7CA7B5" w14:textId="77777777"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1F07AAD5" w14:textId="161FD6B5" w:rsidR="00940DC9" w:rsidRPr="00C05A4D" w:rsidRDefault="00940DC9" w:rsidP="00C05A4D">
      <w:pPr>
        <w:pStyle w:val="af6"/>
        <w:spacing w:line="276" w:lineRule="auto"/>
        <w:ind w:firstLine="5103"/>
        <w:rPr>
          <w:rFonts w:ascii="Times New Roman" w:hAnsi="Times New Roman" w:cs="Times New Roman"/>
          <w:b/>
          <w:sz w:val="28"/>
          <w:szCs w:val="28"/>
        </w:rPr>
      </w:pPr>
    </w:p>
    <w:p w14:paraId="04316A3A" w14:textId="77777777" w:rsidR="00360089" w:rsidRPr="00D66394" w:rsidRDefault="00360089" w:rsidP="00360089">
      <w:pPr>
        <w:pStyle w:val="af4"/>
        <w:spacing w:after="0"/>
        <w:rPr>
          <w:rStyle w:val="23"/>
          <w:sz w:val="28"/>
          <w:szCs w:val="28"/>
        </w:rPr>
      </w:pPr>
      <w:bookmarkStart w:id="47" w:name="_Toc510617029"/>
      <w:bookmarkStart w:id="48" w:name="_Hlk20901236"/>
    </w:p>
    <w:p w14:paraId="76C4D310" w14:textId="77777777" w:rsidR="00360089" w:rsidRPr="00B5778F" w:rsidRDefault="00360089" w:rsidP="00A44F4D">
      <w:pPr>
        <w:pStyle w:val="af4"/>
        <w:spacing w:after="0"/>
        <w:outlineLvl w:val="1"/>
        <w:rPr>
          <w:rStyle w:val="23"/>
          <w:sz w:val="28"/>
          <w:szCs w:val="28"/>
        </w:rPr>
      </w:pPr>
      <w:bookmarkStart w:id="49" w:name="_Toc91253280"/>
      <w:r w:rsidRPr="00B5778F">
        <w:rPr>
          <w:rStyle w:val="23"/>
          <w:sz w:val="28"/>
          <w:szCs w:val="28"/>
        </w:rPr>
        <w:t xml:space="preserve">Форма запроса </w:t>
      </w:r>
      <w:bookmarkEnd w:id="47"/>
      <w:bookmarkEnd w:id="49"/>
    </w:p>
    <w:p w14:paraId="77E1FC27" w14:textId="77777777" w:rsidR="00360089" w:rsidRPr="00B5778F" w:rsidRDefault="00360089" w:rsidP="00360089">
      <w:pPr>
        <w:pStyle w:val="af4"/>
        <w:spacing w:after="0"/>
        <w:rPr>
          <w:sz w:val="28"/>
          <w:szCs w:val="28"/>
        </w:rPr>
      </w:pPr>
    </w:p>
    <w:bookmarkEnd w:id="48"/>
    <w:p w14:paraId="33936160" w14:textId="77777777" w:rsidR="00DF58E5" w:rsidRDefault="00DF58E5" w:rsidP="00DF58E5">
      <w:pPr>
        <w:pStyle w:val="15"/>
        <w:autoSpaceDE w:val="0"/>
        <w:spacing w:line="240" w:lineRule="auto"/>
        <w:ind w:left="4536" w:right="0" w:firstLine="0"/>
        <w:contextualSpacing/>
        <w:rPr>
          <w:rFonts w:ascii="Times New Roman" w:hAnsi="Times New Roman" w:cs="Times New Roman"/>
          <w:sz w:val="28"/>
          <w:szCs w:val="28"/>
          <w:vertAlign w:val="subscript"/>
          <w:lang w:val="ru-RU"/>
        </w:rPr>
      </w:pPr>
      <w:r w:rsidRPr="008249D1">
        <w:rPr>
          <w:rFonts w:ascii="Times New Roman" w:hAnsi="Times New Roman" w:cs="Times New Roman"/>
          <w:sz w:val="28"/>
          <w:szCs w:val="28"/>
          <w:lang w:val="ru-RU"/>
        </w:rPr>
        <w:t>от ___</w:t>
      </w:r>
      <w:r>
        <w:rPr>
          <w:rFonts w:ascii="Times New Roman" w:hAnsi="Times New Roman" w:cs="Times New Roman"/>
          <w:sz w:val="28"/>
          <w:szCs w:val="28"/>
          <w:lang w:val="ru-RU"/>
        </w:rPr>
        <w:t>___________________________</w:t>
      </w:r>
      <w:r w:rsidRPr="008249D1">
        <w:rPr>
          <w:rFonts w:ascii="Times New Roman" w:hAnsi="Times New Roman" w:cs="Times New Roman"/>
          <w:sz w:val="28"/>
          <w:szCs w:val="28"/>
          <w:lang w:val="ru-RU"/>
        </w:rPr>
        <w:t xml:space="preserve">__ </w:t>
      </w:r>
      <w:r>
        <w:rPr>
          <w:rFonts w:ascii="Times New Roman" w:hAnsi="Times New Roman" w:cs="Times New Roman"/>
          <w:sz w:val="28"/>
          <w:szCs w:val="28"/>
          <w:lang w:val="ru-RU"/>
        </w:rPr>
        <w:t xml:space="preserve">__________________________________ </w:t>
      </w:r>
      <w:r w:rsidRPr="00363A1D">
        <w:rPr>
          <w:rFonts w:ascii="Times New Roman" w:hAnsi="Times New Roman" w:cs="Times New Roman"/>
          <w:sz w:val="28"/>
          <w:szCs w:val="28"/>
          <w:vertAlign w:val="subscript"/>
          <w:lang w:val="ru-RU"/>
        </w:rPr>
        <w:t>(</w:t>
      </w:r>
      <w:r w:rsidRPr="00363A1D">
        <w:rPr>
          <w:rFonts w:ascii="Times New Roman" w:hAnsi="Times New Roman" w:cs="Times New Roman"/>
          <w:i/>
          <w:sz w:val="28"/>
          <w:szCs w:val="28"/>
          <w:vertAlign w:val="subscript"/>
          <w:lang w:val="ru-RU"/>
        </w:rPr>
        <w:t>указать ФИО (последнее при наличии)</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индивидуального предпринимателя</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или полное наименование – для</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юридического лица</w:t>
      </w:r>
      <w:r w:rsidRPr="00363A1D">
        <w:rPr>
          <w:rFonts w:ascii="Times New Roman" w:hAnsi="Times New Roman" w:cs="Times New Roman"/>
          <w:sz w:val="28"/>
          <w:szCs w:val="28"/>
          <w:vertAlign w:val="subscript"/>
          <w:lang w:val="ru-RU"/>
        </w:rPr>
        <w:t>)</w:t>
      </w:r>
    </w:p>
    <w:p w14:paraId="380B676F" w14:textId="77777777" w:rsidR="00DF58E5" w:rsidRPr="002669D6" w:rsidRDefault="00DF58E5" w:rsidP="00DF58E5">
      <w:pPr>
        <w:suppressAutoHyphens/>
        <w:spacing w:after="240" w:line="240" w:lineRule="auto"/>
        <w:ind w:left="4536"/>
        <w:contextualSpacing/>
        <w:jc w:val="center"/>
        <w:rPr>
          <w:rFonts w:ascii="Times New Roman" w:eastAsia="Times New Roman" w:hAnsi="Times New Roman" w:cs="Times New Roman"/>
          <w:i/>
          <w:color w:val="000000"/>
          <w:sz w:val="28"/>
          <w:szCs w:val="28"/>
          <w:vertAlign w:val="subscript"/>
          <w:lang w:eastAsia="zh-CN" w:bidi="en-US"/>
        </w:rPr>
      </w:pPr>
      <w:r w:rsidRPr="00D66394">
        <w:rPr>
          <w:rFonts w:ascii="Times New Roman" w:eastAsia="Times New Roman" w:hAnsi="Times New Roman" w:cs="Times New Roman"/>
          <w:sz w:val="28"/>
          <w:szCs w:val="28"/>
          <w:lang w:eastAsia="zh-CN" w:bidi="en-US"/>
        </w:rPr>
        <w:t>____</w:t>
      </w:r>
      <w:r>
        <w:rPr>
          <w:rFonts w:ascii="Times New Roman" w:eastAsia="Times New Roman" w:hAnsi="Times New Roman" w:cs="Times New Roman"/>
          <w:sz w:val="28"/>
          <w:szCs w:val="28"/>
          <w:lang w:eastAsia="zh-CN" w:bidi="en-US"/>
        </w:rPr>
        <w:t>_____________________________</w:t>
      </w:r>
      <w:r w:rsidRPr="00D66394">
        <w:rPr>
          <w:rFonts w:ascii="Times New Roman" w:eastAsia="Times New Roman" w:hAnsi="Times New Roman" w:cs="Times New Roman"/>
          <w:sz w:val="28"/>
          <w:szCs w:val="28"/>
          <w:lang w:eastAsia="zh-CN" w:bidi="en-US"/>
        </w:rPr>
        <w:t>_</w:t>
      </w:r>
      <w:r>
        <w:rPr>
          <w:rFonts w:ascii="Times New Roman" w:eastAsia="Times New Roman" w:hAnsi="Times New Roman" w:cs="Times New Roman"/>
          <w:sz w:val="28"/>
          <w:szCs w:val="28"/>
          <w:lang w:eastAsia="zh-CN" w:bidi="en-US"/>
        </w:rPr>
        <w:t>__________________________________</w:t>
      </w:r>
      <w:r w:rsidRPr="00D66394">
        <w:rPr>
          <w:rFonts w:ascii="Times New Roman" w:eastAsia="Times New Roman" w:hAnsi="Times New Roman" w:cs="Times New Roman"/>
          <w:sz w:val="28"/>
          <w:szCs w:val="28"/>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(ФИО (последнее при наличии) представителя заявителя</w:t>
      </w:r>
    </w:p>
    <w:p w14:paraId="288BD2B6" w14:textId="77777777" w:rsidR="00DF58E5" w:rsidRPr="002669D6" w:rsidRDefault="00DF58E5" w:rsidP="00DF58E5">
      <w:pPr>
        <w:pStyle w:val="15"/>
        <w:autoSpaceDE w:val="0"/>
        <w:spacing w:line="240" w:lineRule="auto"/>
        <w:ind w:left="4536" w:right="0" w:firstLine="0"/>
        <w:contextualSpacing/>
        <w:rPr>
          <w:rFonts w:ascii="Times New Roman" w:hAnsi="Times New Roman" w:cs="Times New Roman"/>
          <w:i/>
          <w:sz w:val="28"/>
          <w:szCs w:val="28"/>
          <w:vertAlign w:val="subscript"/>
          <w:lang w:val="ru-RU"/>
        </w:rPr>
      </w:pPr>
      <w:r w:rsidRPr="002669D6">
        <w:rPr>
          <w:rFonts w:ascii="Times New Roman" w:hAnsi="Times New Roman" w:cs="Times New Roman"/>
          <w:sz w:val="28"/>
          <w:szCs w:val="28"/>
          <w:lang w:val="ru-RU"/>
        </w:rPr>
        <w:t>__________________________________</w:t>
      </w:r>
      <w:r>
        <w:rPr>
          <w:rFonts w:ascii="Times New Roman" w:hAnsi="Times New Roman" w:cs="Times New Roman"/>
          <w:sz w:val="28"/>
          <w:szCs w:val="28"/>
          <w:lang w:val="ru-RU"/>
        </w:rPr>
        <w:t>__________________________________</w:t>
      </w:r>
      <w:r w:rsidRPr="002669D6">
        <w:rPr>
          <w:rFonts w:ascii="Times New Roman" w:hAnsi="Times New Roman" w:cs="Times New Roman"/>
          <w:sz w:val="28"/>
          <w:szCs w:val="28"/>
          <w:lang w:val="ru-RU"/>
        </w:rPr>
        <w:t xml:space="preserve"> </w:t>
      </w:r>
      <w:r w:rsidRPr="002669D6">
        <w:rPr>
          <w:rFonts w:ascii="Times New Roman" w:hAnsi="Times New Roman" w:cs="Times New Roman"/>
          <w:i/>
          <w:sz w:val="28"/>
          <w:szCs w:val="28"/>
          <w:vertAlign w:val="subscript"/>
          <w:lang w:val="ru-RU"/>
        </w:rPr>
        <w:t xml:space="preserve">(указать реквизиты документа, удостоверяющего личность заявителя, </w:t>
      </w:r>
      <w:r w:rsidRPr="00363A1D">
        <w:rPr>
          <w:rFonts w:ascii="Times New Roman" w:hAnsi="Times New Roman" w:cs="Times New Roman"/>
          <w:i/>
          <w:sz w:val="28"/>
          <w:szCs w:val="28"/>
          <w:vertAlign w:val="subscript"/>
          <w:lang w:val="ru-RU"/>
        </w:rPr>
        <w:t>представителя</w:t>
      </w:r>
      <w:r w:rsidRPr="002669D6">
        <w:rPr>
          <w:rFonts w:ascii="Times New Roman" w:hAnsi="Times New Roman" w:cs="Times New Roman"/>
          <w:i/>
          <w:sz w:val="28"/>
          <w:szCs w:val="28"/>
          <w:vertAlign w:val="subscript"/>
          <w:lang w:val="ru-RU"/>
        </w:rPr>
        <w:t xml:space="preserve"> заявителя)</w:t>
      </w:r>
    </w:p>
    <w:p w14:paraId="171F4B3D" w14:textId="77777777" w:rsidR="00DF58E5" w:rsidRPr="002669D6" w:rsidRDefault="00DF58E5" w:rsidP="00DF58E5">
      <w:pPr>
        <w:suppressAutoHyphens/>
        <w:spacing w:after="0" w:line="240" w:lineRule="auto"/>
        <w:ind w:left="4536"/>
        <w:contextualSpacing/>
        <w:jc w:val="center"/>
        <w:rPr>
          <w:rFonts w:ascii="Times New Roman" w:eastAsia="Times New Roman" w:hAnsi="Times New Roman" w:cs="Times New Roman"/>
          <w:i/>
          <w:color w:val="000000"/>
          <w:sz w:val="28"/>
          <w:szCs w:val="28"/>
          <w:vertAlign w:val="subscript"/>
          <w:lang w:eastAsia="zh-CN" w:bidi="en-US"/>
        </w:rPr>
      </w:pPr>
      <w:r w:rsidRPr="00D66394">
        <w:rPr>
          <w:rFonts w:ascii="Times New Roman" w:eastAsia="Times New Roman" w:hAnsi="Times New Roman" w:cs="Times New Roman"/>
          <w:sz w:val="28"/>
          <w:szCs w:val="28"/>
          <w:lang w:eastAsia="zh-CN" w:bidi="en-US"/>
        </w:rPr>
        <w:t>____</w:t>
      </w:r>
      <w:r>
        <w:rPr>
          <w:rFonts w:ascii="Times New Roman" w:eastAsia="Times New Roman" w:hAnsi="Times New Roman" w:cs="Times New Roman"/>
          <w:sz w:val="28"/>
          <w:szCs w:val="28"/>
          <w:lang w:eastAsia="zh-CN" w:bidi="en-US"/>
        </w:rPr>
        <w:t>_______________________________________________________________</w:t>
      </w:r>
      <w:r w:rsidRPr="00D66394">
        <w:rPr>
          <w:rFonts w:ascii="Times New Roman" w:eastAsia="Times New Roman" w:hAnsi="Times New Roman" w:cs="Times New Roman"/>
          <w:sz w:val="28"/>
          <w:szCs w:val="28"/>
          <w:lang w:eastAsia="zh-CN" w:bidi="en-US"/>
        </w:rPr>
        <w:t xml:space="preserve">_ </w:t>
      </w:r>
      <w:r w:rsidRPr="002669D6">
        <w:rPr>
          <w:rFonts w:ascii="Times New Roman" w:eastAsia="Times New Roman" w:hAnsi="Times New Roman" w:cs="Times New Roman"/>
          <w:i/>
          <w:color w:val="000000"/>
          <w:sz w:val="28"/>
          <w:szCs w:val="28"/>
          <w:vertAlign w:val="subscript"/>
          <w:lang w:eastAsia="zh-CN" w:bidi="en-US"/>
        </w:rPr>
        <w:t>(указать реквизиты документа,</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подтверждающего полномочия</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представителя заявителя)</w:t>
      </w:r>
    </w:p>
    <w:p w14:paraId="269622B4" w14:textId="77777777" w:rsidR="00DF58E5" w:rsidRPr="002669D6" w:rsidRDefault="00DF58E5" w:rsidP="00DF58E5">
      <w:pPr>
        <w:suppressAutoHyphens/>
        <w:spacing w:after="0"/>
        <w:ind w:left="4536"/>
        <w:contextualSpacing/>
        <w:jc w:val="center"/>
        <w:rPr>
          <w:rFonts w:ascii="Times New Roman" w:eastAsia="Times New Roman" w:hAnsi="Times New Roman" w:cs="Times New Roman"/>
          <w:i/>
          <w:color w:val="000000"/>
          <w:sz w:val="28"/>
          <w:szCs w:val="28"/>
          <w:vertAlign w:val="subscript"/>
          <w:lang w:eastAsia="zh-CN" w:bidi="en-US"/>
        </w:rPr>
      </w:pPr>
      <w:r w:rsidRPr="002669D6">
        <w:rPr>
          <w:rFonts w:ascii="Times New Roman" w:eastAsia="Times New Roman" w:hAnsi="Times New Roman" w:cs="Times New Roman"/>
          <w:i/>
          <w:color w:val="000000"/>
          <w:sz w:val="28"/>
          <w:szCs w:val="28"/>
          <w:vertAlign w:val="subscript"/>
          <w:lang w:eastAsia="zh-CN" w:bidi="en-US"/>
        </w:rPr>
        <w:t>___</w:t>
      </w:r>
      <w:r>
        <w:rPr>
          <w:rFonts w:ascii="Times New Roman" w:eastAsia="Times New Roman" w:hAnsi="Times New Roman" w:cs="Times New Roman"/>
          <w:i/>
          <w:color w:val="000000"/>
          <w:sz w:val="28"/>
          <w:szCs w:val="28"/>
          <w:vertAlign w:val="subscript"/>
          <w:lang w:eastAsia="zh-CN" w:bidi="en-US"/>
        </w:rPr>
        <w:t>_____________________________________________________________________________________________________</w:t>
      </w:r>
      <w:r w:rsidRPr="002669D6">
        <w:rPr>
          <w:rFonts w:ascii="Times New Roman" w:eastAsia="Times New Roman" w:hAnsi="Times New Roman" w:cs="Times New Roman"/>
          <w:i/>
          <w:color w:val="000000"/>
          <w:sz w:val="28"/>
          <w:szCs w:val="28"/>
          <w:vertAlign w:val="subscript"/>
          <w:lang w:eastAsia="zh-CN" w:bidi="en-US"/>
        </w:rPr>
        <w:t>__(указать почтовый адрес(при необходимости), адрес</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электронной почты и контактный</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телефон)</w:t>
      </w:r>
    </w:p>
    <w:p w14:paraId="68BE0810" w14:textId="77777777" w:rsidR="000973B4" w:rsidRPr="00B5778F" w:rsidRDefault="000973B4" w:rsidP="00452AD7">
      <w:pPr>
        <w:suppressAutoHyphens/>
        <w:spacing w:after="0"/>
        <w:ind w:firstLine="6237"/>
        <w:contextualSpacing/>
        <w:rPr>
          <w:rFonts w:ascii="Times New Roman" w:eastAsia="Times New Roman" w:hAnsi="Times New Roman" w:cs="Times New Roman"/>
          <w:b/>
          <w:sz w:val="28"/>
          <w:szCs w:val="28"/>
          <w:lang w:eastAsia="zh-CN" w:bidi="en-US"/>
        </w:rPr>
      </w:pPr>
    </w:p>
    <w:p w14:paraId="5D484240" w14:textId="77777777" w:rsidR="00360089" w:rsidRPr="00B5778F" w:rsidRDefault="00360089" w:rsidP="00360089">
      <w:pPr>
        <w:suppressAutoHyphens/>
        <w:spacing w:after="0"/>
        <w:ind w:firstLine="709"/>
        <w:contextualSpacing/>
        <w:jc w:val="center"/>
        <w:rPr>
          <w:rFonts w:ascii="Times New Roman" w:hAnsi="Times New Roman" w:cs="Times New Roman"/>
          <w:b/>
          <w:bCs/>
          <w:sz w:val="28"/>
          <w:szCs w:val="28"/>
          <w:lang w:eastAsia="zh-CN" w:bidi="en-US"/>
        </w:rPr>
      </w:pPr>
      <w:r w:rsidRPr="00B5778F">
        <w:rPr>
          <w:rFonts w:ascii="Times New Roman" w:hAnsi="Times New Roman" w:cs="Times New Roman"/>
          <w:b/>
          <w:bCs/>
          <w:sz w:val="28"/>
          <w:szCs w:val="28"/>
          <w:lang w:eastAsia="zh-CN" w:bidi="en-US"/>
        </w:rPr>
        <w:t>Запрос</w:t>
      </w:r>
      <w:r w:rsidR="000174E9" w:rsidRPr="00B5778F">
        <w:rPr>
          <w:rFonts w:ascii="Times New Roman" w:hAnsi="Times New Roman" w:cs="Times New Roman"/>
          <w:b/>
          <w:bCs/>
          <w:sz w:val="28"/>
          <w:szCs w:val="28"/>
          <w:lang w:eastAsia="zh-CN" w:bidi="en-US"/>
        </w:rPr>
        <w:t xml:space="preserve"> </w:t>
      </w:r>
      <w:r w:rsidRPr="00B5778F">
        <w:rPr>
          <w:rFonts w:ascii="Times New Roman" w:hAnsi="Times New Roman" w:cs="Times New Roman"/>
          <w:b/>
          <w:bCs/>
          <w:sz w:val="28"/>
          <w:szCs w:val="28"/>
          <w:lang w:eastAsia="zh-CN" w:bidi="en-US"/>
        </w:rPr>
        <w:t xml:space="preserve">о предоставлении </w:t>
      </w:r>
      <w:r w:rsidR="000174E9" w:rsidRPr="00B5778F">
        <w:rPr>
          <w:rFonts w:ascii="Times New Roman" w:hAnsi="Times New Roman" w:cs="Times New Roman"/>
          <w:b/>
          <w:bCs/>
          <w:sz w:val="28"/>
          <w:szCs w:val="28"/>
          <w:lang w:eastAsia="zh-CN" w:bidi="en-US"/>
        </w:rPr>
        <w:t>Муниципальной</w:t>
      </w:r>
      <w:r w:rsidRPr="00B5778F">
        <w:rPr>
          <w:rFonts w:ascii="Times New Roman" w:hAnsi="Times New Roman" w:cs="Times New Roman"/>
          <w:b/>
          <w:bCs/>
          <w:sz w:val="28"/>
          <w:szCs w:val="28"/>
          <w:lang w:eastAsia="zh-CN" w:bidi="en-US"/>
        </w:rPr>
        <w:t xml:space="preserve"> услуги</w:t>
      </w:r>
    </w:p>
    <w:p w14:paraId="3822756E" w14:textId="77777777" w:rsidR="00B5778F" w:rsidRPr="00B5778F" w:rsidRDefault="00B5778F" w:rsidP="00360089">
      <w:pPr>
        <w:suppressAutoHyphens/>
        <w:spacing w:after="0"/>
        <w:ind w:firstLine="709"/>
        <w:contextualSpacing/>
        <w:jc w:val="center"/>
        <w:rPr>
          <w:rFonts w:ascii="Times New Roman" w:hAnsi="Times New Roman" w:cs="Times New Roman"/>
          <w:bCs/>
          <w:sz w:val="28"/>
          <w:szCs w:val="28"/>
          <w:lang w:eastAsia="zh-CN" w:bidi="en-US"/>
        </w:rPr>
      </w:pPr>
    </w:p>
    <w:p w14:paraId="1CFFD12F" w14:textId="77777777" w:rsidR="00B5778F" w:rsidRDefault="00360089" w:rsidP="00B5778F">
      <w:pPr>
        <w:spacing w:after="0"/>
        <w:ind w:firstLine="567"/>
        <w:jc w:val="both"/>
        <w:rPr>
          <w:rFonts w:ascii="Times New Roman" w:hAnsi="Times New Roman"/>
          <w:bCs/>
          <w:color w:val="000000"/>
          <w:sz w:val="28"/>
          <w:szCs w:val="28"/>
          <w:lang w:eastAsia="ru-RU"/>
        </w:rPr>
      </w:pPr>
      <w:r w:rsidRPr="00B5778F">
        <w:rPr>
          <w:rFonts w:ascii="Times New Roman" w:eastAsia="Times New Roman" w:hAnsi="Times New Roman" w:cs="Times New Roman"/>
          <w:sz w:val="28"/>
          <w:szCs w:val="28"/>
          <w:lang w:eastAsia="zh-CN"/>
        </w:rPr>
        <w:t xml:space="preserve">Прошу предоставить </w:t>
      </w:r>
      <w:r w:rsidR="000174E9" w:rsidRPr="00B5778F">
        <w:rPr>
          <w:rFonts w:ascii="Times New Roman" w:eastAsia="Times New Roman" w:hAnsi="Times New Roman" w:cs="Times New Roman"/>
          <w:sz w:val="28"/>
          <w:szCs w:val="28"/>
          <w:lang w:eastAsia="zh-CN"/>
        </w:rPr>
        <w:t>муниципальную</w:t>
      </w:r>
      <w:r w:rsidRPr="00B5778F">
        <w:rPr>
          <w:rFonts w:ascii="Times New Roman" w:eastAsia="Times New Roman" w:hAnsi="Times New Roman" w:cs="Times New Roman"/>
          <w:sz w:val="28"/>
          <w:szCs w:val="28"/>
          <w:lang w:eastAsia="zh-CN"/>
        </w:rPr>
        <w:t xml:space="preserve"> услугу</w:t>
      </w:r>
      <w:r w:rsidR="000973B4" w:rsidRPr="00B5778F">
        <w:rPr>
          <w:rFonts w:ascii="Times New Roman" w:eastAsia="Times New Roman" w:hAnsi="Times New Roman" w:cs="Times New Roman"/>
          <w:sz w:val="28"/>
          <w:szCs w:val="28"/>
          <w:lang w:eastAsia="zh-CN"/>
        </w:rPr>
        <w:t xml:space="preserve"> </w:t>
      </w:r>
      <w:r w:rsidR="00B5778F" w:rsidRPr="00B5778F">
        <w:rPr>
          <w:rFonts w:ascii="Times New Roman" w:eastAsia="Times New Roman" w:hAnsi="Times New Roman" w:cs="Times New Roman"/>
          <w:sz w:val="28"/>
          <w:szCs w:val="28"/>
          <w:lang w:eastAsia="zh-CN"/>
        </w:rPr>
        <w:t>«</w:t>
      </w:r>
      <w:r w:rsidR="00B5778F" w:rsidRPr="00B5778F">
        <w:rPr>
          <w:rFonts w:ascii="Times New Roman" w:eastAsia="Calibri" w:hAnsi="Times New Roman" w:cs="Times New Roman"/>
          <w:bCs/>
          <w:sz w:val="28"/>
          <w:szCs w:val="28"/>
        </w:rPr>
        <w:t xml:space="preserve">Признание садового дома жилым домом и жилого дома садовым домом» </w:t>
      </w:r>
      <w:r w:rsidRPr="00B5778F">
        <w:rPr>
          <w:rFonts w:ascii="Times New Roman" w:eastAsia="Times New Roman" w:hAnsi="Times New Roman" w:cs="Times New Roman"/>
          <w:sz w:val="28"/>
          <w:szCs w:val="28"/>
          <w:lang w:eastAsia="zh-CN" w:bidi="en-US"/>
        </w:rPr>
        <w:t>для получения</w:t>
      </w:r>
      <w:r w:rsidR="000973B4" w:rsidRPr="00B5778F">
        <w:rPr>
          <w:rFonts w:ascii="Times New Roman" w:eastAsia="Times New Roman" w:hAnsi="Times New Roman" w:cs="Times New Roman"/>
          <w:sz w:val="28"/>
          <w:szCs w:val="28"/>
          <w:lang w:eastAsia="zh-CN" w:bidi="en-US"/>
        </w:rPr>
        <w:t xml:space="preserve"> </w:t>
      </w:r>
      <w:r w:rsidR="00B5778F">
        <w:rPr>
          <w:rFonts w:ascii="Times New Roman" w:eastAsia="Times New Roman" w:hAnsi="Times New Roman" w:cs="Times New Roman"/>
          <w:sz w:val="28"/>
          <w:szCs w:val="28"/>
          <w:lang w:eastAsia="zh-CN" w:bidi="en-US"/>
        </w:rPr>
        <w:t>р</w:t>
      </w:r>
      <w:r w:rsidR="00B5778F" w:rsidRPr="004761C6">
        <w:rPr>
          <w:rFonts w:ascii="Times New Roman" w:eastAsia="Times New Roman" w:hAnsi="Times New Roman" w:cs="Times New Roman"/>
          <w:sz w:val="28"/>
          <w:szCs w:val="28"/>
        </w:rPr>
        <w:t>ешени</w:t>
      </w:r>
      <w:r w:rsidR="00B5778F">
        <w:rPr>
          <w:rFonts w:ascii="Times New Roman" w:eastAsia="Times New Roman" w:hAnsi="Times New Roman" w:cs="Times New Roman"/>
          <w:sz w:val="28"/>
          <w:szCs w:val="28"/>
        </w:rPr>
        <w:t>я</w:t>
      </w:r>
      <w:r w:rsidR="00B5778F" w:rsidRPr="004761C6">
        <w:rPr>
          <w:rFonts w:ascii="Times New Roman" w:eastAsia="Times New Roman" w:hAnsi="Times New Roman" w:cs="Times New Roman"/>
          <w:sz w:val="28"/>
          <w:szCs w:val="28"/>
        </w:rPr>
        <w:t xml:space="preserve"> </w:t>
      </w:r>
      <w:r w:rsidR="00C75597">
        <w:rPr>
          <w:rFonts w:ascii="Times New Roman" w:eastAsia="Times New Roman" w:hAnsi="Times New Roman" w:cs="Times New Roman"/>
          <w:sz w:val="28"/>
          <w:szCs w:val="28"/>
        </w:rPr>
        <w:br/>
      </w:r>
      <w:r w:rsidR="00B5778F" w:rsidRPr="004761C6">
        <w:rPr>
          <w:rFonts w:ascii="Times New Roman" w:eastAsia="Times New Roman" w:hAnsi="Times New Roman" w:cs="Times New Roman"/>
          <w:sz w:val="28"/>
          <w:szCs w:val="28"/>
        </w:rPr>
        <w:t xml:space="preserve">о предоставлении </w:t>
      </w:r>
      <w:r w:rsidR="00B5778F">
        <w:rPr>
          <w:rFonts w:ascii="Times New Roman" w:hAnsi="Times New Roman" w:cs="Times New Roman"/>
          <w:sz w:val="28"/>
          <w:szCs w:val="28"/>
        </w:rPr>
        <w:t>м</w:t>
      </w:r>
      <w:r w:rsidR="00B5778F" w:rsidRPr="004761C6">
        <w:rPr>
          <w:rFonts w:ascii="Times New Roman" w:hAnsi="Times New Roman" w:cs="Times New Roman"/>
          <w:sz w:val="28"/>
          <w:szCs w:val="28"/>
        </w:rPr>
        <w:t>униципальной</w:t>
      </w:r>
      <w:r w:rsidR="00B5778F" w:rsidRPr="004761C6">
        <w:rPr>
          <w:rFonts w:ascii="Times New Roman" w:eastAsia="Times New Roman" w:hAnsi="Times New Roman" w:cs="Times New Roman"/>
          <w:sz w:val="28"/>
          <w:szCs w:val="28"/>
        </w:rPr>
        <w:t xml:space="preserve"> услуги</w:t>
      </w:r>
      <w:r w:rsidR="00B5778F">
        <w:rPr>
          <w:rFonts w:ascii="Times New Roman" w:eastAsia="Times New Roman" w:hAnsi="Times New Roman" w:cs="Times New Roman"/>
          <w:sz w:val="28"/>
          <w:szCs w:val="28"/>
        </w:rPr>
        <w:t xml:space="preserve"> в виде </w:t>
      </w:r>
      <w:r w:rsidR="00B5778F" w:rsidRPr="00B5778F">
        <w:rPr>
          <w:rFonts w:ascii="Times New Roman" w:hAnsi="Times New Roman"/>
          <w:sz w:val="28"/>
          <w:szCs w:val="28"/>
        </w:rPr>
        <w:t xml:space="preserve">решения </w:t>
      </w:r>
      <w:r w:rsidR="00B5778F" w:rsidRPr="00B5778F">
        <w:rPr>
          <w:rFonts w:ascii="Times New Roman" w:hAnsi="Times New Roman"/>
          <w:bCs/>
          <w:color w:val="000000"/>
          <w:sz w:val="28"/>
          <w:szCs w:val="28"/>
          <w:lang w:eastAsia="ru-RU"/>
        </w:rPr>
        <w:t>о признании садового дома жилым домом и жилого дома садовым домом</w:t>
      </w:r>
      <w:r w:rsidR="00B5778F">
        <w:rPr>
          <w:rFonts w:ascii="Times New Roman" w:hAnsi="Times New Roman"/>
          <w:bCs/>
          <w:color w:val="000000"/>
          <w:sz w:val="28"/>
          <w:szCs w:val="28"/>
          <w:lang w:eastAsia="ru-RU"/>
        </w:rPr>
        <w:t>.</w:t>
      </w:r>
    </w:p>
    <w:p w14:paraId="1D08B1D9" w14:textId="77777777" w:rsidR="00DF58E5" w:rsidRDefault="00DF58E5" w:rsidP="00B5778F">
      <w:pPr>
        <w:spacing w:after="0"/>
        <w:ind w:firstLine="567"/>
        <w:jc w:val="both"/>
        <w:rPr>
          <w:rFonts w:ascii="Times New Roman" w:hAnsi="Times New Roman"/>
          <w:bCs/>
          <w:color w:val="000000"/>
          <w:sz w:val="28"/>
          <w:szCs w:val="28"/>
          <w:lang w:eastAsia="ru-RU"/>
        </w:rPr>
      </w:pPr>
    </w:p>
    <w:p w14:paraId="719B8707" w14:textId="77777777" w:rsidR="00870C1B" w:rsidRDefault="00870C1B" w:rsidP="00B5778F">
      <w:pPr>
        <w:spacing w:after="0"/>
        <w:ind w:firstLine="567"/>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Кадастровый номер</w:t>
      </w:r>
      <w:r w:rsidRPr="00870C1B">
        <w:t xml:space="preserve"> </w:t>
      </w:r>
      <w:r w:rsidRPr="00870C1B">
        <w:rPr>
          <w:rFonts w:ascii="Times New Roman" w:hAnsi="Times New Roman"/>
          <w:bCs/>
          <w:color w:val="000000"/>
          <w:sz w:val="28"/>
          <w:szCs w:val="28"/>
          <w:lang w:eastAsia="ru-RU"/>
        </w:rPr>
        <w:t xml:space="preserve">садового дома или жилого </w:t>
      </w:r>
      <w:proofErr w:type="gramStart"/>
      <w:r w:rsidRPr="00870C1B">
        <w:rPr>
          <w:rFonts w:ascii="Times New Roman" w:hAnsi="Times New Roman"/>
          <w:bCs/>
          <w:color w:val="000000"/>
          <w:sz w:val="28"/>
          <w:szCs w:val="28"/>
          <w:lang w:eastAsia="ru-RU"/>
        </w:rPr>
        <w:t>дома</w:t>
      </w:r>
      <w:r>
        <w:rPr>
          <w:rFonts w:ascii="Times New Roman" w:hAnsi="Times New Roman"/>
          <w:bCs/>
          <w:color w:val="000000"/>
          <w:sz w:val="28"/>
          <w:szCs w:val="28"/>
          <w:lang w:eastAsia="ru-RU"/>
        </w:rPr>
        <w:t>:_</w:t>
      </w:r>
      <w:proofErr w:type="gramEnd"/>
      <w:r>
        <w:rPr>
          <w:rFonts w:ascii="Times New Roman" w:hAnsi="Times New Roman"/>
          <w:bCs/>
          <w:color w:val="000000"/>
          <w:sz w:val="28"/>
          <w:szCs w:val="28"/>
          <w:lang w:eastAsia="ru-RU"/>
        </w:rPr>
        <w:t>________________,</w:t>
      </w:r>
    </w:p>
    <w:p w14:paraId="76981665" w14:textId="77777777" w:rsidR="00DF58E5" w:rsidRDefault="00DF58E5" w:rsidP="00B5778F">
      <w:pPr>
        <w:spacing w:after="0"/>
        <w:ind w:firstLine="567"/>
        <w:jc w:val="both"/>
        <w:rPr>
          <w:rFonts w:ascii="Times New Roman" w:hAnsi="Times New Roman"/>
          <w:bCs/>
          <w:color w:val="000000"/>
          <w:sz w:val="28"/>
          <w:szCs w:val="28"/>
          <w:lang w:eastAsia="ru-RU"/>
        </w:rPr>
      </w:pPr>
    </w:p>
    <w:p w14:paraId="43A00E76" w14:textId="77777777" w:rsidR="00870C1B" w:rsidRPr="00B5778F" w:rsidRDefault="00870C1B" w:rsidP="00B5778F">
      <w:pPr>
        <w:spacing w:after="0"/>
        <w:ind w:firstLine="567"/>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Кадастровый номер земельного участка</w:t>
      </w:r>
      <w:r w:rsidRPr="00870C1B">
        <w:rPr>
          <w:rFonts w:ascii="Times New Roman" w:hAnsi="Times New Roman"/>
          <w:bCs/>
          <w:color w:val="000000"/>
          <w:sz w:val="28"/>
          <w:szCs w:val="28"/>
          <w:lang w:eastAsia="ru-RU"/>
        </w:rPr>
        <w:t>, на котором расположен садовый дом или жилой дом</w:t>
      </w:r>
      <w:r>
        <w:rPr>
          <w:rFonts w:ascii="Times New Roman" w:hAnsi="Times New Roman"/>
          <w:bCs/>
          <w:color w:val="000000"/>
          <w:sz w:val="28"/>
          <w:szCs w:val="28"/>
          <w:lang w:eastAsia="ru-RU"/>
        </w:rPr>
        <w:t>: _____________________.</w:t>
      </w:r>
    </w:p>
    <w:p w14:paraId="6E57A2C0" w14:textId="77777777" w:rsidR="00DF58E5" w:rsidRDefault="00DF58E5" w:rsidP="00E142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p>
    <w:p w14:paraId="330B9071" w14:textId="77777777" w:rsidR="00E1427A" w:rsidRDefault="00360089" w:rsidP="00E142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rPr>
        <w:t>К Запросу прилагаю</w:t>
      </w:r>
      <w:r w:rsidR="00870C1B">
        <w:rPr>
          <w:rFonts w:ascii="Times New Roman" w:eastAsia="Times New Roman" w:hAnsi="Times New Roman" w:cs="Times New Roman"/>
          <w:sz w:val="28"/>
          <w:szCs w:val="28"/>
          <w:lang w:eastAsia="zh-CN"/>
        </w:rPr>
        <w:t>:</w:t>
      </w:r>
      <w:r w:rsidR="000973B4" w:rsidRPr="00D66394">
        <w:rPr>
          <w:rFonts w:ascii="Times New Roman" w:eastAsia="Times New Roman" w:hAnsi="Times New Roman" w:cs="Times New Roman"/>
          <w:sz w:val="28"/>
          <w:szCs w:val="28"/>
          <w:lang w:eastAsia="zh-CN"/>
        </w:rPr>
        <w:t xml:space="preserve"> </w:t>
      </w:r>
    </w:p>
    <w:p w14:paraId="5DB12015" w14:textId="77777777" w:rsidR="000973B4" w:rsidRPr="00D66394" w:rsidRDefault="000973B4"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bidi="en-US"/>
        </w:rPr>
        <w:lastRenderedPageBreak/>
        <w:t>_____ ;</w:t>
      </w:r>
    </w:p>
    <w:p w14:paraId="6F28A815" w14:textId="77777777" w:rsidR="00870C1B" w:rsidRPr="00870C1B" w:rsidRDefault="000973B4"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sidRPr="00D66394">
        <w:rPr>
          <w:rFonts w:ascii="Times New Roman" w:eastAsia="Times New Roman" w:hAnsi="Times New Roman" w:cs="Times New Roman"/>
          <w:sz w:val="28"/>
          <w:szCs w:val="28"/>
          <w:lang w:eastAsia="zh-CN" w:bidi="en-US"/>
        </w:rPr>
        <w:t xml:space="preserve">_____ </w:t>
      </w:r>
      <w:r w:rsidR="00870C1B">
        <w:rPr>
          <w:rFonts w:ascii="Times New Roman" w:eastAsia="Times New Roman" w:hAnsi="Times New Roman" w:cs="Times New Roman"/>
          <w:sz w:val="28"/>
          <w:szCs w:val="28"/>
          <w:lang w:val="en-US" w:eastAsia="zh-CN" w:bidi="en-US"/>
        </w:rPr>
        <w:t>;</w:t>
      </w:r>
    </w:p>
    <w:p w14:paraId="05C52166" w14:textId="77777777" w:rsidR="000973B4" w:rsidRDefault="00870C1B" w:rsidP="000973B4">
      <w:pPr>
        <w:pStyle w:val="a6"/>
        <w:numPr>
          <w:ilvl w:val="0"/>
          <w:numId w:val="15"/>
        </w:numPr>
        <w:suppressAutoHyphens/>
        <w:spacing w:after="0"/>
        <w:jc w:val="both"/>
        <w:rPr>
          <w:rFonts w:ascii="Times New Roman" w:eastAsia="Times New Roman" w:hAnsi="Times New Roman" w:cs="Times New Roman"/>
          <w:sz w:val="28"/>
          <w:szCs w:val="28"/>
          <w:lang w:eastAsia="zh-CN" w:bidi="en-US"/>
        </w:rPr>
      </w:pPr>
      <w:r>
        <w:rPr>
          <w:rFonts w:ascii="Times New Roman" w:eastAsia="Times New Roman" w:hAnsi="Times New Roman" w:cs="Times New Roman"/>
          <w:sz w:val="28"/>
          <w:szCs w:val="28"/>
          <w:lang w:val="en-US" w:eastAsia="zh-CN" w:bidi="en-US"/>
        </w:rPr>
        <w:t>_____ .</w:t>
      </w:r>
    </w:p>
    <w:p w14:paraId="769EEB97" w14:textId="77777777" w:rsidR="00DF58E5" w:rsidRDefault="00DF58E5" w:rsidP="001B6CF0">
      <w:pPr>
        <w:pStyle w:val="a6"/>
        <w:suppressAutoHyphens/>
        <w:spacing w:after="0"/>
        <w:ind w:left="1080"/>
        <w:jc w:val="both"/>
        <w:rPr>
          <w:rFonts w:ascii="Times New Roman" w:eastAsia="Times New Roman" w:hAnsi="Times New Roman" w:cs="Times New Roman"/>
          <w:sz w:val="28"/>
          <w:szCs w:val="28"/>
          <w:lang w:eastAsia="ru-RU"/>
        </w:rPr>
      </w:pPr>
    </w:p>
    <w:p w14:paraId="49C10022" w14:textId="77777777" w:rsidR="001B6CF0" w:rsidRPr="00D66394" w:rsidRDefault="001B6CF0" w:rsidP="001B6CF0">
      <w:pPr>
        <w:pStyle w:val="a6"/>
        <w:suppressAutoHyphens/>
        <w:spacing w:after="0"/>
        <w:ind w:left="1080"/>
        <w:jc w:val="both"/>
        <w:rPr>
          <w:rFonts w:ascii="Times New Roman" w:eastAsia="Times New Roman" w:hAnsi="Times New Roman" w:cs="Times New Roman"/>
          <w:sz w:val="28"/>
          <w:szCs w:val="28"/>
          <w:lang w:eastAsia="zh-CN" w:bidi="en-US"/>
        </w:rPr>
      </w:pPr>
    </w:p>
    <w:tbl>
      <w:tblPr>
        <w:tblStyle w:val="af8"/>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39"/>
        <w:gridCol w:w="2561"/>
        <w:gridCol w:w="505"/>
        <w:gridCol w:w="3014"/>
      </w:tblGrid>
      <w:tr w:rsidR="00360089" w:rsidRPr="00D66394" w14:paraId="14DE63C2" w14:textId="77777777" w:rsidTr="00B5778F">
        <w:trPr>
          <w:trHeight w:val="296"/>
        </w:trPr>
        <w:tc>
          <w:tcPr>
            <w:tcW w:w="3051" w:type="dxa"/>
            <w:tcBorders>
              <w:top w:val="single" w:sz="4" w:space="0" w:color="auto"/>
            </w:tcBorders>
          </w:tcPr>
          <w:p w14:paraId="0C2EF0FF" w14:textId="77777777" w:rsidR="00360089" w:rsidRPr="00D66394" w:rsidRDefault="00360089" w:rsidP="00207A46">
            <w:pPr>
              <w:tabs>
                <w:tab w:val="left" w:pos="3840"/>
              </w:tabs>
              <w:jc w:val="center"/>
              <w:rPr>
                <w:rFonts w:ascii="Times New Roman" w:hAnsi="Times New Roman" w:cs="Times New Roman"/>
                <w:sz w:val="28"/>
                <w:szCs w:val="28"/>
              </w:rPr>
            </w:pPr>
            <w:r w:rsidRPr="00D66394">
              <w:rPr>
                <w:rFonts w:ascii="Times New Roman" w:hAnsi="Times New Roman" w:cs="Times New Roman"/>
                <w:sz w:val="28"/>
                <w:szCs w:val="28"/>
                <w:lang w:eastAsia="zh-CN" w:bidi="en-US"/>
              </w:rPr>
              <w:t>Заявитель (представитель Заявителя)</w:t>
            </w:r>
          </w:p>
        </w:tc>
        <w:tc>
          <w:tcPr>
            <w:tcW w:w="439" w:type="dxa"/>
          </w:tcPr>
          <w:p w14:paraId="7FE0158A" w14:textId="77777777" w:rsidR="00360089" w:rsidRPr="00D66394" w:rsidRDefault="00360089" w:rsidP="00207A46">
            <w:pPr>
              <w:tabs>
                <w:tab w:val="left" w:pos="3840"/>
              </w:tabs>
              <w:jc w:val="center"/>
              <w:rPr>
                <w:rFonts w:ascii="Times New Roman" w:hAnsi="Times New Roman" w:cs="Times New Roman"/>
                <w:sz w:val="28"/>
                <w:szCs w:val="28"/>
                <w:lang w:eastAsia="zh-CN" w:bidi="en-US"/>
              </w:rPr>
            </w:pPr>
          </w:p>
        </w:tc>
        <w:tc>
          <w:tcPr>
            <w:tcW w:w="2561" w:type="dxa"/>
            <w:tcBorders>
              <w:top w:val="single" w:sz="4" w:space="0" w:color="auto"/>
            </w:tcBorders>
          </w:tcPr>
          <w:p w14:paraId="52A74418" w14:textId="77777777" w:rsidR="00360089" w:rsidRPr="00D66394" w:rsidRDefault="00360089" w:rsidP="00207A46">
            <w:pPr>
              <w:tabs>
                <w:tab w:val="left" w:pos="3840"/>
              </w:tabs>
              <w:jc w:val="center"/>
              <w:rPr>
                <w:rFonts w:ascii="Times New Roman" w:hAnsi="Times New Roman" w:cs="Times New Roman"/>
                <w:sz w:val="28"/>
                <w:szCs w:val="28"/>
                <w:lang w:eastAsia="zh-CN" w:bidi="en-US"/>
              </w:rPr>
            </w:pPr>
            <w:r w:rsidRPr="00D66394">
              <w:rPr>
                <w:rFonts w:ascii="Times New Roman" w:hAnsi="Times New Roman" w:cs="Times New Roman"/>
                <w:sz w:val="28"/>
                <w:szCs w:val="28"/>
                <w:lang w:eastAsia="zh-CN" w:bidi="en-US"/>
              </w:rPr>
              <w:t>Подпись</w:t>
            </w:r>
          </w:p>
        </w:tc>
        <w:tc>
          <w:tcPr>
            <w:tcW w:w="505" w:type="dxa"/>
          </w:tcPr>
          <w:p w14:paraId="75EC3B63" w14:textId="77777777" w:rsidR="00360089" w:rsidRPr="00D66394" w:rsidRDefault="00360089" w:rsidP="00207A46">
            <w:pPr>
              <w:tabs>
                <w:tab w:val="left" w:pos="3840"/>
              </w:tabs>
              <w:jc w:val="center"/>
              <w:rPr>
                <w:rFonts w:ascii="Times New Roman" w:hAnsi="Times New Roman" w:cs="Times New Roman"/>
                <w:sz w:val="28"/>
                <w:szCs w:val="28"/>
              </w:rPr>
            </w:pPr>
          </w:p>
        </w:tc>
        <w:tc>
          <w:tcPr>
            <w:tcW w:w="3014" w:type="dxa"/>
            <w:tcBorders>
              <w:top w:val="single" w:sz="4" w:space="0" w:color="auto"/>
            </w:tcBorders>
          </w:tcPr>
          <w:p w14:paraId="02AF29AC" w14:textId="77777777" w:rsidR="00360089" w:rsidRPr="00D66394" w:rsidRDefault="00360089" w:rsidP="00207A46">
            <w:pPr>
              <w:tabs>
                <w:tab w:val="left" w:pos="3840"/>
              </w:tabs>
              <w:jc w:val="center"/>
              <w:rPr>
                <w:rFonts w:ascii="Times New Roman" w:hAnsi="Times New Roman" w:cs="Times New Roman"/>
                <w:sz w:val="28"/>
                <w:szCs w:val="28"/>
              </w:rPr>
            </w:pPr>
            <w:r w:rsidRPr="00D66394">
              <w:rPr>
                <w:rFonts w:ascii="Times New Roman" w:hAnsi="Times New Roman" w:cs="Times New Roman"/>
                <w:sz w:val="28"/>
                <w:szCs w:val="28"/>
              </w:rPr>
              <w:t>Расшифровка</w:t>
            </w:r>
          </w:p>
        </w:tc>
      </w:tr>
    </w:tbl>
    <w:p w14:paraId="32A5CCC4" w14:textId="77777777" w:rsidR="00B8130B" w:rsidRPr="00D66394" w:rsidRDefault="00360089" w:rsidP="000973B4">
      <w:pPr>
        <w:pStyle w:val="11"/>
        <w:numPr>
          <w:ilvl w:val="0"/>
          <w:numId w:val="0"/>
        </w:numPr>
        <w:ind w:firstLine="709"/>
        <w:jc w:val="right"/>
      </w:pPr>
      <w:r w:rsidRPr="00D66394">
        <w:rPr>
          <w:rFonts w:eastAsia="MS Mincho"/>
          <w:lang w:eastAsia="zh-CN" w:bidi="en-US"/>
        </w:rPr>
        <w:t>Дата «___» __________ 20___</w:t>
      </w:r>
    </w:p>
    <w:p w14:paraId="1DAD4A08" w14:textId="77777777" w:rsidR="00735D3A" w:rsidRDefault="00735D3A">
      <w:pPr>
        <w:rPr>
          <w:rFonts w:ascii="Times New Roman" w:eastAsia="Calibri" w:hAnsi="Times New Roman" w:cs="Times New Roman"/>
          <w:sz w:val="28"/>
          <w:szCs w:val="28"/>
        </w:rPr>
      </w:pPr>
      <w:r>
        <w:br w:type="page"/>
      </w:r>
    </w:p>
    <w:p w14:paraId="1BFDCBAE" w14:textId="77777777" w:rsidR="00735D3A" w:rsidRPr="00C05A4D" w:rsidRDefault="00735D3A" w:rsidP="00C05A4D">
      <w:pPr>
        <w:pStyle w:val="af6"/>
        <w:spacing w:line="276" w:lineRule="auto"/>
        <w:ind w:firstLine="5103"/>
        <w:rPr>
          <w:rFonts w:ascii="Times New Roman" w:hAnsi="Times New Roman" w:cs="Times New Roman"/>
          <w:b/>
          <w:sz w:val="28"/>
          <w:szCs w:val="28"/>
        </w:rPr>
      </w:pPr>
      <w:r w:rsidRPr="00C05A4D">
        <w:rPr>
          <w:rStyle w:val="14"/>
          <w:rFonts w:eastAsiaTheme="minorEastAsia"/>
          <w:b w:val="0"/>
          <w:sz w:val="28"/>
          <w:szCs w:val="28"/>
        </w:rPr>
        <w:lastRenderedPageBreak/>
        <w:t>Приложение 5</w:t>
      </w:r>
    </w:p>
    <w:p w14:paraId="43471E52" w14:textId="77777777"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78927E82" w14:textId="77777777" w:rsidR="00735D3A"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p>
    <w:p w14:paraId="270C38D0" w14:textId="77777777" w:rsidR="00735D3A"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 xml:space="preserve">Требования к </w:t>
      </w:r>
      <w:r w:rsidRPr="00444B1B">
        <w:rPr>
          <w:rFonts w:ascii="Times New Roman" w:hAnsi="Times New Roman"/>
          <w:b/>
          <w:bCs/>
          <w:color w:val="000000"/>
          <w:sz w:val="24"/>
          <w:szCs w:val="24"/>
          <w:lang w:eastAsia="ru-RU"/>
        </w:rPr>
        <w:t xml:space="preserve">заключению по обследованию </w:t>
      </w:r>
    </w:p>
    <w:p w14:paraId="1AEC5982" w14:textId="77777777" w:rsidR="00735D3A" w:rsidRPr="00444B1B" w:rsidRDefault="00735D3A" w:rsidP="00735D3A">
      <w:pPr>
        <w:autoSpaceDE w:val="0"/>
        <w:autoSpaceDN w:val="0"/>
        <w:adjustRightInd w:val="0"/>
        <w:spacing w:after="0" w:line="240" w:lineRule="auto"/>
        <w:ind w:left="-567" w:firstLine="709"/>
        <w:jc w:val="center"/>
        <w:rPr>
          <w:rFonts w:ascii="Times New Roman" w:hAnsi="Times New Roman"/>
          <w:b/>
          <w:bCs/>
          <w:color w:val="000000"/>
          <w:sz w:val="24"/>
          <w:szCs w:val="24"/>
          <w:lang w:eastAsia="ru-RU"/>
        </w:rPr>
      </w:pPr>
      <w:r w:rsidRPr="00444B1B">
        <w:rPr>
          <w:rFonts w:ascii="Times New Roman" w:hAnsi="Times New Roman"/>
          <w:b/>
          <w:bCs/>
          <w:color w:val="000000"/>
          <w:sz w:val="24"/>
          <w:szCs w:val="24"/>
          <w:lang w:eastAsia="ru-RU"/>
        </w:rPr>
        <w:t>технического состояния объекта</w:t>
      </w:r>
    </w:p>
    <w:p w14:paraId="783290D0"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14:paraId="46EA6B6E"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b/>
          <w:bCs/>
          <w:color w:val="000000"/>
          <w:sz w:val="24"/>
          <w:szCs w:val="24"/>
          <w:lang w:eastAsia="ru-RU"/>
        </w:rPr>
      </w:pPr>
      <w:r w:rsidRPr="00444B1B">
        <w:rPr>
          <w:rFonts w:ascii="Times New Roman" w:hAnsi="Times New Roman"/>
          <w:b/>
          <w:bCs/>
          <w:color w:val="000000"/>
          <w:sz w:val="24"/>
          <w:szCs w:val="24"/>
          <w:lang w:eastAsia="ru-RU"/>
        </w:rPr>
        <w:t xml:space="preserve">Заключение по обследованию технического состояния объекта, должно подтвердить соответствие садового дома требованиям к надежности и безопасности, установленным частью 2 статьи 5, статьями 7, 8 </w:t>
      </w:r>
      <w:r w:rsidRPr="00444B1B">
        <w:rPr>
          <w:rFonts w:ascii="Times New Roman" w:hAnsi="Times New Roman"/>
          <w:color w:val="000000"/>
          <w:sz w:val="24"/>
          <w:szCs w:val="24"/>
          <w:lang w:eastAsia="ru-RU"/>
        </w:rPr>
        <w:t xml:space="preserve">и </w:t>
      </w:r>
      <w:r w:rsidRPr="00444B1B">
        <w:rPr>
          <w:rFonts w:ascii="Times New Roman" w:hAnsi="Times New Roman"/>
          <w:b/>
          <w:bCs/>
          <w:color w:val="000000"/>
          <w:sz w:val="24"/>
          <w:szCs w:val="24"/>
          <w:lang w:eastAsia="ru-RU"/>
        </w:rPr>
        <w:t xml:space="preserve">10 Федерального закона от 30.12.2009 № 384-ФЗ «Технический регламент о безопасности зданий и сооружений» </w:t>
      </w:r>
    </w:p>
    <w:p w14:paraId="2A283C25"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14:paraId="64982178" w14:textId="77777777" w:rsidR="00735D3A" w:rsidRPr="00C708EE"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r w:rsidRPr="00C708EE">
        <w:rPr>
          <w:rFonts w:ascii="Times New Roman" w:hAnsi="Times New Roman"/>
          <w:color w:val="000000"/>
          <w:sz w:val="24"/>
          <w:szCs w:val="24"/>
          <w:lang w:eastAsia="ru-RU"/>
        </w:rPr>
        <w:t xml:space="preserve">Безопасность зданий и сооружений, а также связанных со зданиями и с сооружениями процессов проектирования (включая изыскания), строительства, монтажа, наладки, эксплуатации и утилизации (сноса) обеспечивается посредством соблюдения требований настоящего Федерального закона и требований стандартов и сводов правил, в результате применения которых на обязательной основе обеспечивается соблюдение требований настоящего Федерального закона, или требований специальных технических условий. </w:t>
      </w:r>
    </w:p>
    <w:p w14:paraId="3B48E41E" w14:textId="77777777" w:rsidR="00735D3A" w:rsidRPr="00C708EE" w:rsidRDefault="00735D3A" w:rsidP="00735D3A">
      <w:pPr>
        <w:autoSpaceDE w:val="0"/>
        <w:autoSpaceDN w:val="0"/>
        <w:adjustRightInd w:val="0"/>
        <w:spacing w:after="0" w:line="240" w:lineRule="auto"/>
        <w:ind w:left="-567" w:firstLine="709"/>
        <w:jc w:val="both"/>
        <w:rPr>
          <w:rFonts w:ascii="Times New Roman" w:hAnsi="Times New Roman"/>
          <w:color w:val="000000"/>
          <w:sz w:val="24"/>
          <w:szCs w:val="24"/>
          <w:lang w:eastAsia="ru-RU"/>
        </w:rPr>
      </w:pPr>
    </w:p>
    <w:p w14:paraId="76641F79"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Строительные конструкции и основание здания или сооружения должны обладать такой прочностью и устойчивостью, чтобы в процессе строительства и эксплуатации не возникало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 в результате:</w:t>
      </w:r>
    </w:p>
    <w:p w14:paraId="7A185738" w14:textId="77777777"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1) разрушения отдельных несущих строительных конструкций или их частей;</w:t>
      </w:r>
    </w:p>
    <w:p w14:paraId="12D6FFB3" w14:textId="77777777"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2) разрушения всего здания, сооружения или их части;</w:t>
      </w:r>
    </w:p>
    <w:p w14:paraId="5D1C2F59" w14:textId="77777777"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3) деформации недопустимой величины строительных конструкций, основания здания или сооружения и геологических массивов прилегающей территории;</w:t>
      </w:r>
    </w:p>
    <w:p w14:paraId="1D514173" w14:textId="77777777" w:rsidR="00735D3A" w:rsidRPr="00444B1B"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eastAsia="Times New Roman" w:hAnsi="Times New Roman"/>
          <w:sz w:val="24"/>
          <w:szCs w:val="24"/>
          <w:lang w:eastAsia="ru-RU"/>
        </w:rPr>
        <w:t>4) повреждения части здания или сооружения, сетей инженерно-технического обеспечения или систем инженерно-технического обеспечения в результате деформации, перемещений либо потери устойчивости несущих строительных конструкций, в том числе отклонений от вертикальности.</w:t>
      </w:r>
    </w:p>
    <w:p w14:paraId="5148A3A1" w14:textId="77777777" w:rsidR="00735D3A" w:rsidRPr="00C708EE" w:rsidRDefault="00735D3A" w:rsidP="00735D3A">
      <w:pPr>
        <w:autoSpaceDE w:val="0"/>
        <w:autoSpaceDN w:val="0"/>
        <w:adjustRightInd w:val="0"/>
        <w:spacing w:after="0" w:line="240" w:lineRule="auto"/>
        <w:ind w:left="142"/>
        <w:jc w:val="both"/>
        <w:rPr>
          <w:rFonts w:ascii="Times New Roman" w:hAnsi="Times New Roman"/>
          <w:color w:val="000000"/>
          <w:sz w:val="24"/>
          <w:szCs w:val="24"/>
          <w:lang w:eastAsia="ru-RU"/>
        </w:rPr>
      </w:pPr>
    </w:p>
    <w:p w14:paraId="6ABA42EF"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в процессе эксплуатации здания или сооружения исключалась возможность возникновения пожара,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 обеспечивались защита людей и имущества от воздействия опасных факторов пожара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 (или) ограничение последствий воздействия опасных факторов пожара на здание или сооружение, а также чтобы в случае возникновения пожара соблюдались следующие требования:</w:t>
      </w:r>
    </w:p>
    <w:p w14:paraId="06A6B6CD"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1) сохранение устойчивости здания или сооружения, а также прочности несущих строительных конструкций в течение времени, необходимого для эвакуации людей и выполнения других действий, направленных на сокращение ущерба от пожара;</w:t>
      </w:r>
    </w:p>
    <w:p w14:paraId="44BF8022"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2) ограничение образования и распространения опасных факторов пожара в пределах очага пожара;</w:t>
      </w:r>
    </w:p>
    <w:p w14:paraId="01A371E5"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3) нераспространение пожара на соседние здания и сооружения;</w:t>
      </w:r>
    </w:p>
    <w:p w14:paraId="765513FD"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 xml:space="preserve">4) эвакуация людей (с учетом особенностей инвалидов и других групп населения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 xml:space="preserve">с ограниченными возможностями передвижения) в безопасную зону до нанесения вреда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их жизни и здоровью вследствие воздействия опасных факторов пожара;</w:t>
      </w:r>
    </w:p>
    <w:p w14:paraId="38ECBAC9"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5) возможность доступа личного состава подразделений пожарной охраны и доставки средств пожаротушения в любое помещение здания или сооружения;</w:t>
      </w:r>
    </w:p>
    <w:p w14:paraId="6CC6895C"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t>6) возможность подачи огнетушащих веществ в очаг пожара;</w:t>
      </w:r>
    </w:p>
    <w:p w14:paraId="17906E2F" w14:textId="77777777" w:rsidR="00735D3A" w:rsidRPr="00142B9D" w:rsidRDefault="00735D3A" w:rsidP="00735D3A">
      <w:pPr>
        <w:spacing w:after="0" w:line="240" w:lineRule="auto"/>
        <w:ind w:left="-567" w:firstLine="709"/>
        <w:jc w:val="both"/>
        <w:rPr>
          <w:rFonts w:ascii="Times New Roman" w:eastAsia="Times New Roman" w:hAnsi="Times New Roman"/>
          <w:sz w:val="24"/>
          <w:szCs w:val="24"/>
          <w:lang w:eastAsia="ru-RU"/>
        </w:rPr>
      </w:pPr>
      <w:r w:rsidRPr="00142B9D">
        <w:rPr>
          <w:rFonts w:ascii="Times New Roman" w:eastAsia="Times New Roman" w:hAnsi="Times New Roman"/>
          <w:sz w:val="24"/>
          <w:szCs w:val="24"/>
          <w:lang w:eastAsia="ru-RU"/>
        </w:rPr>
        <w:lastRenderedPageBreak/>
        <w:t xml:space="preserve">7) возможность проведения мероприятий по спасению людей и сокращению наносимого пожаром ущерба имуществу физических или юридических лиц, государственному </w:t>
      </w:r>
      <w:r w:rsidR="006B2C67">
        <w:rPr>
          <w:rFonts w:ascii="Times New Roman" w:eastAsia="Times New Roman" w:hAnsi="Times New Roman"/>
          <w:sz w:val="24"/>
          <w:szCs w:val="24"/>
          <w:lang w:eastAsia="ru-RU"/>
        </w:rPr>
        <w:br/>
      </w:r>
      <w:r w:rsidRPr="00142B9D">
        <w:rPr>
          <w:rFonts w:ascii="Times New Roman" w:eastAsia="Times New Roman" w:hAnsi="Times New Roman"/>
          <w:sz w:val="24"/>
          <w:szCs w:val="24"/>
          <w:lang w:eastAsia="ru-RU"/>
        </w:rPr>
        <w:t>или муниципальному имуществу, окружающей среде, жизни и здоровью животных и растений.</w:t>
      </w:r>
    </w:p>
    <w:p w14:paraId="1ADFB9F3" w14:textId="77777777" w:rsidR="00735D3A" w:rsidRPr="00C708EE"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13ED4D96"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при проживании 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и иных воздействий.</w:t>
      </w:r>
    </w:p>
    <w:p w14:paraId="11C630B6"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Здание или сооружение должно быть спроектировано и построено таким образом, чтобы в процессе эксплуатации здания или сооружения обеспечивались безопасные условия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для проживания и пребывания человека в зданиях и сооружениях по следующим показателям:</w:t>
      </w:r>
    </w:p>
    <w:p w14:paraId="7B4778F3"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1) качество воздуха в производственных, жилых и иных помещениях зданий и сооружений и в рабочих зонах производственных зданий и сооружений;</w:t>
      </w:r>
    </w:p>
    <w:p w14:paraId="7FF80360"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2) качество воды, используемой в качестве питьевой и для хозяйственно-бытовых нужд;</w:t>
      </w:r>
    </w:p>
    <w:p w14:paraId="68A678E0"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3) инсоляция и солнцезащита помещений жилых, общественных и производственных зданий;</w:t>
      </w:r>
    </w:p>
    <w:p w14:paraId="55782515"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4) естественное и искусственное освещение помещений;</w:t>
      </w:r>
    </w:p>
    <w:p w14:paraId="7D336C32"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5) защита от шума в помещениях жилых и общественных зданий и в рабочих зонах производственных зданий и сооружений;</w:t>
      </w:r>
    </w:p>
    <w:p w14:paraId="38CAA4A3"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6) микроклимат помещений;</w:t>
      </w:r>
    </w:p>
    <w:p w14:paraId="511ADF66"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7) регулирование влажности на поверхности и внутри строительных конструкций;</w:t>
      </w:r>
    </w:p>
    <w:p w14:paraId="0EF93243"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8) уровень вибрации в помещениях жилых и общественных зданий и уровень технологической вибрации в рабочих зонах производственных зданий и сооружений;</w:t>
      </w:r>
    </w:p>
    <w:p w14:paraId="0909DE87" w14:textId="77777777" w:rsidR="00735D3A" w:rsidRPr="00C708EE"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9) уровень напряженности электромагнитного поля в помещениях жилых и общественных зданий и в рабочих зонах производственных зданий и сооружений, а также на прилегающих территориях;</w:t>
      </w:r>
    </w:p>
    <w:p w14:paraId="5AAA9EA2" w14:textId="77777777" w:rsidR="00735D3A" w:rsidRDefault="00735D3A" w:rsidP="00735D3A">
      <w:pPr>
        <w:spacing w:after="0" w:line="240" w:lineRule="auto"/>
        <w:ind w:left="-567" w:firstLine="709"/>
        <w:jc w:val="both"/>
        <w:rPr>
          <w:rFonts w:ascii="Times New Roman" w:eastAsia="Times New Roman" w:hAnsi="Times New Roman"/>
          <w:sz w:val="24"/>
          <w:szCs w:val="24"/>
          <w:lang w:eastAsia="ru-RU"/>
        </w:rPr>
      </w:pPr>
      <w:r w:rsidRPr="00C708EE">
        <w:rPr>
          <w:rFonts w:ascii="Times New Roman" w:eastAsia="Times New Roman" w:hAnsi="Times New Roman"/>
          <w:sz w:val="24"/>
          <w:szCs w:val="24"/>
          <w:lang w:eastAsia="ru-RU"/>
        </w:rPr>
        <w:t xml:space="preserve">10) уровень ионизирующего излучения в помещениях жилых и общественных зданий </w:t>
      </w:r>
      <w:r w:rsidR="006B2C67">
        <w:rPr>
          <w:rFonts w:ascii="Times New Roman" w:eastAsia="Times New Roman" w:hAnsi="Times New Roman"/>
          <w:sz w:val="24"/>
          <w:szCs w:val="24"/>
          <w:lang w:eastAsia="ru-RU"/>
        </w:rPr>
        <w:br/>
      </w:r>
      <w:r w:rsidRPr="00C708EE">
        <w:rPr>
          <w:rFonts w:ascii="Times New Roman" w:eastAsia="Times New Roman" w:hAnsi="Times New Roman"/>
          <w:sz w:val="24"/>
          <w:szCs w:val="24"/>
          <w:lang w:eastAsia="ru-RU"/>
        </w:rPr>
        <w:t>и в рабочих зонах производственных зданий и сооружений, а также на прилегающих территориях.</w:t>
      </w:r>
    </w:p>
    <w:p w14:paraId="5E949287" w14:textId="77777777" w:rsidR="00735D3A" w:rsidRDefault="00735D3A" w:rsidP="00735D3A">
      <w:pPr>
        <w:spacing w:after="0" w:line="240" w:lineRule="auto"/>
        <w:ind w:left="-567" w:firstLine="709"/>
        <w:jc w:val="both"/>
        <w:rPr>
          <w:rFonts w:ascii="Times New Roman" w:eastAsia="Times New Roman" w:hAnsi="Times New Roman"/>
          <w:sz w:val="24"/>
          <w:szCs w:val="24"/>
          <w:lang w:eastAsia="ru-RU"/>
        </w:rPr>
      </w:pPr>
    </w:p>
    <w:p w14:paraId="04C6318B" w14:textId="77777777" w:rsidR="00E1427A" w:rsidRDefault="00735D3A" w:rsidP="00E1427A">
      <w:pPr>
        <w:autoSpaceDE w:val="0"/>
        <w:autoSpaceDN w:val="0"/>
        <w:adjustRightInd w:val="0"/>
        <w:spacing w:after="0" w:line="240" w:lineRule="auto"/>
        <w:ind w:left="-567"/>
        <w:jc w:val="center"/>
        <w:rPr>
          <w:rFonts w:ascii="Times New Roman" w:hAnsi="Times New Roman"/>
          <w:sz w:val="24"/>
          <w:szCs w:val="24"/>
          <w:lang w:eastAsia="ru-RU"/>
        </w:rPr>
      </w:pPr>
      <w:r w:rsidRPr="00444B1B">
        <w:rPr>
          <w:rFonts w:ascii="Times New Roman" w:hAnsi="Times New Roman"/>
          <w:b/>
          <w:bCs/>
          <w:sz w:val="24"/>
          <w:szCs w:val="24"/>
          <w:lang w:eastAsia="ru-RU"/>
        </w:rPr>
        <w:t xml:space="preserve">Общие требования, установленные СП 55.13330-2016 </w:t>
      </w:r>
      <w:r>
        <w:rPr>
          <w:rFonts w:ascii="Times New Roman" w:hAnsi="Times New Roman"/>
          <w:b/>
          <w:bCs/>
          <w:sz w:val="24"/>
          <w:szCs w:val="24"/>
          <w:lang w:eastAsia="ru-RU"/>
        </w:rPr>
        <w:t>«</w:t>
      </w:r>
      <w:r w:rsidRPr="00444B1B">
        <w:rPr>
          <w:rFonts w:ascii="Times New Roman" w:hAnsi="Times New Roman"/>
          <w:b/>
          <w:bCs/>
          <w:sz w:val="24"/>
          <w:szCs w:val="24"/>
          <w:lang w:eastAsia="ru-RU"/>
        </w:rPr>
        <w:t>СНиП 31-02-2001 Дома жилые одноквартирные</w:t>
      </w:r>
      <w:r>
        <w:rPr>
          <w:rFonts w:ascii="Times New Roman" w:hAnsi="Times New Roman"/>
          <w:b/>
          <w:bCs/>
          <w:sz w:val="24"/>
          <w:szCs w:val="24"/>
          <w:lang w:eastAsia="ru-RU"/>
        </w:rPr>
        <w:t>»</w:t>
      </w:r>
      <w:r w:rsidRPr="00444B1B">
        <w:rPr>
          <w:rFonts w:ascii="Times New Roman" w:hAnsi="Times New Roman"/>
          <w:b/>
          <w:bCs/>
          <w:sz w:val="24"/>
          <w:szCs w:val="24"/>
          <w:lang w:eastAsia="ru-RU"/>
        </w:rPr>
        <w:t xml:space="preserve"> которым должен соответствовать жилой дом:</w:t>
      </w:r>
    </w:p>
    <w:p w14:paraId="4267559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114AA519" w14:textId="77777777" w:rsidR="00E1427A" w:rsidRDefault="00735D3A" w:rsidP="00E1427A">
      <w:pPr>
        <w:autoSpaceDE w:val="0"/>
        <w:autoSpaceDN w:val="0"/>
        <w:adjustRightInd w:val="0"/>
        <w:spacing w:after="0" w:line="240" w:lineRule="auto"/>
        <w:ind w:left="-567" w:firstLine="709"/>
        <w:jc w:val="center"/>
        <w:rPr>
          <w:rFonts w:ascii="Times New Roman" w:hAnsi="Times New Roman"/>
          <w:sz w:val="24"/>
          <w:szCs w:val="24"/>
          <w:lang w:eastAsia="ru-RU"/>
        </w:rPr>
      </w:pPr>
      <w:r w:rsidRPr="00444B1B">
        <w:rPr>
          <w:rFonts w:ascii="Times New Roman" w:hAnsi="Times New Roman"/>
          <w:b/>
          <w:bCs/>
          <w:sz w:val="24"/>
          <w:szCs w:val="24"/>
          <w:lang w:eastAsia="ru-RU"/>
        </w:rPr>
        <w:t>Общие положения</w:t>
      </w:r>
    </w:p>
    <w:p w14:paraId="77AC6880" w14:textId="77777777" w:rsidR="00735D3A" w:rsidRPr="00444B1B" w:rsidRDefault="00735D3A" w:rsidP="00735D3A">
      <w:pPr>
        <w:numPr>
          <w:ilvl w:val="0"/>
          <w:numId w:val="26"/>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осуществлении проектирования домов частного жилищного фонда состав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их помещений (комнат), функционально-планировочное зонирование, а также состав внутриквартирного оборудования следует определять в задании на проектирование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допускается уточнять в проектной документации с превышением минимальных нормативных показателей, применяемых для домов, принадлежащих к государственному и муниципальному жилищному фонду, в том числе жилищному фонду социального использования. </w:t>
      </w:r>
    </w:p>
    <w:p w14:paraId="2C31EE16" w14:textId="77777777" w:rsidR="00735D3A" w:rsidRPr="00C233BC"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hAnsi="Times New Roman"/>
          <w:sz w:val="24"/>
          <w:szCs w:val="24"/>
          <w:lang w:eastAsia="ru-RU"/>
        </w:rPr>
        <w:t xml:space="preserve">В проектах домов, принадлежащих к государственному и муниципальному жилищному фонду, в том числе жилищному фонду социального использования, должны быть обеспечены нормируемые параметры условий проживания и микроклимата жилых помещений согласно </w:t>
      </w:r>
      <w:r w:rsidRPr="0077245A">
        <w:rPr>
          <w:rFonts w:ascii="Times New Roman" w:eastAsia="Times New Roman" w:hAnsi="Times New Roman"/>
          <w:sz w:val="24"/>
          <w:szCs w:val="24"/>
          <w:lang w:eastAsia="ru-RU"/>
        </w:rPr>
        <w:t>СанПиН 2.1.3684-21</w:t>
      </w:r>
      <w:r w:rsidRPr="00444B1B">
        <w:rPr>
          <w:rFonts w:ascii="Times New Roman" w:hAnsi="Times New Roman"/>
          <w:sz w:val="24"/>
          <w:szCs w:val="24"/>
          <w:lang w:eastAsia="ru-RU"/>
        </w:rPr>
        <w:t xml:space="preserve"> и ГОСТ 30494 и помещений общественного назначения согласно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СП 118.13330 и (или) многофункционального назначения согласно СП 160.1325800. При этом для помещений домашнего ремесленно-производственного назначения следует соблюдать требования СП 56.13330, сельскохозяйственного назначения - требования СП 105.13330, </w:t>
      </w:r>
      <w:r>
        <w:rPr>
          <w:rFonts w:ascii="Times New Roman" w:hAnsi="Times New Roman"/>
          <w:sz w:val="24"/>
          <w:szCs w:val="24"/>
          <w:lang w:eastAsia="ru-RU"/>
        </w:rPr>
        <w:t xml:space="preserve">                         </w:t>
      </w:r>
      <w:r w:rsidRPr="00444B1B">
        <w:rPr>
          <w:rFonts w:ascii="Times New Roman" w:hAnsi="Times New Roman"/>
          <w:sz w:val="24"/>
          <w:szCs w:val="24"/>
          <w:lang w:eastAsia="ru-RU"/>
        </w:rPr>
        <w:t>СП 106.13330, СП 44.13330, помещений стоянки при доме - требования СП 113.13330</w:t>
      </w:r>
      <w:r>
        <w:rPr>
          <w:rFonts w:ascii="Times New Roman" w:hAnsi="Times New Roman"/>
          <w:sz w:val="24"/>
          <w:szCs w:val="24"/>
          <w:lang w:eastAsia="ru-RU"/>
        </w:rPr>
        <w:t xml:space="preserve">,                             </w:t>
      </w:r>
      <w:r w:rsidRPr="00C233BC">
        <w:rPr>
          <w:rFonts w:ascii="Times New Roman" w:eastAsia="Times New Roman" w:hAnsi="Times New Roman"/>
          <w:sz w:val="24"/>
          <w:szCs w:val="24"/>
          <w:lang w:eastAsia="ru-RU"/>
        </w:rPr>
        <w:t>СП 4.13130</w:t>
      </w:r>
      <w:r>
        <w:rPr>
          <w:rFonts w:ascii="Times New Roman" w:eastAsia="Times New Roman" w:hAnsi="Times New Roman"/>
          <w:sz w:val="24"/>
          <w:szCs w:val="24"/>
          <w:lang w:eastAsia="ru-RU"/>
        </w:rPr>
        <w:t>.2013.</w:t>
      </w:r>
    </w:p>
    <w:p w14:paraId="128797F0" w14:textId="77777777"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проектировании домов частного жилищного фонда нормируемые параметры условий проживания и микроклимата жилых помещений допускается уточнять в проектной документации с превышением минимальных нормативных показателей, применяемых </w:t>
      </w:r>
      <w:r w:rsidR="006B2C67">
        <w:rPr>
          <w:rFonts w:ascii="Times New Roman" w:hAnsi="Times New Roman"/>
          <w:sz w:val="24"/>
          <w:szCs w:val="24"/>
          <w:lang w:eastAsia="ru-RU"/>
        </w:rPr>
        <w:br/>
      </w:r>
      <w:r w:rsidRPr="00444B1B">
        <w:rPr>
          <w:rFonts w:ascii="Times New Roman" w:hAnsi="Times New Roman"/>
          <w:sz w:val="24"/>
          <w:szCs w:val="24"/>
          <w:lang w:eastAsia="ru-RU"/>
        </w:rPr>
        <w:lastRenderedPageBreak/>
        <w:t xml:space="preserve">для домов, принадлежащих к государственному и муниципальному жилищному фонду,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том числе жилищному фонду социального использования. </w:t>
      </w:r>
    </w:p>
    <w:p w14:paraId="76DC92C6" w14:textId="77777777" w:rsidR="00735D3A" w:rsidRPr="00C233BC" w:rsidRDefault="00735D3A" w:rsidP="00735D3A">
      <w:pPr>
        <w:spacing w:after="0" w:line="240" w:lineRule="auto"/>
        <w:ind w:left="-567" w:firstLine="709"/>
        <w:jc w:val="both"/>
        <w:rPr>
          <w:rFonts w:ascii="Times New Roman" w:eastAsia="Times New Roman" w:hAnsi="Times New Roman"/>
          <w:sz w:val="24"/>
          <w:szCs w:val="24"/>
          <w:lang w:eastAsia="ru-RU"/>
        </w:rPr>
      </w:pPr>
      <w:r w:rsidRPr="00444B1B">
        <w:rPr>
          <w:rFonts w:ascii="Times New Roman" w:hAnsi="Times New Roman"/>
          <w:sz w:val="24"/>
          <w:szCs w:val="24"/>
          <w:lang w:eastAsia="ru-RU"/>
        </w:rPr>
        <w:t xml:space="preserve">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 Кроме того, могут устраиваться встроенные, встроенно-пристроенные и пристроенные вспомогательные подсобные помещения (кладовые) и встроенная мебель, вспомогательное помещение генераторной отопления и (или) электроснабжения, помещение стоянки при доме в соответствии с СП 113.13330, бассейн, правила проектирования которого изложены в СП 31-113-2004, парная баня или сауна в соответствии с </w:t>
      </w:r>
      <w:r w:rsidRPr="00C233BC">
        <w:rPr>
          <w:rFonts w:ascii="Times New Roman" w:eastAsia="Times New Roman" w:hAnsi="Times New Roman"/>
          <w:sz w:val="24"/>
          <w:szCs w:val="24"/>
          <w:lang w:eastAsia="ru-RU"/>
        </w:rPr>
        <w:t>СП 2.1.3678-20</w:t>
      </w:r>
    </w:p>
    <w:p w14:paraId="06F7A5CD" w14:textId="77777777" w:rsidR="00735D3A" w:rsidRPr="007E6D74"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65A0644A" w14:textId="77777777" w:rsidR="00735D3A" w:rsidRPr="00AB5D5C" w:rsidRDefault="00735D3A" w:rsidP="00735D3A">
      <w:pPr>
        <w:pStyle w:val="a6"/>
        <w:numPr>
          <w:ilvl w:val="0"/>
          <w:numId w:val="25"/>
        </w:numPr>
        <w:autoSpaceDE w:val="0"/>
        <w:autoSpaceDN w:val="0"/>
        <w:adjustRightInd w:val="0"/>
        <w:spacing w:after="0" w:line="240" w:lineRule="auto"/>
        <w:jc w:val="both"/>
        <w:rPr>
          <w:rFonts w:ascii="Times New Roman" w:hAnsi="Times New Roman"/>
          <w:b/>
          <w:bCs/>
          <w:sz w:val="24"/>
          <w:szCs w:val="24"/>
          <w:lang w:eastAsia="ru-RU"/>
        </w:rPr>
      </w:pPr>
      <w:r w:rsidRPr="00AB5D5C">
        <w:rPr>
          <w:rFonts w:ascii="Times New Roman" w:hAnsi="Times New Roman"/>
          <w:b/>
          <w:bCs/>
          <w:sz w:val="24"/>
          <w:szCs w:val="24"/>
          <w:lang w:eastAsia="ru-RU"/>
        </w:rPr>
        <w:t xml:space="preserve">Требования к объемно-планировочным и конструктивным решениям </w:t>
      </w:r>
    </w:p>
    <w:p w14:paraId="55345B46" w14:textId="77777777" w:rsidR="00735D3A" w:rsidRPr="00AB5D5C"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14:paraId="549E77F3"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Площади помещений домов, </w:t>
      </w:r>
      <w:r w:rsidRPr="00AB5D5C">
        <w:rPr>
          <w:rFonts w:ascii="Times New Roman" w:hAnsi="Times New Roman"/>
          <w:sz w:val="24"/>
          <w:szCs w:val="24"/>
          <w:lang w:eastAsia="ru-RU"/>
        </w:rPr>
        <w:t>принадлежащих к государственному и муниципальному жилищному фонду, в том числе жилищному фонду социального использования</w:t>
      </w:r>
      <w:r w:rsidRPr="00444B1B">
        <w:rPr>
          <w:rFonts w:ascii="Times New Roman" w:hAnsi="Times New Roman"/>
          <w:sz w:val="24"/>
          <w:szCs w:val="24"/>
          <w:lang w:eastAsia="ru-RU"/>
        </w:rPr>
        <w:t xml:space="preserve"> должны быть не менее: общей комнаты (или гостиной) - 12 м2; спальни - 8 м2 (при размещении ее в мансарде - 7 м2); кухни - 6 м2. Ширина помещений должна быть не менее: кухни и кухонной зоны в кухне-столовой - 1,7 м; передней - 1,4 м, внутриквартирных коридоров - 0,85 м; ванной - 1,5 м; туалета - 0,8 м. Размер туалетной комнаты по оси установки унитаза должен быть не менее 1,2 м при открывании двери наружу и не менее 1,5 м - при открывании двери внутрь. </w:t>
      </w:r>
    </w:p>
    <w:p w14:paraId="5E6C9837"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Высота помещений жилых комнат и кухни в климатических подрайонах IА, IБ, IГ, IД и IIА по СП 131.13330 должна быть не менее 2,7 м, а в остальных - не менее 2,5 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СП 54.13330. Высоту комнат, кухни и других помещений, расположенных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мансарде или имеющих наклонные потолки или стены, допускается принимать не менее 2,3 м. В коридорах и при устройстве антресолей высоту помещений допускается принимать не менее 2,1 м. </w:t>
      </w:r>
    </w:p>
    <w:p w14:paraId="07186840"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Основания и несущие конструкции должны быть запроектированы и возведены таким образом, чтобы в процессе строительства и в расчетных условиях эксплуатации была исключена возможность разрушений или повреждений конструкций и недопустимого ухудшения эксплуатационных свойств конструкций, приводящих к необходимости прекращения эксплуатации дома. При проектировании кровли следует руководствоваться положениями СП 17.13330. </w:t>
      </w:r>
    </w:p>
    <w:p w14:paraId="4E6412CD"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Конструкции и основания дома должны обеспечивать надежность в течение срока службы согласно требованиям ГОСТ 27751 и быть рассчитаны на восприятие нормативных нагрузок и воздействий в соответствии с СП 20.13330. </w:t>
      </w:r>
    </w:p>
    <w:p w14:paraId="70321B1C"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Нормативные значения нагрузок, учитываемые неблагоприятные сочетания нагрузок или соответствующих им усилий, предельные значения прогибов и перемещений конструкций, а также значения коэффициентов надежности по нагрузке следует принимать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требованиями СП 20.13330. Должны быть учтены также указанные в задании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проектирование дополнительные требования заказчика (например, нагрузки от печей, каминов, тяжелых элементов навесного оборудования и т.д.). </w:t>
      </w:r>
    </w:p>
    <w:p w14:paraId="4D46FCCE"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Основные неремонтируемые элементы дома, которыми определяются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его прочность, устойчивость и срок службы, должны сохранять свои свойства в допустимых пределах с учетом требований ГОСТ 27751 и сводов правил на строительные конструкции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из соответствующих материалов. </w:t>
      </w:r>
    </w:p>
    <w:p w14:paraId="375D3996" w14:textId="77777777" w:rsidR="00735D3A" w:rsidRPr="00444B1B"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Конструкции и детали должны быть выполнены из материалов, обладающих стойкостью к возможным воздействиям влаги, низких температур, при наличии агрессивной среды, биологических и других неблагоприятных факторов согласно СП 28.13330. </w:t>
      </w:r>
    </w:p>
    <w:p w14:paraId="0E7705AA" w14:textId="77777777" w:rsidR="00735D3A"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необходимых случаях должны быть приняты меры по предотвращению проникновения дождевых, талых, грунтовых вод в толщу несущих и ограждающих конструкций дома, а также образования недопустимого количества конденсационной влаги в </w:t>
      </w:r>
      <w:r w:rsidRPr="00444B1B">
        <w:rPr>
          <w:rFonts w:ascii="Times New Roman" w:hAnsi="Times New Roman"/>
          <w:sz w:val="24"/>
          <w:szCs w:val="24"/>
          <w:lang w:eastAsia="ru-RU"/>
        </w:rPr>
        <w:lastRenderedPageBreak/>
        <w:t xml:space="preserve">наружных ограждающих конструкциях путем достаточной герметизации конструкций или устройства вентиляции закрытых пространств и воздушных прослоек. Для этого следует применять необходимые защитные составы и покрытия в соответствии с требованиями действующих нормативных документов. </w:t>
      </w:r>
    </w:p>
    <w:p w14:paraId="0720F9E4" w14:textId="77777777" w:rsidR="00735D3A"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4"/>
          <w:szCs w:val="24"/>
          <w:lang w:eastAsia="ru-RU"/>
        </w:rPr>
      </w:pPr>
      <w:r w:rsidRPr="000D2282">
        <w:rPr>
          <w:rFonts w:ascii="Times New Roman" w:hAnsi="Times New Roman"/>
          <w:sz w:val="24"/>
          <w:szCs w:val="24"/>
          <w:lang w:eastAsia="ru-RU"/>
        </w:rPr>
        <w:t xml:space="preserve">Стыковые соединения сборных элементов и слоистые конструкции должны быть рассчитаны на восприятие температурно-влажностных деформаций и усилий, возникающих при неравномерной осадке оснований и других эксплуатационных воздействиях. Используемые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в открытых стыках уплотняющие и герметизирующие материалы должны сохранять упругие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и адгезионные свойства при воздействии отрицательных температур и намокания и быть устойчивыми к ультрафиолетовым лучам. Герметизирующие материалы должны быть совместимыми с материалами защитных и защитно-декоративных покрытий конструкций </w:t>
      </w:r>
      <w:r w:rsidR="006B2C67">
        <w:rPr>
          <w:rFonts w:ascii="Times New Roman" w:hAnsi="Times New Roman"/>
          <w:sz w:val="24"/>
          <w:szCs w:val="24"/>
          <w:lang w:eastAsia="ru-RU"/>
        </w:rPr>
        <w:br/>
      </w:r>
      <w:r w:rsidRPr="000D2282">
        <w:rPr>
          <w:rFonts w:ascii="Times New Roman" w:hAnsi="Times New Roman"/>
          <w:sz w:val="24"/>
          <w:szCs w:val="24"/>
          <w:lang w:eastAsia="ru-RU"/>
        </w:rPr>
        <w:t xml:space="preserve">в местах их сопряжения. При устройстве бассейна в помещении дома следует руководствоваться </w:t>
      </w:r>
      <w:r w:rsidRPr="007B5F9F">
        <w:rPr>
          <w:rFonts w:ascii="Times New Roman" w:hAnsi="Times New Roman"/>
          <w:sz w:val="24"/>
          <w:szCs w:val="24"/>
          <w:lang w:eastAsia="ru-RU"/>
        </w:rPr>
        <w:t>СП 31-113-2004</w:t>
      </w:r>
      <w:r w:rsidRPr="000D2282">
        <w:rPr>
          <w:rFonts w:ascii="Times New Roman" w:hAnsi="Times New Roman"/>
          <w:sz w:val="24"/>
          <w:szCs w:val="24"/>
          <w:lang w:eastAsia="ru-RU"/>
        </w:rPr>
        <w:t xml:space="preserve"> и обеспечить гигиенические требования к устройству, эксплуатации и качеству воды в соответствии с </w:t>
      </w:r>
      <w:r w:rsidRPr="007B5F9F">
        <w:rPr>
          <w:rFonts w:ascii="Times New Roman" w:hAnsi="Times New Roman"/>
          <w:sz w:val="24"/>
          <w:szCs w:val="24"/>
          <w:lang w:eastAsia="ru-RU"/>
        </w:rPr>
        <w:t xml:space="preserve">СП 2.1.3678-20, СанПиН 1.2.3685-21 </w:t>
      </w:r>
      <w:r w:rsidRPr="000D2282">
        <w:rPr>
          <w:rFonts w:ascii="Times New Roman" w:hAnsi="Times New Roman"/>
          <w:sz w:val="24"/>
          <w:szCs w:val="24"/>
          <w:lang w:eastAsia="ru-RU"/>
        </w:rPr>
        <w:t xml:space="preserve">и очистке водостоков в соответствии с </w:t>
      </w:r>
      <w:r w:rsidRPr="007B5F9F">
        <w:rPr>
          <w:rFonts w:ascii="Times New Roman" w:hAnsi="Times New Roman"/>
          <w:sz w:val="24"/>
          <w:szCs w:val="24"/>
          <w:lang w:eastAsia="ru-RU"/>
        </w:rPr>
        <w:t>СанПиН 2.1.3684-21</w:t>
      </w:r>
      <w:r w:rsidRPr="000D2282">
        <w:rPr>
          <w:rFonts w:ascii="Times New Roman" w:hAnsi="Times New Roman"/>
          <w:sz w:val="24"/>
          <w:szCs w:val="24"/>
          <w:lang w:eastAsia="ru-RU"/>
        </w:rPr>
        <w:t xml:space="preserve">. При наличии домашних бань и (или) саун следует руководствоваться требованиями </w:t>
      </w:r>
      <w:r w:rsidRPr="007B5F9F">
        <w:rPr>
          <w:rFonts w:ascii="Times New Roman" w:hAnsi="Times New Roman"/>
          <w:sz w:val="24"/>
          <w:szCs w:val="24"/>
          <w:lang w:eastAsia="ru-RU"/>
        </w:rPr>
        <w:t>СП 2.1.3678-20, СанПиН 1.2.3685-21</w:t>
      </w:r>
      <w:r w:rsidRPr="000D2282">
        <w:rPr>
          <w:rFonts w:ascii="Times New Roman" w:hAnsi="Times New Roman"/>
          <w:sz w:val="24"/>
          <w:szCs w:val="24"/>
          <w:lang w:eastAsia="ru-RU"/>
        </w:rPr>
        <w:t xml:space="preserve"> к размещению, устройству, оборудованию и содержанию. </w:t>
      </w:r>
    </w:p>
    <w:p w14:paraId="171F5CF9" w14:textId="77777777" w:rsidR="00735D3A" w:rsidRPr="000D2282" w:rsidRDefault="00735D3A" w:rsidP="00735D3A">
      <w:pPr>
        <w:autoSpaceDE w:val="0"/>
        <w:autoSpaceDN w:val="0"/>
        <w:adjustRightInd w:val="0"/>
        <w:spacing w:after="87" w:line="240" w:lineRule="auto"/>
        <w:ind w:left="142"/>
        <w:jc w:val="both"/>
        <w:rPr>
          <w:rFonts w:ascii="Times New Roman" w:hAnsi="Times New Roman"/>
          <w:sz w:val="24"/>
          <w:szCs w:val="24"/>
          <w:lang w:eastAsia="ru-RU"/>
        </w:rPr>
      </w:pPr>
    </w:p>
    <w:p w14:paraId="293E7854" w14:textId="77777777" w:rsidR="00735D3A" w:rsidRPr="00701FE2"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701FE2">
        <w:rPr>
          <w:rFonts w:ascii="Times New Roman" w:hAnsi="Times New Roman"/>
          <w:b/>
          <w:sz w:val="24"/>
          <w:szCs w:val="24"/>
          <w:lang w:eastAsia="ru-RU"/>
        </w:rPr>
        <w:t xml:space="preserve">Требования пожарной безопасности </w:t>
      </w:r>
    </w:p>
    <w:p w14:paraId="5C9AE703" w14:textId="77777777" w:rsidR="00735D3A" w:rsidRPr="00701FE2"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14:paraId="3D9D3648" w14:textId="77777777" w:rsidR="00735D3A" w:rsidRPr="00444B1B"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двухэтажных домах в качестве эвакуационных допускается использовать внутренние открытые лестницы 2-го типа в соответствии с "Техническим регламентом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 требованиях пожарной безопасности" и СП 1.13130, а также винтовые лестницы и лестницы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забежными ступенями. Предел огнестойкости и класс пожарной опасности элементов лестницы, а также ее ширина и уклон не регламентируются. </w:t>
      </w:r>
    </w:p>
    <w:p w14:paraId="533839FA" w14:textId="77777777" w:rsidR="00735D3A" w:rsidRPr="00444B1B"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трехэтажных домах открытые внутренние лестницы допускается рассматривать как эвакуационные, если для выхода по ним наружу следует подняться или спуститься не более чем на один уровень (этаж). 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 </w:t>
      </w:r>
    </w:p>
    <w:p w14:paraId="2F151326"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568C5EC9"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14:paraId="621D37E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б) указанные помещения должны иметь выход непосредственно в коридор или в холл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выходом на балкон; </w:t>
      </w:r>
    </w:p>
    <w:p w14:paraId="15F5C467"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высота расположения упомянутых окон и балкона над уровнем земли должна быть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более 7 м. </w:t>
      </w:r>
    </w:p>
    <w:p w14:paraId="107C5B18"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устройстве лестничной клетки в трехэтажных домах в ее объеме допускается размещать входной вестибюль и поэтажные холлы. Конструкции стен и перекрытий таких лестничных клеток, включающих в себя вестибюли и холлы, должны иметь предел огнестойкости не ниже REI 45 и класс конструктивной пожарной опасности не ниже К1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таблицей 21 Технического регламента о требованиях пожарной безопасности. </w:t>
      </w:r>
    </w:p>
    <w:p w14:paraId="0DBF59A0"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Лестничная клетка может не иметь световых проемов в стенах и освещаться верхним светом. Лестницы могут быть деревянными. </w:t>
      </w:r>
    </w:p>
    <w:p w14:paraId="00DE018E"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как эвакуационные только при одновременном соблюдении следующих условий: </w:t>
      </w:r>
    </w:p>
    <w:p w14:paraId="5FEE616D"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14:paraId="571C7F5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б) указанные помещения должны иметь выход непосредственно в коридор или в холл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выходом на балкон; </w:t>
      </w:r>
    </w:p>
    <w:p w14:paraId="7B4D413B" w14:textId="77777777"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в) высота расположения упомянутых окон и балкона над уровнем земли должна быть </w:t>
      </w:r>
      <w:r w:rsidR="006B2C67">
        <w:rPr>
          <w:rFonts w:ascii="Times New Roman" w:hAnsi="Times New Roman"/>
          <w:sz w:val="24"/>
          <w:szCs w:val="24"/>
          <w:lang w:eastAsia="ru-RU"/>
        </w:rPr>
        <w:br/>
      </w:r>
      <w:r w:rsidRPr="00444B1B">
        <w:rPr>
          <w:rFonts w:ascii="Times New Roman" w:hAnsi="Times New Roman"/>
          <w:sz w:val="24"/>
          <w:szCs w:val="24"/>
          <w:lang w:eastAsia="ru-RU"/>
        </w:rPr>
        <w:t>не более 7 м. 67</w:t>
      </w:r>
      <w:r>
        <w:rPr>
          <w:rFonts w:ascii="Times New Roman" w:hAnsi="Times New Roman"/>
          <w:sz w:val="24"/>
          <w:szCs w:val="24"/>
          <w:lang w:eastAsia="ru-RU"/>
        </w:rPr>
        <w:t>.</w:t>
      </w:r>
      <w:r w:rsidRPr="00444B1B">
        <w:rPr>
          <w:rFonts w:ascii="Times New Roman" w:hAnsi="Times New Roman"/>
          <w:sz w:val="24"/>
          <w:szCs w:val="24"/>
          <w:lang w:eastAsia="ru-RU"/>
        </w:rPr>
        <w:t xml:space="preserve"> </w:t>
      </w:r>
    </w:p>
    <w:p w14:paraId="5DCC6978" w14:textId="77777777"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Допускается пристраивать и встраивать помещения автостоянки в здания класса функциональной пожарной опасности Ф1.4 независимо от степени огнестойкости и класса конструктивной пожарной опасности дома согласно СП 113.13330, при обеспечении требований пожарной безопасности согласно СП 4.13330 и СП 12.13130. Стоянки автомобилей, а также помещения общественного назначения должны быть отделены от других помещений дома противопожарными преградами (перегородками и перекрытиями) с пределом огнестойкости не ниже EI 45 согласно СП 4.13130. Двери в противопожарных перегородках должны быть противопожарными с пределом огнестойкости не ниже EI 30, имеющими уплотнение в притворах и устройство для </w:t>
      </w:r>
      <w:proofErr w:type="spellStart"/>
      <w:r w:rsidRPr="00444B1B">
        <w:rPr>
          <w:rFonts w:ascii="Times New Roman" w:hAnsi="Times New Roman"/>
          <w:sz w:val="24"/>
          <w:szCs w:val="24"/>
          <w:lang w:eastAsia="ru-RU"/>
        </w:rPr>
        <w:t>самозакрывания</w:t>
      </w:r>
      <w:proofErr w:type="spellEnd"/>
      <w:r w:rsidRPr="00444B1B">
        <w:rPr>
          <w:rFonts w:ascii="Times New Roman" w:hAnsi="Times New Roman"/>
          <w:sz w:val="24"/>
          <w:szCs w:val="24"/>
          <w:lang w:eastAsia="ru-RU"/>
        </w:rPr>
        <w:t xml:space="preserve">, и не должны выходить непосредственно в комнаты. </w:t>
      </w:r>
    </w:p>
    <w:p w14:paraId="05F7164F" w14:textId="77777777"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Допускается надстраивать дома мансардным этажом с несущими и ограждающими конструкциями, отвечающими требованиям, предъявляемым к несущим и ограждающим конструкциям надстраиваемого дома, согласно СП 2.13130. </w:t>
      </w:r>
    </w:p>
    <w:p w14:paraId="731F95E2" w14:textId="77777777"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Степень огнестойкости и класс конструктивной пожарной опасности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нормируются для одноэтажных и двухэтажных домов. </w:t>
      </w:r>
    </w:p>
    <w:p w14:paraId="1DC6005B" w14:textId="77777777"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Трехэтажные дома, в том числе блокированной застройки, должны соответствовать требованиям, предъявляемым к конструкциям зданий степени огнестойкости III по таблице 21 Технического регламента о требованиях пожарной безопасности. Предел огнестойкости несущих элементов должен быть не менее R 45, перекрытий - REI 45, ненесущих наружных стен - E 15, настилов </w:t>
      </w:r>
      <w:proofErr w:type="spellStart"/>
      <w:r w:rsidRPr="00444B1B">
        <w:rPr>
          <w:rFonts w:ascii="Times New Roman" w:hAnsi="Times New Roman"/>
          <w:sz w:val="24"/>
          <w:szCs w:val="24"/>
          <w:lang w:eastAsia="ru-RU"/>
        </w:rPr>
        <w:t>бесчердачных</w:t>
      </w:r>
      <w:proofErr w:type="spellEnd"/>
      <w:r w:rsidRPr="00444B1B">
        <w:rPr>
          <w:rFonts w:ascii="Times New Roman" w:hAnsi="Times New Roman"/>
          <w:sz w:val="24"/>
          <w:szCs w:val="24"/>
          <w:lang w:eastAsia="ru-RU"/>
        </w:rPr>
        <w:t xml:space="preserve"> покрытий - RE 15, открытых ферм, балок и прогонов </w:t>
      </w:r>
      <w:proofErr w:type="spellStart"/>
      <w:r w:rsidRPr="00444B1B">
        <w:rPr>
          <w:rFonts w:ascii="Times New Roman" w:hAnsi="Times New Roman"/>
          <w:sz w:val="24"/>
          <w:szCs w:val="24"/>
          <w:lang w:eastAsia="ru-RU"/>
        </w:rPr>
        <w:t>бесчердачных</w:t>
      </w:r>
      <w:proofErr w:type="spellEnd"/>
      <w:r w:rsidRPr="00444B1B">
        <w:rPr>
          <w:rFonts w:ascii="Times New Roman" w:hAnsi="Times New Roman"/>
          <w:sz w:val="24"/>
          <w:szCs w:val="24"/>
          <w:lang w:eastAsia="ru-RU"/>
        </w:rPr>
        <w:t xml:space="preserve"> покрытий - R 15. Класс конструктивной пожарной опасности трехэтажных домов должен быть не ниже C2. Предел огнестойкости внутриквартирных межкомнатных перегородок и встроенной мебели не регламентируется. При площади этажа до 150 м2 допускается выполнять конструкции трехэтажных домов степени огнестойкости IV, при этом следует принимать предел огнестойкости несущих элементов не менее R 30, перекрытий - не менее </w:t>
      </w:r>
      <w:r>
        <w:rPr>
          <w:rFonts w:ascii="Times New Roman" w:hAnsi="Times New Roman"/>
          <w:sz w:val="24"/>
          <w:szCs w:val="24"/>
          <w:lang w:eastAsia="ru-RU"/>
        </w:rPr>
        <w:t xml:space="preserve">                             </w:t>
      </w:r>
      <w:r w:rsidRPr="00444B1B">
        <w:rPr>
          <w:rFonts w:ascii="Times New Roman" w:hAnsi="Times New Roman"/>
          <w:sz w:val="24"/>
          <w:szCs w:val="24"/>
          <w:lang w:eastAsia="ru-RU"/>
        </w:rPr>
        <w:t xml:space="preserve">REI 30. </w:t>
      </w:r>
    </w:p>
    <w:p w14:paraId="50086346" w14:textId="77777777" w:rsidR="00735D3A" w:rsidRPr="00444B1B"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Строительные конструкции дома не должны способствовать скрытому распространению горения. Пустоты в стенах, перегородках, перекрытиях и покрытиях, образуемые элементами из материалов групп горючести Г3 и (или) Г4 и имеющие минимальный размер более 25 мм, а также пазухи чердаков и мансард следует разделять глухими диафрагмами на участки, размеры которых должны быть ограничены контуром ограждаемого помещения. Глухие диафрагмы не должны выполняться из материалов групп горючести Г3 и (или) Г4. </w:t>
      </w:r>
    </w:p>
    <w:p w14:paraId="6CD54174" w14:textId="77777777" w:rsidR="00735D3A" w:rsidRPr="00444B1B"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Трехэтажные дома при устройстве системы автоматического пожаротушения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(или) при условии передачи сигнала пожарной тревоги на пункт пожаротушения могут быть оборудованы автономными оптико-электронными дымовыми пожарными извещателями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другими извещателями с аналогичными характеристиками. При этом на каждом этаже дома для своевременного оповещения о возникновении очага пожара должен быть установлен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по крайней мере один пожарный извещатель. Дымовые извещатели не следует устанавливать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кухне, а также в ванных комнатах, душевых, туалетах и т.п. </w:t>
      </w:r>
    </w:p>
    <w:p w14:paraId="4C3CF4DA" w14:textId="77777777" w:rsidR="00735D3A" w:rsidRPr="00444B1B"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отсутствии централизованного теплоснабжения в качестве источников тепловой энергии, работающих на газовом или жидком топливе, следует применять автоматизированные теплогенераторы полной заводской готовности. Указанные теплогенераторы следует устанавливать в вентилируемом помещении дома в первом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цокольном этаже, в подвале или на крыше. Генераторы тепловой мощностью до 35 кВт допускается устанавливать на кухне. </w:t>
      </w:r>
    </w:p>
    <w:p w14:paraId="598A36D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Помещение, в котором расположен теплогенератор, работающий на газовом или жидком топливе, должно соответствовать требованиям безопасности СП 61.13330 и СП 62.13330. </w:t>
      </w:r>
    </w:p>
    <w:p w14:paraId="2665F826"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Ввод газопровода следует осуществлять непосредственно в кухню или в помещение </w:t>
      </w:r>
      <w:proofErr w:type="spellStart"/>
      <w:r w:rsidRPr="00444B1B">
        <w:rPr>
          <w:rFonts w:ascii="Times New Roman" w:hAnsi="Times New Roman"/>
          <w:sz w:val="24"/>
          <w:szCs w:val="24"/>
          <w:lang w:eastAsia="ru-RU"/>
        </w:rPr>
        <w:t>теплогенераторной</w:t>
      </w:r>
      <w:proofErr w:type="spellEnd"/>
      <w:r w:rsidRPr="00444B1B">
        <w:rPr>
          <w:rFonts w:ascii="Times New Roman" w:hAnsi="Times New Roman"/>
          <w:sz w:val="24"/>
          <w:szCs w:val="24"/>
          <w:lang w:eastAsia="ru-RU"/>
        </w:rPr>
        <w:t xml:space="preserve">. Внутренний газопровод в доме должен отвечать требованиям, предъявляемым к газопроводам низкого давления по СП 62.13330. </w:t>
      </w:r>
    </w:p>
    <w:p w14:paraId="30ED85D3"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При отсутствии централизованного газоснабжения для снабжения газом кухонных плит допускается применение газобаллонных установок сжиженных углеводородных газов, размещаемых как снаружи, так и внутри дома. При этом допускается установка газового баллона вместимостью не более 50 л внутри дома этажностью не более двух этажей в соответствии с СП 62.13330. </w:t>
      </w:r>
    </w:p>
    <w:p w14:paraId="2333B616" w14:textId="77777777" w:rsidR="00735D3A" w:rsidRPr="00444B1B" w:rsidRDefault="00735D3A" w:rsidP="00735D3A">
      <w:pPr>
        <w:numPr>
          <w:ilvl w:val="0"/>
          <w:numId w:val="31"/>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Теплогенераторы, в том числе печи и камины на твердом топливе, варочные плиты и дымоходы должны быть выполнены с осуществлением конструктивных мероприятий, обеспечивающих пожарную безопасность дома в соответствии с требованиями СП 60.13330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СП 7.13130. Теплогенераторы и варочные плиты заводского изготовления должны быть установлены также с учетом требований безопасности, содержащихся в инструкциях предприятий-изготовителей. </w:t>
      </w:r>
    </w:p>
    <w:p w14:paraId="11DD39F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6F04A51F"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Кладовую твердого топлива допускается располагать в первом, цокольном этажах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в подвале дома. </w:t>
      </w:r>
    </w:p>
    <w:p w14:paraId="203F768C" w14:textId="77777777" w:rsidR="00735D3A" w:rsidRPr="00444B1B" w:rsidRDefault="00735D3A" w:rsidP="00735D3A">
      <w:pPr>
        <w:numPr>
          <w:ilvl w:val="0"/>
          <w:numId w:val="32"/>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Электроустановки должны отвечать требованиям «ПУЭ Правила устройства электроустановок», СП 6.13130 и национальных стандартов и быть оборудованы устройствами защитного отключения (УЗО). </w:t>
      </w:r>
    </w:p>
    <w:p w14:paraId="3DB39C1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2E7735C2"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Электропроводка, монтируемая непосредственно по поверхности строительных конструкций или скрыто внутри них, должна быть выполнена кабелем или изолированными проводами, имеющими оболочки, не распространяющие горение. Допускается пропускать такой провод или кабель непосредственно через конструкции дома (без использования втулок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трубок). </w:t>
      </w:r>
    </w:p>
    <w:p w14:paraId="2E561770" w14:textId="77777777"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Электропечи, применяемые для парильной сауны, должны иметь автоматическую защиту и устройство отключения через 8 ч непрерывной работы. </w:t>
      </w:r>
    </w:p>
    <w:p w14:paraId="37CDF3DD" w14:textId="77777777"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p>
    <w:p w14:paraId="73112665" w14:textId="77777777" w:rsidR="00735D3A" w:rsidRPr="00C91FAE"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C91FAE">
        <w:rPr>
          <w:rFonts w:ascii="Times New Roman" w:hAnsi="Times New Roman"/>
          <w:b/>
          <w:sz w:val="24"/>
          <w:szCs w:val="24"/>
          <w:lang w:eastAsia="ru-RU"/>
        </w:rPr>
        <w:t xml:space="preserve">Требования к безопасной эксплуатации </w:t>
      </w:r>
    </w:p>
    <w:p w14:paraId="73FAEAF9" w14:textId="77777777" w:rsidR="00735D3A" w:rsidRPr="00C91FAE"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14:paraId="7C153D14" w14:textId="77777777"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Уклон и ширина лестничных маршей и пандусов, высота ступеней, ширина </w:t>
      </w:r>
      <w:proofErr w:type="spellStart"/>
      <w:r w:rsidRPr="00444B1B">
        <w:rPr>
          <w:rFonts w:ascii="Times New Roman" w:hAnsi="Times New Roman"/>
          <w:sz w:val="24"/>
          <w:szCs w:val="24"/>
          <w:lang w:eastAsia="ru-RU"/>
        </w:rPr>
        <w:t>проступей</w:t>
      </w:r>
      <w:proofErr w:type="spellEnd"/>
      <w:r w:rsidRPr="00444B1B">
        <w:rPr>
          <w:rFonts w:ascii="Times New Roman" w:hAnsi="Times New Roman"/>
          <w:sz w:val="24"/>
          <w:szCs w:val="24"/>
          <w:lang w:eastAsia="ru-RU"/>
        </w:rPr>
        <w:t xml:space="preserve">, ширина лестничных площадок, высота проходов по лестницам, подвалу, эксплуатируемому чердаку, перепады уровня пола, а также размеры дверных проемов должны обеспечивать удобство и безопасность передвижения и возможность перемещения предметов мебели и внутриквартирного оборудования. Применение лестниц с разной высотой ступеней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допускается. </w:t>
      </w:r>
    </w:p>
    <w:p w14:paraId="55D51463" w14:textId="77777777"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Высота ограждений лестниц, балконов, лоджий, террас, кровли и в других местах опасных перепадов высоты должна быть достаточной для предупреждения падения, но не менее 0,9 м. Ограждения должны быть непрерывными, оборудованы поручнями и рассчитаны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на восприятие нагрузок не менее 0,3 кН/м. </w:t>
      </w:r>
    </w:p>
    <w:p w14:paraId="6A7BF7FF" w14:textId="77777777"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доме и на участке следует предусматривать необходимые мероприятия по защите от несанкционированного вторжения. </w:t>
      </w:r>
    </w:p>
    <w:p w14:paraId="30E5F044" w14:textId="77777777" w:rsidR="00735D3A" w:rsidRPr="00444B1B"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DB0CD9">
        <w:rPr>
          <w:rFonts w:ascii="Times New Roman" w:hAnsi="Times New Roman"/>
          <w:sz w:val="24"/>
          <w:szCs w:val="24"/>
          <w:lang w:eastAsia="ru-RU"/>
        </w:rPr>
        <w:t>Конструктивные решения элементов дома (в том числе расположение пустот, способы герметизации мест пропуска трубопроводов через конструкции, устройство вентиляционных отверстий и размещение тепловой изоляции и т.д.) должны предусматривать защиту от проникновения грызунов и насекомых в соответствии с СанПиН 3.3686-21 и МДК 2-03.2003 Правила и нормы технической эксплуатации жилищного фонда</w:t>
      </w:r>
      <w:r w:rsidRPr="00444B1B">
        <w:rPr>
          <w:rFonts w:ascii="Times New Roman" w:hAnsi="Times New Roman"/>
          <w:sz w:val="24"/>
          <w:szCs w:val="24"/>
          <w:lang w:eastAsia="ru-RU"/>
        </w:rPr>
        <w:t xml:space="preserve">. </w:t>
      </w:r>
    </w:p>
    <w:p w14:paraId="003F397F" w14:textId="77777777" w:rsidR="00735D3A"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Инженерные системы дома должны быть запроектированы и смонтированы с учетом требований безопасности, содержащихся в соответствующих нормативных документах,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указаний инструкций заводов - изготовителей оборудования. При этом: температура поверхностей доступных частей нагревательных приборов и подающих трубопроводов </w:t>
      </w:r>
      <w:r w:rsidRPr="00444B1B">
        <w:rPr>
          <w:rFonts w:ascii="Times New Roman" w:hAnsi="Times New Roman"/>
          <w:sz w:val="24"/>
          <w:szCs w:val="24"/>
          <w:lang w:eastAsia="ru-RU"/>
        </w:rPr>
        <w:lastRenderedPageBreak/>
        <w:t xml:space="preserve">отопления не должна превышать 70 °C, если не приняты меры для предотвращения касания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их человеком, и 90 °C в других случаях; температура поверхностей других трубопроводов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дымоходов не должна превышать 40 °C; температура горячего воздуха на расстоянии 10 см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от выпускного отверстия приборов воздушного отопления не должна превышать 70 °C; температура горячей воды в системе горячего водоснабжения не должна превышать 60 °C. </w:t>
      </w:r>
    </w:p>
    <w:p w14:paraId="148D79FB" w14:textId="77777777" w:rsidR="00735D3A" w:rsidRPr="00444B1B" w:rsidRDefault="00735D3A" w:rsidP="00735D3A">
      <w:pPr>
        <w:autoSpaceDE w:val="0"/>
        <w:autoSpaceDN w:val="0"/>
        <w:adjustRightInd w:val="0"/>
        <w:spacing w:after="0" w:line="240" w:lineRule="auto"/>
        <w:ind w:left="142"/>
        <w:jc w:val="both"/>
        <w:rPr>
          <w:rFonts w:ascii="Times New Roman" w:hAnsi="Times New Roman"/>
          <w:sz w:val="24"/>
          <w:szCs w:val="24"/>
          <w:lang w:eastAsia="ru-RU"/>
        </w:rPr>
      </w:pPr>
    </w:p>
    <w:p w14:paraId="128D588C" w14:textId="77777777" w:rsidR="00735D3A" w:rsidRPr="00DB0CD9"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4"/>
          <w:szCs w:val="24"/>
          <w:lang w:eastAsia="ru-RU"/>
        </w:rPr>
      </w:pPr>
      <w:r w:rsidRPr="00DB0CD9">
        <w:rPr>
          <w:rFonts w:ascii="Times New Roman" w:hAnsi="Times New Roman"/>
          <w:b/>
          <w:sz w:val="24"/>
          <w:szCs w:val="24"/>
          <w:lang w:eastAsia="ru-RU"/>
        </w:rPr>
        <w:t xml:space="preserve">Требования к внутриквартирному оборудованию </w:t>
      </w:r>
    </w:p>
    <w:p w14:paraId="538AA3D8" w14:textId="77777777" w:rsidR="00735D3A" w:rsidRPr="00DB0CD9" w:rsidRDefault="00735D3A" w:rsidP="00735D3A">
      <w:pPr>
        <w:pStyle w:val="a6"/>
        <w:autoSpaceDE w:val="0"/>
        <w:autoSpaceDN w:val="0"/>
        <w:adjustRightInd w:val="0"/>
        <w:spacing w:after="0" w:line="240" w:lineRule="auto"/>
        <w:jc w:val="both"/>
        <w:rPr>
          <w:rFonts w:ascii="Times New Roman" w:hAnsi="Times New Roman"/>
          <w:sz w:val="24"/>
          <w:szCs w:val="24"/>
          <w:lang w:eastAsia="ru-RU"/>
        </w:rPr>
      </w:pPr>
    </w:p>
    <w:p w14:paraId="08BC6F38" w14:textId="77777777" w:rsidR="00735D3A" w:rsidRPr="00444B1B"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домах допускается предусматривать индивидуальные и коллективные источники водоснабжения из подземных водоносных горизонтов или водоемов… </w:t>
      </w:r>
    </w:p>
    <w:p w14:paraId="4003638D" w14:textId="77777777" w:rsidR="00735D3A" w:rsidRPr="00444B1B"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Для удаления сточных вод должна быть предусмотрена система канализации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соответствии с СП 30.13330 и СП 32.13330 при наличии наружных сетей и сооружений,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в том числе централизованная, локальная или индивидуальная, выгребная, поглощающая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или с санитарной индивидуальной </w:t>
      </w:r>
      <w:proofErr w:type="spellStart"/>
      <w:r w:rsidRPr="00444B1B">
        <w:rPr>
          <w:rFonts w:ascii="Times New Roman" w:hAnsi="Times New Roman"/>
          <w:sz w:val="24"/>
          <w:szCs w:val="24"/>
          <w:lang w:eastAsia="ru-RU"/>
        </w:rPr>
        <w:t>биообработкой</w:t>
      </w:r>
      <w:proofErr w:type="spellEnd"/>
      <w:r w:rsidRPr="00444B1B">
        <w:rPr>
          <w:rFonts w:ascii="Times New Roman" w:hAnsi="Times New Roman"/>
          <w:sz w:val="24"/>
          <w:szCs w:val="24"/>
          <w:lang w:eastAsia="ru-RU"/>
        </w:rPr>
        <w:t xml:space="preserve">. </w:t>
      </w:r>
    </w:p>
    <w:p w14:paraId="5D0EF881" w14:textId="77777777" w:rsidR="00735D3A"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Сточные воды и твердые отходы должны удаляться без загрязнения территории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водоносных горизонтов согласно </w:t>
      </w:r>
      <w:r w:rsidRPr="00DB0CD9">
        <w:rPr>
          <w:rFonts w:ascii="Times New Roman" w:eastAsia="Times New Roman" w:hAnsi="Times New Roman"/>
          <w:sz w:val="24"/>
          <w:szCs w:val="24"/>
          <w:lang w:eastAsia="ru-RU"/>
        </w:rPr>
        <w:t>СанПиН 2.1.3684-21</w:t>
      </w:r>
      <w:r w:rsidRPr="00444B1B">
        <w:rPr>
          <w:rFonts w:ascii="Times New Roman" w:hAnsi="Times New Roman"/>
          <w:sz w:val="24"/>
          <w:szCs w:val="24"/>
          <w:lang w:eastAsia="ru-RU"/>
        </w:rPr>
        <w:t xml:space="preserve">. </w:t>
      </w:r>
    </w:p>
    <w:p w14:paraId="2260565D" w14:textId="77777777" w:rsidR="00735D3A" w:rsidRPr="00DB0CD9"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DB0CD9">
        <w:rPr>
          <w:rFonts w:ascii="Times New Roman" w:hAnsi="Times New Roman"/>
          <w:sz w:val="24"/>
          <w:szCs w:val="24"/>
          <w:lang w:eastAsia="ru-RU"/>
        </w:rPr>
        <w:t xml:space="preserve">• В течение отопительного периода при расчетных параметрах наружного воздуха </w:t>
      </w:r>
      <w:r w:rsidR="006B2C67">
        <w:rPr>
          <w:rFonts w:ascii="Times New Roman" w:hAnsi="Times New Roman"/>
          <w:sz w:val="24"/>
          <w:szCs w:val="24"/>
          <w:lang w:eastAsia="ru-RU"/>
        </w:rPr>
        <w:br/>
      </w:r>
      <w:r w:rsidRPr="00DB0CD9">
        <w:rPr>
          <w:rFonts w:ascii="Times New Roman" w:hAnsi="Times New Roman"/>
          <w:sz w:val="24"/>
          <w:szCs w:val="24"/>
          <w:lang w:eastAsia="ru-RU"/>
        </w:rPr>
        <w:t xml:space="preserve">для соответствующих районов строительства система отопления и ограждающие конструкции дома должны быть рассчитаны на обеспечение в помещениях температуры внутреннего воздуха в допустимых пределах, установленных ГОСТ 30494, но не ниже 20 °C для всех помещений с постоянным пребыванием людей согласно СП 60.13330, в кухнях (кухнях-столовых и кухнях-нишах) и туалетах - 18 °C, в ванных, душевых и санузлах - 24 °C. </w:t>
      </w:r>
    </w:p>
    <w:p w14:paraId="64DDFE08" w14:textId="77777777" w:rsidR="00735D3A" w:rsidRPr="00444B1B" w:rsidRDefault="00735D3A" w:rsidP="00735D3A">
      <w:pPr>
        <w:numPr>
          <w:ilvl w:val="0"/>
          <w:numId w:val="35"/>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Система вентиляции в соответствии СП 60.13330 должна поддерживать чистоту (качество) воздуха в помещениях и равномерность его поступления и распространения. Вентиляция может быть: </w:t>
      </w:r>
    </w:p>
    <w:p w14:paraId="3367675A"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 естественным побуждением удаления воздуха через вентиляционные каналы; </w:t>
      </w:r>
    </w:p>
    <w:p w14:paraId="20F4B77F"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с механическим побуждением притока и удаления воздуха, в том числе совмещенная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с воздушным отоплением; </w:t>
      </w:r>
    </w:p>
    <w:p w14:paraId="673047C5"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комбинированная с естественным притоком и удалением воздуха через вентиляционные каналы с частичным использованием механического побуждения. </w:t>
      </w:r>
    </w:p>
    <w:p w14:paraId="423E3917"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Удаление воздуха следует предусматривать из кухни, туалета, ванны, душевой, санузла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при необходимости, из других помещений. </w:t>
      </w:r>
    </w:p>
    <w:p w14:paraId="6821101A"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Воздух из помещений, в которых могут быть вредные вещества или неприятные запахи, должен удаляться непосредственно наружу и не попадать в другие помещения, в том числе через вентиляционные каналы. </w:t>
      </w:r>
    </w:p>
    <w:p w14:paraId="5773B319"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Для обеспечения естественной вентиляции должна быть предусмотрена возможность проветривания помещений дома через окна, форточки, фрамуги и другие вентиляционные отверстия. </w:t>
      </w:r>
    </w:p>
    <w:p w14:paraId="0CAAB761" w14:textId="77777777" w:rsidR="00735D3A" w:rsidRPr="00444B1B" w:rsidRDefault="00735D3A" w:rsidP="00735D3A">
      <w:pPr>
        <w:numPr>
          <w:ilvl w:val="0"/>
          <w:numId w:val="36"/>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помещениях дома следует предусматривать: </w:t>
      </w:r>
    </w:p>
    <w:p w14:paraId="0C49A9EE" w14:textId="77777777"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инсоляцию - в соответствии с </w:t>
      </w:r>
      <w:r w:rsidRPr="00DB0CD9">
        <w:rPr>
          <w:rFonts w:ascii="Times New Roman" w:eastAsia="Times New Roman" w:hAnsi="Times New Roman"/>
          <w:sz w:val="24"/>
          <w:szCs w:val="24"/>
          <w:lang w:eastAsia="ru-RU"/>
        </w:rPr>
        <w:t>СанПиН 2.1.3684-21</w:t>
      </w:r>
      <w:r>
        <w:rPr>
          <w:rFonts w:ascii="Times New Roman" w:eastAsia="Times New Roman" w:hAnsi="Times New Roman"/>
          <w:sz w:val="24"/>
          <w:szCs w:val="24"/>
          <w:lang w:eastAsia="ru-RU"/>
        </w:rPr>
        <w:t xml:space="preserve">, </w:t>
      </w:r>
      <w:r w:rsidRPr="00DB0CD9">
        <w:rPr>
          <w:rFonts w:ascii="Times New Roman" w:eastAsia="Times New Roman" w:hAnsi="Times New Roman"/>
          <w:sz w:val="24"/>
          <w:szCs w:val="24"/>
          <w:lang w:eastAsia="ru-RU"/>
        </w:rPr>
        <w:t>СанПиН 1.2.3685-21</w:t>
      </w:r>
      <w:r w:rsidRPr="00444B1B">
        <w:rPr>
          <w:rFonts w:ascii="Times New Roman" w:hAnsi="Times New Roman"/>
          <w:sz w:val="24"/>
          <w:szCs w:val="24"/>
          <w:lang w:eastAsia="ru-RU"/>
        </w:rPr>
        <w:t xml:space="preserve">; </w:t>
      </w:r>
    </w:p>
    <w:p w14:paraId="0108D0F4" w14:textId="77777777" w:rsidR="00735D3A" w:rsidRPr="00444B1B" w:rsidRDefault="00735D3A" w:rsidP="00735D3A">
      <w:pPr>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естественное и искусственное освещение - в соответствии с СП 52.13330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 </w:t>
      </w:r>
      <w:r w:rsidRPr="00DB0CD9">
        <w:rPr>
          <w:rFonts w:ascii="Times New Roman" w:eastAsia="Times New Roman" w:hAnsi="Times New Roman"/>
          <w:sz w:val="24"/>
          <w:szCs w:val="24"/>
          <w:lang w:eastAsia="ru-RU"/>
        </w:rPr>
        <w:t>СанПиН 1.2.3685-21</w:t>
      </w:r>
      <w:r w:rsidRPr="00444B1B">
        <w:rPr>
          <w:rFonts w:ascii="Times New Roman" w:hAnsi="Times New Roman"/>
          <w:sz w:val="24"/>
          <w:szCs w:val="24"/>
          <w:lang w:eastAsia="ru-RU"/>
        </w:rPr>
        <w:t xml:space="preserve">. </w:t>
      </w:r>
    </w:p>
    <w:p w14:paraId="4A44CAAD"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Отношение площади световых проемов к площади пола жилых помещений и кухонь должно быть не менее 1:8. Для мансардных этажей допускается принимать данное отношение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не менее 1:10. </w:t>
      </w:r>
    </w:p>
    <w:p w14:paraId="4C2024DE"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В жилых комнатах и кухне должно быть обеспечено естественное освещение. </w:t>
      </w:r>
    </w:p>
    <w:p w14:paraId="08332BAC"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Необходимость естественного освещения для встроенных помещений общественного назначения следует устанавливать по СП 118.13330. </w:t>
      </w:r>
    </w:p>
    <w:p w14:paraId="2E1F22DA" w14:textId="77777777" w:rsidR="00735D3A" w:rsidRPr="00444B1B" w:rsidRDefault="00735D3A" w:rsidP="00735D3A">
      <w:pPr>
        <w:numPr>
          <w:ilvl w:val="0"/>
          <w:numId w:val="37"/>
        </w:num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Ограждающие конструкции дома должны иметь теплоизоляцию, защиту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от проникновения наружного холодного воздуха и пароизоляцию от диффузии водяного пара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из внутренних помещений, обеспечивающие: </w:t>
      </w:r>
    </w:p>
    <w:p w14:paraId="7B88D5F7"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lastRenderedPageBreak/>
        <w:t xml:space="preserve">- необходимую температуру на внутренних поверхностях конструкций и отсутствие конденсации влаги внутри помещений; </w:t>
      </w:r>
    </w:p>
    <w:p w14:paraId="4B855D97" w14:textId="77777777" w:rsidR="00735D3A"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 предотвращение накопления влаги в конструкциях. </w:t>
      </w:r>
    </w:p>
    <w:p w14:paraId="5664433E" w14:textId="77777777" w:rsidR="00735D3A" w:rsidRPr="00444B1B" w:rsidRDefault="00735D3A" w:rsidP="00735D3A">
      <w:pPr>
        <w:autoSpaceDE w:val="0"/>
        <w:autoSpaceDN w:val="0"/>
        <w:adjustRightInd w:val="0"/>
        <w:spacing w:after="0" w:line="240" w:lineRule="auto"/>
        <w:ind w:left="-567" w:firstLine="709"/>
        <w:jc w:val="both"/>
        <w:rPr>
          <w:rFonts w:ascii="Times New Roman" w:hAnsi="Times New Roman"/>
          <w:sz w:val="24"/>
          <w:szCs w:val="24"/>
          <w:lang w:eastAsia="ru-RU"/>
        </w:rPr>
      </w:pPr>
      <w:r w:rsidRPr="00444B1B">
        <w:rPr>
          <w:rFonts w:ascii="Times New Roman" w:hAnsi="Times New Roman"/>
          <w:sz w:val="24"/>
          <w:szCs w:val="24"/>
          <w:lang w:eastAsia="ru-RU"/>
        </w:rPr>
        <w:t xml:space="preserve">Разница температуры внутреннего воздуха и внутренней поверхности конструкций наружных стен при расчетной температуре внутреннего воздуха не должна превышать 4 °C, </w:t>
      </w:r>
      <w:r w:rsidR="006B2C67">
        <w:rPr>
          <w:rFonts w:ascii="Times New Roman" w:hAnsi="Times New Roman"/>
          <w:sz w:val="24"/>
          <w:szCs w:val="24"/>
          <w:lang w:eastAsia="ru-RU"/>
        </w:rPr>
        <w:br/>
      </w:r>
      <w:r w:rsidRPr="00444B1B">
        <w:rPr>
          <w:rFonts w:ascii="Times New Roman" w:hAnsi="Times New Roman"/>
          <w:sz w:val="24"/>
          <w:szCs w:val="24"/>
          <w:lang w:eastAsia="ru-RU"/>
        </w:rPr>
        <w:t xml:space="preserve">а для конструкций пола первого этажа - 2 °C. Температура внутренней поверхности конструктивных элементов окон не должна быть ниже 3 °C при расчетной температуре наружного воздуха. </w:t>
      </w:r>
    </w:p>
    <w:p w14:paraId="5F74961C" w14:textId="77777777" w:rsidR="00735D3A" w:rsidRPr="00444B1B" w:rsidRDefault="00735D3A" w:rsidP="00735D3A">
      <w:pPr>
        <w:spacing w:after="0" w:line="240" w:lineRule="auto"/>
        <w:ind w:left="-567" w:firstLine="709"/>
        <w:jc w:val="both"/>
        <w:rPr>
          <w:rFonts w:ascii="Times New Roman" w:hAnsi="Times New Roman"/>
          <w:sz w:val="24"/>
          <w:szCs w:val="24"/>
        </w:rPr>
      </w:pPr>
      <w:r w:rsidRPr="00444B1B">
        <w:rPr>
          <w:rFonts w:ascii="Times New Roman" w:hAnsi="Times New Roman"/>
          <w:sz w:val="24"/>
          <w:szCs w:val="24"/>
          <w:lang w:eastAsia="ru-RU"/>
        </w:rPr>
        <w:t>Помещения дома должны быть защищены от проникновения дождевой, талой, грунтовой воды и бытовых утечек воды.</w:t>
      </w:r>
    </w:p>
    <w:p w14:paraId="16AFA24A" w14:textId="77777777" w:rsidR="00940DC9" w:rsidRPr="00D66394" w:rsidRDefault="00940DC9" w:rsidP="00940DC9">
      <w:pPr>
        <w:pStyle w:val="11"/>
        <w:numPr>
          <w:ilvl w:val="0"/>
          <w:numId w:val="0"/>
        </w:numPr>
        <w:ind w:firstLine="709"/>
      </w:pPr>
    </w:p>
    <w:p w14:paraId="6AF1BCDC" w14:textId="77777777" w:rsidR="00C953E6" w:rsidRPr="00D66394" w:rsidRDefault="00C953E6" w:rsidP="00940DC9">
      <w:pPr>
        <w:pStyle w:val="af6"/>
        <w:spacing w:line="276" w:lineRule="auto"/>
        <w:ind w:firstLine="5387"/>
        <w:rPr>
          <w:rStyle w:val="14"/>
          <w:rFonts w:eastAsiaTheme="minorEastAsia"/>
          <w:b w:val="0"/>
          <w:sz w:val="28"/>
          <w:szCs w:val="28"/>
        </w:rPr>
        <w:sectPr w:rsidR="00C953E6" w:rsidRPr="00D66394" w:rsidSect="002D2FAD">
          <w:footerReference w:type="default" r:id="rId9"/>
          <w:pgSz w:w="11906" w:h="16838"/>
          <w:pgMar w:top="1134" w:right="851" w:bottom="1134" w:left="1701" w:header="709" w:footer="709" w:gutter="0"/>
          <w:cols w:space="708"/>
          <w:docGrid w:linePitch="360"/>
        </w:sectPr>
      </w:pPr>
    </w:p>
    <w:p w14:paraId="56E724CE" w14:textId="77777777" w:rsidR="00940DC9" w:rsidRPr="00C05A4D" w:rsidRDefault="00940DC9" w:rsidP="00C05A4D">
      <w:pPr>
        <w:pStyle w:val="af6"/>
        <w:spacing w:line="276" w:lineRule="auto"/>
        <w:ind w:firstLine="10348"/>
        <w:rPr>
          <w:rFonts w:ascii="Times New Roman" w:hAnsi="Times New Roman" w:cs="Times New Roman"/>
          <w:b/>
          <w:sz w:val="28"/>
          <w:szCs w:val="28"/>
        </w:rPr>
      </w:pPr>
      <w:bookmarkStart w:id="50" w:name="_Toc91253281"/>
      <w:r w:rsidRPr="00C05A4D">
        <w:rPr>
          <w:rStyle w:val="14"/>
          <w:rFonts w:eastAsiaTheme="minorEastAsia"/>
          <w:b w:val="0"/>
          <w:sz w:val="28"/>
          <w:szCs w:val="28"/>
        </w:rPr>
        <w:lastRenderedPageBreak/>
        <w:t xml:space="preserve">Приложение </w:t>
      </w:r>
      <w:r w:rsidR="003251A9" w:rsidRPr="00C05A4D">
        <w:rPr>
          <w:rStyle w:val="14"/>
          <w:rFonts w:eastAsiaTheme="minorEastAsia"/>
          <w:b w:val="0"/>
          <w:sz w:val="28"/>
          <w:szCs w:val="28"/>
        </w:rPr>
        <w:t>6</w:t>
      </w:r>
      <w:bookmarkEnd w:id="50"/>
    </w:p>
    <w:p w14:paraId="7F4A1896" w14:textId="77777777" w:rsidR="004D3070" w:rsidRPr="004D3070" w:rsidRDefault="004D3070" w:rsidP="004D3070">
      <w:pPr>
        <w:pStyle w:val="af6"/>
        <w:ind w:right="140" w:firstLine="10206"/>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67F6055B" w14:textId="77777777" w:rsidR="00940DC9" w:rsidRPr="00D66394" w:rsidRDefault="00940DC9" w:rsidP="00940DC9">
      <w:pPr>
        <w:pStyle w:val="11"/>
        <w:numPr>
          <w:ilvl w:val="0"/>
          <w:numId w:val="0"/>
        </w:numPr>
        <w:ind w:firstLine="709"/>
      </w:pPr>
    </w:p>
    <w:p w14:paraId="643874C9" w14:textId="77777777" w:rsidR="003251A9" w:rsidRPr="00990935" w:rsidRDefault="003251A9" w:rsidP="003251A9">
      <w:pPr>
        <w:pStyle w:val="11"/>
        <w:numPr>
          <w:ilvl w:val="0"/>
          <w:numId w:val="0"/>
        </w:numPr>
        <w:jc w:val="center"/>
        <w:outlineLvl w:val="1"/>
        <w:rPr>
          <w:b/>
        </w:rPr>
      </w:pPr>
      <w:bookmarkStart w:id="51" w:name="_Toc91253284"/>
      <w:r w:rsidRPr="00990935">
        <w:rPr>
          <w:b/>
        </w:rPr>
        <w:t xml:space="preserve">Требования к представлению документов (категорий документов), </w:t>
      </w:r>
      <w:r w:rsidRPr="00990935">
        <w:rPr>
          <w:b/>
        </w:rPr>
        <w:br/>
        <w:t>необходимых для предоставления муниципальной услуги</w:t>
      </w:r>
      <w:bookmarkEnd w:id="51"/>
      <w:r w:rsidRPr="00990935">
        <w:rPr>
          <w:b/>
        </w:rPr>
        <w:t xml:space="preserve"> </w:t>
      </w:r>
    </w:p>
    <w:p w14:paraId="64E51F1B" w14:textId="77777777" w:rsidR="00A517E6" w:rsidRDefault="00A517E6" w:rsidP="00D33CA9">
      <w:pPr>
        <w:pStyle w:val="11"/>
        <w:numPr>
          <w:ilvl w:val="0"/>
          <w:numId w:val="0"/>
        </w:numPr>
        <w:jc w:val="center"/>
      </w:pPr>
    </w:p>
    <w:tbl>
      <w:tblPr>
        <w:tblStyle w:val="af8"/>
        <w:tblW w:w="15594" w:type="dxa"/>
        <w:tblInd w:w="-318" w:type="dxa"/>
        <w:tblLook w:val="04A0" w:firstRow="1" w:lastRow="0" w:firstColumn="1" w:lastColumn="0" w:noHBand="0" w:noVBand="1"/>
      </w:tblPr>
      <w:tblGrid>
        <w:gridCol w:w="2723"/>
        <w:gridCol w:w="4791"/>
        <w:gridCol w:w="8080"/>
      </w:tblGrid>
      <w:tr w:rsidR="00C05A4D" w:rsidRPr="00D66394" w14:paraId="7C32D39C" w14:textId="77777777" w:rsidTr="00C05A4D">
        <w:trPr>
          <w:trHeight w:val="962"/>
        </w:trPr>
        <w:tc>
          <w:tcPr>
            <w:tcW w:w="2723" w:type="dxa"/>
            <w:vAlign w:val="center"/>
          </w:tcPr>
          <w:p w14:paraId="44E731B7" w14:textId="77777777" w:rsidR="00C05A4D" w:rsidRPr="00D66394" w:rsidRDefault="00C05A4D" w:rsidP="00786A23">
            <w:pPr>
              <w:pStyle w:val="11"/>
              <w:numPr>
                <w:ilvl w:val="0"/>
                <w:numId w:val="0"/>
              </w:numPr>
              <w:jc w:val="center"/>
              <w:rPr>
                <w:sz w:val="24"/>
                <w:szCs w:val="24"/>
              </w:rPr>
            </w:pPr>
            <w:r w:rsidRPr="00D66394">
              <w:rPr>
                <w:sz w:val="24"/>
                <w:szCs w:val="24"/>
              </w:rPr>
              <w:t xml:space="preserve">Категория </w:t>
            </w:r>
            <w:r w:rsidRPr="00D66394">
              <w:rPr>
                <w:sz w:val="24"/>
                <w:szCs w:val="24"/>
              </w:rPr>
              <w:br/>
              <w:t>документа</w:t>
            </w:r>
          </w:p>
        </w:tc>
        <w:tc>
          <w:tcPr>
            <w:tcW w:w="4791" w:type="dxa"/>
            <w:vAlign w:val="center"/>
          </w:tcPr>
          <w:p w14:paraId="746B0A53" w14:textId="77777777" w:rsidR="00C05A4D" w:rsidRPr="00D66394" w:rsidRDefault="00C05A4D" w:rsidP="00786A23">
            <w:pPr>
              <w:pStyle w:val="11"/>
              <w:numPr>
                <w:ilvl w:val="0"/>
                <w:numId w:val="0"/>
              </w:numPr>
              <w:jc w:val="center"/>
              <w:rPr>
                <w:sz w:val="24"/>
                <w:szCs w:val="24"/>
              </w:rPr>
            </w:pPr>
            <w:r w:rsidRPr="00D66394">
              <w:rPr>
                <w:sz w:val="24"/>
                <w:szCs w:val="24"/>
              </w:rPr>
              <w:t>Наименование документа</w:t>
            </w:r>
          </w:p>
        </w:tc>
        <w:tc>
          <w:tcPr>
            <w:tcW w:w="8080" w:type="dxa"/>
            <w:vAlign w:val="center"/>
          </w:tcPr>
          <w:p w14:paraId="497811FB" w14:textId="77777777" w:rsidR="00C05A4D" w:rsidRPr="00D66394" w:rsidRDefault="00C05A4D" w:rsidP="00786A23">
            <w:pPr>
              <w:pStyle w:val="11"/>
              <w:numPr>
                <w:ilvl w:val="0"/>
                <w:numId w:val="0"/>
              </w:numPr>
              <w:jc w:val="center"/>
              <w:rPr>
                <w:sz w:val="24"/>
                <w:szCs w:val="24"/>
              </w:rPr>
            </w:pPr>
            <w:r w:rsidRPr="00D66394">
              <w:rPr>
                <w:sz w:val="24"/>
                <w:szCs w:val="24"/>
              </w:rPr>
              <w:t xml:space="preserve">При электронной подаче </w:t>
            </w:r>
          </w:p>
          <w:p w14:paraId="1E569F88" w14:textId="77777777" w:rsidR="00C05A4D" w:rsidRPr="00D66394" w:rsidRDefault="00C05A4D" w:rsidP="00786A23">
            <w:pPr>
              <w:pStyle w:val="11"/>
              <w:numPr>
                <w:ilvl w:val="0"/>
                <w:numId w:val="0"/>
              </w:numPr>
              <w:jc w:val="center"/>
              <w:rPr>
                <w:sz w:val="24"/>
                <w:szCs w:val="24"/>
              </w:rPr>
            </w:pPr>
            <w:r w:rsidRPr="00D66394">
              <w:rPr>
                <w:sz w:val="24"/>
                <w:szCs w:val="24"/>
              </w:rPr>
              <w:t>посредством РПГУ</w:t>
            </w:r>
          </w:p>
        </w:tc>
      </w:tr>
      <w:tr w:rsidR="00C05A4D" w:rsidRPr="00D66394" w14:paraId="471F0754" w14:textId="77777777" w:rsidTr="00C05A4D">
        <w:tc>
          <w:tcPr>
            <w:tcW w:w="7514" w:type="dxa"/>
            <w:gridSpan w:val="2"/>
            <w:vAlign w:val="center"/>
          </w:tcPr>
          <w:p w14:paraId="44ECF225" w14:textId="77777777"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hAnsi="Times New Roman" w:cs="Times New Roman"/>
                <w:sz w:val="24"/>
                <w:szCs w:val="24"/>
              </w:rPr>
              <w:t>Запрос</w:t>
            </w:r>
          </w:p>
        </w:tc>
        <w:tc>
          <w:tcPr>
            <w:tcW w:w="8080" w:type="dxa"/>
            <w:vAlign w:val="center"/>
          </w:tcPr>
          <w:p w14:paraId="511253A0" w14:textId="77777777"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sz w:val="24"/>
                <w:szCs w:val="24"/>
                <w:lang w:eastAsia="ru-RU"/>
              </w:rPr>
              <w:t>Заполняется интерактивная форма запроса</w:t>
            </w:r>
          </w:p>
        </w:tc>
      </w:tr>
      <w:tr w:rsidR="00C05A4D" w:rsidRPr="00D66394" w14:paraId="6FA3633B" w14:textId="77777777" w:rsidTr="00C05A4D">
        <w:tc>
          <w:tcPr>
            <w:tcW w:w="2723" w:type="dxa"/>
            <w:vMerge w:val="restart"/>
            <w:vAlign w:val="center"/>
          </w:tcPr>
          <w:p w14:paraId="0C68F211" w14:textId="77777777" w:rsidR="00C05A4D" w:rsidRPr="00D66394" w:rsidRDefault="00C05A4D" w:rsidP="00786A23">
            <w:pPr>
              <w:pStyle w:val="11"/>
              <w:numPr>
                <w:ilvl w:val="0"/>
                <w:numId w:val="0"/>
              </w:numPr>
              <w:jc w:val="left"/>
              <w:rPr>
                <w:sz w:val="24"/>
                <w:szCs w:val="24"/>
              </w:rPr>
            </w:pPr>
            <w:r w:rsidRPr="00D66394">
              <w:rPr>
                <w:rFonts w:eastAsia="Times New Roman"/>
                <w:sz w:val="24"/>
                <w:szCs w:val="24"/>
                <w:lang w:eastAsia="ru-RU"/>
              </w:rPr>
              <w:t>Документ, удостоверяющий личность</w:t>
            </w:r>
          </w:p>
        </w:tc>
        <w:tc>
          <w:tcPr>
            <w:tcW w:w="4791" w:type="dxa"/>
            <w:vAlign w:val="center"/>
          </w:tcPr>
          <w:p w14:paraId="311B33C5" w14:textId="77777777" w:rsidR="00C05A4D" w:rsidRPr="00D66394" w:rsidRDefault="00C05A4D" w:rsidP="00786A23">
            <w:pPr>
              <w:pStyle w:val="11"/>
              <w:numPr>
                <w:ilvl w:val="0"/>
                <w:numId w:val="0"/>
              </w:numPr>
              <w:jc w:val="left"/>
              <w:rPr>
                <w:sz w:val="24"/>
                <w:szCs w:val="24"/>
              </w:rPr>
            </w:pPr>
            <w:r w:rsidRPr="00D66394">
              <w:rPr>
                <w:rFonts w:eastAsia="Times New Roman"/>
                <w:sz w:val="24"/>
                <w:szCs w:val="24"/>
                <w:lang w:eastAsia="ru-RU"/>
              </w:rPr>
              <w:t>Паспорт гражданина Российской Федерации</w:t>
            </w:r>
          </w:p>
        </w:tc>
        <w:tc>
          <w:tcPr>
            <w:tcW w:w="8080" w:type="dxa"/>
            <w:vAlign w:val="center"/>
          </w:tcPr>
          <w:p w14:paraId="7B9DCBE1" w14:textId="77777777"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bookmarkStart w:id="52" w:name="_Hlk27399203"/>
            <w:r w:rsidRPr="00CB19BB">
              <w:rPr>
                <w:rFonts w:ascii="Times New Roman" w:eastAsia="Times New Roman" w:hAnsi="Times New Roman" w:cs="Times New Roman"/>
                <w:sz w:val="24"/>
                <w:szCs w:val="24"/>
                <w:lang w:eastAsia="ru-RU"/>
              </w:rPr>
              <w:t>Предоставляется электронный образ документа</w:t>
            </w:r>
            <w:bookmarkEnd w:id="52"/>
            <w:r w:rsidRPr="00CB19BB">
              <w:rPr>
                <w:rFonts w:ascii="Times New Roman" w:eastAsia="Times New Roman" w:hAnsi="Times New Roman" w:cs="Times New Roman"/>
                <w:sz w:val="24"/>
                <w:szCs w:val="24"/>
                <w:lang w:eastAsia="ru-RU"/>
              </w:rPr>
              <w:t>, заявитель авторизуется на РПГУ посредством</w:t>
            </w:r>
            <w:r>
              <w:rPr>
                <w:rFonts w:ascii="Times New Roman" w:eastAsia="Times New Roman" w:hAnsi="Times New Roman" w:cs="Times New Roman"/>
                <w:sz w:val="24"/>
                <w:szCs w:val="24"/>
                <w:lang w:eastAsia="ru-RU"/>
              </w:rPr>
              <w:t xml:space="preserve"> подтвержденной учетной записи </w:t>
            </w:r>
            <w:r w:rsidRPr="00CB19BB">
              <w:rPr>
                <w:rFonts w:ascii="Times New Roman" w:eastAsia="Times New Roman" w:hAnsi="Times New Roman" w:cs="Times New Roman"/>
                <w:sz w:val="24"/>
                <w:szCs w:val="24"/>
                <w:lang w:eastAsia="ru-RU"/>
              </w:rPr>
              <w:t>в федеральной государс</w:t>
            </w:r>
            <w:r>
              <w:rPr>
                <w:rFonts w:ascii="Times New Roman" w:eastAsia="Times New Roman" w:hAnsi="Times New Roman" w:cs="Times New Roman"/>
                <w:sz w:val="24"/>
                <w:szCs w:val="24"/>
                <w:lang w:eastAsia="ru-RU"/>
              </w:rPr>
              <w:t xml:space="preserve">твенной информационной системе «Единая система идентификации </w:t>
            </w:r>
            <w:r w:rsidRPr="00CB19BB">
              <w:rPr>
                <w:rFonts w:ascii="Times New Roman" w:eastAsia="Times New Roman" w:hAnsi="Times New Roman" w:cs="Times New Roman"/>
                <w:sz w:val="24"/>
                <w:szCs w:val="24"/>
                <w:lang w:eastAsia="ru-RU"/>
              </w:rPr>
              <w:t>и аутентификации в инфраструктуре, обеспечивающей информационно-технологическое взаимодействие инфор</w:t>
            </w:r>
            <w:r>
              <w:rPr>
                <w:rFonts w:ascii="Times New Roman" w:eastAsia="Times New Roman" w:hAnsi="Times New Roman" w:cs="Times New Roman"/>
                <w:sz w:val="24"/>
                <w:szCs w:val="24"/>
                <w:lang w:eastAsia="ru-RU"/>
              </w:rPr>
              <w:t xml:space="preserve">мационных систем, используемых </w:t>
            </w:r>
            <w:r w:rsidRPr="00CB19BB">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 xml:space="preserve">предоставления государственных </w:t>
            </w:r>
            <w:r w:rsidRPr="00CB19BB">
              <w:rPr>
                <w:rFonts w:ascii="Times New Roman" w:eastAsia="Times New Roman" w:hAnsi="Times New Roman" w:cs="Times New Roman"/>
                <w:sz w:val="24"/>
                <w:szCs w:val="24"/>
                <w:lang w:eastAsia="ru-RU"/>
              </w:rPr>
              <w:t>и муниципальных услу</w:t>
            </w:r>
            <w:r>
              <w:rPr>
                <w:rFonts w:ascii="Times New Roman" w:eastAsia="Times New Roman" w:hAnsi="Times New Roman" w:cs="Times New Roman"/>
                <w:sz w:val="24"/>
                <w:szCs w:val="24"/>
                <w:lang w:eastAsia="ru-RU"/>
              </w:rPr>
              <w:t xml:space="preserve">г в электронной форме» </w:t>
            </w:r>
            <w:r w:rsidRPr="00CB19BB">
              <w:rPr>
                <w:rFonts w:ascii="Times New Roman" w:eastAsia="Times New Roman" w:hAnsi="Times New Roman" w:cs="Times New Roman"/>
                <w:sz w:val="24"/>
                <w:szCs w:val="24"/>
                <w:lang w:eastAsia="ru-RU"/>
              </w:rPr>
              <w:t>(далее – ЕСИА)</w:t>
            </w:r>
          </w:p>
        </w:tc>
      </w:tr>
      <w:tr w:rsidR="00C05A4D" w:rsidRPr="00D66394" w14:paraId="174C884D" w14:textId="77777777" w:rsidTr="00C05A4D">
        <w:tc>
          <w:tcPr>
            <w:tcW w:w="2723" w:type="dxa"/>
            <w:vMerge/>
            <w:vAlign w:val="center"/>
          </w:tcPr>
          <w:p w14:paraId="6A22CF3C" w14:textId="77777777" w:rsidR="00C05A4D" w:rsidRPr="00D66394" w:rsidRDefault="00C05A4D" w:rsidP="00C15ECC">
            <w:pPr>
              <w:pStyle w:val="11"/>
              <w:numPr>
                <w:ilvl w:val="0"/>
                <w:numId w:val="0"/>
              </w:numPr>
              <w:jc w:val="left"/>
              <w:rPr>
                <w:sz w:val="24"/>
                <w:szCs w:val="24"/>
              </w:rPr>
            </w:pPr>
          </w:p>
        </w:tc>
        <w:tc>
          <w:tcPr>
            <w:tcW w:w="4791" w:type="dxa"/>
            <w:vAlign w:val="center"/>
          </w:tcPr>
          <w:p w14:paraId="547513ED" w14:textId="77777777"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 xml:space="preserve">Паспорт гражданина СССР </w:t>
            </w:r>
          </w:p>
        </w:tc>
        <w:tc>
          <w:tcPr>
            <w:tcW w:w="8080" w:type="dxa"/>
            <w:vAlign w:val="center"/>
          </w:tcPr>
          <w:p w14:paraId="2A8A50DA"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14:paraId="0CA47531" w14:textId="77777777" w:rsidTr="00C05A4D">
        <w:tc>
          <w:tcPr>
            <w:tcW w:w="2723" w:type="dxa"/>
            <w:vMerge/>
          </w:tcPr>
          <w:p w14:paraId="6E15A1ED" w14:textId="77777777" w:rsidR="00C05A4D" w:rsidRPr="00D66394" w:rsidRDefault="00C05A4D" w:rsidP="00C15ECC">
            <w:pPr>
              <w:pStyle w:val="11"/>
              <w:numPr>
                <w:ilvl w:val="0"/>
                <w:numId w:val="0"/>
              </w:numPr>
              <w:jc w:val="center"/>
              <w:rPr>
                <w:sz w:val="24"/>
                <w:szCs w:val="24"/>
              </w:rPr>
            </w:pPr>
          </w:p>
        </w:tc>
        <w:tc>
          <w:tcPr>
            <w:tcW w:w="4791" w:type="dxa"/>
            <w:vAlign w:val="center"/>
          </w:tcPr>
          <w:p w14:paraId="4EF1E487" w14:textId="77777777"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 xml:space="preserve">Временное удостоверение личности гражданина Российской Федерации </w:t>
            </w:r>
          </w:p>
        </w:tc>
        <w:tc>
          <w:tcPr>
            <w:tcW w:w="8080" w:type="dxa"/>
            <w:vAlign w:val="center"/>
          </w:tcPr>
          <w:p w14:paraId="30D8EA62"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14:paraId="34CAC05C" w14:textId="77777777" w:rsidTr="00C05A4D">
        <w:tc>
          <w:tcPr>
            <w:tcW w:w="2723" w:type="dxa"/>
            <w:vMerge/>
          </w:tcPr>
          <w:p w14:paraId="1C308623" w14:textId="77777777" w:rsidR="00C05A4D" w:rsidRPr="00D66394" w:rsidRDefault="00C05A4D" w:rsidP="00C15ECC">
            <w:pPr>
              <w:pStyle w:val="11"/>
              <w:numPr>
                <w:ilvl w:val="0"/>
                <w:numId w:val="0"/>
              </w:numPr>
              <w:jc w:val="center"/>
              <w:rPr>
                <w:sz w:val="24"/>
                <w:szCs w:val="24"/>
              </w:rPr>
            </w:pPr>
          </w:p>
        </w:tc>
        <w:tc>
          <w:tcPr>
            <w:tcW w:w="4791" w:type="dxa"/>
            <w:vAlign w:val="center"/>
          </w:tcPr>
          <w:p w14:paraId="0C969C13" w14:textId="77777777" w:rsidR="00C05A4D" w:rsidRPr="00D66394" w:rsidRDefault="00C05A4D" w:rsidP="00C15ECC">
            <w:pPr>
              <w:pStyle w:val="11"/>
              <w:numPr>
                <w:ilvl w:val="0"/>
                <w:numId w:val="0"/>
              </w:numPr>
              <w:jc w:val="left"/>
              <w:rPr>
                <w:sz w:val="24"/>
                <w:szCs w:val="24"/>
              </w:rPr>
            </w:pPr>
            <w:r w:rsidRPr="00D66394">
              <w:rPr>
                <w:rFonts w:eastAsia="Times New Roman"/>
                <w:sz w:val="24"/>
                <w:szCs w:val="24"/>
                <w:lang w:eastAsia="ru-RU"/>
              </w:rPr>
              <w:t>Военный билет</w:t>
            </w:r>
          </w:p>
        </w:tc>
        <w:tc>
          <w:tcPr>
            <w:tcW w:w="8080" w:type="dxa"/>
            <w:vAlign w:val="center"/>
          </w:tcPr>
          <w:p w14:paraId="08EE3097"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14:paraId="1CB0348A" w14:textId="77777777" w:rsidTr="00C05A4D">
        <w:trPr>
          <w:trHeight w:val="2391"/>
        </w:trPr>
        <w:tc>
          <w:tcPr>
            <w:tcW w:w="2723" w:type="dxa"/>
            <w:vMerge/>
          </w:tcPr>
          <w:p w14:paraId="61426967" w14:textId="77777777" w:rsidR="00C05A4D" w:rsidRPr="00D66394" w:rsidRDefault="00C05A4D" w:rsidP="00C15ECC">
            <w:pPr>
              <w:pStyle w:val="11"/>
              <w:numPr>
                <w:ilvl w:val="0"/>
                <w:numId w:val="0"/>
              </w:numPr>
              <w:jc w:val="center"/>
              <w:rPr>
                <w:sz w:val="24"/>
                <w:szCs w:val="24"/>
              </w:rPr>
            </w:pPr>
          </w:p>
        </w:tc>
        <w:tc>
          <w:tcPr>
            <w:tcW w:w="4791" w:type="dxa"/>
            <w:vAlign w:val="center"/>
          </w:tcPr>
          <w:p w14:paraId="4BD28868" w14:textId="77777777" w:rsidR="00C05A4D" w:rsidRPr="009A16C9" w:rsidRDefault="00C05A4D" w:rsidP="00C15ECC">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color w:val="00000A"/>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8080" w:type="dxa"/>
            <w:vAlign w:val="center"/>
          </w:tcPr>
          <w:p w14:paraId="66C7DE83"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14:paraId="38896299" w14:textId="77777777" w:rsidTr="00C05A4D">
        <w:tc>
          <w:tcPr>
            <w:tcW w:w="2723" w:type="dxa"/>
            <w:vMerge w:val="restart"/>
            <w:vAlign w:val="center"/>
          </w:tcPr>
          <w:p w14:paraId="2EDC49A8" w14:textId="77777777" w:rsidR="00C05A4D" w:rsidRPr="00D66394" w:rsidRDefault="00C05A4D" w:rsidP="00786A23">
            <w:pPr>
              <w:suppressAutoHyphens/>
              <w:spacing w:line="276" w:lineRule="auto"/>
              <w:rPr>
                <w:rFonts w:ascii="Times New Roman" w:eastAsia="Times New Roman" w:hAnsi="Times New Roman" w:cs="Times New Roman"/>
                <w:sz w:val="24"/>
                <w:szCs w:val="24"/>
                <w:lang w:eastAsia="ru-RU"/>
              </w:rPr>
            </w:pPr>
            <w:r w:rsidRPr="00D66394">
              <w:rPr>
                <w:rFonts w:ascii="Times New Roman" w:eastAsia="Times New Roman" w:hAnsi="Times New Roman" w:cs="Times New Roman"/>
                <w:sz w:val="24"/>
                <w:szCs w:val="24"/>
                <w:lang w:eastAsia="ru-RU"/>
              </w:rPr>
              <w:t>Документ, подтверждающий полномочия представителя Заявителя</w:t>
            </w:r>
          </w:p>
        </w:tc>
        <w:tc>
          <w:tcPr>
            <w:tcW w:w="4791" w:type="dxa"/>
            <w:vAlign w:val="center"/>
          </w:tcPr>
          <w:p w14:paraId="54027C5C" w14:textId="77777777" w:rsidR="00C05A4D" w:rsidRPr="00D66394" w:rsidRDefault="00C05A4D" w:rsidP="00752D51">
            <w:pPr>
              <w:spacing w:line="276" w:lineRule="auto"/>
              <w:rPr>
                <w:sz w:val="24"/>
                <w:szCs w:val="24"/>
              </w:rPr>
            </w:pPr>
            <w:r w:rsidRPr="00D66394">
              <w:rPr>
                <w:rFonts w:ascii="Times New Roman" w:eastAsia="Times New Roman" w:hAnsi="Times New Roman" w:cs="Times New Roman"/>
                <w:sz w:val="24"/>
                <w:szCs w:val="24"/>
                <w:lang w:eastAsia="ru-RU"/>
              </w:rPr>
              <w:t>Доверенность</w:t>
            </w:r>
          </w:p>
        </w:tc>
        <w:tc>
          <w:tcPr>
            <w:tcW w:w="8080" w:type="dxa"/>
            <w:vAlign w:val="center"/>
          </w:tcPr>
          <w:p w14:paraId="7E69B673" w14:textId="77777777" w:rsidR="00C05A4D" w:rsidRPr="00D66394" w:rsidRDefault="00C05A4D" w:rsidP="00752D51">
            <w:pPr>
              <w:pStyle w:val="11"/>
              <w:numPr>
                <w:ilvl w:val="0"/>
                <w:numId w:val="0"/>
              </w:numPr>
              <w:jc w:val="left"/>
              <w:rPr>
                <w:rFonts w:eastAsia="Times New Roman"/>
                <w:sz w:val="24"/>
                <w:szCs w:val="24"/>
                <w:lang w:eastAsia="ru-RU"/>
              </w:rPr>
            </w:pPr>
            <w:r w:rsidRPr="00D66394">
              <w:rPr>
                <w:rFonts w:eastAsia="Times New Roman"/>
                <w:sz w:val="24"/>
                <w:szCs w:val="24"/>
                <w:lang w:eastAsia="ru-RU"/>
              </w:rPr>
              <w:t>Предоставляется электронный образ документа</w:t>
            </w:r>
            <w:r w:rsidRPr="00CB19BB">
              <w:rPr>
                <w:rFonts w:eastAsia="Times New Roman"/>
                <w:sz w:val="24"/>
                <w:szCs w:val="24"/>
                <w:lang w:eastAsia="ru-RU"/>
              </w:rPr>
              <w:t xml:space="preserve"> </w:t>
            </w:r>
          </w:p>
        </w:tc>
      </w:tr>
      <w:tr w:rsidR="00C05A4D" w:rsidRPr="00D66394" w14:paraId="0964535C" w14:textId="77777777" w:rsidTr="00C05A4D">
        <w:tc>
          <w:tcPr>
            <w:tcW w:w="2723" w:type="dxa"/>
            <w:vMerge/>
            <w:vAlign w:val="center"/>
          </w:tcPr>
          <w:p w14:paraId="09985523"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p>
        </w:tc>
        <w:tc>
          <w:tcPr>
            <w:tcW w:w="4791" w:type="dxa"/>
            <w:vAlign w:val="center"/>
          </w:tcPr>
          <w:p w14:paraId="3406D31E" w14:textId="77777777" w:rsidR="00C05A4D" w:rsidRPr="00D66394" w:rsidRDefault="00C05A4D" w:rsidP="00C15ECC">
            <w:pPr>
              <w:rPr>
                <w:rFonts w:ascii="Times New Roman" w:eastAsia="Times New Roman" w:hAnsi="Times New Roman" w:cs="Times New Roman"/>
                <w:sz w:val="24"/>
                <w:szCs w:val="24"/>
                <w:lang w:eastAsia="ru-RU"/>
              </w:rPr>
            </w:pPr>
            <w:r w:rsidRPr="007C0EFE">
              <w:rPr>
                <w:rFonts w:ascii="Times New Roman" w:eastAsia="Times New Roman" w:hAnsi="Times New Roman" w:cs="Times New Roman"/>
                <w:sz w:val="24"/>
                <w:szCs w:val="24"/>
                <w:lang w:eastAsia="ru-RU"/>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8080" w:type="dxa"/>
            <w:vAlign w:val="center"/>
          </w:tcPr>
          <w:p w14:paraId="04DDF09B" w14:textId="77777777" w:rsidR="00C05A4D" w:rsidRPr="007C0EFE" w:rsidRDefault="00C05A4D" w:rsidP="00C15ECC">
            <w:pPr>
              <w:pStyle w:val="11"/>
              <w:numPr>
                <w:ilvl w:val="0"/>
                <w:numId w:val="0"/>
              </w:numPr>
              <w:rPr>
                <w:rFonts w:eastAsia="Times New Roman"/>
                <w:sz w:val="24"/>
                <w:szCs w:val="24"/>
                <w:lang w:eastAsia="ru-RU"/>
              </w:rPr>
            </w:pPr>
            <w:r w:rsidRPr="007C0EFE">
              <w:rPr>
                <w:rFonts w:eastAsia="Times New Roman"/>
                <w:sz w:val="24"/>
                <w:szCs w:val="24"/>
                <w:lang w:eastAsia="ru-RU"/>
              </w:rPr>
              <w:t>Предоставляется электронный образ документа</w:t>
            </w:r>
          </w:p>
          <w:p w14:paraId="51642175" w14:textId="77777777" w:rsidR="00C05A4D" w:rsidRPr="00D66394" w:rsidRDefault="00C05A4D" w:rsidP="00C15ECC">
            <w:pPr>
              <w:pStyle w:val="11"/>
              <w:numPr>
                <w:ilvl w:val="0"/>
                <w:numId w:val="0"/>
              </w:numPr>
              <w:jc w:val="left"/>
              <w:rPr>
                <w:rFonts w:eastAsia="Times New Roman"/>
                <w:sz w:val="24"/>
                <w:szCs w:val="24"/>
                <w:lang w:eastAsia="ru-RU"/>
              </w:rPr>
            </w:pPr>
          </w:p>
        </w:tc>
      </w:tr>
      <w:tr w:rsidR="00C05A4D" w:rsidRPr="00D66394" w14:paraId="601BF280" w14:textId="77777777" w:rsidTr="00C05A4D">
        <w:tc>
          <w:tcPr>
            <w:tcW w:w="2723" w:type="dxa"/>
            <w:vMerge/>
            <w:vAlign w:val="center"/>
          </w:tcPr>
          <w:p w14:paraId="68DE9955"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p>
        </w:tc>
        <w:tc>
          <w:tcPr>
            <w:tcW w:w="4791" w:type="dxa"/>
            <w:vAlign w:val="center"/>
          </w:tcPr>
          <w:p w14:paraId="3EAD3276" w14:textId="77777777" w:rsidR="00C05A4D" w:rsidRPr="00D66394" w:rsidRDefault="00C05A4D" w:rsidP="00C15ECC">
            <w:pPr>
              <w:rPr>
                <w:rFonts w:ascii="Times New Roman" w:eastAsia="Times New Roman" w:hAnsi="Times New Roman" w:cs="Times New Roman"/>
                <w:sz w:val="24"/>
                <w:szCs w:val="24"/>
                <w:lang w:eastAsia="ru-RU"/>
              </w:rPr>
            </w:pPr>
            <w:r w:rsidRPr="007C0EFE">
              <w:rPr>
                <w:rFonts w:ascii="Times New Roman" w:eastAsia="Times New Roman" w:hAnsi="Times New Roman" w:cs="Times New Roman"/>
                <w:sz w:val="24"/>
                <w:szCs w:val="24"/>
                <w:lang w:eastAsia="ru-RU"/>
              </w:rPr>
              <w:t>Иные документы, подтверждающие полномочия представителя Заявителя</w:t>
            </w:r>
          </w:p>
        </w:tc>
        <w:tc>
          <w:tcPr>
            <w:tcW w:w="8080" w:type="dxa"/>
            <w:vAlign w:val="center"/>
          </w:tcPr>
          <w:p w14:paraId="1575B7E1" w14:textId="77777777" w:rsidR="00C05A4D" w:rsidRPr="00D66394" w:rsidRDefault="00C05A4D" w:rsidP="00C15ECC">
            <w:pPr>
              <w:pStyle w:val="11"/>
              <w:numPr>
                <w:ilvl w:val="0"/>
                <w:numId w:val="0"/>
              </w:numPr>
              <w:jc w:val="left"/>
              <w:rPr>
                <w:rFonts w:eastAsia="Times New Roman"/>
                <w:sz w:val="24"/>
                <w:szCs w:val="24"/>
                <w:lang w:eastAsia="ru-RU"/>
              </w:rPr>
            </w:pPr>
            <w:r w:rsidRPr="007C0EFE">
              <w:rPr>
                <w:rFonts w:eastAsia="Times New Roman"/>
                <w:sz w:val="24"/>
                <w:szCs w:val="24"/>
                <w:lang w:eastAsia="ru-RU"/>
              </w:rPr>
              <w:t>Предоставляется электронный образ документа</w:t>
            </w:r>
          </w:p>
        </w:tc>
      </w:tr>
      <w:tr w:rsidR="00C05A4D" w:rsidRPr="007C0EFE" w14:paraId="1A255B1E" w14:textId="77777777" w:rsidTr="00C05A4D">
        <w:tc>
          <w:tcPr>
            <w:tcW w:w="2723" w:type="dxa"/>
            <w:vAlign w:val="center"/>
          </w:tcPr>
          <w:p w14:paraId="2B330872" w14:textId="77777777" w:rsidR="00C05A4D" w:rsidRPr="00B96CD0" w:rsidRDefault="00C05A4D" w:rsidP="00C15ECC">
            <w:pPr>
              <w:suppressAutoHyphens/>
              <w:spacing w:line="276" w:lineRule="auto"/>
              <w:rPr>
                <w:rFonts w:ascii="Times New Roman" w:eastAsia="Times New Roman" w:hAnsi="Times New Roman" w:cs="Times New Roman"/>
                <w:color w:val="00000A"/>
                <w:sz w:val="24"/>
                <w:szCs w:val="24"/>
                <w:lang w:eastAsia="ru-RU"/>
              </w:rPr>
            </w:pPr>
            <w:r w:rsidRPr="00B96CD0">
              <w:rPr>
                <w:rFonts w:ascii="Times New Roman" w:eastAsia="Times New Roman" w:hAnsi="Times New Roman" w:cs="Times New Roman"/>
                <w:color w:val="00000A"/>
                <w:sz w:val="24"/>
                <w:szCs w:val="24"/>
                <w:lang w:eastAsia="ru-RU"/>
              </w:rPr>
              <w:t xml:space="preserve">Правоустанавливающие и (или) </w:t>
            </w:r>
            <w:proofErr w:type="spellStart"/>
            <w:r w:rsidRPr="00B96CD0">
              <w:rPr>
                <w:rFonts w:ascii="Times New Roman" w:eastAsia="Times New Roman" w:hAnsi="Times New Roman" w:cs="Times New Roman"/>
                <w:color w:val="00000A"/>
                <w:sz w:val="24"/>
                <w:szCs w:val="24"/>
                <w:lang w:eastAsia="ru-RU"/>
              </w:rPr>
              <w:t>правоудостоверяющие</w:t>
            </w:r>
            <w:proofErr w:type="spellEnd"/>
            <w:r w:rsidRPr="00B96CD0">
              <w:rPr>
                <w:rFonts w:ascii="Times New Roman" w:eastAsia="Times New Roman" w:hAnsi="Times New Roman" w:cs="Times New Roman"/>
                <w:color w:val="00000A"/>
                <w:sz w:val="24"/>
                <w:szCs w:val="24"/>
                <w:lang w:eastAsia="ru-RU"/>
              </w:rPr>
              <w:t xml:space="preserve"> документы </w:t>
            </w:r>
          </w:p>
        </w:tc>
        <w:tc>
          <w:tcPr>
            <w:tcW w:w="4791" w:type="dxa"/>
            <w:vAlign w:val="center"/>
          </w:tcPr>
          <w:p w14:paraId="5FD7BF20" w14:textId="77777777" w:rsidR="00C05A4D" w:rsidRPr="00B96CD0" w:rsidRDefault="00C05A4D" w:rsidP="00C15ECC">
            <w:pPr>
              <w:suppressAutoHyphens/>
              <w:spacing w:line="276" w:lineRule="auto"/>
              <w:rPr>
                <w:rFonts w:ascii="Times New Roman" w:eastAsia="Times New Roman" w:hAnsi="Times New Roman" w:cs="Times New Roman"/>
                <w:color w:val="00000A"/>
                <w:sz w:val="24"/>
                <w:szCs w:val="24"/>
                <w:lang w:eastAsia="ru-RU"/>
              </w:rPr>
            </w:pPr>
            <w:r w:rsidRPr="00B96CD0">
              <w:rPr>
                <w:rFonts w:ascii="Times New Roman" w:eastAsia="Times New Roman" w:hAnsi="Times New Roman" w:cs="Times New Roman"/>
                <w:color w:val="00000A"/>
                <w:sz w:val="24"/>
                <w:szCs w:val="24"/>
                <w:lang w:eastAsia="ru-RU"/>
              </w:rPr>
              <w:t xml:space="preserve">Правоустанавливающие и (или) </w:t>
            </w:r>
            <w:proofErr w:type="spellStart"/>
            <w:r w:rsidRPr="00B96CD0">
              <w:rPr>
                <w:rFonts w:ascii="Times New Roman" w:eastAsia="Times New Roman" w:hAnsi="Times New Roman" w:cs="Times New Roman"/>
                <w:color w:val="00000A"/>
                <w:sz w:val="24"/>
                <w:szCs w:val="24"/>
                <w:lang w:eastAsia="ru-RU"/>
              </w:rPr>
              <w:t>правоудостоверяющие</w:t>
            </w:r>
            <w:proofErr w:type="spellEnd"/>
            <w:r w:rsidRPr="00B96CD0">
              <w:rPr>
                <w:rFonts w:ascii="Times New Roman" w:eastAsia="Times New Roman" w:hAnsi="Times New Roman" w:cs="Times New Roman"/>
                <w:color w:val="00000A"/>
                <w:sz w:val="24"/>
                <w:szCs w:val="24"/>
                <w:lang w:eastAsia="ru-RU"/>
              </w:rPr>
              <w:t xml:space="preserve"> документы на жилой дом или садовый дом (в случае, если отсутствуют сведения в Едином государственном реестре недвижимости (далее – ЕГРН), или нотариально заверенную копию такого документа</w:t>
            </w:r>
          </w:p>
        </w:tc>
        <w:tc>
          <w:tcPr>
            <w:tcW w:w="8080" w:type="dxa"/>
            <w:vAlign w:val="center"/>
          </w:tcPr>
          <w:p w14:paraId="72CC13ED" w14:textId="77777777" w:rsidR="00C05A4D" w:rsidRPr="007C0EFE" w:rsidRDefault="00C05A4D" w:rsidP="00C15ECC">
            <w:pPr>
              <w:pStyle w:val="11"/>
              <w:numPr>
                <w:ilvl w:val="0"/>
                <w:numId w:val="0"/>
              </w:numPr>
              <w:jc w:val="left"/>
              <w:rPr>
                <w:rFonts w:eastAsia="Times New Roman"/>
                <w:sz w:val="24"/>
                <w:szCs w:val="24"/>
                <w:lang w:eastAsia="ru-RU"/>
              </w:rPr>
            </w:pPr>
            <w:r w:rsidRPr="006C57E4">
              <w:rPr>
                <w:rFonts w:eastAsia="Times New Roman"/>
                <w:sz w:val="24"/>
                <w:szCs w:val="24"/>
                <w:lang w:eastAsia="ru-RU"/>
              </w:rPr>
              <w:t>Предоставляется электронный образ документа</w:t>
            </w:r>
          </w:p>
        </w:tc>
      </w:tr>
      <w:tr w:rsidR="00C05A4D" w:rsidRPr="007C0EFE" w14:paraId="3AC37C10" w14:textId="77777777" w:rsidTr="00C05A4D">
        <w:tc>
          <w:tcPr>
            <w:tcW w:w="2723" w:type="dxa"/>
            <w:vAlign w:val="center"/>
          </w:tcPr>
          <w:p w14:paraId="262556A8" w14:textId="77777777" w:rsidR="00C05A4D" w:rsidRPr="00D66394" w:rsidRDefault="00C05A4D" w:rsidP="00C15ECC">
            <w:pPr>
              <w:suppressAutoHyphens/>
              <w:spacing w:line="276" w:lineRule="auto"/>
              <w:rPr>
                <w:rFonts w:ascii="Times New Roman" w:eastAsia="Times New Roman" w:hAnsi="Times New Roman" w:cs="Times New Roman"/>
                <w:sz w:val="24"/>
                <w:szCs w:val="24"/>
                <w:lang w:eastAsia="ru-RU"/>
              </w:rPr>
            </w:pPr>
            <w:r w:rsidRPr="00B96CD0">
              <w:rPr>
                <w:rFonts w:ascii="Times New Roman" w:eastAsia="Times New Roman" w:hAnsi="Times New Roman" w:cs="Times New Roman"/>
                <w:sz w:val="24"/>
                <w:szCs w:val="24"/>
                <w:lang w:eastAsia="ru-RU"/>
              </w:rPr>
              <w:t>Заключение по обследованию технического состояния объекта</w:t>
            </w:r>
          </w:p>
        </w:tc>
        <w:tc>
          <w:tcPr>
            <w:tcW w:w="4791" w:type="dxa"/>
            <w:vAlign w:val="center"/>
          </w:tcPr>
          <w:p w14:paraId="017A2CD3" w14:textId="77777777" w:rsidR="00C05A4D" w:rsidRPr="007C0EFE" w:rsidRDefault="00C05A4D" w:rsidP="00C15ECC">
            <w:pPr>
              <w:suppressAutoHyphens/>
              <w:spacing w:line="276" w:lineRule="auto"/>
              <w:rPr>
                <w:rFonts w:ascii="Times New Roman" w:eastAsia="Times New Roman" w:hAnsi="Times New Roman" w:cs="Times New Roman"/>
                <w:sz w:val="24"/>
                <w:szCs w:val="24"/>
                <w:lang w:eastAsia="ru-RU"/>
              </w:rPr>
            </w:pPr>
            <w:r w:rsidRPr="00B96CD0">
              <w:rPr>
                <w:rFonts w:ascii="Times New Roman" w:eastAsia="Times New Roman" w:hAnsi="Times New Roman" w:cs="Times New Roman"/>
                <w:color w:val="00000A"/>
                <w:sz w:val="24"/>
                <w:szCs w:val="24"/>
                <w:lang w:eastAsia="ru-RU"/>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w:t>
            </w:r>
            <w:r w:rsidRPr="00B96CD0">
              <w:rPr>
                <w:rFonts w:ascii="Times New Roman" w:eastAsia="Times New Roman" w:hAnsi="Times New Roman" w:cs="Times New Roman"/>
                <w:color w:val="00000A"/>
                <w:sz w:val="24"/>
                <w:szCs w:val="24"/>
                <w:lang w:eastAsia="ru-RU"/>
              </w:rPr>
              <w:lastRenderedPageBreak/>
              <w:t>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tc>
        <w:tc>
          <w:tcPr>
            <w:tcW w:w="8080" w:type="dxa"/>
            <w:vAlign w:val="center"/>
          </w:tcPr>
          <w:p w14:paraId="47163A32" w14:textId="77777777" w:rsidR="00C05A4D" w:rsidRPr="007C0EFE" w:rsidRDefault="00C05A4D" w:rsidP="00C15ECC">
            <w:pPr>
              <w:pStyle w:val="11"/>
              <w:numPr>
                <w:ilvl w:val="0"/>
                <w:numId w:val="0"/>
              </w:numPr>
              <w:jc w:val="left"/>
              <w:rPr>
                <w:rFonts w:eastAsia="Times New Roman"/>
                <w:sz w:val="24"/>
                <w:szCs w:val="24"/>
                <w:lang w:eastAsia="ru-RU"/>
              </w:rPr>
            </w:pPr>
            <w:r w:rsidRPr="006C57E4">
              <w:rPr>
                <w:rFonts w:eastAsia="Times New Roman"/>
                <w:sz w:val="24"/>
                <w:szCs w:val="24"/>
                <w:lang w:eastAsia="ru-RU"/>
              </w:rPr>
              <w:lastRenderedPageBreak/>
              <w:t>Предоставляется электронный образ документа</w:t>
            </w:r>
          </w:p>
        </w:tc>
      </w:tr>
      <w:tr w:rsidR="00C05A4D" w:rsidRPr="00C15ECC" w14:paraId="482DCF56" w14:textId="77777777" w:rsidTr="00C05A4D">
        <w:tc>
          <w:tcPr>
            <w:tcW w:w="2723" w:type="dxa"/>
            <w:vAlign w:val="center"/>
          </w:tcPr>
          <w:p w14:paraId="787B4654" w14:textId="77777777" w:rsidR="00C05A4D" w:rsidRPr="00D66394" w:rsidRDefault="00C05A4D" w:rsidP="00EA5753">
            <w:pPr>
              <w:suppressAutoHyphens/>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A"/>
                <w:sz w:val="24"/>
                <w:szCs w:val="24"/>
                <w:lang w:eastAsia="ru-RU"/>
              </w:rPr>
              <w:t>С</w:t>
            </w:r>
            <w:r w:rsidRPr="00E64F75">
              <w:rPr>
                <w:rFonts w:ascii="Times New Roman" w:eastAsia="Times New Roman" w:hAnsi="Times New Roman" w:cs="Times New Roman"/>
                <w:color w:val="00000A"/>
                <w:sz w:val="24"/>
                <w:szCs w:val="24"/>
                <w:lang w:eastAsia="ru-RU"/>
              </w:rPr>
              <w:t>огласие третьих лиц на признание садового дома жилым</w:t>
            </w:r>
          </w:p>
        </w:tc>
        <w:tc>
          <w:tcPr>
            <w:tcW w:w="4791" w:type="dxa"/>
            <w:vAlign w:val="center"/>
          </w:tcPr>
          <w:p w14:paraId="2C460086" w14:textId="77777777" w:rsidR="00C05A4D" w:rsidRPr="00E1427A" w:rsidRDefault="00C05A4D" w:rsidP="00EA5753">
            <w:pPr>
              <w:suppressAutoHyphens/>
              <w:spacing w:line="276" w:lineRule="auto"/>
              <w:rPr>
                <w:rFonts w:ascii="Times New Roman" w:eastAsia="Times New Roman" w:hAnsi="Times New Roman" w:cs="Times New Roman"/>
                <w:color w:val="00000A"/>
                <w:sz w:val="24"/>
                <w:szCs w:val="24"/>
                <w:lang w:eastAsia="ru-RU"/>
              </w:rPr>
            </w:pPr>
            <w:r w:rsidRPr="00E1427A">
              <w:rPr>
                <w:rFonts w:ascii="Times New Roman" w:eastAsia="Times New Roman" w:hAnsi="Times New Roman" w:cs="Times New Roman"/>
                <w:color w:val="00000A"/>
                <w:sz w:val="24"/>
                <w:szCs w:val="24"/>
                <w:lang w:eastAsia="ru-RU"/>
              </w:rPr>
              <w:t>Нотариально удостоверенное согласие третьих лиц на признание садового дома жилым, в случае если садовый дом обременен правами указанных лиц. (в случае если садовый или жилой дом находится в долевой собственности)</w:t>
            </w:r>
          </w:p>
        </w:tc>
        <w:tc>
          <w:tcPr>
            <w:tcW w:w="8080" w:type="dxa"/>
            <w:vAlign w:val="center"/>
          </w:tcPr>
          <w:p w14:paraId="148EDFD6" w14:textId="77777777" w:rsidR="00C05A4D" w:rsidRPr="00E1427A" w:rsidRDefault="00C05A4D" w:rsidP="00E1427A">
            <w:pPr>
              <w:pStyle w:val="11"/>
              <w:numPr>
                <w:ilvl w:val="0"/>
                <w:numId w:val="0"/>
              </w:numPr>
              <w:suppressAutoHyphens/>
              <w:jc w:val="left"/>
              <w:rPr>
                <w:rFonts w:eastAsia="Times New Roman"/>
                <w:color w:val="00000A"/>
                <w:sz w:val="24"/>
                <w:szCs w:val="24"/>
                <w:lang w:eastAsia="ru-RU"/>
              </w:rPr>
            </w:pPr>
            <w:r w:rsidRPr="00E1427A">
              <w:rPr>
                <w:rFonts w:eastAsia="Times New Roman"/>
                <w:color w:val="00000A"/>
                <w:sz w:val="24"/>
                <w:szCs w:val="24"/>
                <w:lang w:eastAsia="ru-RU"/>
              </w:rPr>
              <w:t>Предоставляется электронный образ документа</w:t>
            </w:r>
          </w:p>
        </w:tc>
      </w:tr>
      <w:tr w:rsidR="00C05A4D" w:rsidRPr="00D66394" w14:paraId="51F33878" w14:textId="77777777" w:rsidTr="00C05A4D">
        <w:tc>
          <w:tcPr>
            <w:tcW w:w="2723" w:type="dxa"/>
            <w:vAlign w:val="center"/>
          </w:tcPr>
          <w:p w14:paraId="2077F1BB" w14:textId="77777777"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14:paraId="34816475" w14:textId="77777777"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Единого государственного реестра индивидуальных предпринимателей</w:t>
            </w:r>
          </w:p>
        </w:tc>
        <w:tc>
          <w:tcPr>
            <w:tcW w:w="8080" w:type="dxa"/>
            <w:vAlign w:val="center"/>
          </w:tcPr>
          <w:p w14:paraId="62F7A7F4" w14:textId="77777777" w:rsidR="00C05A4D" w:rsidRPr="00D66394" w:rsidRDefault="00C05A4D" w:rsidP="002D0080">
            <w:pPr>
              <w:suppressAutoHyphens/>
              <w:spacing w:line="276" w:lineRule="auto"/>
              <w:rPr>
                <w:rFonts w:ascii="Times New Roman" w:eastAsia="Times New Roman" w:hAnsi="Times New Roman" w:cs="Times New Roman"/>
                <w:sz w:val="24"/>
                <w:szCs w:val="24"/>
                <w:lang w:eastAsia="ru-RU"/>
              </w:rPr>
            </w:pPr>
            <w:r w:rsidRPr="00CB19BB">
              <w:rPr>
                <w:rFonts w:ascii="Times New Roman" w:eastAsia="Times New Roman" w:hAnsi="Times New Roman" w:cs="Times New Roman"/>
                <w:sz w:val="24"/>
                <w:szCs w:val="24"/>
                <w:lang w:eastAsia="ru-RU"/>
              </w:rPr>
              <w:t>Предоставляется электронный образ документа</w:t>
            </w:r>
          </w:p>
        </w:tc>
      </w:tr>
      <w:tr w:rsidR="00C05A4D" w:rsidRPr="00D66394" w14:paraId="61B6366F" w14:textId="77777777" w:rsidTr="00C05A4D">
        <w:tc>
          <w:tcPr>
            <w:tcW w:w="2723" w:type="dxa"/>
            <w:vAlign w:val="center"/>
          </w:tcPr>
          <w:p w14:paraId="7ACA44F5" w14:textId="77777777"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14:paraId="3CC46463" w14:textId="77777777"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Единого государственного реестра юридических лиц</w:t>
            </w:r>
          </w:p>
        </w:tc>
        <w:tc>
          <w:tcPr>
            <w:tcW w:w="8080" w:type="dxa"/>
            <w:vAlign w:val="center"/>
          </w:tcPr>
          <w:p w14:paraId="554C0DB2" w14:textId="77777777" w:rsidR="00C05A4D" w:rsidRPr="00D66394" w:rsidRDefault="00C05A4D" w:rsidP="002D0080">
            <w:pPr>
              <w:pStyle w:val="11"/>
              <w:numPr>
                <w:ilvl w:val="0"/>
                <w:numId w:val="0"/>
              </w:numPr>
              <w:jc w:val="left"/>
              <w:rPr>
                <w:sz w:val="24"/>
                <w:szCs w:val="24"/>
              </w:rPr>
            </w:pPr>
            <w:r w:rsidRPr="00D66394">
              <w:rPr>
                <w:rFonts w:eastAsia="Times New Roman"/>
                <w:sz w:val="24"/>
                <w:szCs w:val="24"/>
                <w:lang w:eastAsia="ru-RU"/>
              </w:rPr>
              <w:t>Предоставляется электронный образ документа</w:t>
            </w:r>
          </w:p>
        </w:tc>
      </w:tr>
      <w:tr w:rsidR="00C05A4D" w:rsidRPr="00D66394" w14:paraId="6045425D" w14:textId="77777777" w:rsidTr="00C05A4D">
        <w:tc>
          <w:tcPr>
            <w:tcW w:w="2723" w:type="dxa"/>
            <w:vAlign w:val="center"/>
          </w:tcPr>
          <w:p w14:paraId="2653392F" w14:textId="77777777"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14:paraId="61C59963" w14:textId="77777777"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ЕГРН об объекте недвижимости (о земельном участке)</w:t>
            </w:r>
          </w:p>
        </w:tc>
        <w:tc>
          <w:tcPr>
            <w:tcW w:w="8080" w:type="dxa"/>
            <w:vAlign w:val="center"/>
          </w:tcPr>
          <w:p w14:paraId="749A5895" w14:textId="77777777" w:rsidR="00C05A4D" w:rsidRPr="00D66394"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14:paraId="5CC68F6C" w14:textId="77777777" w:rsidTr="00C05A4D">
        <w:tc>
          <w:tcPr>
            <w:tcW w:w="2723" w:type="dxa"/>
            <w:vAlign w:val="center"/>
          </w:tcPr>
          <w:p w14:paraId="5C0FDBE6" w14:textId="77777777" w:rsidR="00C05A4D" w:rsidRPr="003A1C04" w:rsidRDefault="00C05A4D" w:rsidP="002D0080">
            <w:pPr>
              <w:pStyle w:val="11"/>
              <w:numPr>
                <w:ilvl w:val="0"/>
                <w:numId w:val="0"/>
              </w:numPr>
              <w:jc w:val="left"/>
              <w:rPr>
                <w:sz w:val="24"/>
                <w:szCs w:val="24"/>
              </w:rPr>
            </w:pPr>
            <w:r w:rsidRPr="003A1C04">
              <w:rPr>
                <w:sz w:val="24"/>
                <w:szCs w:val="24"/>
              </w:rPr>
              <w:t>Выписка</w:t>
            </w:r>
          </w:p>
        </w:tc>
        <w:tc>
          <w:tcPr>
            <w:tcW w:w="4791" w:type="dxa"/>
            <w:vAlign w:val="center"/>
          </w:tcPr>
          <w:p w14:paraId="6773F8E5" w14:textId="77777777" w:rsidR="00C05A4D" w:rsidRPr="00230A3D" w:rsidRDefault="00C05A4D" w:rsidP="002D0080">
            <w:pPr>
              <w:pStyle w:val="11"/>
              <w:numPr>
                <w:ilvl w:val="0"/>
                <w:numId w:val="0"/>
              </w:numPr>
              <w:jc w:val="left"/>
              <w:rPr>
                <w:rFonts w:eastAsia="Times New Roman"/>
                <w:sz w:val="24"/>
                <w:szCs w:val="24"/>
                <w:lang w:eastAsia="ru-RU"/>
              </w:rPr>
            </w:pPr>
            <w:r w:rsidRPr="00230A3D">
              <w:rPr>
                <w:rFonts w:eastAsia="Times New Roman"/>
                <w:sz w:val="24"/>
                <w:szCs w:val="24"/>
                <w:lang w:eastAsia="ru-RU"/>
              </w:rPr>
              <w:t>Выписка из ЕГРН об объекте недвижимости (о здании и (или) сооружении, расположенном на земельном участке, либо уведомление об отсутствии объектов)</w:t>
            </w:r>
          </w:p>
        </w:tc>
        <w:tc>
          <w:tcPr>
            <w:tcW w:w="8080" w:type="dxa"/>
            <w:vAlign w:val="center"/>
          </w:tcPr>
          <w:p w14:paraId="67204A12" w14:textId="77777777" w:rsidR="00C05A4D" w:rsidRPr="00D66394"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14:paraId="3470749E" w14:textId="77777777" w:rsidTr="00C05A4D">
        <w:tc>
          <w:tcPr>
            <w:tcW w:w="2723" w:type="dxa"/>
            <w:vAlign w:val="center"/>
          </w:tcPr>
          <w:p w14:paraId="4878F7E1" w14:textId="77777777" w:rsidR="00C05A4D" w:rsidRPr="00972CC5" w:rsidRDefault="00C05A4D" w:rsidP="002D0080">
            <w:pPr>
              <w:pStyle w:val="11"/>
              <w:numPr>
                <w:ilvl w:val="0"/>
                <w:numId w:val="0"/>
              </w:numPr>
              <w:jc w:val="left"/>
              <w:rPr>
                <w:sz w:val="24"/>
                <w:szCs w:val="24"/>
              </w:rPr>
            </w:pPr>
            <w:r w:rsidRPr="00972CC5">
              <w:rPr>
                <w:sz w:val="24"/>
                <w:szCs w:val="24"/>
              </w:rPr>
              <w:t>Информация о регистрации</w:t>
            </w:r>
          </w:p>
        </w:tc>
        <w:tc>
          <w:tcPr>
            <w:tcW w:w="4791" w:type="dxa"/>
            <w:vAlign w:val="center"/>
          </w:tcPr>
          <w:p w14:paraId="63CA3DD1" w14:textId="77777777" w:rsidR="00C05A4D" w:rsidRPr="00972CC5" w:rsidRDefault="00C05A4D" w:rsidP="00776DB1">
            <w:pPr>
              <w:pStyle w:val="11"/>
              <w:numPr>
                <w:ilvl w:val="0"/>
                <w:numId w:val="0"/>
              </w:numPr>
              <w:jc w:val="left"/>
              <w:rPr>
                <w:sz w:val="24"/>
                <w:szCs w:val="24"/>
              </w:rPr>
            </w:pPr>
            <w:r w:rsidRPr="00972CC5">
              <w:rPr>
                <w:sz w:val="24"/>
                <w:szCs w:val="24"/>
              </w:rPr>
              <w:t xml:space="preserve">Информация о регистрационном учете граждан Российской Федерации по месту пребывания и по месту жительства (в случае подачи </w:t>
            </w:r>
            <w:r w:rsidRPr="000A7951">
              <w:rPr>
                <w:sz w:val="24"/>
                <w:szCs w:val="24"/>
              </w:rPr>
              <w:t>запроса</w:t>
            </w:r>
            <w:r w:rsidRPr="00972CC5">
              <w:rPr>
                <w:sz w:val="24"/>
                <w:szCs w:val="24"/>
              </w:rPr>
              <w:t xml:space="preserve"> о признании жилого дома садовым домом)</w:t>
            </w:r>
          </w:p>
        </w:tc>
        <w:tc>
          <w:tcPr>
            <w:tcW w:w="8080" w:type="dxa"/>
            <w:vAlign w:val="center"/>
          </w:tcPr>
          <w:p w14:paraId="60B254EA" w14:textId="77777777" w:rsidR="00C05A4D" w:rsidRPr="00645E0D"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t>Предоставляется электронный образ документа</w:t>
            </w:r>
          </w:p>
        </w:tc>
      </w:tr>
      <w:tr w:rsidR="00C05A4D" w:rsidRPr="00D66394" w14:paraId="4AB8E445" w14:textId="77777777" w:rsidTr="00C05A4D">
        <w:tc>
          <w:tcPr>
            <w:tcW w:w="2723" w:type="dxa"/>
            <w:vAlign w:val="center"/>
          </w:tcPr>
          <w:p w14:paraId="5936A28B" w14:textId="77777777" w:rsidR="00C05A4D" w:rsidRPr="00AB61F4" w:rsidRDefault="00C05A4D" w:rsidP="002D0080">
            <w:pPr>
              <w:pStyle w:val="11"/>
              <w:numPr>
                <w:ilvl w:val="0"/>
                <w:numId w:val="0"/>
              </w:numPr>
              <w:jc w:val="left"/>
              <w:rPr>
                <w:sz w:val="24"/>
                <w:szCs w:val="24"/>
                <w:highlight w:val="red"/>
              </w:rPr>
            </w:pPr>
            <w:r w:rsidRPr="00E052E0">
              <w:rPr>
                <w:sz w:val="24"/>
                <w:szCs w:val="24"/>
              </w:rPr>
              <w:t xml:space="preserve">Информация о зонах </w:t>
            </w:r>
            <w:r w:rsidRPr="00E052E0">
              <w:rPr>
                <w:sz w:val="24"/>
                <w:szCs w:val="24"/>
              </w:rPr>
              <w:lastRenderedPageBreak/>
              <w:t xml:space="preserve">подтопления, затопления </w:t>
            </w:r>
          </w:p>
        </w:tc>
        <w:tc>
          <w:tcPr>
            <w:tcW w:w="4791" w:type="dxa"/>
            <w:vAlign w:val="center"/>
          </w:tcPr>
          <w:p w14:paraId="2006A3D6" w14:textId="77777777" w:rsidR="00C05A4D" w:rsidRPr="00E052E0" w:rsidRDefault="00C05A4D" w:rsidP="002D0080">
            <w:pPr>
              <w:pStyle w:val="11"/>
              <w:numPr>
                <w:ilvl w:val="0"/>
                <w:numId w:val="0"/>
              </w:numPr>
              <w:jc w:val="left"/>
              <w:rPr>
                <w:sz w:val="24"/>
                <w:szCs w:val="24"/>
                <w:highlight w:val="red"/>
              </w:rPr>
            </w:pPr>
            <w:r w:rsidRPr="00E052E0">
              <w:rPr>
                <w:sz w:val="24"/>
                <w:szCs w:val="24"/>
              </w:rPr>
              <w:lastRenderedPageBreak/>
              <w:t xml:space="preserve">Информация о размещении садового дома </w:t>
            </w:r>
            <w:r w:rsidRPr="009D0AE7">
              <w:rPr>
                <w:sz w:val="24"/>
                <w:szCs w:val="24"/>
              </w:rPr>
              <w:lastRenderedPageBreak/>
              <w:t>на земельном участке, расположенном в границ</w:t>
            </w:r>
            <w:r w:rsidRPr="00E052E0">
              <w:rPr>
                <w:sz w:val="24"/>
                <w:szCs w:val="24"/>
              </w:rPr>
              <w:t xml:space="preserve">ах зоны затопления, подтопления </w:t>
            </w:r>
            <w:r>
              <w:rPr>
                <w:sz w:val="24"/>
                <w:szCs w:val="24"/>
              </w:rPr>
              <w:t xml:space="preserve">              </w:t>
            </w:r>
            <w:proofErr w:type="gramStart"/>
            <w:r>
              <w:rPr>
                <w:sz w:val="24"/>
                <w:szCs w:val="24"/>
              </w:rPr>
              <w:t xml:space="preserve">   </w:t>
            </w:r>
            <w:r w:rsidRPr="00E052E0">
              <w:rPr>
                <w:sz w:val="24"/>
                <w:szCs w:val="24"/>
              </w:rPr>
              <w:t>(</w:t>
            </w:r>
            <w:proofErr w:type="gramEnd"/>
            <w:r w:rsidRPr="00E052E0">
              <w:rPr>
                <w:sz w:val="24"/>
                <w:szCs w:val="24"/>
              </w:rPr>
              <w:t>в случае признания садового дома жилым домом)</w:t>
            </w:r>
          </w:p>
        </w:tc>
        <w:tc>
          <w:tcPr>
            <w:tcW w:w="8080" w:type="dxa"/>
            <w:vAlign w:val="center"/>
          </w:tcPr>
          <w:p w14:paraId="39C80D74" w14:textId="77777777" w:rsidR="00C05A4D" w:rsidRPr="00645E0D" w:rsidRDefault="00C05A4D" w:rsidP="002D0080">
            <w:pPr>
              <w:pStyle w:val="11"/>
              <w:numPr>
                <w:ilvl w:val="0"/>
                <w:numId w:val="0"/>
              </w:numPr>
              <w:jc w:val="left"/>
              <w:rPr>
                <w:rFonts w:eastAsia="Times New Roman"/>
                <w:sz w:val="24"/>
                <w:szCs w:val="24"/>
                <w:lang w:eastAsia="ru-RU"/>
              </w:rPr>
            </w:pPr>
            <w:r w:rsidRPr="00645E0D">
              <w:rPr>
                <w:rFonts w:eastAsia="Times New Roman"/>
                <w:sz w:val="24"/>
                <w:szCs w:val="24"/>
                <w:lang w:eastAsia="ru-RU"/>
              </w:rPr>
              <w:lastRenderedPageBreak/>
              <w:t>Предоставляется электронный образ документа</w:t>
            </w:r>
          </w:p>
        </w:tc>
      </w:tr>
      <w:tr w:rsidR="00C05A4D" w:rsidRPr="00D66394" w14:paraId="6AA9B154" w14:textId="77777777" w:rsidTr="00C05A4D">
        <w:tc>
          <w:tcPr>
            <w:tcW w:w="2723" w:type="dxa"/>
            <w:vAlign w:val="center"/>
          </w:tcPr>
          <w:p w14:paraId="321A0FB2" w14:textId="77777777" w:rsidR="00C05A4D" w:rsidRPr="004C4892" w:rsidRDefault="00C05A4D" w:rsidP="002D0080">
            <w:pPr>
              <w:pStyle w:val="11"/>
              <w:numPr>
                <w:ilvl w:val="0"/>
                <w:numId w:val="0"/>
              </w:numPr>
              <w:jc w:val="left"/>
              <w:rPr>
                <w:sz w:val="24"/>
                <w:szCs w:val="24"/>
              </w:rPr>
            </w:pPr>
            <w:r>
              <w:rPr>
                <w:sz w:val="24"/>
                <w:szCs w:val="24"/>
              </w:rPr>
              <w:t>Информация об ограничениях</w:t>
            </w:r>
          </w:p>
        </w:tc>
        <w:tc>
          <w:tcPr>
            <w:tcW w:w="4791" w:type="dxa"/>
            <w:vAlign w:val="center"/>
          </w:tcPr>
          <w:p w14:paraId="2CD8F755" w14:textId="77777777" w:rsidR="00C05A4D" w:rsidRPr="004C4892" w:rsidRDefault="00C05A4D" w:rsidP="002D0080">
            <w:pPr>
              <w:pStyle w:val="11"/>
              <w:numPr>
                <w:ilvl w:val="0"/>
                <w:numId w:val="0"/>
              </w:numPr>
              <w:jc w:val="left"/>
              <w:rPr>
                <w:sz w:val="24"/>
                <w:szCs w:val="24"/>
              </w:rPr>
            </w:pPr>
            <w:r w:rsidRPr="003F32A2">
              <w:rPr>
                <w:sz w:val="24"/>
                <w:szCs w:val="24"/>
              </w:rPr>
              <w:t>Информация из утвержденных документов территориального планирования, правил землепользования и застройки, документации по планировке территории применительно к территории, планируемой к размещению объекта</w:t>
            </w:r>
          </w:p>
        </w:tc>
        <w:tc>
          <w:tcPr>
            <w:tcW w:w="8080" w:type="dxa"/>
            <w:vAlign w:val="center"/>
          </w:tcPr>
          <w:p w14:paraId="1A953F4A" w14:textId="77777777" w:rsidR="00C05A4D" w:rsidRPr="003F32A2" w:rsidRDefault="00C05A4D" w:rsidP="002D0080">
            <w:pPr>
              <w:pStyle w:val="11"/>
              <w:numPr>
                <w:ilvl w:val="0"/>
                <w:numId w:val="0"/>
              </w:numPr>
              <w:jc w:val="left"/>
              <w:rPr>
                <w:sz w:val="24"/>
                <w:szCs w:val="24"/>
              </w:rPr>
            </w:pPr>
            <w:r w:rsidRPr="003F32A2">
              <w:rPr>
                <w:sz w:val="24"/>
                <w:szCs w:val="24"/>
              </w:rPr>
              <w:t>Предоставляется электронный образ документа</w:t>
            </w:r>
          </w:p>
        </w:tc>
      </w:tr>
    </w:tbl>
    <w:p w14:paraId="0B04CD3E" w14:textId="77777777" w:rsidR="003F32A2" w:rsidRPr="00D66394" w:rsidRDefault="003F32A2" w:rsidP="00D33CA9">
      <w:pPr>
        <w:pStyle w:val="11"/>
        <w:numPr>
          <w:ilvl w:val="0"/>
          <w:numId w:val="0"/>
        </w:numPr>
        <w:jc w:val="center"/>
      </w:pPr>
    </w:p>
    <w:p w14:paraId="52428250" w14:textId="77777777" w:rsidR="00C953E6" w:rsidRPr="00D66394" w:rsidRDefault="00C953E6" w:rsidP="00D20F3C">
      <w:pPr>
        <w:tabs>
          <w:tab w:val="left" w:pos="1034"/>
        </w:tabs>
        <w:rPr>
          <w:rFonts w:ascii="Times New Roman" w:hAnsi="Times New Roman" w:cs="Times New Roman"/>
          <w:sz w:val="28"/>
          <w:szCs w:val="28"/>
        </w:rPr>
        <w:sectPr w:rsidR="00C953E6" w:rsidRPr="00D66394" w:rsidSect="00C953E6">
          <w:pgSz w:w="16838" w:h="11906" w:orient="landscape"/>
          <w:pgMar w:top="1701" w:right="1134" w:bottom="851" w:left="1134" w:header="709" w:footer="709" w:gutter="0"/>
          <w:cols w:space="708"/>
          <w:docGrid w:linePitch="360"/>
        </w:sectPr>
      </w:pPr>
    </w:p>
    <w:p w14:paraId="5C8E1924" w14:textId="77777777" w:rsidR="006B1CBA" w:rsidRPr="00C05A4D" w:rsidRDefault="006B1CBA" w:rsidP="00C05A4D">
      <w:pPr>
        <w:pStyle w:val="af6"/>
        <w:ind w:firstLine="5103"/>
        <w:rPr>
          <w:rFonts w:ascii="Times New Roman" w:hAnsi="Times New Roman" w:cs="Times New Roman"/>
          <w:b/>
          <w:sz w:val="28"/>
          <w:szCs w:val="28"/>
        </w:rPr>
      </w:pPr>
      <w:bookmarkStart w:id="53" w:name="_Toc91253285"/>
      <w:r w:rsidRPr="00C05A4D">
        <w:rPr>
          <w:rStyle w:val="14"/>
          <w:rFonts w:eastAsiaTheme="minorEastAsia"/>
          <w:b w:val="0"/>
          <w:sz w:val="28"/>
          <w:szCs w:val="28"/>
        </w:rPr>
        <w:lastRenderedPageBreak/>
        <w:t xml:space="preserve">Приложение </w:t>
      </w:r>
      <w:bookmarkEnd w:id="53"/>
      <w:r w:rsidR="00916868" w:rsidRPr="00C05A4D">
        <w:rPr>
          <w:rStyle w:val="14"/>
          <w:rFonts w:eastAsiaTheme="minorEastAsia"/>
          <w:b w:val="0"/>
          <w:sz w:val="28"/>
          <w:szCs w:val="28"/>
        </w:rPr>
        <w:t>7</w:t>
      </w:r>
    </w:p>
    <w:p w14:paraId="34A6C557" w14:textId="77777777" w:rsidR="004D3070" w:rsidRPr="004D3070" w:rsidRDefault="004D3070" w:rsidP="004D3070">
      <w:pPr>
        <w:pStyle w:val="af6"/>
        <w:ind w:right="140" w:firstLine="4111"/>
        <w:rPr>
          <w:rFonts w:ascii="Times New Roman" w:hAnsi="Times New Roman" w:cs="Times New Roman"/>
          <w:bCs/>
          <w:sz w:val="24"/>
          <w:szCs w:val="24"/>
        </w:rPr>
      </w:pPr>
      <w:bookmarkStart w:id="54" w:name="_Hlk20901273"/>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4F577E6A" w14:textId="77777777" w:rsidR="00BB7B56" w:rsidRDefault="00BB7B56" w:rsidP="00BB7B56">
      <w:pPr>
        <w:pStyle w:val="af4"/>
        <w:rPr>
          <w:rStyle w:val="23"/>
        </w:rPr>
      </w:pPr>
    </w:p>
    <w:p w14:paraId="6A9996E0" w14:textId="77777777" w:rsidR="007C1F5D" w:rsidRPr="00D66394" w:rsidRDefault="007C1F5D" w:rsidP="00BB7B56">
      <w:pPr>
        <w:pStyle w:val="af4"/>
        <w:rPr>
          <w:rStyle w:val="23"/>
        </w:rPr>
      </w:pPr>
    </w:p>
    <w:p w14:paraId="213DFE92" w14:textId="77777777" w:rsidR="00DD7E9C" w:rsidRPr="00D66394" w:rsidRDefault="00BB7B56" w:rsidP="00A44F4D">
      <w:pPr>
        <w:pStyle w:val="af4"/>
        <w:spacing w:after="0"/>
        <w:outlineLvl w:val="1"/>
        <w:rPr>
          <w:rStyle w:val="23"/>
          <w:sz w:val="28"/>
          <w:szCs w:val="28"/>
        </w:rPr>
      </w:pPr>
      <w:bookmarkStart w:id="55" w:name="_Toc91253288"/>
      <w:r w:rsidRPr="00D66394">
        <w:rPr>
          <w:rStyle w:val="23"/>
          <w:sz w:val="28"/>
          <w:szCs w:val="28"/>
        </w:rPr>
        <w:t>Форма решения об отказе в приеме документов,</w:t>
      </w:r>
      <w:bookmarkEnd w:id="55"/>
      <w:r w:rsidRPr="00D66394">
        <w:rPr>
          <w:rStyle w:val="23"/>
          <w:sz w:val="28"/>
          <w:szCs w:val="28"/>
        </w:rPr>
        <w:t xml:space="preserve"> </w:t>
      </w:r>
    </w:p>
    <w:p w14:paraId="625BEFCB" w14:textId="77777777" w:rsidR="00BB7B56" w:rsidRPr="00D66394" w:rsidRDefault="00BB7B56" w:rsidP="00A44F4D">
      <w:pPr>
        <w:pStyle w:val="af4"/>
        <w:spacing w:after="0"/>
        <w:outlineLvl w:val="1"/>
        <w:rPr>
          <w:rStyle w:val="23"/>
          <w:sz w:val="28"/>
          <w:szCs w:val="28"/>
        </w:rPr>
      </w:pPr>
      <w:bookmarkStart w:id="56" w:name="_Toc91253289"/>
      <w:r w:rsidRPr="00D66394">
        <w:rPr>
          <w:rStyle w:val="23"/>
          <w:sz w:val="28"/>
          <w:szCs w:val="28"/>
        </w:rPr>
        <w:t xml:space="preserve">необходимых для предоставления </w:t>
      </w:r>
      <w:r w:rsidR="00916868">
        <w:rPr>
          <w:rStyle w:val="23"/>
          <w:sz w:val="28"/>
          <w:szCs w:val="28"/>
        </w:rPr>
        <w:t>муниципаль</w:t>
      </w:r>
      <w:r w:rsidRPr="00D66394">
        <w:rPr>
          <w:rStyle w:val="23"/>
          <w:sz w:val="28"/>
          <w:szCs w:val="28"/>
        </w:rPr>
        <w:t>ной услуги</w:t>
      </w:r>
      <w:bookmarkEnd w:id="56"/>
    </w:p>
    <w:p w14:paraId="7C0B26E5" w14:textId="77777777" w:rsidR="00DD7E9C" w:rsidRPr="00D66394" w:rsidRDefault="00DD7E9C" w:rsidP="00DD7E9C">
      <w:pPr>
        <w:pStyle w:val="af4"/>
        <w:spacing w:after="0"/>
        <w:rPr>
          <w:sz w:val="28"/>
          <w:szCs w:val="28"/>
        </w:rPr>
      </w:pPr>
    </w:p>
    <w:bookmarkEnd w:id="54"/>
    <w:p w14:paraId="52E00B76" w14:textId="77777777" w:rsidR="00916868" w:rsidRPr="00D66394" w:rsidRDefault="00916868" w:rsidP="00916868">
      <w:pPr>
        <w:spacing w:after="0"/>
        <w:jc w:val="center"/>
        <w:rPr>
          <w:rFonts w:ascii="Times New Roman" w:hAnsi="Times New Roman" w:cs="Times New Roman"/>
          <w:sz w:val="28"/>
          <w:szCs w:val="28"/>
        </w:rPr>
      </w:pPr>
      <w:r w:rsidRPr="00D66394">
        <w:rPr>
          <w:rFonts w:ascii="Times New Roman" w:hAnsi="Times New Roman" w:cs="Times New Roman"/>
          <w:sz w:val="28"/>
          <w:szCs w:val="28"/>
        </w:rPr>
        <w:t xml:space="preserve">(оформляется на официальном бланке </w:t>
      </w:r>
      <w:r>
        <w:rPr>
          <w:rFonts w:ascii="Times New Roman" w:hAnsi="Times New Roman" w:cs="Times New Roman"/>
          <w:sz w:val="28"/>
          <w:szCs w:val="28"/>
        </w:rPr>
        <w:t>Администрации</w:t>
      </w:r>
      <w:r w:rsidRPr="00D66394">
        <w:rPr>
          <w:rFonts w:ascii="Times New Roman" w:hAnsi="Times New Roman" w:cs="Times New Roman"/>
          <w:sz w:val="28"/>
          <w:szCs w:val="28"/>
        </w:rPr>
        <w:t>)</w:t>
      </w:r>
    </w:p>
    <w:p w14:paraId="782499D6" w14:textId="77777777" w:rsidR="00DD7E9C" w:rsidRPr="00D66394" w:rsidRDefault="00DD7E9C" w:rsidP="00DD7E9C">
      <w:pPr>
        <w:spacing w:after="0"/>
        <w:jc w:val="center"/>
        <w:rPr>
          <w:rFonts w:ascii="Times New Roman" w:hAnsi="Times New Roman" w:cs="Times New Roman"/>
          <w:sz w:val="28"/>
          <w:szCs w:val="28"/>
        </w:rPr>
      </w:pPr>
    </w:p>
    <w:p w14:paraId="2F2E9D21" w14:textId="77777777"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Кому: _________________________________</w:t>
      </w:r>
    </w:p>
    <w:p w14:paraId="2A4ED487" w14:textId="77777777"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14:paraId="2D3C1B35" w14:textId="77777777" w:rsidR="007C1F5D" w:rsidRPr="00C45F53" w:rsidRDefault="007C1F5D" w:rsidP="007C1F5D">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Pr>
          <w:rFonts w:ascii="Times New Roman" w:hAnsi="Times New Roman"/>
          <w:sz w:val="20"/>
          <w:szCs w:val="20"/>
          <w:lang w:eastAsia="ru-RU"/>
        </w:rPr>
        <w:t xml:space="preserve">последнее </w:t>
      </w:r>
      <w:r>
        <w:rPr>
          <w:rFonts w:ascii="Times New Roman" w:hAnsi="Times New Roman"/>
          <w:sz w:val="20"/>
          <w:szCs w:val="20"/>
          <w:lang w:eastAsia="ru-RU"/>
        </w:rPr>
        <w:br/>
      </w:r>
      <w:r w:rsidRPr="00C45F53">
        <w:rPr>
          <w:rFonts w:ascii="Times New Roman" w:hAnsi="Times New Roman"/>
          <w:sz w:val="20"/>
          <w:szCs w:val="20"/>
          <w:lang w:eastAsia="ru-RU"/>
        </w:rPr>
        <w:t>при наличии</w:t>
      </w:r>
      <w:r>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14:paraId="75EC83C3" w14:textId="77777777" w:rsidR="00BB7B56" w:rsidRPr="00D66394" w:rsidRDefault="00BB7B56" w:rsidP="00DD7E9C">
      <w:pPr>
        <w:spacing w:after="0"/>
        <w:jc w:val="center"/>
        <w:rPr>
          <w:rFonts w:ascii="Times New Roman" w:hAnsi="Times New Roman" w:cs="Times New Roman"/>
          <w:b/>
          <w:sz w:val="28"/>
          <w:szCs w:val="28"/>
          <w:lang w:eastAsia="ru-RU"/>
        </w:rPr>
      </w:pPr>
    </w:p>
    <w:p w14:paraId="0D87C2EF" w14:textId="77777777" w:rsidR="00BB7B56" w:rsidRPr="00916868" w:rsidRDefault="00BB7B56" w:rsidP="00DD7E9C">
      <w:pPr>
        <w:spacing w:after="0"/>
        <w:jc w:val="center"/>
        <w:rPr>
          <w:rFonts w:ascii="Times New Roman" w:hAnsi="Times New Roman" w:cs="Times New Roman"/>
          <w:b/>
          <w:sz w:val="28"/>
          <w:szCs w:val="28"/>
          <w:lang w:eastAsia="ru-RU"/>
        </w:rPr>
      </w:pPr>
      <w:r w:rsidRPr="00916868">
        <w:rPr>
          <w:rFonts w:ascii="Times New Roman" w:hAnsi="Times New Roman" w:cs="Times New Roman"/>
          <w:b/>
          <w:bCs/>
          <w:sz w:val="28"/>
          <w:szCs w:val="28"/>
          <w:lang w:eastAsia="ru-RU"/>
        </w:rPr>
        <w:t>Р</w:t>
      </w:r>
      <w:r w:rsidR="00DD7E9C" w:rsidRPr="00916868">
        <w:rPr>
          <w:rFonts w:ascii="Times New Roman" w:hAnsi="Times New Roman" w:cs="Times New Roman"/>
          <w:b/>
          <w:bCs/>
          <w:sz w:val="28"/>
          <w:szCs w:val="28"/>
          <w:lang w:eastAsia="ru-RU"/>
        </w:rPr>
        <w:t xml:space="preserve">ешение </w:t>
      </w:r>
      <w:r w:rsidRPr="00916868">
        <w:rPr>
          <w:rFonts w:ascii="Times New Roman" w:hAnsi="Times New Roman" w:cs="Times New Roman"/>
          <w:b/>
          <w:bCs/>
          <w:sz w:val="28"/>
          <w:szCs w:val="28"/>
          <w:lang w:eastAsia="ru-RU"/>
        </w:rPr>
        <w:t xml:space="preserve">об отказе в приеме документов, </w:t>
      </w:r>
      <w:r w:rsidR="00DD7E9C" w:rsidRPr="00916868">
        <w:rPr>
          <w:rFonts w:ascii="Times New Roman" w:hAnsi="Times New Roman" w:cs="Times New Roman"/>
          <w:b/>
          <w:bCs/>
          <w:sz w:val="28"/>
          <w:szCs w:val="28"/>
          <w:lang w:eastAsia="ru-RU"/>
        </w:rPr>
        <w:br/>
        <w:t xml:space="preserve">необходимых для предоставления </w:t>
      </w:r>
      <w:r w:rsidR="00916868" w:rsidRPr="00A5579E">
        <w:rPr>
          <w:rStyle w:val="23"/>
          <w:sz w:val="28"/>
          <w:szCs w:val="28"/>
        </w:rPr>
        <w:t>муниципальной</w:t>
      </w:r>
      <w:r w:rsidRPr="00916868">
        <w:rPr>
          <w:rFonts w:ascii="Times New Roman" w:hAnsi="Times New Roman" w:cs="Times New Roman"/>
          <w:b/>
          <w:bCs/>
          <w:sz w:val="28"/>
          <w:szCs w:val="28"/>
          <w:lang w:eastAsia="ru-RU"/>
        </w:rPr>
        <w:t xml:space="preserve"> услуги</w:t>
      </w:r>
      <w:r w:rsidRPr="00916868">
        <w:rPr>
          <w:rFonts w:ascii="Times New Roman" w:hAnsi="Times New Roman" w:cs="Times New Roman"/>
          <w:b/>
          <w:sz w:val="28"/>
          <w:szCs w:val="28"/>
          <w:lang w:eastAsia="ru-RU"/>
        </w:rPr>
        <w:t xml:space="preserve"> </w:t>
      </w:r>
    </w:p>
    <w:p w14:paraId="2C4DFE4D" w14:textId="77777777" w:rsidR="00916868" w:rsidRPr="00916868" w:rsidRDefault="00A5579E" w:rsidP="00916868">
      <w:pPr>
        <w:spacing w:after="0"/>
        <w:jc w:val="center"/>
        <w:rPr>
          <w:rFonts w:ascii="Times New Roman" w:hAnsi="Times New Roman" w:cs="Times New Roman"/>
          <w:b/>
          <w:sz w:val="28"/>
          <w:szCs w:val="28"/>
          <w:lang w:eastAsia="ru-RU"/>
        </w:rPr>
      </w:pPr>
      <w:r w:rsidRPr="00916868">
        <w:rPr>
          <w:rFonts w:ascii="Times New Roman" w:hAnsi="Times New Roman" w:cs="Times New Roman"/>
          <w:b/>
          <w:sz w:val="28"/>
          <w:szCs w:val="28"/>
          <w:lang w:eastAsia="ru-RU"/>
        </w:rPr>
        <w:t xml:space="preserve"> </w:t>
      </w:r>
      <w:r w:rsidR="00916868" w:rsidRPr="00916868">
        <w:rPr>
          <w:rFonts w:ascii="Times New Roman" w:hAnsi="Times New Roman" w:cs="Times New Roman"/>
          <w:b/>
          <w:sz w:val="28"/>
          <w:szCs w:val="28"/>
          <w:lang w:eastAsia="ru-RU"/>
        </w:rPr>
        <w:t>«</w:t>
      </w:r>
      <w:r w:rsidR="00916868" w:rsidRPr="00916868">
        <w:rPr>
          <w:rFonts w:ascii="Times New Roman" w:eastAsia="Calibri" w:hAnsi="Times New Roman" w:cs="Times New Roman"/>
          <w:b/>
          <w:bCs/>
          <w:sz w:val="28"/>
          <w:szCs w:val="28"/>
        </w:rPr>
        <w:t>Признание садового дома жилым домом и жилого дома садовым домом</w:t>
      </w:r>
      <w:r w:rsidR="00916868" w:rsidRPr="00916868">
        <w:rPr>
          <w:rFonts w:ascii="Times New Roman" w:hAnsi="Times New Roman" w:cs="Times New Roman"/>
          <w:b/>
          <w:sz w:val="28"/>
          <w:szCs w:val="28"/>
          <w:lang w:eastAsia="ru-RU"/>
        </w:rPr>
        <w:t>»</w:t>
      </w:r>
    </w:p>
    <w:p w14:paraId="4721A1A5" w14:textId="77777777" w:rsidR="00D60BD3" w:rsidRPr="00D66394" w:rsidRDefault="00D60BD3" w:rsidP="00DD7E9C">
      <w:pPr>
        <w:spacing w:after="0"/>
        <w:jc w:val="center"/>
        <w:rPr>
          <w:rFonts w:ascii="Times New Roman" w:hAnsi="Times New Roman" w:cs="Times New Roman"/>
          <w:sz w:val="28"/>
          <w:szCs w:val="28"/>
          <w:lang w:eastAsia="ru-RU"/>
        </w:rPr>
      </w:pPr>
    </w:p>
    <w:p w14:paraId="70431054" w14:textId="77777777" w:rsidR="00BB7B56" w:rsidRPr="00D66394" w:rsidRDefault="00916868" w:rsidP="00DD7E9C">
      <w:pPr>
        <w:tabs>
          <w:tab w:val="left" w:pos="1496"/>
        </w:tabs>
        <w:autoSpaceDE w:val="0"/>
        <w:autoSpaceDN w:val="0"/>
        <w:adjustRightInd w:val="0"/>
        <w:spacing w:after="0"/>
        <w:ind w:firstLine="709"/>
        <w:jc w:val="both"/>
        <w:rPr>
          <w:rFonts w:ascii="Times New Roman" w:hAnsi="Times New Roman" w:cs="Times New Roman"/>
          <w:sz w:val="28"/>
          <w:szCs w:val="28"/>
        </w:rPr>
      </w:pPr>
      <w:r w:rsidRPr="00231578">
        <w:rPr>
          <w:rFonts w:ascii="Times New Roman" w:hAnsi="Times New Roman" w:cs="Times New Roman"/>
          <w:sz w:val="28"/>
          <w:szCs w:val="28"/>
        </w:rPr>
        <w:t xml:space="preserve">В соответствии с </w:t>
      </w:r>
      <w:r w:rsidRPr="00BA2433">
        <w:rPr>
          <w:rFonts w:ascii="Times New Roman" w:hAnsi="Times New Roman" w:cs="Times New Roman"/>
          <w:sz w:val="28"/>
          <w:szCs w:val="28"/>
        </w:rPr>
        <w:t>подраздел</w:t>
      </w:r>
      <w:r w:rsidR="002D0080">
        <w:rPr>
          <w:rFonts w:ascii="Times New Roman" w:hAnsi="Times New Roman" w:cs="Times New Roman"/>
          <w:sz w:val="28"/>
          <w:szCs w:val="28"/>
        </w:rPr>
        <w:t>ом 9</w:t>
      </w:r>
      <w:r w:rsidR="000A7951">
        <w:rPr>
          <w:rFonts w:ascii="Times New Roman" w:hAnsi="Times New Roman" w:cs="Times New Roman"/>
          <w:sz w:val="28"/>
          <w:szCs w:val="28"/>
        </w:rPr>
        <w:t xml:space="preserve"> </w:t>
      </w:r>
      <w:r w:rsidRPr="00BA2433">
        <w:rPr>
          <w:rFonts w:ascii="Times New Roman" w:hAnsi="Times New Roman" w:cs="Times New Roman"/>
          <w:sz w:val="28"/>
          <w:szCs w:val="28"/>
        </w:rPr>
        <w:t xml:space="preserve">Административного регламента, утвержденного распоряжением Министерства имущественных отношений Московской области, Администрация __________  (далее – Администрация) </w:t>
      </w:r>
      <w:r w:rsidR="007C1F5D">
        <w:rPr>
          <w:rFonts w:ascii="Times New Roman" w:hAnsi="Times New Roman" w:cs="Times New Roman"/>
          <w:sz w:val="28"/>
          <w:szCs w:val="28"/>
        </w:rPr>
        <w:br/>
      </w:r>
      <w:r>
        <w:rPr>
          <w:rFonts w:ascii="Times New Roman" w:hAnsi="Times New Roman" w:cs="Times New Roman"/>
          <w:sz w:val="28"/>
          <w:szCs w:val="28"/>
        </w:rPr>
        <w:t>в</w:t>
      </w:r>
      <w:r w:rsidRPr="00D66394">
        <w:rPr>
          <w:rFonts w:ascii="Times New Roman" w:hAnsi="Times New Roman" w:cs="Times New Roman"/>
          <w:sz w:val="28"/>
          <w:szCs w:val="28"/>
        </w:rPr>
        <w:t xml:space="preserve"> приеме запроса о предоставлении </w:t>
      </w:r>
      <w:r w:rsidRPr="00BA2433">
        <w:rPr>
          <w:rFonts w:ascii="Times New Roman" w:hAnsi="Times New Roman" w:cs="Times New Roman"/>
          <w:sz w:val="28"/>
          <w:szCs w:val="28"/>
        </w:rPr>
        <w:t>муниципальной</w:t>
      </w:r>
      <w:r w:rsidRPr="00D66394">
        <w:rPr>
          <w:rFonts w:ascii="Times New Roman" w:hAnsi="Times New Roman" w:cs="Times New Roman"/>
          <w:sz w:val="28"/>
          <w:szCs w:val="28"/>
        </w:rPr>
        <w:t xml:space="preserve"> услуги</w:t>
      </w:r>
      <w:r w:rsidR="00FF3166" w:rsidRPr="00D66394">
        <w:rPr>
          <w:rFonts w:ascii="Times New Roman" w:hAnsi="Times New Roman" w:cs="Times New Roman"/>
          <w:sz w:val="28"/>
          <w:szCs w:val="28"/>
        </w:rPr>
        <w:br/>
      </w:r>
      <w:r>
        <w:rPr>
          <w:rFonts w:ascii="Times New Roman" w:eastAsia="Calibri" w:hAnsi="Times New Roman" w:cs="Times New Roman"/>
          <w:bCs/>
          <w:sz w:val="28"/>
          <w:szCs w:val="28"/>
        </w:rPr>
        <w:t>«</w:t>
      </w:r>
      <w:r w:rsidRPr="00D916A7">
        <w:rPr>
          <w:rFonts w:ascii="Times New Roman" w:eastAsia="Calibri" w:hAnsi="Times New Roman" w:cs="Times New Roman"/>
          <w:bCs/>
          <w:sz w:val="28"/>
          <w:szCs w:val="28"/>
        </w:rPr>
        <w:t>Признание садового дома жилым домом и жилого дома садовым домом</w:t>
      </w:r>
      <w:r>
        <w:rPr>
          <w:rFonts w:ascii="Times New Roman" w:eastAsia="Calibri" w:hAnsi="Times New Roman" w:cs="Times New Roman"/>
          <w:bCs/>
          <w:sz w:val="28"/>
          <w:szCs w:val="28"/>
        </w:rPr>
        <w:t>»</w:t>
      </w:r>
      <w:r w:rsidR="00DD7E9C" w:rsidRPr="00D66394">
        <w:rPr>
          <w:rFonts w:ascii="Times New Roman" w:hAnsi="Times New Roman" w:cs="Times New Roman"/>
          <w:sz w:val="28"/>
          <w:szCs w:val="28"/>
        </w:rPr>
        <w:t xml:space="preserve"> </w:t>
      </w:r>
      <w:r w:rsidR="00FF3166" w:rsidRPr="00D66394">
        <w:rPr>
          <w:rFonts w:ascii="Times New Roman" w:hAnsi="Times New Roman" w:cs="Times New Roman"/>
          <w:sz w:val="28"/>
          <w:szCs w:val="28"/>
        </w:rPr>
        <w:br/>
      </w:r>
      <w:r w:rsidR="00DD7E9C" w:rsidRPr="00D66394">
        <w:rPr>
          <w:rFonts w:ascii="Times New Roman" w:hAnsi="Times New Roman" w:cs="Times New Roman"/>
          <w:sz w:val="28"/>
          <w:szCs w:val="28"/>
        </w:rPr>
        <w:t>(далее</w:t>
      </w:r>
      <w:r w:rsidR="008F5719" w:rsidRPr="00D66394">
        <w:rPr>
          <w:rFonts w:ascii="Times New Roman" w:hAnsi="Times New Roman" w:cs="Times New Roman"/>
          <w:sz w:val="28"/>
          <w:szCs w:val="28"/>
        </w:rPr>
        <w:t xml:space="preserve"> соответственно</w:t>
      </w:r>
      <w:r w:rsidR="00DD7E9C" w:rsidRPr="00D66394">
        <w:rPr>
          <w:rFonts w:ascii="Times New Roman" w:hAnsi="Times New Roman" w:cs="Times New Roman"/>
          <w:sz w:val="28"/>
          <w:szCs w:val="28"/>
        </w:rPr>
        <w:t xml:space="preserve"> – </w:t>
      </w:r>
      <w:r w:rsidR="008F5719" w:rsidRPr="00D66394">
        <w:rPr>
          <w:rFonts w:ascii="Times New Roman" w:hAnsi="Times New Roman" w:cs="Times New Roman"/>
          <w:sz w:val="28"/>
          <w:szCs w:val="28"/>
        </w:rPr>
        <w:t xml:space="preserve">запрос, </w:t>
      </w:r>
      <w:r w:rsidRPr="00916868">
        <w:rPr>
          <w:rStyle w:val="23"/>
          <w:b w:val="0"/>
          <w:sz w:val="28"/>
          <w:szCs w:val="28"/>
        </w:rPr>
        <w:t>муниципальная</w:t>
      </w:r>
      <w:r w:rsidR="00DD7E9C" w:rsidRPr="00D66394">
        <w:rPr>
          <w:rFonts w:ascii="Times New Roman" w:hAnsi="Times New Roman" w:cs="Times New Roman"/>
          <w:sz w:val="28"/>
          <w:szCs w:val="28"/>
        </w:rPr>
        <w:t xml:space="preserve"> услуга) и </w:t>
      </w:r>
      <w:r w:rsidR="00BB7B56" w:rsidRPr="00D66394">
        <w:rPr>
          <w:rFonts w:ascii="Times New Roman" w:hAnsi="Times New Roman" w:cs="Times New Roman"/>
          <w:sz w:val="28"/>
          <w:szCs w:val="28"/>
        </w:rPr>
        <w:t xml:space="preserve">документов, необходимых для предоставления </w:t>
      </w:r>
      <w:r w:rsidRPr="00916868">
        <w:rPr>
          <w:rStyle w:val="23"/>
          <w:b w:val="0"/>
          <w:sz w:val="28"/>
          <w:szCs w:val="28"/>
        </w:rPr>
        <w:t>муниципальной</w:t>
      </w:r>
      <w:r w:rsidR="00BB7B56" w:rsidRPr="00D66394">
        <w:rPr>
          <w:rFonts w:ascii="Times New Roman" w:hAnsi="Times New Roman" w:cs="Times New Roman"/>
          <w:sz w:val="28"/>
          <w:szCs w:val="28"/>
        </w:rPr>
        <w:t xml:space="preserve"> услуги, </w:t>
      </w:r>
      <w:r w:rsidR="00231578">
        <w:rPr>
          <w:rFonts w:ascii="Times New Roman" w:hAnsi="Times New Roman" w:cs="Times New Roman"/>
          <w:sz w:val="28"/>
          <w:szCs w:val="28"/>
        </w:rPr>
        <w:br/>
      </w:r>
      <w:r w:rsidR="00BB7B56" w:rsidRPr="00D66394">
        <w:rPr>
          <w:rFonts w:ascii="Times New Roman" w:hAnsi="Times New Roman" w:cs="Times New Roman"/>
          <w:sz w:val="28"/>
          <w:szCs w:val="28"/>
        </w:rPr>
        <w:t>Вам отказано по след</w:t>
      </w:r>
      <w:r w:rsidR="008F5719" w:rsidRPr="00D66394">
        <w:rPr>
          <w:rFonts w:ascii="Times New Roman" w:hAnsi="Times New Roman" w:cs="Times New Roman"/>
          <w:sz w:val="28"/>
          <w:szCs w:val="28"/>
        </w:rPr>
        <w:t>ующему основанию</w:t>
      </w:r>
      <w:r w:rsidR="00BB7B56" w:rsidRPr="00D66394">
        <w:rPr>
          <w:rFonts w:ascii="Times New Roman" w:hAnsi="Times New Roman" w:cs="Times New Roman"/>
          <w:sz w:val="28"/>
          <w:szCs w:val="28"/>
        </w:rPr>
        <w:t>:</w:t>
      </w:r>
    </w:p>
    <w:p w14:paraId="57D65B1A" w14:textId="77777777" w:rsidR="00BB7B56" w:rsidRPr="00D66394" w:rsidRDefault="00BB7B56" w:rsidP="00DD7E9C">
      <w:pPr>
        <w:tabs>
          <w:tab w:val="left" w:pos="1496"/>
        </w:tabs>
        <w:autoSpaceDE w:val="0"/>
        <w:autoSpaceDN w:val="0"/>
        <w:adjustRightInd w:val="0"/>
        <w:spacing w:after="0"/>
        <w:ind w:firstLine="709"/>
        <w:jc w:val="both"/>
        <w:rPr>
          <w:rFonts w:ascii="Times New Roman" w:hAnsi="Times New Roman" w:cs="Times New Roman"/>
          <w:sz w:val="28"/>
          <w:szCs w:val="28"/>
        </w:rPr>
      </w:pPr>
    </w:p>
    <w:tbl>
      <w:tblPr>
        <w:tblStyle w:val="af8"/>
        <w:tblW w:w="0" w:type="auto"/>
        <w:tblLook w:val="04A0" w:firstRow="1" w:lastRow="0" w:firstColumn="1" w:lastColumn="0" w:noHBand="0" w:noVBand="1"/>
      </w:tblPr>
      <w:tblGrid>
        <w:gridCol w:w="3119"/>
        <w:gridCol w:w="3276"/>
        <w:gridCol w:w="2949"/>
      </w:tblGrid>
      <w:tr w:rsidR="00916868" w:rsidRPr="00D66394" w14:paraId="094FCCBA" w14:textId="77777777" w:rsidTr="002D0080">
        <w:tc>
          <w:tcPr>
            <w:tcW w:w="3119" w:type="dxa"/>
          </w:tcPr>
          <w:p w14:paraId="5571E68F" w14:textId="77777777" w:rsidR="00916868" w:rsidRPr="00D66394" w:rsidRDefault="00916868" w:rsidP="00786A23">
            <w:pPr>
              <w:pStyle w:val="af4"/>
              <w:rPr>
                <w:rStyle w:val="23"/>
                <w:szCs w:val="24"/>
              </w:rPr>
            </w:pPr>
            <w:r w:rsidRPr="00D66394">
              <w:rPr>
                <w:rStyle w:val="23"/>
                <w:szCs w:val="24"/>
              </w:rPr>
              <w:t xml:space="preserve">Ссылка </w:t>
            </w:r>
            <w:r w:rsidRPr="00D66394">
              <w:rPr>
                <w:rStyle w:val="23"/>
                <w:szCs w:val="24"/>
              </w:rPr>
              <w:br/>
              <w:t xml:space="preserve">на соответствующий подпункт пункта 9.1 Административного регламента, в котором содержится основание </w:t>
            </w:r>
            <w:r w:rsidRPr="00D66394">
              <w:rPr>
                <w:rStyle w:val="23"/>
                <w:szCs w:val="24"/>
              </w:rPr>
              <w:br/>
              <w:t xml:space="preserve">для отказа в приеме документов, необходимых </w:t>
            </w:r>
            <w:r w:rsidRPr="00D66394">
              <w:rPr>
                <w:rStyle w:val="23"/>
                <w:szCs w:val="24"/>
              </w:rPr>
              <w:br/>
              <w:t xml:space="preserve">для предоставления </w:t>
            </w:r>
            <w:r w:rsidRPr="00F45A2D">
              <w:rPr>
                <w:b w:val="0"/>
                <w:bCs/>
                <w:szCs w:val="24"/>
              </w:rPr>
              <w:t>муниципальной</w:t>
            </w:r>
            <w:r w:rsidRPr="00D66394">
              <w:rPr>
                <w:rStyle w:val="23"/>
                <w:szCs w:val="24"/>
              </w:rPr>
              <w:t xml:space="preserve"> услуги</w:t>
            </w:r>
          </w:p>
        </w:tc>
        <w:tc>
          <w:tcPr>
            <w:tcW w:w="3276" w:type="dxa"/>
          </w:tcPr>
          <w:p w14:paraId="0DA6EE4B" w14:textId="77777777" w:rsidR="00916868" w:rsidRPr="00D66394" w:rsidRDefault="00916868" w:rsidP="00786A23">
            <w:pPr>
              <w:pStyle w:val="af4"/>
              <w:rPr>
                <w:rStyle w:val="23"/>
                <w:szCs w:val="24"/>
              </w:rPr>
            </w:pPr>
            <w:r w:rsidRPr="00D66394">
              <w:rPr>
                <w:rStyle w:val="23"/>
                <w:szCs w:val="24"/>
              </w:rPr>
              <w:t xml:space="preserve">Наименование </w:t>
            </w:r>
            <w:r w:rsidRPr="00D66394">
              <w:rPr>
                <w:rStyle w:val="23"/>
                <w:szCs w:val="24"/>
              </w:rPr>
              <w:br/>
              <w:t xml:space="preserve">основания для отказа </w:t>
            </w:r>
            <w:r w:rsidRPr="00D66394">
              <w:rPr>
                <w:rStyle w:val="23"/>
                <w:szCs w:val="24"/>
              </w:rPr>
              <w:br/>
              <w:t xml:space="preserve">в приеме документов, необходимых </w:t>
            </w:r>
            <w:r w:rsidRPr="00D66394">
              <w:rPr>
                <w:rStyle w:val="23"/>
                <w:szCs w:val="24"/>
              </w:rPr>
              <w:br/>
              <w:t xml:space="preserve">для предоставления </w:t>
            </w:r>
            <w:r w:rsidRPr="00F45A2D">
              <w:rPr>
                <w:b w:val="0"/>
                <w:bCs/>
                <w:szCs w:val="24"/>
              </w:rPr>
              <w:t>муниципальной</w:t>
            </w:r>
            <w:r w:rsidRPr="00D66394">
              <w:rPr>
                <w:rStyle w:val="23"/>
                <w:szCs w:val="24"/>
              </w:rPr>
              <w:t xml:space="preserve"> услуги</w:t>
            </w:r>
          </w:p>
        </w:tc>
        <w:tc>
          <w:tcPr>
            <w:tcW w:w="2949" w:type="dxa"/>
          </w:tcPr>
          <w:p w14:paraId="58106DC4" w14:textId="77777777" w:rsidR="00916868" w:rsidRPr="00D66394" w:rsidRDefault="00916868" w:rsidP="00786A23">
            <w:pPr>
              <w:pStyle w:val="af4"/>
              <w:rPr>
                <w:rStyle w:val="23"/>
                <w:szCs w:val="24"/>
              </w:rPr>
            </w:pPr>
            <w:r w:rsidRPr="00D66394">
              <w:rPr>
                <w:rStyle w:val="23"/>
                <w:szCs w:val="24"/>
              </w:rPr>
              <w:t xml:space="preserve">Разъяснение причины </w:t>
            </w:r>
            <w:r w:rsidRPr="00D66394">
              <w:rPr>
                <w:rStyle w:val="23"/>
                <w:szCs w:val="24"/>
              </w:rPr>
              <w:br/>
              <w:t xml:space="preserve">принятия решения </w:t>
            </w:r>
            <w:r w:rsidRPr="00D66394">
              <w:rPr>
                <w:rStyle w:val="23"/>
                <w:szCs w:val="24"/>
              </w:rPr>
              <w:br/>
              <w:t xml:space="preserve">об отказе в приеме документов, необходимых для предоставления </w:t>
            </w:r>
            <w:r w:rsidRPr="00F45A2D">
              <w:rPr>
                <w:b w:val="0"/>
                <w:bCs/>
                <w:szCs w:val="24"/>
              </w:rPr>
              <w:t>муниципальной</w:t>
            </w:r>
            <w:r w:rsidRPr="00D66394">
              <w:rPr>
                <w:rStyle w:val="23"/>
                <w:szCs w:val="24"/>
              </w:rPr>
              <w:t xml:space="preserve"> услуги</w:t>
            </w:r>
          </w:p>
        </w:tc>
      </w:tr>
    </w:tbl>
    <w:p w14:paraId="556DAAD9" w14:textId="77777777" w:rsidR="008F5719" w:rsidRPr="00D66394" w:rsidRDefault="008F5719" w:rsidP="00DD7E9C">
      <w:pPr>
        <w:tabs>
          <w:tab w:val="left" w:pos="1496"/>
        </w:tabs>
        <w:autoSpaceDE w:val="0"/>
        <w:autoSpaceDN w:val="0"/>
        <w:adjustRightInd w:val="0"/>
        <w:spacing w:after="0"/>
        <w:ind w:firstLine="709"/>
        <w:jc w:val="both"/>
        <w:rPr>
          <w:rFonts w:ascii="Times New Roman" w:hAnsi="Times New Roman" w:cs="Times New Roman"/>
          <w:sz w:val="28"/>
          <w:szCs w:val="28"/>
        </w:rPr>
      </w:pPr>
    </w:p>
    <w:p w14:paraId="6B403845" w14:textId="77777777" w:rsidR="00C75597" w:rsidRDefault="00BB7B56" w:rsidP="007C1F5D">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r w:rsidRPr="00D66394">
        <w:rPr>
          <w:rFonts w:ascii="Times New Roman" w:hAnsi="Times New Roman" w:cs="Times New Roman"/>
          <w:sz w:val="28"/>
          <w:szCs w:val="28"/>
          <w:lang w:eastAsia="ru-RU"/>
        </w:rPr>
        <w:lastRenderedPageBreak/>
        <w:t>Дополнительно информируем:</w:t>
      </w:r>
      <w:r w:rsidR="00515B10" w:rsidRPr="00D66394">
        <w:rPr>
          <w:rFonts w:ascii="Times New Roman" w:hAnsi="Times New Roman" w:cs="Times New Roman"/>
          <w:sz w:val="28"/>
          <w:szCs w:val="28"/>
          <w:lang w:eastAsia="ru-RU"/>
        </w:rPr>
        <w:t xml:space="preserve"> ___</w:t>
      </w:r>
      <w:r w:rsidR="00C75597">
        <w:rPr>
          <w:rFonts w:ascii="Times New Roman" w:hAnsi="Times New Roman" w:cs="Times New Roman"/>
          <w:sz w:val="28"/>
          <w:szCs w:val="28"/>
          <w:lang w:eastAsia="ru-RU"/>
        </w:rPr>
        <w:t>______________________________</w:t>
      </w:r>
      <w:r w:rsidR="00515B10" w:rsidRPr="00D66394">
        <w:rPr>
          <w:rFonts w:ascii="Times New Roman" w:hAnsi="Times New Roman" w:cs="Times New Roman"/>
          <w:sz w:val="28"/>
          <w:szCs w:val="28"/>
          <w:lang w:eastAsia="ru-RU"/>
        </w:rPr>
        <w:t>__</w:t>
      </w:r>
      <w:r w:rsidRPr="00D66394">
        <w:rPr>
          <w:rFonts w:ascii="Times New Roman" w:hAnsi="Times New Roman" w:cs="Times New Roman"/>
          <w:sz w:val="28"/>
          <w:szCs w:val="28"/>
          <w:lang w:eastAsia="ru-RU"/>
        </w:rPr>
        <w:t xml:space="preserve"> </w:t>
      </w:r>
    </w:p>
    <w:p w14:paraId="19BBAF6C" w14:textId="77777777" w:rsidR="00135F89" w:rsidRDefault="00321622">
      <w:pPr>
        <w:tabs>
          <w:tab w:val="left" w:pos="1496"/>
        </w:tabs>
        <w:autoSpaceDE w:val="0"/>
        <w:autoSpaceDN w:val="0"/>
        <w:adjustRightInd w:val="0"/>
        <w:spacing w:after="0" w:line="240" w:lineRule="auto"/>
        <w:jc w:val="center"/>
        <w:rPr>
          <w:rFonts w:ascii="Times New Roman" w:hAnsi="Times New Roman" w:cs="Times New Roman"/>
          <w:sz w:val="28"/>
          <w:szCs w:val="28"/>
          <w:vertAlign w:val="subscript"/>
          <w:lang w:eastAsia="ru-RU"/>
        </w:rPr>
      </w:pPr>
      <w:r w:rsidRPr="00321622">
        <w:rPr>
          <w:rFonts w:ascii="Times New Roman" w:hAnsi="Times New Roman" w:cs="Times New Roman"/>
          <w:sz w:val="28"/>
          <w:szCs w:val="28"/>
          <w:vertAlign w:val="subscript"/>
          <w:lang w:eastAsia="ru-RU"/>
        </w:rPr>
        <w:t>(</w:t>
      </w:r>
      <w:r w:rsidRPr="00321622">
        <w:rPr>
          <w:rFonts w:ascii="Times New Roman" w:hAnsi="Times New Roman" w:cs="Times New Roman"/>
          <w:i/>
          <w:sz w:val="28"/>
          <w:szCs w:val="28"/>
          <w:vertAlign w:val="subscript"/>
          <w:lang w:eastAsia="ru-RU"/>
        </w:rPr>
        <w:t xml:space="preserve">указывается информация, необходимая для устранения причин отказа в приеме документов, необходимых </w:t>
      </w:r>
      <w:r w:rsidR="00C75597">
        <w:rPr>
          <w:rFonts w:ascii="Times New Roman" w:hAnsi="Times New Roman" w:cs="Times New Roman"/>
          <w:i/>
          <w:sz w:val="28"/>
          <w:szCs w:val="28"/>
          <w:vertAlign w:val="subscript"/>
          <w:lang w:eastAsia="ru-RU"/>
        </w:rPr>
        <w:br/>
      </w:r>
      <w:r w:rsidRPr="00321622">
        <w:rPr>
          <w:rFonts w:ascii="Times New Roman" w:hAnsi="Times New Roman" w:cs="Times New Roman"/>
          <w:i/>
          <w:sz w:val="28"/>
          <w:szCs w:val="28"/>
          <w:vertAlign w:val="subscript"/>
          <w:lang w:eastAsia="ru-RU"/>
        </w:rPr>
        <w:t>для предоставления муниципальной услуги, а также иная дополнительная информация при наличии</w:t>
      </w:r>
      <w:r w:rsidRPr="00321622">
        <w:rPr>
          <w:rFonts w:ascii="Times New Roman" w:hAnsi="Times New Roman" w:cs="Times New Roman"/>
          <w:sz w:val="28"/>
          <w:szCs w:val="28"/>
          <w:vertAlign w:val="subscript"/>
          <w:lang w:eastAsia="ru-RU"/>
        </w:rPr>
        <w:t>).</w:t>
      </w:r>
    </w:p>
    <w:p w14:paraId="50457B8E" w14:textId="77777777" w:rsidR="00515B10" w:rsidRPr="00D66394" w:rsidRDefault="00515B10" w:rsidP="00515B10">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p>
    <w:p w14:paraId="14A1CEB4" w14:textId="77777777" w:rsidR="00515B10" w:rsidRPr="00D66394" w:rsidRDefault="00515B10" w:rsidP="00515B10">
      <w:pPr>
        <w:pStyle w:val="af4"/>
        <w:spacing w:after="0"/>
        <w:ind w:firstLine="709"/>
        <w:rPr>
          <w:b w:val="0"/>
          <w:sz w:val="28"/>
          <w:szCs w:val="28"/>
        </w:rPr>
      </w:pPr>
      <w:r w:rsidRPr="00D66394">
        <w:rPr>
          <w:b w:val="0"/>
          <w:sz w:val="28"/>
          <w:szCs w:val="28"/>
        </w:rPr>
        <w:t>__________                                                        __________</w:t>
      </w:r>
    </w:p>
    <w:p w14:paraId="1E839A3F" w14:textId="77777777" w:rsidR="00515B10" w:rsidRPr="00D66394" w:rsidRDefault="00515B10" w:rsidP="00515B10">
      <w:pPr>
        <w:pStyle w:val="af4"/>
        <w:spacing w:after="0"/>
        <w:ind w:firstLine="709"/>
        <w:jc w:val="both"/>
        <w:rPr>
          <w:b w:val="0"/>
          <w:sz w:val="28"/>
          <w:szCs w:val="28"/>
        </w:rPr>
      </w:pPr>
      <w:r w:rsidRPr="00D66394">
        <w:rPr>
          <w:b w:val="0"/>
          <w:sz w:val="28"/>
          <w:szCs w:val="28"/>
        </w:rPr>
        <w:t xml:space="preserve">            (уполномоченное                  </w:t>
      </w:r>
      <w:proofErr w:type="gramStart"/>
      <w:r w:rsidRPr="00D66394">
        <w:rPr>
          <w:b w:val="0"/>
          <w:sz w:val="28"/>
          <w:szCs w:val="28"/>
        </w:rPr>
        <w:t xml:space="preserve">   (</w:t>
      </w:r>
      <w:proofErr w:type="gramEnd"/>
      <w:r w:rsidRPr="00D66394">
        <w:rPr>
          <w:b w:val="0"/>
          <w:sz w:val="28"/>
          <w:szCs w:val="28"/>
        </w:rPr>
        <w:t>подпись, фамилия, инициалы)</w:t>
      </w:r>
      <w:r w:rsidRPr="00D66394">
        <w:rPr>
          <w:b w:val="0"/>
          <w:sz w:val="28"/>
          <w:szCs w:val="28"/>
        </w:rPr>
        <w:br/>
        <w:t xml:space="preserve">         должностное лицо </w:t>
      </w:r>
      <w:r w:rsidR="00916868">
        <w:rPr>
          <w:b w:val="0"/>
          <w:sz w:val="28"/>
          <w:szCs w:val="28"/>
        </w:rPr>
        <w:t>Администрации)</w:t>
      </w:r>
    </w:p>
    <w:p w14:paraId="39C127F9" w14:textId="77777777" w:rsidR="00515B10" w:rsidRPr="00D66394" w:rsidRDefault="00515B10" w:rsidP="00515B10">
      <w:pPr>
        <w:pStyle w:val="af4"/>
        <w:spacing w:after="0"/>
        <w:ind w:firstLine="709"/>
        <w:jc w:val="both"/>
        <w:rPr>
          <w:b w:val="0"/>
          <w:sz w:val="28"/>
          <w:szCs w:val="28"/>
        </w:rPr>
      </w:pPr>
    </w:p>
    <w:p w14:paraId="42274111" w14:textId="77777777" w:rsidR="00515B10" w:rsidRPr="00D66394" w:rsidRDefault="00515B10" w:rsidP="00515B10">
      <w:pPr>
        <w:pStyle w:val="af4"/>
        <w:spacing w:after="0"/>
        <w:ind w:firstLine="709"/>
        <w:jc w:val="right"/>
        <w:rPr>
          <w:b w:val="0"/>
          <w:sz w:val="28"/>
          <w:szCs w:val="28"/>
        </w:rPr>
      </w:pPr>
      <w:r w:rsidRPr="00D66394">
        <w:rPr>
          <w:b w:val="0"/>
          <w:sz w:val="28"/>
          <w:szCs w:val="28"/>
        </w:rPr>
        <w:t>«__» _____ 202__</w:t>
      </w:r>
    </w:p>
    <w:p w14:paraId="76F7F932" w14:textId="77777777" w:rsidR="00916868" w:rsidRDefault="00916868">
      <w:pPr>
        <w:rPr>
          <w:rFonts w:ascii="Times New Roman" w:hAnsi="Times New Roman" w:cs="Times New Roman"/>
          <w:sz w:val="28"/>
          <w:szCs w:val="28"/>
        </w:rPr>
      </w:pPr>
      <w:r>
        <w:rPr>
          <w:rFonts w:ascii="Times New Roman" w:hAnsi="Times New Roman" w:cs="Times New Roman"/>
          <w:sz w:val="28"/>
          <w:szCs w:val="28"/>
        </w:rPr>
        <w:br w:type="page"/>
      </w:r>
    </w:p>
    <w:p w14:paraId="221FF312" w14:textId="77777777" w:rsidR="006B1CBA" w:rsidRPr="00C05A4D" w:rsidRDefault="006B1CBA" w:rsidP="00C05A4D">
      <w:pPr>
        <w:pStyle w:val="af6"/>
        <w:spacing w:line="276" w:lineRule="auto"/>
        <w:ind w:firstLine="5103"/>
        <w:rPr>
          <w:rFonts w:ascii="Times New Roman" w:hAnsi="Times New Roman" w:cs="Times New Roman"/>
          <w:b/>
          <w:sz w:val="28"/>
          <w:szCs w:val="28"/>
        </w:rPr>
      </w:pPr>
      <w:bookmarkStart w:id="57" w:name="_Toc91253295"/>
      <w:r w:rsidRPr="00C05A4D">
        <w:rPr>
          <w:rStyle w:val="14"/>
          <w:rFonts w:eastAsiaTheme="minorEastAsia"/>
          <w:b w:val="0"/>
          <w:sz w:val="28"/>
          <w:szCs w:val="28"/>
        </w:rPr>
        <w:lastRenderedPageBreak/>
        <w:t xml:space="preserve">Приложение </w:t>
      </w:r>
      <w:r w:rsidR="00145717" w:rsidRPr="00C05A4D">
        <w:rPr>
          <w:rStyle w:val="14"/>
          <w:rFonts w:eastAsiaTheme="minorEastAsia"/>
          <w:b w:val="0"/>
          <w:sz w:val="28"/>
          <w:szCs w:val="28"/>
        </w:rPr>
        <w:t>8</w:t>
      </w:r>
      <w:bookmarkEnd w:id="57"/>
    </w:p>
    <w:p w14:paraId="50315C81" w14:textId="77777777" w:rsidR="004D3070" w:rsidRPr="004D3070" w:rsidRDefault="004D3070" w:rsidP="004D3070">
      <w:pPr>
        <w:pStyle w:val="af6"/>
        <w:ind w:right="140" w:firstLine="4111"/>
        <w:rPr>
          <w:rFonts w:ascii="Times New Roman" w:hAnsi="Times New Roman" w:cs="Times New Roman"/>
          <w:bCs/>
          <w:sz w:val="24"/>
          <w:szCs w:val="24"/>
        </w:rPr>
      </w:pPr>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567D9584" w14:textId="77777777" w:rsidR="00BB7B56" w:rsidRPr="00D66394" w:rsidRDefault="00BB7B56" w:rsidP="00BB7B56">
      <w:pPr>
        <w:pStyle w:val="a3"/>
        <w:spacing w:line="276" w:lineRule="auto"/>
        <w:jc w:val="center"/>
        <w:rPr>
          <w:rFonts w:ascii="Times New Roman" w:hAnsi="Times New Roman" w:cs="Times New Roman"/>
          <w:sz w:val="28"/>
          <w:szCs w:val="28"/>
        </w:rPr>
      </w:pPr>
    </w:p>
    <w:p w14:paraId="2ADDC32B" w14:textId="77777777" w:rsidR="00BB7B56" w:rsidRPr="00990935" w:rsidRDefault="00BB7B56" w:rsidP="00A44F4D">
      <w:pPr>
        <w:pStyle w:val="a3"/>
        <w:spacing w:line="276" w:lineRule="auto"/>
        <w:jc w:val="center"/>
        <w:outlineLvl w:val="1"/>
        <w:rPr>
          <w:rFonts w:ascii="Times New Roman" w:hAnsi="Times New Roman" w:cs="Times New Roman"/>
          <w:b/>
          <w:sz w:val="28"/>
          <w:szCs w:val="28"/>
        </w:rPr>
      </w:pPr>
      <w:bookmarkStart w:id="58" w:name="_Toc91253298"/>
      <w:r w:rsidRPr="00990935">
        <w:rPr>
          <w:rFonts w:ascii="Times New Roman" w:hAnsi="Times New Roman" w:cs="Times New Roman"/>
          <w:b/>
          <w:sz w:val="28"/>
          <w:szCs w:val="28"/>
        </w:rPr>
        <w:t xml:space="preserve">Перечень </w:t>
      </w:r>
      <w:r w:rsidRPr="00990935">
        <w:rPr>
          <w:rFonts w:ascii="Times New Roman" w:hAnsi="Times New Roman" w:cs="Times New Roman"/>
          <w:b/>
          <w:sz w:val="28"/>
          <w:szCs w:val="28"/>
        </w:rPr>
        <w:br/>
        <w:t xml:space="preserve">общих признаков, по которым объединяются </w:t>
      </w:r>
      <w:r w:rsidRPr="00990935">
        <w:rPr>
          <w:rFonts w:ascii="Times New Roman" w:hAnsi="Times New Roman" w:cs="Times New Roman"/>
          <w:b/>
          <w:sz w:val="28"/>
          <w:szCs w:val="28"/>
        </w:rPr>
        <w:br/>
        <w:t>категории заявителей</w:t>
      </w:r>
      <w:bookmarkEnd w:id="58"/>
    </w:p>
    <w:p w14:paraId="189516C6" w14:textId="77777777" w:rsidR="00BB7B56" w:rsidRPr="00990935" w:rsidRDefault="00BB7B56" w:rsidP="00BB7B56">
      <w:pPr>
        <w:pStyle w:val="a3"/>
        <w:spacing w:line="276" w:lineRule="auto"/>
        <w:ind w:firstLine="709"/>
        <w:jc w:val="center"/>
        <w:rPr>
          <w:rFonts w:ascii="Times New Roman" w:hAnsi="Times New Roman" w:cs="Times New Roman"/>
          <w:b/>
          <w:sz w:val="28"/>
          <w:szCs w:val="28"/>
        </w:rPr>
      </w:pPr>
    </w:p>
    <w:tbl>
      <w:tblPr>
        <w:tblStyle w:val="af8"/>
        <w:tblW w:w="0" w:type="auto"/>
        <w:tblLook w:val="04A0" w:firstRow="1" w:lastRow="0" w:firstColumn="1" w:lastColumn="0" w:noHBand="0" w:noVBand="1"/>
      </w:tblPr>
      <w:tblGrid>
        <w:gridCol w:w="817"/>
        <w:gridCol w:w="4253"/>
        <w:gridCol w:w="3969"/>
      </w:tblGrid>
      <w:tr w:rsidR="00BB7B56" w:rsidRPr="00D66394" w14:paraId="42AFAD78" w14:textId="77777777" w:rsidTr="00536C51">
        <w:tc>
          <w:tcPr>
            <w:tcW w:w="9039" w:type="dxa"/>
            <w:gridSpan w:val="3"/>
            <w:vAlign w:val="center"/>
          </w:tcPr>
          <w:p w14:paraId="2A976EB7" w14:textId="77777777" w:rsidR="00BB7B56" w:rsidRPr="00D66394" w:rsidRDefault="00BB7B56" w:rsidP="00536C51">
            <w:pPr>
              <w:pStyle w:val="a3"/>
              <w:spacing w:line="276" w:lineRule="auto"/>
              <w:jc w:val="center"/>
              <w:rPr>
                <w:rFonts w:ascii="Times New Roman" w:hAnsi="Times New Roman" w:cs="Times New Roman"/>
                <w:sz w:val="24"/>
                <w:szCs w:val="24"/>
              </w:rPr>
            </w:pPr>
          </w:p>
          <w:p w14:paraId="0E7F3295" w14:textId="77777777" w:rsidR="00BB7B56" w:rsidRDefault="00BB7B56" w:rsidP="00752D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r w:rsidRPr="00D66394">
              <w:rPr>
                <w:rFonts w:ascii="Times New Roman" w:hAnsi="Times New Roman" w:cs="Times New Roman"/>
                <w:sz w:val="24"/>
                <w:szCs w:val="24"/>
              </w:rPr>
              <w:br/>
              <w:t>по которым объединяются категории заявителей</w:t>
            </w:r>
          </w:p>
          <w:p w14:paraId="40C43846" w14:textId="77777777" w:rsidR="00752D51" w:rsidRPr="00D66394" w:rsidRDefault="00752D51" w:rsidP="00752D51">
            <w:pPr>
              <w:pStyle w:val="a3"/>
              <w:spacing w:line="276" w:lineRule="auto"/>
              <w:jc w:val="center"/>
              <w:rPr>
                <w:rFonts w:ascii="Times New Roman" w:hAnsi="Times New Roman" w:cs="Times New Roman"/>
                <w:sz w:val="24"/>
                <w:szCs w:val="24"/>
              </w:rPr>
            </w:pPr>
          </w:p>
        </w:tc>
      </w:tr>
      <w:tr w:rsidR="00BB7B56" w:rsidRPr="00D66394" w14:paraId="2552F82D" w14:textId="77777777" w:rsidTr="00536C51">
        <w:tc>
          <w:tcPr>
            <w:tcW w:w="817" w:type="dxa"/>
            <w:vAlign w:val="center"/>
          </w:tcPr>
          <w:p w14:paraId="689EBED7"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w:t>
            </w:r>
          </w:p>
        </w:tc>
        <w:tc>
          <w:tcPr>
            <w:tcW w:w="4253" w:type="dxa"/>
            <w:vAlign w:val="center"/>
          </w:tcPr>
          <w:p w14:paraId="2D0C2DAD"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p>
        </w:tc>
        <w:tc>
          <w:tcPr>
            <w:tcW w:w="3969" w:type="dxa"/>
            <w:vAlign w:val="center"/>
          </w:tcPr>
          <w:p w14:paraId="47410B15"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Категории заявителей</w:t>
            </w:r>
          </w:p>
        </w:tc>
      </w:tr>
      <w:tr w:rsidR="00BB7B56" w:rsidRPr="00D66394" w14:paraId="1BB48B9E" w14:textId="77777777" w:rsidTr="00536C51">
        <w:tc>
          <w:tcPr>
            <w:tcW w:w="817" w:type="dxa"/>
            <w:vAlign w:val="center"/>
          </w:tcPr>
          <w:p w14:paraId="7B079E20"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1.</w:t>
            </w:r>
          </w:p>
        </w:tc>
        <w:tc>
          <w:tcPr>
            <w:tcW w:w="4253" w:type="dxa"/>
            <w:vAlign w:val="center"/>
          </w:tcPr>
          <w:p w14:paraId="6E4A3246" w14:textId="77777777" w:rsidR="00BB7B56" w:rsidRPr="000A7951" w:rsidRDefault="00124E15" w:rsidP="000C6B4E">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Физическое лицо</w:t>
            </w:r>
            <w:r w:rsidR="000C78AC" w:rsidRPr="000A7951">
              <w:rPr>
                <w:rFonts w:ascii="Times New Roman" w:hAnsi="Times New Roman" w:cs="Times New Roman"/>
                <w:i/>
                <w:sz w:val="24"/>
                <w:szCs w:val="24"/>
              </w:rPr>
              <w:t xml:space="preserve"> </w:t>
            </w:r>
            <w:r w:rsidR="000C78AC" w:rsidRPr="000A7951">
              <w:rPr>
                <w:rFonts w:ascii="Times New Roman" w:hAnsi="Times New Roman" w:cs="Times New Roman"/>
                <w:i/>
                <w:sz w:val="24"/>
                <w:szCs w:val="24"/>
              </w:rPr>
              <w:br/>
              <w:t>(гражданин Российской Федерации, иностранный гражданин)</w:t>
            </w:r>
          </w:p>
        </w:tc>
        <w:tc>
          <w:tcPr>
            <w:tcW w:w="3969" w:type="dxa"/>
            <w:vMerge w:val="restart"/>
            <w:vAlign w:val="center"/>
          </w:tcPr>
          <w:p w14:paraId="2F77A2FD" w14:textId="77777777"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Собственник</w:t>
            </w:r>
            <w:r w:rsidR="007C2C70" w:rsidRPr="000A7951">
              <w:rPr>
                <w:rFonts w:ascii="Times New Roman" w:hAnsi="Times New Roman" w:cs="Times New Roman"/>
                <w:i/>
                <w:sz w:val="24"/>
                <w:szCs w:val="24"/>
              </w:rPr>
              <w:t xml:space="preserve"> садового дома или жилого дома, расположенного на территории Московской области и подлежащим признанию жилым домом или садовым домом.</w:t>
            </w:r>
          </w:p>
        </w:tc>
      </w:tr>
      <w:tr w:rsidR="00BB7B56" w:rsidRPr="00D66394" w14:paraId="3E38A106" w14:textId="77777777" w:rsidTr="00536C51">
        <w:tc>
          <w:tcPr>
            <w:tcW w:w="817" w:type="dxa"/>
            <w:vAlign w:val="center"/>
          </w:tcPr>
          <w:p w14:paraId="785CFFB7"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2.</w:t>
            </w:r>
          </w:p>
        </w:tc>
        <w:tc>
          <w:tcPr>
            <w:tcW w:w="4253" w:type="dxa"/>
            <w:vAlign w:val="center"/>
          </w:tcPr>
          <w:p w14:paraId="22CB0F16" w14:textId="77777777"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Индивидуальный предприниматель</w:t>
            </w:r>
          </w:p>
        </w:tc>
        <w:tc>
          <w:tcPr>
            <w:tcW w:w="3969" w:type="dxa"/>
            <w:vMerge/>
            <w:vAlign w:val="center"/>
          </w:tcPr>
          <w:p w14:paraId="630E7F5B" w14:textId="77777777" w:rsidR="00BB7B56" w:rsidRPr="000A7951" w:rsidRDefault="00BB7B56" w:rsidP="00536C51">
            <w:pPr>
              <w:pStyle w:val="a3"/>
              <w:spacing w:line="276" w:lineRule="auto"/>
              <w:jc w:val="center"/>
              <w:rPr>
                <w:rFonts w:ascii="Times New Roman" w:hAnsi="Times New Roman" w:cs="Times New Roman"/>
                <w:i/>
                <w:sz w:val="24"/>
                <w:szCs w:val="24"/>
              </w:rPr>
            </w:pPr>
          </w:p>
        </w:tc>
      </w:tr>
      <w:tr w:rsidR="00BB7B56" w:rsidRPr="00D66394" w14:paraId="18110202" w14:textId="77777777" w:rsidTr="00536C51">
        <w:tc>
          <w:tcPr>
            <w:tcW w:w="817" w:type="dxa"/>
            <w:vAlign w:val="center"/>
          </w:tcPr>
          <w:p w14:paraId="1D862A4A" w14:textId="77777777" w:rsidR="00BB7B56" w:rsidRPr="00D66394" w:rsidRDefault="00BB7B56" w:rsidP="00536C5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3.</w:t>
            </w:r>
          </w:p>
        </w:tc>
        <w:tc>
          <w:tcPr>
            <w:tcW w:w="4253" w:type="dxa"/>
            <w:vAlign w:val="center"/>
          </w:tcPr>
          <w:p w14:paraId="3F111AD2" w14:textId="77777777" w:rsidR="00BB7B56" w:rsidRPr="000A7951" w:rsidRDefault="00124E15" w:rsidP="00536C51">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Юридическое лицо</w:t>
            </w:r>
          </w:p>
        </w:tc>
        <w:tc>
          <w:tcPr>
            <w:tcW w:w="3969" w:type="dxa"/>
            <w:vMerge/>
            <w:vAlign w:val="center"/>
          </w:tcPr>
          <w:p w14:paraId="0E3EBE23" w14:textId="77777777" w:rsidR="00BB7B56" w:rsidRPr="000A7951" w:rsidRDefault="00BB7B56" w:rsidP="00536C51">
            <w:pPr>
              <w:pStyle w:val="a3"/>
              <w:spacing w:line="276" w:lineRule="auto"/>
              <w:jc w:val="center"/>
              <w:rPr>
                <w:rFonts w:ascii="Times New Roman" w:hAnsi="Times New Roman" w:cs="Times New Roman"/>
                <w:i/>
                <w:sz w:val="24"/>
                <w:szCs w:val="24"/>
              </w:rPr>
            </w:pPr>
          </w:p>
        </w:tc>
      </w:tr>
      <w:tr w:rsidR="002D0080" w:rsidRPr="00D66394" w14:paraId="48366944" w14:textId="77777777" w:rsidTr="00EE278A">
        <w:tc>
          <w:tcPr>
            <w:tcW w:w="9039" w:type="dxa"/>
            <w:gridSpan w:val="3"/>
            <w:vAlign w:val="center"/>
          </w:tcPr>
          <w:p w14:paraId="5F86D088" w14:textId="77777777" w:rsidR="002D0080" w:rsidRPr="000A7951" w:rsidRDefault="002D0080" w:rsidP="002D0080">
            <w:pPr>
              <w:pStyle w:val="a3"/>
              <w:jc w:val="center"/>
              <w:rPr>
                <w:rFonts w:ascii="Times New Roman" w:hAnsi="Times New Roman" w:cs="Times New Roman"/>
                <w:sz w:val="24"/>
                <w:szCs w:val="24"/>
              </w:rPr>
            </w:pPr>
          </w:p>
          <w:p w14:paraId="51FAC806" w14:textId="77777777" w:rsidR="002D0080" w:rsidRPr="000A7951" w:rsidRDefault="00E1427A" w:rsidP="002D0080">
            <w:pPr>
              <w:pStyle w:val="a3"/>
              <w:jc w:val="center"/>
              <w:rPr>
                <w:rFonts w:ascii="Times New Roman" w:hAnsi="Times New Roman" w:cs="Times New Roman"/>
                <w:sz w:val="24"/>
                <w:szCs w:val="24"/>
              </w:rPr>
            </w:pPr>
            <w:r w:rsidRPr="000A7951">
              <w:rPr>
                <w:rFonts w:ascii="Times New Roman" w:hAnsi="Times New Roman" w:cs="Times New Roman"/>
                <w:sz w:val="24"/>
                <w:szCs w:val="24"/>
              </w:rPr>
              <w:t xml:space="preserve">Комбинации признаков заявителей, </w:t>
            </w:r>
          </w:p>
          <w:p w14:paraId="1CD8671F" w14:textId="77777777" w:rsidR="002D0080" w:rsidRPr="000A7951" w:rsidRDefault="00E1427A" w:rsidP="002D0080">
            <w:pPr>
              <w:pStyle w:val="a3"/>
              <w:jc w:val="center"/>
              <w:rPr>
                <w:rFonts w:ascii="Times New Roman" w:hAnsi="Times New Roman" w:cs="Times New Roman"/>
                <w:sz w:val="24"/>
                <w:szCs w:val="24"/>
              </w:rPr>
            </w:pPr>
            <w:r w:rsidRPr="000A7951">
              <w:rPr>
                <w:rFonts w:ascii="Times New Roman" w:hAnsi="Times New Roman" w:cs="Times New Roman"/>
                <w:sz w:val="24"/>
                <w:szCs w:val="24"/>
              </w:rPr>
              <w:t xml:space="preserve">каждая из которых соответствует одному варианту </w:t>
            </w:r>
          </w:p>
          <w:p w14:paraId="34F8DB0B" w14:textId="77777777" w:rsidR="002D0080" w:rsidRPr="000A7951" w:rsidRDefault="00E1427A" w:rsidP="002D0080">
            <w:pPr>
              <w:pStyle w:val="a3"/>
              <w:spacing w:line="276" w:lineRule="auto"/>
              <w:jc w:val="center"/>
              <w:rPr>
                <w:rFonts w:ascii="Times New Roman" w:hAnsi="Times New Roman" w:cs="Times New Roman"/>
                <w:sz w:val="24"/>
                <w:szCs w:val="24"/>
              </w:rPr>
            </w:pPr>
            <w:r w:rsidRPr="000A7951">
              <w:rPr>
                <w:rFonts w:ascii="Times New Roman" w:hAnsi="Times New Roman" w:cs="Times New Roman"/>
                <w:sz w:val="24"/>
                <w:szCs w:val="24"/>
              </w:rPr>
              <w:t>предоставления муниципальной услуги</w:t>
            </w:r>
          </w:p>
          <w:p w14:paraId="49F7F31D" w14:textId="77777777" w:rsidR="002D0080" w:rsidRPr="000A7951" w:rsidRDefault="002D0080" w:rsidP="002D0080">
            <w:pPr>
              <w:pStyle w:val="a3"/>
              <w:spacing w:line="276" w:lineRule="auto"/>
              <w:jc w:val="center"/>
              <w:rPr>
                <w:rFonts w:ascii="Times New Roman" w:hAnsi="Times New Roman" w:cs="Times New Roman"/>
                <w:i/>
                <w:sz w:val="24"/>
                <w:szCs w:val="24"/>
              </w:rPr>
            </w:pPr>
          </w:p>
        </w:tc>
      </w:tr>
      <w:tr w:rsidR="002D0080" w:rsidRPr="00D66394" w14:paraId="4A8E25BD" w14:textId="77777777" w:rsidTr="00EE278A">
        <w:tc>
          <w:tcPr>
            <w:tcW w:w="817" w:type="dxa"/>
            <w:vAlign w:val="center"/>
          </w:tcPr>
          <w:p w14:paraId="6A71255A" w14:textId="77777777" w:rsidR="002D0080" w:rsidRPr="00D66394" w:rsidRDefault="002D0080" w:rsidP="002D0080">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3" w:type="dxa"/>
          </w:tcPr>
          <w:p w14:paraId="11B2CAC2" w14:textId="77777777" w:rsidR="00E1427A" w:rsidRPr="000A7951" w:rsidRDefault="002D0080">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Гражданин Российской Федерации, иностранный гражданин и лицо без гражданства, являющийся собственник</w:t>
            </w:r>
            <w:r w:rsidR="007C2C70" w:rsidRPr="000A7951">
              <w:rPr>
                <w:rFonts w:ascii="Times New Roman" w:hAnsi="Times New Roman" w:cs="Times New Roman"/>
                <w:i/>
                <w:sz w:val="24"/>
                <w:szCs w:val="24"/>
              </w:rPr>
              <w:t>ом</w:t>
            </w:r>
            <w:r w:rsidRPr="000A7951">
              <w:rPr>
                <w:rFonts w:ascii="Times New Roman" w:hAnsi="Times New Roman" w:cs="Times New Roman"/>
                <w:i/>
                <w:sz w:val="24"/>
                <w:szCs w:val="24"/>
              </w:rPr>
              <w:t xml:space="preserve"> садового дома или жилого дома, расположенного на территории Московской области и подлежащим признани</w:t>
            </w:r>
            <w:r w:rsidR="007C2C70" w:rsidRPr="000A7951">
              <w:rPr>
                <w:rFonts w:ascii="Times New Roman" w:hAnsi="Times New Roman" w:cs="Times New Roman"/>
                <w:i/>
                <w:sz w:val="24"/>
                <w:szCs w:val="24"/>
              </w:rPr>
              <w:t>ю жилым домом или садовым домом</w:t>
            </w:r>
          </w:p>
        </w:tc>
        <w:tc>
          <w:tcPr>
            <w:tcW w:w="3969" w:type="dxa"/>
          </w:tcPr>
          <w:p w14:paraId="13193EE2" w14:textId="77777777" w:rsidR="002D0080" w:rsidRPr="000A7951" w:rsidRDefault="002D0080" w:rsidP="002D0080">
            <w:pPr>
              <w:pStyle w:val="a3"/>
              <w:spacing w:line="276" w:lineRule="auto"/>
              <w:jc w:val="center"/>
              <w:rPr>
                <w:rFonts w:ascii="Times New Roman" w:hAnsi="Times New Roman" w:cs="Times New Roman"/>
                <w:i/>
                <w:sz w:val="24"/>
                <w:szCs w:val="24"/>
              </w:rPr>
            </w:pPr>
            <w:r w:rsidRPr="000A7951">
              <w:rPr>
                <w:rFonts w:ascii="Times New Roman" w:hAnsi="Times New Roman" w:cs="Times New Roman"/>
                <w:i/>
                <w:sz w:val="24"/>
                <w:szCs w:val="24"/>
              </w:rPr>
              <w:t>Вариант предоставления государственной услуги, указанный в подпункте 17.1.1 пункта 17.1 Административного регламента</w:t>
            </w:r>
          </w:p>
        </w:tc>
      </w:tr>
    </w:tbl>
    <w:p w14:paraId="4A4AA1FF" w14:textId="77777777" w:rsidR="00FD7BD6" w:rsidRPr="00D66394" w:rsidRDefault="00FD7BD6" w:rsidP="00BB7B56">
      <w:pPr>
        <w:pStyle w:val="a3"/>
        <w:spacing w:line="276" w:lineRule="auto"/>
        <w:jc w:val="center"/>
        <w:rPr>
          <w:rFonts w:ascii="Times New Roman" w:hAnsi="Times New Roman" w:cs="Times New Roman"/>
          <w:sz w:val="28"/>
          <w:szCs w:val="28"/>
        </w:rPr>
        <w:sectPr w:rsidR="00FD7BD6" w:rsidRPr="00D66394" w:rsidSect="002D2FAD">
          <w:headerReference w:type="default" r:id="rId10"/>
          <w:footerReference w:type="default" r:id="rId11"/>
          <w:pgSz w:w="11906" w:h="16838"/>
          <w:pgMar w:top="1134" w:right="851" w:bottom="1134" w:left="1701" w:header="709" w:footer="709" w:gutter="0"/>
          <w:cols w:space="708"/>
          <w:docGrid w:linePitch="360"/>
        </w:sectPr>
      </w:pPr>
    </w:p>
    <w:p w14:paraId="2C35816A" w14:textId="77777777" w:rsidR="00145717" w:rsidRPr="00A312E4" w:rsidRDefault="00145717" w:rsidP="004D3070">
      <w:pPr>
        <w:pStyle w:val="af6"/>
        <w:tabs>
          <w:tab w:val="left" w:pos="4678"/>
        </w:tabs>
        <w:spacing w:line="276" w:lineRule="auto"/>
        <w:ind w:firstLine="10206"/>
        <w:rPr>
          <w:rFonts w:ascii="Times New Roman" w:hAnsi="Times New Roman" w:cs="Times New Roman"/>
          <w:b/>
          <w:sz w:val="28"/>
          <w:szCs w:val="28"/>
        </w:rPr>
      </w:pPr>
      <w:bookmarkStart w:id="59" w:name="_Toc91253299"/>
      <w:r w:rsidRPr="00A312E4">
        <w:rPr>
          <w:rStyle w:val="14"/>
          <w:rFonts w:eastAsiaTheme="minorEastAsia"/>
          <w:b w:val="0"/>
          <w:sz w:val="28"/>
          <w:szCs w:val="28"/>
        </w:rPr>
        <w:lastRenderedPageBreak/>
        <w:t>Приложение 9</w:t>
      </w:r>
      <w:bookmarkEnd w:id="59"/>
    </w:p>
    <w:p w14:paraId="6C638B20" w14:textId="77777777" w:rsidR="004D3070" w:rsidRPr="004D3070" w:rsidRDefault="004D3070" w:rsidP="00A45000">
      <w:pPr>
        <w:pStyle w:val="af6"/>
        <w:tabs>
          <w:tab w:val="left" w:pos="4678"/>
        </w:tabs>
        <w:ind w:right="140" w:firstLine="10206"/>
        <w:rPr>
          <w:rFonts w:ascii="Times New Roman" w:hAnsi="Times New Roman" w:cs="Times New Roman"/>
          <w:bCs/>
          <w:sz w:val="24"/>
          <w:szCs w:val="24"/>
        </w:rPr>
      </w:pPr>
      <w:bookmarkStart w:id="60" w:name="_Toc91253302"/>
      <w:r>
        <w:rPr>
          <w:rFonts w:ascii="Times New Roman" w:hAnsi="Times New Roman" w:cs="Times New Roman"/>
          <w:bCs/>
          <w:sz w:val="24"/>
          <w:szCs w:val="24"/>
        </w:rPr>
        <w:t>к</w:t>
      </w:r>
      <w:r w:rsidRPr="004D3070">
        <w:rPr>
          <w:rFonts w:ascii="Times New Roman" w:hAnsi="Times New Roman" w:cs="Times New Roman"/>
          <w:bCs/>
          <w:sz w:val="24"/>
          <w:szCs w:val="24"/>
        </w:rPr>
        <w:t xml:space="preserve"> административному регламенту</w:t>
      </w:r>
      <w:r w:rsidRPr="004D3070">
        <w:rPr>
          <w:sz w:val="24"/>
          <w:szCs w:val="24"/>
        </w:rPr>
        <w:t xml:space="preserve"> </w:t>
      </w:r>
    </w:p>
    <w:p w14:paraId="4A4FDE56" w14:textId="77777777" w:rsidR="006D7D6F" w:rsidRPr="00786A23" w:rsidRDefault="006D7D6F" w:rsidP="00A44F4D">
      <w:pPr>
        <w:pStyle w:val="20"/>
        <w:jc w:val="center"/>
        <w:rPr>
          <w:rFonts w:ascii="Times New Roman" w:hAnsi="Times New Roman" w:cs="Times New Roman"/>
          <w:color w:val="auto"/>
          <w:sz w:val="28"/>
          <w:szCs w:val="28"/>
        </w:rPr>
      </w:pPr>
      <w:r w:rsidRPr="00786A23">
        <w:rPr>
          <w:rFonts w:ascii="Times New Roman" w:hAnsi="Times New Roman" w:cs="Times New Roman"/>
          <w:color w:val="auto"/>
          <w:sz w:val="28"/>
          <w:szCs w:val="28"/>
        </w:rPr>
        <w:t xml:space="preserve">Описание административных действий (процедур) </w:t>
      </w:r>
      <w:r w:rsidRPr="00786A23">
        <w:rPr>
          <w:rFonts w:ascii="Times New Roman" w:hAnsi="Times New Roman" w:cs="Times New Roman"/>
          <w:color w:val="auto"/>
          <w:sz w:val="28"/>
          <w:szCs w:val="28"/>
        </w:rPr>
        <w:br/>
        <w:t xml:space="preserve">в зависимости от варианта предоставления </w:t>
      </w:r>
      <w:r w:rsidR="00786A23" w:rsidRPr="00786A23">
        <w:rPr>
          <w:rFonts w:ascii="Times New Roman" w:hAnsi="Times New Roman" w:cs="Times New Roman"/>
          <w:color w:val="auto"/>
          <w:sz w:val="28"/>
          <w:szCs w:val="28"/>
        </w:rPr>
        <w:t>муниципальной</w:t>
      </w:r>
      <w:r w:rsidRPr="00786A23">
        <w:rPr>
          <w:rFonts w:ascii="Times New Roman" w:hAnsi="Times New Roman" w:cs="Times New Roman"/>
          <w:color w:val="auto"/>
          <w:sz w:val="28"/>
          <w:szCs w:val="28"/>
        </w:rPr>
        <w:t xml:space="preserve"> услуги</w:t>
      </w:r>
      <w:bookmarkEnd w:id="60"/>
    </w:p>
    <w:p w14:paraId="751172E3" w14:textId="77777777" w:rsidR="00F32721" w:rsidRPr="00786A23" w:rsidRDefault="00F32721" w:rsidP="006D7D6F">
      <w:pPr>
        <w:spacing w:after="0"/>
        <w:jc w:val="center"/>
        <w:rPr>
          <w:rFonts w:ascii="Times New Roman" w:hAnsi="Times New Roman" w:cs="Times New Roman"/>
          <w:b/>
          <w:sz w:val="28"/>
          <w:szCs w:val="28"/>
        </w:rPr>
      </w:pPr>
    </w:p>
    <w:tbl>
      <w:tblPr>
        <w:tblStyle w:val="af8"/>
        <w:tblW w:w="16160" w:type="dxa"/>
        <w:tblInd w:w="-601" w:type="dxa"/>
        <w:tblLook w:val="04A0" w:firstRow="1" w:lastRow="0" w:firstColumn="1" w:lastColumn="0" w:noHBand="0" w:noVBand="1"/>
      </w:tblPr>
      <w:tblGrid>
        <w:gridCol w:w="3285"/>
        <w:gridCol w:w="3074"/>
        <w:gridCol w:w="2524"/>
        <w:gridCol w:w="2354"/>
        <w:gridCol w:w="4923"/>
      </w:tblGrid>
      <w:tr w:rsidR="00F32721" w:rsidRPr="00D66394" w14:paraId="7C5B9296" w14:textId="77777777" w:rsidTr="009B0975">
        <w:tc>
          <w:tcPr>
            <w:tcW w:w="16160" w:type="dxa"/>
            <w:gridSpan w:val="5"/>
            <w:vAlign w:val="center"/>
          </w:tcPr>
          <w:p w14:paraId="39717304" w14:textId="77777777" w:rsidR="00E11162" w:rsidRPr="00D66394" w:rsidRDefault="00E11162" w:rsidP="00323DF2">
            <w:pPr>
              <w:tabs>
                <w:tab w:val="left" w:pos="1034"/>
              </w:tabs>
              <w:spacing w:line="276" w:lineRule="auto"/>
              <w:jc w:val="center"/>
              <w:rPr>
                <w:rFonts w:ascii="Times New Roman" w:hAnsi="Times New Roman" w:cs="Times New Roman"/>
                <w:sz w:val="24"/>
                <w:szCs w:val="24"/>
              </w:rPr>
            </w:pPr>
          </w:p>
          <w:p w14:paraId="5056205E" w14:textId="77777777" w:rsidR="00F32721" w:rsidRPr="00D66394" w:rsidRDefault="00F32721" w:rsidP="00323DF2">
            <w:pPr>
              <w:tabs>
                <w:tab w:val="left" w:pos="1034"/>
              </w:tabs>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1. Прием запроса и документов и (или) информации,</w:t>
            </w:r>
          </w:p>
          <w:p w14:paraId="13248DAB" w14:textId="77777777" w:rsidR="00D02297" w:rsidRPr="00CB637A" w:rsidRDefault="00F32721" w:rsidP="00786A23">
            <w:pPr>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 xml:space="preserve">необходимых для предоставления </w:t>
            </w:r>
            <w:r w:rsidR="00786A23" w:rsidRPr="00786A23">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tc>
      </w:tr>
      <w:tr w:rsidR="00F87120" w:rsidRPr="00D66394" w14:paraId="2E3ACE48" w14:textId="77777777" w:rsidTr="00D51EBB">
        <w:tc>
          <w:tcPr>
            <w:tcW w:w="3285" w:type="dxa"/>
            <w:vAlign w:val="center"/>
          </w:tcPr>
          <w:p w14:paraId="601390E8" w14:textId="77777777" w:rsidR="00F32721" w:rsidRPr="00D66394" w:rsidRDefault="00F32721" w:rsidP="00323DF2">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14:paraId="69AAFD67" w14:textId="77777777" w:rsidR="00F32721" w:rsidRPr="00D66394" w:rsidRDefault="00F32721" w:rsidP="00323DF2">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14:paraId="5FC8528D" w14:textId="77777777" w:rsidR="00F32721" w:rsidRPr="00D66394" w:rsidRDefault="00F32721" w:rsidP="00D23C86">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14:paraId="2313C7E9" w14:textId="77777777" w:rsidR="00F32721" w:rsidRPr="00D66394" w:rsidRDefault="00F32721" w:rsidP="00323DF2">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14:paraId="48E90392" w14:textId="77777777" w:rsidR="00F32721" w:rsidRPr="00D66394" w:rsidRDefault="00F32721" w:rsidP="00323DF2">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14:paraId="3DDA85D0" w14:textId="77777777" w:rsidTr="00D51EBB">
        <w:tc>
          <w:tcPr>
            <w:tcW w:w="3285" w:type="dxa"/>
            <w:vAlign w:val="center"/>
          </w:tcPr>
          <w:p w14:paraId="21087C9F" w14:textId="77777777" w:rsidR="00843430" w:rsidRPr="00D66394" w:rsidRDefault="00D23C86" w:rsidP="00425224">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РПГУ/</w:t>
            </w:r>
          </w:p>
          <w:p w14:paraId="5DA198C8" w14:textId="77777777" w:rsidR="00F32721" w:rsidRPr="00786A23" w:rsidRDefault="00E40D62" w:rsidP="002173E3">
            <w:pPr>
              <w:spacing w:line="276" w:lineRule="auto"/>
              <w:jc w:val="both"/>
              <w:rPr>
                <w:rFonts w:ascii="Times New Roman" w:hAnsi="Times New Roman" w:cs="Times New Roman"/>
                <w:sz w:val="24"/>
                <w:szCs w:val="24"/>
              </w:rPr>
            </w:pPr>
            <w:r>
              <w:rPr>
                <w:rFonts w:ascii="Times New Roman" w:hAnsi="Times New Roman" w:cs="Times New Roman"/>
                <w:sz w:val="24"/>
                <w:szCs w:val="24"/>
              </w:rPr>
              <w:t>РГИС</w:t>
            </w:r>
            <w:r w:rsidR="00D23C86" w:rsidRPr="00D66394">
              <w:rPr>
                <w:rFonts w:ascii="Times New Roman" w:hAnsi="Times New Roman" w:cs="Times New Roman"/>
                <w:sz w:val="24"/>
                <w:szCs w:val="24"/>
              </w:rPr>
              <w:t>/</w:t>
            </w:r>
            <w:r w:rsidR="00786A23">
              <w:rPr>
                <w:rFonts w:ascii="Times New Roman" w:hAnsi="Times New Roman" w:cs="Times New Roman"/>
                <w:sz w:val="24"/>
                <w:szCs w:val="24"/>
              </w:rPr>
              <w:t>Администрация</w:t>
            </w:r>
          </w:p>
        </w:tc>
        <w:tc>
          <w:tcPr>
            <w:tcW w:w="3074" w:type="dxa"/>
            <w:vAlign w:val="center"/>
          </w:tcPr>
          <w:p w14:paraId="1B6F1344" w14:textId="77777777" w:rsidR="00F32721" w:rsidRPr="00D66394" w:rsidRDefault="00F32721" w:rsidP="00425224">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 xml:space="preserve">Прием </w:t>
            </w:r>
            <w:r w:rsidR="00D23C86" w:rsidRPr="00D66394">
              <w:rPr>
                <w:rFonts w:ascii="Times New Roman" w:hAnsi="Times New Roman" w:cs="Times New Roman"/>
                <w:sz w:val="24"/>
                <w:szCs w:val="24"/>
              </w:rPr>
              <w:br/>
            </w:r>
            <w:r w:rsidRPr="00D66394">
              <w:rPr>
                <w:rFonts w:ascii="Times New Roman" w:hAnsi="Times New Roman" w:cs="Times New Roman"/>
                <w:sz w:val="24"/>
                <w:szCs w:val="24"/>
              </w:rPr>
              <w:t xml:space="preserve">и предварительная проверка запроса </w:t>
            </w:r>
            <w:r w:rsidR="00D23C86" w:rsidRPr="00D66394">
              <w:rPr>
                <w:rFonts w:ascii="Times New Roman" w:hAnsi="Times New Roman" w:cs="Times New Roman"/>
                <w:sz w:val="24"/>
                <w:szCs w:val="24"/>
              </w:rPr>
              <w:br/>
            </w:r>
            <w:r w:rsidRPr="00D66394">
              <w:rPr>
                <w:rFonts w:ascii="Times New Roman" w:hAnsi="Times New Roman" w:cs="Times New Roman"/>
                <w:sz w:val="24"/>
                <w:szCs w:val="24"/>
              </w:rPr>
              <w:t xml:space="preserve">и документов </w:t>
            </w:r>
            <w:r w:rsidR="00D23C86" w:rsidRPr="00D66394">
              <w:rPr>
                <w:rFonts w:ascii="Times New Roman" w:hAnsi="Times New Roman" w:cs="Times New Roman"/>
                <w:sz w:val="24"/>
                <w:szCs w:val="24"/>
              </w:rPr>
              <w:br/>
            </w:r>
            <w:r w:rsidRPr="00D66394">
              <w:rPr>
                <w:rFonts w:ascii="Times New Roman" w:hAnsi="Times New Roman" w:cs="Times New Roman"/>
                <w:sz w:val="24"/>
                <w:szCs w:val="24"/>
              </w:rPr>
              <w:t xml:space="preserve">и (или) информации, необходимых </w:t>
            </w:r>
            <w:r w:rsidR="00D23C86" w:rsidRPr="00D66394">
              <w:rPr>
                <w:rFonts w:ascii="Times New Roman" w:hAnsi="Times New Roman" w:cs="Times New Roman"/>
                <w:sz w:val="24"/>
                <w:szCs w:val="24"/>
              </w:rPr>
              <w:br/>
            </w:r>
            <w:r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r w:rsidR="00D825E1" w:rsidRPr="00D66394">
              <w:rPr>
                <w:rFonts w:ascii="Times New Roman" w:hAnsi="Times New Roman" w:cs="Times New Roman"/>
                <w:sz w:val="24"/>
                <w:szCs w:val="24"/>
              </w:rPr>
              <w:t xml:space="preserve">, в том числе на предмет наличия основания для отказа в приеме документов, необходимых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00D825E1" w:rsidRPr="00D66394">
              <w:rPr>
                <w:rFonts w:ascii="Times New Roman" w:hAnsi="Times New Roman" w:cs="Times New Roman"/>
                <w:sz w:val="24"/>
                <w:szCs w:val="24"/>
              </w:rPr>
              <w:t xml:space="preserve"> услуги, регистрация запроса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lastRenderedPageBreak/>
              <w:t xml:space="preserve">или принятие решения об отказе в приеме документов, необходимых </w:t>
            </w:r>
            <w:r w:rsidR="00832315" w:rsidRPr="00D66394">
              <w:rPr>
                <w:rFonts w:ascii="Times New Roman" w:hAnsi="Times New Roman" w:cs="Times New Roman"/>
                <w:sz w:val="24"/>
                <w:szCs w:val="24"/>
              </w:rPr>
              <w:br/>
            </w:r>
            <w:r w:rsidR="00D825E1" w:rsidRPr="00D66394">
              <w:rPr>
                <w:rFonts w:ascii="Times New Roman" w:hAnsi="Times New Roman" w:cs="Times New Roman"/>
                <w:sz w:val="24"/>
                <w:szCs w:val="24"/>
              </w:rPr>
              <w:t xml:space="preserve">для предоставления </w:t>
            </w:r>
            <w:r w:rsidR="00786A23">
              <w:rPr>
                <w:rFonts w:ascii="Times New Roman" w:hAnsi="Times New Roman" w:cs="Times New Roman"/>
                <w:sz w:val="24"/>
                <w:szCs w:val="24"/>
              </w:rPr>
              <w:t>муниципальной</w:t>
            </w:r>
            <w:r w:rsidR="00D825E1" w:rsidRPr="00D66394">
              <w:rPr>
                <w:rFonts w:ascii="Times New Roman" w:hAnsi="Times New Roman" w:cs="Times New Roman"/>
                <w:sz w:val="24"/>
                <w:szCs w:val="24"/>
              </w:rPr>
              <w:t xml:space="preserve"> услуги</w:t>
            </w:r>
          </w:p>
        </w:tc>
        <w:tc>
          <w:tcPr>
            <w:tcW w:w="2524" w:type="dxa"/>
            <w:vAlign w:val="center"/>
          </w:tcPr>
          <w:p w14:paraId="0F42CCAE" w14:textId="77777777" w:rsidR="00F32721" w:rsidRPr="00D66394" w:rsidRDefault="00D23C86" w:rsidP="00425224">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lastRenderedPageBreak/>
              <w:t>1 рабочий день</w:t>
            </w:r>
          </w:p>
        </w:tc>
        <w:tc>
          <w:tcPr>
            <w:tcW w:w="2354" w:type="dxa"/>
            <w:vAlign w:val="center"/>
          </w:tcPr>
          <w:p w14:paraId="10B2F2CD" w14:textId="77777777" w:rsidR="00F32721" w:rsidRPr="00D66394" w:rsidRDefault="00D23C86" w:rsidP="00425224">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 xml:space="preserve">Соответствие представленных заявителем запроса и документов </w:t>
            </w:r>
            <w:r w:rsidR="004D4E39" w:rsidRPr="00D66394">
              <w:rPr>
                <w:rFonts w:ascii="Times New Roman" w:hAnsi="Times New Roman" w:cs="Times New Roman"/>
                <w:sz w:val="24"/>
                <w:szCs w:val="24"/>
              </w:rPr>
              <w:br/>
            </w:r>
            <w:r w:rsidRPr="00D66394">
              <w:rPr>
                <w:rFonts w:ascii="Times New Roman" w:hAnsi="Times New Roman" w:cs="Times New Roman"/>
                <w:sz w:val="24"/>
                <w:szCs w:val="24"/>
              </w:rPr>
              <w:t xml:space="preserve">и (или) информации, необходимых </w:t>
            </w:r>
            <w:r w:rsidR="004D4E39" w:rsidRPr="00D66394">
              <w:rPr>
                <w:rFonts w:ascii="Times New Roman" w:hAnsi="Times New Roman" w:cs="Times New Roman"/>
                <w:sz w:val="24"/>
                <w:szCs w:val="24"/>
              </w:rPr>
              <w:br/>
              <w:t xml:space="preserve">для предоставления </w:t>
            </w:r>
            <w:r w:rsidR="00786A23">
              <w:rPr>
                <w:rFonts w:ascii="Times New Roman" w:hAnsi="Times New Roman" w:cs="Times New Roman"/>
                <w:sz w:val="24"/>
                <w:szCs w:val="24"/>
              </w:rPr>
              <w:t>муниципальной</w:t>
            </w:r>
            <w:r w:rsidR="004D4E39" w:rsidRPr="00D66394">
              <w:rPr>
                <w:rFonts w:ascii="Times New Roman" w:hAnsi="Times New Roman" w:cs="Times New Roman"/>
                <w:sz w:val="24"/>
                <w:szCs w:val="24"/>
              </w:rPr>
              <w:t xml:space="preserve"> услуги, требованиям законодательства Российской Федерации, в том числе Административного </w:t>
            </w:r>
            <w:r w:rsidR="004D4E39" w:rsidRPr="00D66394">
              <w:rPr>
                <w:rFonts w:ascii="Times New Roman" w:hAnsi="Times New Roman" w:cs="Times New Roman"/>
                <w:sz w:val="24"/>
                <w:szCs w:val="24"/>
              </w:rPr>
              <w:lastRenderedPageBreak/>
              <w:t>регламента</w:t>
            </w:r>
          </w:p>
        </w:tc>
        <w:tc>
          <w:tcPr>
            <w:tcW w:w="4923" w:type="dxa"/>
            <w:vAlign w:val="center"/>
          </w:tcPr>
          <w:p w14:paraId="3C194FCE" w14:textId="77777777" w:rsidR="00F32721" w:rsidRPr="00D66394" w:rsidRDefault="00F32721"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lastRenderedPageBreak/>
              <w:t>Основание</w:t>
            </w:r>
            <w:r w:rsidR="00B50BCA" w:rsidRPr="00D66394">
              <w:rPr>
                <w:rFonts w:ascii="Times New Roman" w:hAnsi="Times New Roman" w:cs="Times New Roman"/>
                <w:sz w:val="24"/>
                <w:szCs w:val="24"/>
              </w:rPr>
              <w:t>м</w:t>
            </w:r>
            <w:r w:rsidRPr="00D66394">
              <w:rPr>
                <w:rFonts w:ascii="Times New Roman" w:hAnsi="Times New Roman" w:cs="Times New Roman"/>
                <w:sz w:val="24"/>
                <w:szCs w:val="24"/>
              </w:rPr>
              <w:t xml:space="preserve"> для начала административного действия (процедуры)</w:t>
            </w:r>
            <w:r w:rsidR="00D02297" w:rsidRPr="00D66394">
              <w:rPr>
                <w:rFonts w:ascii="Times New Roman" w:hAnsi="Times New Roman" w:cs="Times New Roman"/>
                <w:sz w:val="24"/>
                <w:szCs w:val="24"/>
              </w:rPr>
              <w:t xml:space="preserve"> </w:t>
            </w:r>
            <w:r w:rsidR="00B50BCA" w:rsidRPr="00D66394">
              <w:rPr>
                <w:rFonts w:ascii="Times New Roman" w:hAnsi="Times New Roman" w:cs="Times New Roman"/>
                <w:sz w:val="24"/>
                <w:szCs w:val="24"/>
              </w:rPr>
              <w:t>является</w:t>
            </w:r>
            <w:r w:rsidR="00D02297" w:rsidRPr="00D66394">
              <w:rPr>
                <w:rFonts w:ascii="Times New Roman" w:hAnsi="Times New Roman" w:cs="Times New Roman"/>
                <w:sz w:val="24"/>
                <w:szCs w:val="24"/>
              </w:rPr>
              <w:t xml:space="preserve"> п</w:t>
            </w:r>
            <w:r w:rsidRPr="00D66394">
              <w:rPr>
                <w:rFonts w:ascii="Times New Roman" w:hAnsi="Times New Roman" w:cs="Times New Roman"/>
                <w:sz w:val="24"/>
                <w:szCs w:val="24"/>
              </w:rPr>
              <w:t xml:space="preserve">оступление от заявителя </w:t>
            </w:r>
            <w:r w:rsidR="00B50BCA" w:rsidRPr="00D66394">
              <w:rPr>
                <w:rFonts w:ascii="Times New Roman" w:hAnsi="Times New Roman" w:cs="Times New Roman"/>
                <w:sz w:val="24"/>
                <w:szCs w:val="24"/>
              </w:rPr>
              <w:t xml:space="preserve">(представителя заявителя) </w:t>
            </w:r>
            <w:r w:rsidRPr="00D66394">
              <w:rPr>
                <w:rFonts w:ascii="Times New Roman" w:hAnsi="Times New Roman" w:cs="Times New Roman"/>
                <w:sz w:val="24"/>
                <w:szCs w:val="24"/>
              </w:rPr>
              <w:t>запроса.</w:t>
            </w:r>
          </w:p>
          <w:p w14:paraId="3217678E" w14:textId="77777777" w:rsidR="00D02297" w:rsidRPr="00D66394" w:rsidRDefault="00D02297"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Запрос оформляется в соответствии </w:t>
            </w:r>
            <w:r w:rsidR="009B0975" w:rsidRPr="00D66394">
              <w:rPr>
                <w:rFonts w:ascii="Times New Roman" w:hAnsi="Times New Roman" w:cs="Times New Roman"/>
                <w:sz w:val="24"/>
                <w:szCs w:val="24"/>
              </w:rPr>
              <w:br/>
            </w:r>
            <w:r w:rsidRPr="00D66394">
              <w:rPr>
                <w:rFonts w:ascii="Times New Roman" w:hAnsi="Times New Roman" w:cs="Times New Roman"/>
                <w:sz w:val="24"/>
                <w:szCs w:val="24"/>
              </w:rPr>
              <w:t xml:space="preserve">с Приложением </w:t>
            </w:r>
            <w:r w:rsidRPr="00220161">
              <w:rPr>
                <w:rFonts w:ascii="Times New Roman" w:hAnsi="Times New Roman" w:cs="Times New Roman"/>
                <w:sz w:val="24"/>
                <w:szCs w:val="24"/>
              </w:rPr>
              <w:t>4</w:t>
            </w:r>
            <w:r w:rsidRPr="00D66394">
              <w:rPr>
                <w:rFonts w:ascii="Times New Roman" w:hAnsi="Times New Roman" w:cs="Times New Roman"/>
                <w:sz w:val="24"/>
                <w:szCs w:val="24"/>
              </w:rPr>
              <w:t xml:space="preserve"> к Административному регламенту.</w:t>
            </w:r>
          </w:p>
          <w:p w14:paraId="46EC84A2" w14:textId="77777777" w:rsidR="00D02297" w:rsidRPr="00D66394" w:rsidRDefault="00D02297"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К запросу прилагаются документы, указанные в подпунктах </w:t>
            </w:r>
            <w:r w:rsidR="00786A23">
              <w:rPr>
                <w:rFonts w:ascii="Times New Roman" w:hAnsi="Times New Roman" w:cs="Times New Roman"/>
                <w:sz w:val="24"/>
                <w:szCs w:val="24"/>
              </w:rPr>
              <w:t>8.1.1 - 8.1.7</w:t>
            </w:r>
            <w:r w:rsidRPr="00D66394">
              <w:rPr>
                <w:rFonts w:ascii="Times New Roman" w:hAnsi="Times New Roman" w:cs="Times New Roman"/>
                <w:sz w:val="24"/>
                <w:szCs w:val="24"/>
              </w:rPr>
              <w:t xml:space="preserve"> пункта 8.1 Административного регламента.</w:t>
            </w:r>
          </w:p>
          <w:p w14:paraId="7AA910B7" w14:textId="77777777" w:rsidR="00D02297" w:rsidRPr="00D66394" w:rsidRDefault="00D02297"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Заявителем по собственной инициативе могут быть представлены документы, указанные в подпунктах </w:t>
            </w:r>
            <w:r w:rsidR="00786A23">
              <w:rPr>
                <w:rFonts w:ascii="Times New Roman" w:hAnsi="Times New Roman" w:cs="Times New Roman"/>
                <w:sz w:val="24"/>
                <w:szCs w:val="24"/>
              </w:rPr>
              <w:t>8.2.1 - 8.2.</w:t>
            </w:r>
            <w:r w:rsidR="000038BA">
              <w:rPr>
                <w:rFonts w:ascii="Times New Roman" w:hAnsi="Times New Roman" w:cs="Times New Roman"/>
                <w:sz w:val="24"/>
                <w:szCs w:val="24"/>
              </w:rPr>
              <w:t>7</w:t>
            </w:r>
            <w:r w:rsidRPr="00D66394">
              <w:rPr>
                <w:rFonts w:ascii="Times New Roman" w:hAnsi="Times New Roman" w:cs="Times New Roman"/>
                <w:sz w:val="24"/>
                <w:szCs w:val="24"/>
              </w:rPr>
              <w:t xml:space="preserve"> пункта 8.2 Административного регламента.</w:t>
            </w:r>
          </w:p>
          <w:p w14:paraId="42F342D4" w14:textId="77777777" w:rsidR="002F6615" w:rsidRDefault="00D825E1" w:rsidP="00A312E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Запрос может быть подан заявителем </w:t>
            </w:r>
            <w:r w:rsidR="00425224" w:rsidRPr="00D66394">
              <w:rPr>
                <w:rFonts w:ascii="Times New Roman" w:eastAsia="Times New Roman" w:hAnsi="Times New Roman" w:cs="Times New Roman"/>
                <w:sz w:val="24"/>
                <w:szCs w:val="24"/>
              </w:rPr>
              <w:lastRenderedPageBreak/>
              <w:t xml:space="preserve">(представитель заявителя) </w:t>
            </w:r>
            <w:r w:rsidR="002F6615" w:rsidRPr="00D66394">
              <w:rPr>
                <w:rFonts w:ascii="Times New Roman" w:hAnsi="Times New Roman" w:cs="Times New Roman"/>
                <w:sz w:val="24"/>
                <w:szCs w:val="24"/>
              </w:rPr>
              <w:t>посредством РПГУ;</w:t>
            </w:r>
          </w:p>
          <w:p w14:paraId="09578CB8" w14:textId="77777777" w:rsidR="00A8183D" w:rsidRPr="00D66394" w:rsidRDefault="0007753A"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При </w:t>
            </w:r>
            <w:r w:rsidR="00393F85" w:rsidRPr="00D66394">
              <w:rPr>
                <w:rFonts w:ascii="Times New Roman" w:hAnsi="Times New Roman" w:cs="Times New Roman"/>
                <w:sz w:val="24"/>
                <w:szCs w:val="24"/>
              </w:rPr>
              <w:t>подаче запроса посредством</w:t>
            </w:r>
            <w:r w:rsidR="00EB06F1" w:rsidRPr="00D66394">
              <w:rPr>
                <w:rFonts w:ascii="Times New Roman" w:hAnsi="Times New Roman" w:cs="Times New Roman"/>
                <w:sz w:val="24"/>
                <w:szCs w:val="24"/>
              </w:rPr>
              <w:t xml:space="preserve"> </w:t>
            </w:r>
            <w:r w:rsidR="00393F85" w:rsidRPr="00D66394">
              <w:rPr>
                <w:rFonts w:ascii="Times New Roman" w:hAnsi="Times New Roman" w:cs="Times New Roman"/>
                <w:sz w:val="24"/>
                <w:szCs w:val="24"/>
              </w:rPr>
              <w:t xml:space="preserve">РПГУ заявитель авторизуется на РПГУ посредством подтвержденной учетной записи </w:t>
            </w:r>
            <w:r w:rsidR="00446E0A" w:rsidRPr="00D66394">
              <w:rPr>
                <w:rFonts w:ascii="Times New Roman" w:hAnsi="Times New Roman" w:cs="Times New Roman"/>
                <w:sz w:val="24"/>
                <w:szCs w:val="24"/>
              </w:rPr>
              <w:br/>
            </w:r>
            <w:r w:rsidR="00536C51" w:rsidRPr="00D66394">
              <w:rPr>
                <w:rFonts w:ascii="Times New Roman" w:hAnsi="Times New Roman" w:cs="Times New Roman"/>
                <w:sz w:val="24"/>
                <w:szCs w:val="24"/>
              </w:rPr>
              <w:t>в ЕСИА.</w:t>
            </w:r>
          </w:p>
          <w:p w14:paraId="7EBE302D" w14:textId="77777777" w:rsidR="002828F4" w:rsidRPr="00D66394" w:rsidRDefault="00393F85"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614B3D89" w14:textId="77777777" w:rsidR="00F64EB3" w:rsidRPr="00D66394" w:rsidRDefault="00832315"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Должностное лицо, </w:t>
            </w:r>
            <w:r w:rsidR="00EE278A">
              <w:rPr>
                <w:rFonts w:ascii="Times New Roman" w:hAnsi="Times New Roman" w:cs="Times New Roman"/>
                <w:sz w:val="24"/>
                <w:szCs w:val="24"/>
              </w:rPr>
              <w:t xml:space="preserve">муниципальный служащий, </w:t>
            </w:r>
            <w:r w:rsidRPr="00D66394">
              <w:rPr>
                <w:rFonts w:ascii="Times New Roman" w:hAnsi="Times New Roman" w:cs="Times New Roman"/>
                <w:sz w:val="24"/>
                <w:szCs w:val="24"/>
              </w:rPr>
              <w:t xml:space="preserve">работник </w:t>
            </w:r>
            <w:r w:rsidR="004F6606">
              <w:rPr>
                <w:rFonts w:ascii="Times New Roman" w:hAnsi="Times New Roman" w:cs="Times New Roman"/>
                <w:sz w:val="24"/>
                <w:szCs w:val="24"/>
              </w:rPr>
              <w:t>Администрации</w:t>
            </w:r>
            <w:r w:rsidRPr="00D66394">
              <w:rPr>
                <w:rFonts w:ascii="Times New Roman" w:hAnsi="Times New Roman" w:cs="Times New Roman"/>
                <w:sz w:val="24"/>
                <w:szCs w:val="24"/>
              </w:rPr>
              <w:t xml:space="preserve">, проверяют запрос на предмет наличия оснований для отказа в приеме документов, необходимых для предоставления </w:t>
            </w:r>
            <w:r w:rsidR="004F6606" w:rsidRPr="0077383A">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 предусмотренных подразделом 9 Административного регламента.</w:t>
            </w:r>
          </w:p>
          <w:p w14:paraId="1E848F1B" w14:textId="77777777" w:rsidR="009B0975" w:rsidRPr="00D66394" w:rsidRDefault="00832315"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При наличии таких оснований должностное лицо, </w:t>
            </w:r>
            <w:r w:rsidR="00EE278A">
              <w:rPr>
                <w:rFonts w:ascii="Times New Roman" w:hAnsi="Times New Roman" w:cs="Times New Roman"/>
                <w:sz w:val="24"/>
                <w:szCs w:val="24"/>
              </w:rPr>
              <w:t xml:space="preserve">муниципальный служащий, </w:t>
            </w:r>
            <w:r w:rsidRPr="00D66394">
              <w:rPr>
                <w:rFonts w:ascii="Times New Roman" w:hAnsi="Times New Roman" w:cs="Times New Roman"/>
                <w:sz w:val="24"/>
                <w:szCs w:val="24"/>
              </w:rPr>
              <w:t xml:space="preserve">работник </w:t>
            </w:r>
            <w:r w:rsidR="004F6606">
              <w:rPr>
                <w:rFonts w:ascii="Times New Roman" w:hAnsi="Times New Roman" w:cs="Times New Roman"/>
                <w:sz w:val="24"/>
                <w:szCs w:val="24"/>
              </w:rPr>
              <w:t>Администрации</w:t>
            </w:r>
            <w:ins w:id="61" w:author="Учетная запись Майкрософт" w:date="2022-04-11T17:12:00Z">
              <w:r w:rsidR="00EE278A">
                <w:rPr>
                  <w:rFonts w:ascii="Times New Roman" w:hAnsi="Times New Roman" w:cs="Times New Roman"/>
                  <w:sz w:val="24"/>
                  <w:szCs w:val="24"/>
                </w:rPr>
                <w:t xml:space="preserve"> </w:t>
              </w:r>
            </w:ins>
            <w:r w:rsidRPr="00D66394">
              <w:rPr>
                <w:rFonts w:ascii="Times New Roman" w:hAnsi="Times New Roman" w:cs="Times New Roman"/>
                <w:sz w:val="24"/>
                <w:szCs w:val="24"/>
              </w:rPr>
              <w:t xml:space="preserve">формирует решение об отказе в приеме документов, необходимых для предоставления </w:t>
            </w:r>
            <w:r w:rsidR="004F6606" w:rsidRPr="0077383A">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 по форме согласно Приложению </w:t>
            </w:r>
            <w:r w:rsidR="004F6606">
              <w:rPr>
                <w:rFonts w:ascii="Times New Roman" w:hAnsi="Times New Roman" w:cs="Times New Roman"/>
                <w:sz w:val="24"/>
                <w:szCs w:val="24"/>
              </w:rPr>
              <w:t>7</w:t>
            </w:r>
            <w:r w:rsidRPr="00D66394">
              <w:rPr>
                <w:rFonts w:ascii="Times New Roman" w:hAnsi="Times New Roman" w:cs="Times New Roman"/>
                <w:sz w:val="24"/>
                <w:szCs w:val="24"/>
              </w:rPr>
              <w:t xml:space="preserve"> к Административному регламенту.</w:t>
            </w:r>
          </w:p>
          <w:p w14:paraId="5E72CC95" w14:textId="77777777" w:rsidR="00A824AF" w:rsidRDefault="006D5BFE" w:rsidP="00425224">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У</w:t>
            </w:r>
            <w:r w:rsidR="00832315" w:rsidRPr="00D66394">
              <w:rPr>
                <w:rFonts w:ascii="Times New Roman" w:hAnsi="Times New Roman" w:cs="Times New Roman"/>
                <w:sz w:val="24"/>
                <w:szCs w:val="24"/>
              </w:rPr>
              <w:t xml:space="preserve">казанное решение подписывается усиленной квалифицированной электронной подписью уполномоченным должностного лица </w:t>
            </w:r>
            <w:r w:rsidR="004F6606">
              <w:rPr>
                <w:rFonts w:ascii="Times New Roman" w:hAnsi="Times New Roman" w:cs="Times New Roman"/>
                <w:sz w:val="24"/>
                <w:szCs w:val="24"/>
              </w:rPr>
              <w:t>Администрации</w:t>
            </w:r>
            <w:r w:rsidR="00832315" w:rsidRPr="00D66394">
              <w:rPr>
                <w:rFonts w:ascii="Times New Roman" w:hAnsi="Times New Roman" w:cs="Times New Roman"/>
                <w:sz w:val="24"/>
                <w:szCs w:val="24"/>
              </w:rPr>
              <w:t>,</w:t>
            </w:r>
            <w:r w:rsidR="00333ED3" w:rsidRPr="00333ED3">
              <w:rPr>
                <w:rFonts w:ascii="Times New Roman" w:hAnsi="Times New Roman" w:cs="Times New Roman"/>
                <w:sz w:val="24"/>
                <w:szCs w:val="24"/>
              </w:rPr>
              <w:t xml:space="preserve"> </w:t>
            </w:r>
            <w:r w:rsidR="00832315" w:rsidRPr="00D66394">
              <w:rPr>
                <w:rFonts w:ascii="Times New Roman" w:hAnsi="Times New Roman" w:cs="Times New Roman"/>
                <w:sz w:val="24"/>
                <w:szCs w:val="24"/>
              </w:rPr>
              <w:t xml:space="preserve">и </w:t>
            </w:r>
            <w:r w:rsidR="00A824AF" w:rsidRPr="00D66394">
              <w:rPr>
                <w:rFonts w:ascii="Times New Roman" w:hAnsi="Times New Roman" w:cs="Times New Roman"/>
                <w:sz w:val="24"/>
                <w:szCs w:val="24"/>
              </w:rPr>
              <w:t xml:space="preserve">не позднее </w:t>
            </w:r>
            <w:r w:rsidR="00EE278A">
              <w:rPr>
                <w:rFonts w:ascii="Times New Roman" w:hAnsi="Times New Roman" w:cs="Times New Roman"/>
                <w:sz w:val="24"/>
                <w:szCs w:val="24"/>
              </w:rPr>
              <w:t>следующего</w:t>
            </w:r>
            <w:r w:rsidR="00EE278A" w:rsidRPr="00D66394">
              <w:rPr>
                <w:rFonts w:ascii="Times New Roman" w:hAnsi="Times New Roman" w:cs="Times New Roman"/>
                <w:sz w:val="24"/>
                <w:szCs w:val="24"/>
              </w:rPr>
              <w:t xml:space="preserve"> </w:t>
            </w:r>
            <w:r w:rsidR="00A824AF" w:rsidRPr="00D66394">
              <w:rPr>
                <w:rFonts w:ascii="Times New Roman" w:hAnsi="Times New Roman" w:cs="Times New Roman"/>
                <w:sz w:val="24"/>
                <w:szCs w:val="24"/>
              </w:rPr>
              <w:t>рабочего дня</w:t>
            </w:r>
            <w:r w:rsidR="00EE278A">
              <w:rPr>
                <w:rFonts w:ascii="Times New Roman" w:hAnsi="Times New Roman" w:cs="Times New Roman"/>
                <w:sz w:val="24"/>
                <w:szCs w:val="24"/>
              </w:rPr>
              <w:t xml:space="preserve"> </w:t>
            </w:r>
            <w:r w:rsidR="00A824AF" w:rsidRPr="00D66394">
              <w:rPr>
                <w:rFonts w:ascii="Times New Roman" w:hAnsi="Times New Roman" w:cs="Times New Roman"/>
                <w:sz w:val="24"/>
                <w:szCs w:val="24"/>
              </w:rPr>
              <w:t xml:space="preserve">за днем </w:t>
            </w:r>
            <w:r w:rsidR="00EE278A">
              <w:rPr>
                <w:rFonts w:ascii="Times New Roman" w:hAnsi="Times New Roman" w:cs="Times New Roman"/>
                <w:sz w:val="24"/>
                <w:szCs w:val="24"/>
              </w:rPr>
              <w:t>регистрации</w:t>
            </w:r>
            <w:r w:rsidR="00EE278A" w:rsidRPr="00D66394">
              <w:rPr>
                <w:rFonts w:ascii="Times New Roman" w:hAnsi="Times New Roman" w:cs="Times New Roman"/>
                <w:sz w:val="24"/>
                <w:szCs w:val="24"/>
              </w:rPr>
              <w:t xml:space="preserve"> </w:t>
            </w:r>
            <w:r w:rsidR="00A824AF" w:rsidRPr="00D66394">
              <w:rPr>
                <w:rFonts w:ascii="Times New Roman" w:hAnsi="Times New Roman" w:cs="Times New Roman"/>
                <w:sz w:val="24"/>
                <w:szCs w:val="24"/>
              </w:rPr>
              <w:t xml:space="preserve">запроса </w:t>
            </w:r>
            <w:r w:rsidR="00832315" w:rsidRPr="00D66394">
              <w:rPr>
                <w:rFonts w:ascii="Times New Roman" w:hAnsi="Times New Roman" w:cs="Times New Roman"/>
                <w:sz w:val="24"/>
                <w:szCs w:val="24"/>
              </w:rPr>
              <w:t>направляется</w:t>
            </w:r>
            <w:r w:rsidR="009B0975" w:rsidRPr="00D66394">
              <w:rPr>
                <w:rFonts w:ascii="Times New Roman" w:hAnsi="Times New Roman" w:cs="Times New Roman"/>
                <w:sz w:val="24"/>
                <w:szCs w:val="24"/>
              </w:rPr>
              <w:t xml:space="preserve"> </w:t>
            </w:r>
            <w:r w:rsidR="00832315" w:rsidRPr="00D66394">
              <w:rPr>
                <w:rFonts w:ascii="Times New Roman" w:hAnsi="Times New Roman" w:cs="Times New Roman"/>
                <w:sz w:val="24"/>
                <w:szCs w:val="24"/>
              </w:rPr>
              <w:t xml:space="preserve">заявителю </w:t>
            </w:r>
            <w:r w:rsidR="00832315" w:rsidRPr="008911F4">
              <w:rPr>
                <w:rFonts w:ascii="Times New Roman" w:hAnsi="Times New Roman" w:cs="Times New Roman"/>
                <w:sz w:val="24"/>
                <w:szCs w:val="24"/>
              </w:rPr>
              <w:t>в Личный кабинет на РПГУ</w:t>
            </w:r>
            <w:r w:rsidR="009B0975" w:rsidRPr="00D66394">
              <w:rPr>
                <w:rFonts w:ascii="Times New Roman" w:hAnsi="Times New Roman" w:cs="Times New Roman"/>
                <w:sz w:val="24"/>
                <w:szCs w:val="24"/>
              </w:rPr>
              <w:t>.</w:t>
            </w:r>
          </w:p>
          <w:p w14:paraId="751F5ECC" w14:textId="77777777" w:rsidR="00A824AF" w:rsidRPr="00333ED3" w:rsidRDefault="00A824AF"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В случае, если такие основания отсутствуют, должностное лицо, </w:t>
            </w:r>
            <w:r w:rsidR="00C94FB4">
              <w:rPr>
                <w:rFonts w:ascii="Times New Roman" w:hAnsi="Times New Roman" w:cs="Times New Roman"/>
                <w:sz w:val="24"/>
                <w:szCs w:val="24"/>
              </w:rPr>
              <w:t xml:space="preserve">муниципальный служащий, </w:t>
            </w:r>
            <w:r w:rsidRPr="00D66394">
              <w:rPr>
                <w:rFonts w:ascii="Times New Roman" w:hAnsi="Times New Roman" w:cs="Times New Roman"/>
                <w:sz w:val="24"/>
                <w:szCs w:val="24"/>
              </w:rPr>
              <w:t xml:space="preserve">работник </w:t>
            </w:r>
            <w:r w:rsidR="008911F4">
              <w:rPr>
                <w:rFonts w:ascii="Times New Roman" w:hAnsi="Times New Roman" w:cs="Times New Roman"/>
                <w:sz w:val="24"/>
                <w:szCs w:val="24"/>
              </w:rPr>
              <w:t>Администрации</w:t>
            </w:r>
            <w:r w:rsidR="00333ED3" w:rsidRPr="00333ED3">
              <w:rPr>
                <w:rFonts w:ascii="Times New Roman" w:hAnsi="Times New Roman" w:cs="Times New Roman"/>
                <w:sz w:val="24"/>
                <w:szCs w:val="24"/>
              </w:rPr>
              <w:t xml:space="preserve"> </w:t>
            </w:r>
            <w:r w:rsidR="00EE278A">
              <w:rPr>
                <w:rFonts w:ascii="Times New Roman" w:hAnsi="Times New Roman" w:cs="Times New Roman"/>
                <w:sz w:val="24"/>
                <w:szCs w:val="24"/>
              </w:rPr>
              <w:t xml:space="preserve">принимает </w:t>
            </w:r>
            <w:r w:rsidR="00333ED3" w:rsidRPr="00D66394">
              <w:rPr>
                <w:rFonts w:ascii="Times New Roman" w:hAnsi="Times New Roman" w:cs="Times New Roman"/>
                <w:sz w:val="24"/>
                <w:szCs w:val="24"/>
              </w:rPr>
              <w:t>запрос</w:t>
            </w:r>
            <w:r w:rsidR="00EE278A">
              <w:rPr>
                <w:rFonts w:ascii="Times New Roman" w:hAnsi="Times New Roman" w:cs="Times New Roman"/>
                <w:sz w:val="24"/>
                <w:szCs w:val="24"/>
              </w:rPr>
              <w:t xml:space="preserve"> к рассмотрению</w:t>
            </w:r>
            <w:r w:rsidR="00333ED3" w:rsidRPr="00D66394">
              <w:rPr>
                <w:rFonts w:ascii="Times New Roman" w:hAnsi="Times New Roman" w:cs="Times New Roman"/>
                <w:sz w:val="24"/>
                <w:szCs w:val="24"/>
              </w:rPr>
              <w:t>.</w:t>
            </w:r>
          </w:p>
          <w:p w14:paraId="4F849CD0" w14:textId="77777777" w:rsidR="000C06A8" w:rsidRPr="00D66394" w:rsidRDefault="000C06A8" w:rsidP="00425224">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Результатом административного действия (процедуры) является </w:t>
            </w:r>
            <w:r w:rsidR="00C94FB4">
              <w:rPr>
                <w:rFonts w:ascii="Times New Roman" w:hAnsi="Times New Roman" w:cs="Times New Roman"/>
                <w:sz w:val="24"/>
                <w:szCs w:val="24"/>
              </w:rPr>
              <w:t xml:space="preserve">прием запроса к рассмотрению </w:t>
            </w:r>
            <w:r w:rsidR="008C6DEF" w:rsidRPr="00D66394">
              <w:rPr>
                <w:rFonts w:ascii="Times New Roman" w:hAnsi="Times New Roman" w:cs="Times New Roman"/>
                <w:sz w:val="24"/>
                <w:szCs w:val="24"/>
              </w:rPr>
              <w:t xml:space="preserve">или направление </w:t>
            </w:r>
            <w:r w:rsidR="00E141FC" w:rsidRPr="00D66394">
              <w:rPr>
                <w:rFonts w:ascii="Times New Roman" w:hAnsi="Times New Roman" w:cs="Times New Roman"/>
                <w:sz w:val="24"/>
                <w:szCs w:val="24"/>
              </w:rPr>
              <w:t xml:space="preserve">(выдача) </w:t>
            </w:r>
            <w:r w:rsidR="008C6DEF" w:rsidRPr="00D66394">
              <w:rPr>
                <w:rFonts w:ascii="Times New Roman" w:hAnsi="Times New Roman" w:cs="Times New Roman"/>
                <w:sz w:val="24"/>
                <w:szCs w:val="24"/>
              </w:rPr>
              <w:t>заявителю</w:t>
            </w:r>
            <w:r w:rsidR="00425224" w:rsidRPr="00D66394">
              <w:rPr>
                <w:rFonts w:ascii="Times New Roman" w:hAnsi="Times New Roman" w:cs="Times New Roman"/>
                <w:sz w:val="24"/>
                <w:szCs w:val="24"/>
              </w:rPr>
              <w:t xml:space="preserve"> </w:t>
            </w:r>
            <w:r w:rsidR="00425224" w:rsidRPr="00D66394">
              <w:rPr>
                <w:rFonts w:ascii="Times New Roman" w:eastAsia="Times New Roman" w:hAnsi="Times New Roman" w:cs="Times New Roman"/>
                <w:sz w:val="24"/>
                <w:szCs w:val="24"/>
              </w:rPr>
              <w:t>(представитель заявителя)</w:t>
            </w:r>
            <w:r w:rsidR="008C6DEF" w:rsidRPr="00D66394">
              <w:rPr>
                <w:rFonts w:ascii="Times New Roman" w:hAnsi="Times New Roman" w:cs="Times New Roman"/>
                <w:sz w:val="24"/>
                <w:szCs w:val="24"/>
              </w:rPr>
              <w:t xml:space="preserve"> решения об отказе в приеме документов, необходимых для предоставления </w:t>
            </w:r>
            <w:r w:rsidR="00333ED3" w:rsidRPr="0077383A">
              <w:rPr>
                <w:rFonts w:ascii="Times New Roman" w:hAnsi="Times New Roman" w:cs="Times New Roman"/>
                <w:sz w:val="24"/>
                <w:szCs w:val="24"/>
              </w:rPr>
              <w:t>муниципальной</w:t>
            </w:r>
            <w:r w:rsidR="008C6DEF" w:rsidRPr="00D66394">
              <w:rPr>
                <w:rFonts w:ascii="Times New Roman" w:hAnsi="Times New Roman" w:cs="Times New Roman"/>
                <w:sz w:val="24"/>
                <w:szCs w:val="24"/>
              </w:rPr>
              <w:t xml:space="preserve"> услуги</w:t>
            </w:r>
            <w:r w:rsidRPr="00D66394">
              <w:rPr>
                <w:rFonts w:ascii="Times New Roman" w:hAnsi="Times New Roman" w:cs="Times New Roman"/>
                <w:sz w:val="24"/>
                <w:szCs w:val="24"/>
              </w:rPr>
              <w:t>.</w:t>
            </w:r>
          </w:p>
          <w:p w14:paraId="2D80B633" w14:textId="77777777" w:rsidR="00302E56" w:rsidRPr="00D66394" w:rsidRDefault="000C06A8" w:rsidP="002173E3">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Результат административного действия фиксируется на РПГУ, </w:t>
            </w:r>
            <w:r w:rsidR="00E40D62">
              <w:rPr>
                <w:rFonts w:ascii="Times New Roman" w:hAnsi="Times New Roman" w:cs="Times New Roman"/>
                <w:sz w:val="24"/>
                <w:szCs w:val="24"/>
              </w:rPr>
              <w:t xml:space="preserve">РГИС </w:t>
            </w:r>
          </w:p>
        </w:tc>
      </w:tr>
      <w:tr w:rsidR="00180783" w:rsidRPr="00D66394" w14:paraId="23423797" w14:textId="77777777" w:rsidTr="005F448B">
        <w:tc>
          <w:tcPr>
            <w:tcW w:w="16160" w:type="dxa"/>
            <w:gridSpan w:val="5"/>
          </w:tcPr>
          <w:p w14:paraId="034C5AC0" w14:textId="77777777" w:rsidR="00E21BC4" w:rsidRPr="00D66394" w:rsidRDefault="00E21BC4" w:rsidP="002173E3">
            <w:pPr>
              <w:tabs>
                <w:tab w:val="left" w:pos="1034"/>
              </w:tabs>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lastRenderedPageBreak/>
              <w:br/>
            </w:r>
            <w:r w:rsidR="00CD5789" w:rsidRPr="00D66394">
              <w:rPr>
                <w:rFonts w:ascii="Times New Roman" w:hAnsi="Times New Roman" w:cs="Times New Roman"/>
                <w:sz w:val="24"/>
                <w:szCs w:val="24"/>
              </w:rPr>
              <w:t xml:space="preserve">2. </w:t>
            </w:r>
            <w:r w:rsidR="005164BF" w:rsidRPr="00D66394">
              <w:rPr>
                <w:rFonts w:ascii="Times New Roman" w:hAnsi="Times New Roman" w:cs="Times New Roman"/>
                <w:sz w:val="24"/>
                <w:szCs w:val="24"/>
              </w:rPr>
              <w:t xml:space="preserve">Межведомственное </w:t>
            </w:r>
            <w:r w:rsidRPr="00D66394">
              <w:rPr>
                <w:rFonts w:ascii="Times New Roman" w:hAnsi="Times New Roman" w:cs="Times New Roman"/>
                <w:sz w:val="24"/>
                <w:szCs w:val="24"/>
              </w:rPr>
              <w:br/>
            </w:r>
            <w:r w:rsidR="005164BF" w:rsidRPr="00D66394">
              <w:rPr>
                <w:rFonts w:ascii="Times New Roman" w:hAnsi="Times New Roman" w:cs="Times New Roman"/>
                <w:sz w:val="24"/>
                <w:szCs w:val="24"/>
              </w:rPr>
              <w:t>информационное взаимодействие</w:t>
            </w:r>
          </w:p>
        </w:tc>
      </w:tr>
      <w:tr w:rsidR="00F87120" w:rsidRPr="00D66394" w14:paraId="54CC80AD" w14:textId="77777777" w:rsidTr="00D51EBB">
        <w:tc>
          <w:tcPr>
            <w:tcW w:w="3285" w:type="dxa"/>
            <w:vAlign w:val="center"/>
          </w:tcPr>
          <w:p w14:paraId="3E5B6C68" w14:textId="77777777" w:rsidR="00CD5789" w:rsidRPr="00D66394" w:rsidRDefault="00CD5789" w:rsidP="005F448B">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14:paraId="545AA660" w14:textId="77777777" w:rsidR="00CD5789" w:rsidRPr="00D66394" w:rsidRDefault="00CD5789"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14:paraId="34AD8D7D" w14:textId="77777777" w:rsidR="00CD5789" w:rsidRPr="00D66394" w:rsidRDefault="00CD5789"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14:paraId="0119BB5F" w14:textId="77777777" w:rsidR="00CD5789" w:rsidRPr="00D66394" w:rsidRDefault="00CD5789"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14:paraId="5335DF83" w14:textId="77777777" w:rsidR="00CD5789" w:rsidRPr="00D66394" w:rsidRDefault="00CD5789"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14:paraId="211C2FA6" w14:textId="77777777" w:rsidTr="00D51EBB">
        <w:tc>
          <w:tcPr>
            <w:tcW w:w="3285" w:type="dxa"/>
            <w:vMerge w:val="restart"/>
          </w:tcPr>
          <w:p w14:paraId="44715B38" w14:textId="77777777" w:rsidR="0067012C" w:rsidRPr="00D66394" w:rsidRDefault="00333ED3" w:rsidP="002173E3">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w:t>
            </w:r>
            <w:r w:rsidR="0067012C" w:rsidRPr="00D66394">
              <w:rPr>
                <w:rFonts w:ascii="Times New Roman" w:hAnsi="Times New Roman" w:cs="Times New Roman"/>
                <w:sz w:val="24"/>
                <w:szCs w:val="24"/>
              </w:rPr>
              <w:t>/</w:t>
            </w:r>
            <w:r w:rsidR="00E40D62">
              <w:rPr>
                <w:rFonts w:ascii="Times New Roman" w:hAnsi="Times New Roman" w:cs="Times New Roman"/>
                <w:sz w:val="24"/>
                <w:szCs w:val="24"/>
              </w:rPr>
              <w:t>РГИС</w:t>
            </w:r>
            <w:r>
              <w:rPr>
                <w:rFonts w:ascii="Times New Roman" w:hAnsi="Times New Roman" w:cs="Times New Roman"/>
                <w:sz w:val="24"/>
                <w:szCs w:val="24"/>
              </w:rPr>
              <w:t>/СМЭВ</w:t>
            </w:r>
          </w:p>
        </w:tc>
        <w:tc>
          <w:tcPr>
            <w:tcW w:w="3074" w:type="dxa"/>
          </w:tcPr>
          <w:p w14:paraId="4BC53C2C" w14:textId="77777777" w:rsidR="0067012C" w:rsidRPr="00D66394" w:rsidRDefault="0067012C" w:rsidP="0067012C">
            <w:pPr>
              <w:pStyle w:val="ConsPlusNormal"/>
              <w:suppressAutoHyphens/>
              <w:spacing w:line="276" w:lineRule="auto"/>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8A2531A" w14:textId="77777777" w:rsidR="0067012C" w:rsidRPr="00D66394" w:rsidRDefault="0067012C" w:rsidP="0067012C">
            <w:pPr>
              <w:spacing w:line="276" w:lineRule="auto"/>
              <w:jc w:val="both"/>
              <w:rPr>
                <w:rFonts w:ascii="Times New Roman" w:hAnsi="Times New Roman" w:cs="Times New Roman"/>
                <w:sz w:val="24"/>
                <w:szCs w:val="24"/>
              </w:rPr>
            </w:pPr>
          </w:p>
        </w:tc>
        <w:tc>
          <w:tcPr>
            <w:tcW w:w="2524" w:type="dxa"/>
          </w:tcPr>
          <w:p w14:paraId="365AF499" w14:textId="77777777" w:rsidR="0067012C" w:rsidRPr="00D66394" w:rsidRDefault="0067012C" w:rsidP="0067012C">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Тот же рабочий день</w:t>
            </w:r>
          </w:p>
        </w:tc>
        <w:tc>
          <w:tcPr>
            <w:tcW w:w="2354" w:type="dxa"/>
            <w:vMerge w:val="restart"/>
          </w:tcPr>
          <w:p w14:paraId="5A66577D" w14:textId="77777777" w:rsidR="0067012C" w:rsidRPr="00D66394" w:rsidRDefault="0067012C" w:rsidP="0067012C">
            <w:pPr>
              <w:pStyle w:val="ConsPlusNormal"/>
              <w:suppressAutoHyphens/>
              <w:spacing w:line="276" w:lineRule="auto"/>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Наличие в перечне документов, необходимых для предоставления </w:t>
            </w:r>
            <w:r w:rsidR="00333ED3" w:rsidRPr="0077383A">
              <w:rPr>
                <w:rFonts w:ascii="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документов, находящихся в распоряжении у органов и организаций</w:t>
            </w:r>
          </w:p>
          <w:p w14:paraId="2337424F" w14:textId="77777777" w:rsidR="0067012C" w:rsidRPr="00D66394" w:rsidRDefault="0067012C" w:rsidP="0067012C">
            <w:pPr>
              <w:spacing w:line="276" w:lineRule="auto"/>
              <w:jc w:val="both"/>
              <w:rPr>
                <w:rFonts w:ascii="Times New Roman" w:hAnsi="Times New Roman" w:cs="Times New Roman"/>
                <w:sz w:val="24"/>
                <w:szCs w:val="24"/>
              </w:rPr>
            </w:pPr>
          </w:p>
        </w:tc>
        <w:tc>
          <w:tcPr>
            <w:tcW w:w="4923" w:type="dxa"/>
          </w:tcPr>
          <w:p w14:paraId="19F799C2" w14:textId="77777777" w:rsidR="0067012C" w:rsidRPr="00D66394" w:rsidRDefault="0067012C" w:rsidP="007E7E0E">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Основанием для начала административного действия (процедуры), </w:t>
            </w:r>
            <w:r w:rsidRPr="00D66394">
              <w:rPr>
                <w:rFonts w:ascii="Times New Roman" w:hAnsi="Times New Roman" w:cs="Times New Roman"/>
                <w:sz w:val="24"/>
                <w:szCs w:val="24"/>
              </w:rPr>
              <w:br/>
              <w:t xml:space="preserve">а также для направления межведомственного информационного запроса является наличие </w:t>
            </w:r>
            <w:r w:rsidRPr="00D66394">
              <w:rPr>
                <w:rFonts w:ascii="Times New Roman" w:hAnsi="Times New Roman" w:cs="Times New Roman"/>
                <w:sz w:val="24"/>
                <w:szCs w:val="24"/>
              </w:rPr>
              <w:br/>
              <w:t xml:space="preserve">в перечне документов, необходимых </w:t>
            </w:r>
            <w:r w:rsidRPr="00D66394">
              <w:rPr>
                <w:rFonts w:ascii="Times New Roman" w:hAnsi="Times New Roman" w:cs="Times New Roman"/>
                <w:sz w:val="24"/>
                <w:szCs w:val="24"/>
              </w:rPr>
              <w:br/>
              <w:t xml:space="preserve">для предоставления </w:t>
            </w:r>
            <w:r w:rsidR="00333ED3" w:rsidRPr="0077383A">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 документов и (или) сведений, находящихся </w:t>
            </w:r>
            <w:r w:rsidRPr="00D66394">
              <w:rPr>
                <w:rFonts w:ascii="Times New Roman" w:hAnsi="Times New Roman" w:cs="Times New Roman"/>
                <w:sz w:val="24"/>
                <w:szCs w:val="24"/>
              </w:rPr>
              <w:br/>
              <w:t>в распоряжении у органов, организаций.</w:t>
            </w:r>
          </w:p>
          <w:p w14:paraId="4AD25EC6" w14:textId="77777777" w:rsidR="0067012C" w:rsidRPr="00D66394" w:rsidRDefault="0067012C" w:rsidP="007E7E0E">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Межведомственные информационные запросы направляются в:</w:t>
            </w:r>
          </w:p>
          <w:p w14:paraId="038AADB9" w14:textId="77777777" w:rsidR="00333ED3" w:rsidRDefault="00333ED3" w:rsidP="00333ED3">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 </w:t>
            </w:r>
            <w:r>
              <w:rPr>
                <w:rFonts w:ascii="Times New Roman" w:hAnsi="Times New Roman" w:cs="Times New Roman"/>
                <w:sz w:val="24"/>
                <w:szCs w:val="24"/>
              </w:rPr>
              <w:t>Федеральную</w:t>
            </w:r>
            <w:r w:rsidRPr="0021543F">
              <w:rPr>
                <w:rFonts w:ascii="Times New Roman" w:hAnsi="Times New Roman" w:cs="Times New Roman"/>
                <w:sz w:val="24"/>
                <w:szCs w:val="24"/>
              </w:rPr>
              <w:t xml:space="preserve"> налогов</w:t>
            </w:r>
            <w:r>
              <w:rPr>
                <w:rFonts w:ascii="Times New Roman" w:hAnsi="Times New Roman" w:cs="Times New Roman"/>
                <w:sz w:val="24"/>
                <w:szCs w:val="24"/>
              </w:rPr>
              <w:t>ую</w:t>
            </w:r>
            <w:r w:rsidRPr="0021543F">
              <w:rPr>
                <w:rFonts w:ascii="Times New Roman" w:hAnsi="Times New Roman" w:cs="Times New Roman"/>
                <w:sz w:val="24"/>
                <w:szCs w:val="24"/>
              </w:rPr>
              <w:t xml:space="preserve"> служб</w:t>
            </w:r>
            <w:r>
              <w:rPr>
                <w:rFonts w:ascii="Times New Roman" w:hAnsi="Times New Roman" w:cs="Times New Roman"/>
                <w:sz w:val="24"/>
                <w:szCs w:val="24"/>
              </w:rPr>
              <w:t>у</w:t>
            </w:r>
            <w:r w:rsidRPr="00D66394">
              <w:rPr>
                <w:rFonts w:ascii="Times New Roman" w:hAnsi="Times New Roman" w:cs="Times New Roman"/>
                <w:sz w:val="24"/>
                <w:szCs w:val="24"/>
              </w:rPr>
              <w:t xml:space="preserve">. </w:t>
            </w:r>
          </w:p>
          <w:p w14:paraId="7A3732DF" w14:textId="77777777" w:rsidR="00333ED3" w:rsidRDefault="00333ED3" w:rsidP="00333ED3">
            <w:pPr>
              <w:spacing w:line="276" w:lineRule="auto"/>
              <w:ind w:firstLine="567"/>
              <w:jc w:val="both"/>
              <w:rPr>
                <w:rFonts w:ascii="Times New Roman" w:hAnsi="Times New Roman" w:cs="Times New Roman"/>
                <w:i/>
                <w:sz w:val="24"/>
                <w:szCs w:val="24"/>
              </w:rPr>
            </w:pPr>
            <w:r w:rsidRPr="00D66394">
              <w:rPr>
                <w:rFonts w:ascii="Times New Roman" w:hAnsi="Times New Roman" w:cs="Times New Roman"/>
                <w:sz w:val="24"/>
                <w:szCs w:val="24"/>
              </w:rPr>
              <w:t>При этом в данном запросе указываются</w:t>
            </w:r>
            <w:r>
              <w:rPr>
                <w:rFonts w:ascii="Times New Roman" w:hAnsi="Times New Roman" w:cs="Times New Roman"/>
                <w:sz w:val="24"/>
                <w:szCs w:val="24"/>
              </w:rPr>
              <w:t>:</w:t>
            </w:r>
            <w:r w:rsidRPr="00D66394">
              <w:rPr>
                <w:rFonts w:ascii="Times New Roman" w:hAnsi="Times New Roman" w:cs="Times New Roman"/>
                <w:sz w:val="24"/>
                <w:szCs w:val="24"/>
              </w:rPr>
              <w:t xml:space="preserve"> </w:t>
            </w:r>
            <w:r>
              <w:rPr>
                <w:rFonts w:ascii="Times New Roman" w:hAnsi="Times New Roman" w:cs="Times New Roman"/>
                <w:sz w:val="24"/>
                <w:szCs w:val="24"/>
              </w:rPr>
              <w:t>фамилия</w:t>
            </w:r>
            <w:r w:rsidRPr="00434806">
              <w:rPr>
                <w:rFonts w:ascii="Times New Roman" w:hAnsi="Times New Roman" w:cs="Times New Roman"/>
                <w:sz w:val="24"/>
                <w:szCs w:val="24"/>
              </w:rPr>
              <w:t>, имя и </w:t>
            </w:r>
            <w:r w:rsidRPr="00434806">
              <w:rPr>
                <w:rFonts w:ascii="Times New Roman" w:hAnsi="Times New Roman" w:cs="Times New Roman"/>
                <w:bCs/>
                <w:sz w:val="24"/>
                <w:szCs w:val="24"/>
              </w:rPr>
              <w:t>при</w:t>
            </w:r>
            <w:r w:rsidRPr="00434806">
              <w:rPr>
                <w:rFonts w:ascii="Times New Roman" w:hAnsi="Times New Roman" w:cs="Times New Roman"/>
                <w:sz w:val="24"/>
                <w:szCs w:val="24"/>
              </w:rPr>
              <w:t> наличии отчество индивидуального предпринимателя, ОГРНИП или ИНН</w:t>
            </w:r>
            <w:r>
              <w:rPr>
                <w:rFonts w:ascii="Times New Roman" w:hAnsi="Times New Roman" w:cs="Times New Roman"/>
                <w:sz w:val="24"/>
                <w:szCs w:val="24"/>
              </w:rPr>
              <w:t xml:space="preserve"> и запрашивае</w:t>
            </w:r>
            <w:r w:rsidRPr="00D66394">
              <w:rPr>
                <w:rFonts w:ascii="Times New Roman" w:hAnsi="Times New Roman" w:cs="Times New Roman"/>
                <w:sz w:val="24"/>
                <w:szCs w:val="24"/>
              </w:rPr>
              <w:t xml:space="preserve">тся </w:t>
            </w:r>
            <w:r>
              <w:rPr>
                <w:rFonts w:ascii="Times New Roman" w:hAnsi="Times New Roman" w:cs="Times New Roman"/>
                <w:sz w:val="24"/>
                <w:szCs w:val="24"/>
              </w:rPr>
              <w:t>выписка</w:t>
            </w:r>
            <w:r w:rsidRPr="00434806">
              <w:rPr>
                <w:rFonts w:ascii="Times New Roman" w:hAnsi="Times New Roman" w:cs="Times New Roman"/>
                <w:sz w:val="24"/>
                <w:szCs w:val="24"/>
              </w:rPr>
              <w:t xml:space="preserve"> из Единого государственного реестра индивидуальных предпринимателей, в случае обращения индивидуального предпринимателя, для подтверждения регистрации физического лица в качестве индивидуального предпринимателя на территории Российской Федерации;</w:t>
            </w:r>
          </w:p>
          <w:p w14:paraId="32A79CB5" w14:textId="77777777" w:rsidR="00333ED3" w:rsidRDefault="00333ED3" w:rsidP="00333ED3">
            <w:pPr>
              <w:spacing w:line="276" w:lineRule="auto"/>
              <w:ind w:firstLine="567"/>
              <w:jc w:val="both"/>
              <w:rPr>
                <w:rFonts w:ascii="Times New Roman" w:hAnsi="Times New Roman" w:cs="Times New Roman"/>
                <w:sz w:val="24"/>
                <w:szCs w:val="24"/>
              </w:rPr>
            </w:pPr>
            <w:r w:rsidRPr="00434806">
              <w:rPr>
                <w:rFonts w:ascii="Times New Roman" w:hAnsi="Times New Roman" w:cs="Times New Roman"/>
                <w:sz w:val="24"/>
                <w:szCs w:val="24"/>
              </w:rPr>
              <w:t>- Федеральн</w:t>
            </w:r>
            <w:r>
              <w:rPr>
                <w:rFonts w:ascii="Times New Roman" w:hAnsi="Times New Roman" w:cs="Times New Roman"/>
                <w:sz w:val="24"/>
                <w:szCs w:val="24"/>
              </w:rPr>
              <w:t>ую</w:t>
            </w:r>
            <w:r w:rsidRPr="00434806">
              <w:rPr>
                <w:rFonts w:ascii="Times New Roman" w:hAnsi="Times New Roman" w:cs="Times New Roman"/>
                <w:sz w:val="24"/>
                <w:szCs w:val="24"/>
              </w:rPr>
              <w:t xml:space="preserve"> налогов</w:t>
            </w:r>
            <w:r>
              <w:rPr>
                <w:rFonts w:ascii="Times New Roman" w:hAnsi="Times New Roman" w:cs="Times New Roman"/>
                <w:sz w:val="24"/>
                <w:szCs w:val="24"/>
              </w:rPr>
              <w:t>ую</w:t>
            </w:r>
            <w:r w:rsidRPr="00434806">
              <w:rPr>
                <w:rFonts w:ascii="Times New Roman" w:hAnsi="Times New Roman" w:cs="Times New Roman"/>
                <w:sz w:val="24"/>
                <w:szCs w:val="24"/>
              </w:rPr>
              <w:t xml:space="preserve"> служб</w:t>
            </w:r>
            <w:r>
              <w:rPr>
                <w:rFonts w:ascii="Times New Roman" w:hAnsi="Times New Roman" w:cs="Times New Roman"/>
                <w:sz w:val="24"/>
                <w:szCs w:val="24"/>
              </w:rPr>
              <w:t>у</w:t>
            </w:r>
            <w:r w:rsidRPr="00434806">
              <w:rPr>
                <w:rFonts w:ascii="Times New Roman" w:hAnsi="Times New Roman" w:cs="Times New Roman"/>
                <w:sz w:val="24"/>
                <w:szCs w:val="24"/>
              </w:rPr>
              <w:t xml:space="preserve">. </w:t>
            </w:r>
          </w:p>
          <w:p w14:paraId="6333A3CB" w14:textId="77777777" w:rsidR="00333ED3" w:rsidRPr="00434806" w:rsidRDefault="00333ED3" w:rsidP="00333ED3">
            <w:pPr>
              <w:spacing w:line="276" w:lineRule="auto"/>
              <w:ind w:firstLine="567"/>
              <w:jc w:val="both"/>
              <w:rPr>
                <w:rFonts w:ascii="Times New Roman" w:hAnsi="Times New Roman" w:cs="Times New Roman"/>
                <w:i/>
                <w:sz w:val="24"/>
                <w:szCs w:val="24"/>
              </w:rPr>
            </w:pPr>
            <w:r w:rsidRPr="00434806">
              <w:rPr>
                <w:rFonts w:ascii="Times New Roman" w:hAnsi="Times New Roman" w:cs="Times New Roman"/>
                <w:sz w:val="24"/>
                <w:szCs w:val="24"/>
              </w:rPr>
              <w:t>При этом в данном запросе указываются: полное или сокращенное наименование юридического лица, его ОГРН или ИНН</w:t>
            </w:r>
            <w:r>
              <w:rPr>
                <w:rFonts w:ascii="Times New Roman" w:hAnsi="Times New Roman" w:cs="Times New Roman"/>
                <w:sz w:val="24"/>
                <w:szCs w:val="24"/>
              </w:rPr>
              <w:t xml:space="preserve"> </w:t>
            </w:r>
            <w:del w:id="62" w:author="AitovDR" w:date="2022-04-18T17:09:00Z">
              <w:r w:rsidR="007C1F5D" w:rsidDel="00DB1D42">
                <w:rPr>
                  <w:rFonts w:ascii="Times New Roman" w:hAnsi="Times New Roman" w:cs="Times New Roman"/>
                  <w:sz w:val="24"/>
                  <w:szCs w:val="24"/>
                </w:rPr>
                <w:br/>
              </w:r>
            </w:del>
            <w:r w:rsidRPr="00434806">
              <w:rPr>
                <w:rFonts w:ascii="Times New Roman" w:hAnsi="Times New Roman" w:cs="Times New Roman"/>
                <w:sz w:val="24"/>
                <w:szCs w:val="24"/>
              </w:rPr>
              <w:t xml:space="preserve">и запрашивается выписка из Единого государственного реестра юридических лиц, </w:t>
            </w:r>
            <w:r w:rsidR="007C1F5D">
              <w:rPr>
                <w:rFonts w:ascii="Times New Roman" w:hAnsi="Times New Roman" w:cs="Times New Roman"/>
                <w:sz w:val="24"/>
                <w:szCs w:val="24"/>
              </w:rPr>
              <w:br/>
            </w:r>
            <w:r w:rsidRPr="00434806">
              <w:rPr>
                <w:rFonts w:ascii="Times New Roman" w:hAnsi="Times New Roman" w:cs="Times New Roman"/>
                <w:sz w:val="24"/>
                <w:szCs w:val="24"/>
              </w:rPr>
              <w:lastRenderedPageBreak/>
              <w:t>в случае обращения юридического лица, для подтверждения регистрации юридического лица на территории Российской Федерации</w:t>
            </w:r>
            <w:r w:rsidRPr="00434806">
              <w:rPr>
                <w:rFonts w:ascii="Times New Roman" w:hAnsi="Times New Roman" w:cs="Times New Roman"/>
                <w:i/>
                <w:sz w:val="24"/>
                <w:szCs w:val="24"/>
              </w:rPr>
              <w:t>;</w:t>
            </w:r>
          </w:p>
          <w:p w14:paraId="4F1F8CFE" w14:textId="77777777" w:rsidR="00CD3AD7" w:rsidRDefault="00CD3AD7" w:rsidP="00CD3AD7">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 </w:t>
            </w:r>
            <w:r w:rsidRPr="00434806">
              <w:rPr>
                <w:rFonts w:ascii="Times New Roman" w:hAnsi="Times New Roman" w:cs="Times New Roman"/>
                <w:sz w:val="24"/>
                <w:szCs w:val="24"/>
              </w:rPr>
              <w:t>Управлени</w:t>
            </w:r>
            <w:r>
              <w:rPr>
                <w:rFonts w:ascii="Times New Roman" w:hAnsi="Times New Roman" w:cs="Times New Roman"/>
                <w:sz w:val="24"/>
                <w:szCs w:val="24"/>
              </w:rPr>
              <w:t>е</w:t>
            </w:r>
            <w:r w:rsidRPr="00434806">
              <w:rPr>
                <w:rFonts w:ascii="Times New Roman" w:hAnsi="Times New Roman" w:cs="Times New Roman"/>
                <w:sz w:val="24"/>
                <w:szCs w:val="24"/>
              </w:rPr>
              <w:t xml:space="preserve"> Федеральной службы государственной регистрации, кадастра </w:t>
            </w:r>
            <w:r w:rsidR="007C1F5D">
              <w:rPr>
                <w:rFonts w:ascii="Times New Roman" w:hAnsi="Times New Roman" w:cs="Times New Roman"/>
                <w:sz w:val="24"/>
                <w:szCs w:val="24"/>
              </w:rPr>
              <w:br/>
            </w:r>
            <w:r w:rsidRPr="00434806">
              <w:rPr>
                <w:rFonts w:ascii="Times New Roman" w:hAnsi="Times New Roman" w:cs="Times New Roman"/>
                <w:sz w:val="24"/>
                <w:szCs w:val="24"/>
              </w:rPr>
              <w:t>и картографии по Московской области</w:t>
            </w:r>
            <w:r w:rsidRPr="00D66394">
              <w:rPr>
                <w:rFonts w:ascii="Times New Roman" w:hAnsi="Times New Roman" w:cs="Times New Roman"/>
                <w:sz w:val="24"/>
                <w:szCs w:val="24"/>
              </w:rPr>
              <w:t xml:space="preserve">. </w:t>
            </w:r>
          </w:p>
          <w:p w14:paraId="0870DBD8" w14:textId="77777777" w:rsidR="00CD3AD7" w:rsidRDefault="00CD3AD7" w:rsidP="00CD3AD7">
            <w:pPr>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При эт</w:t>
            </w:r>
            <w:r>
              <w:rPr>
                <w:rFonts w:ascii="Times New Roman" w:hAnsi="Times New Roman" w:cs="Times New Roman"/>
                <w:sz w:val="24"/>
                <w:szCs w:val="24"/>
              </w:rPr>
              <w:t xml:space="preserve">ом в данном запросе указываются: вид объекта, адрес объекта, площадь объекта, кадастровый номер объекта </w:t>
            </w:r>
            <w:r w:rsidRPr="00D66394">
              <w:rPr>
                <w:rFonts w:ascii="Times New Roman" w:hAnsi="Times New Roman" w:cs="Times New Roman"/>
                <w:sz w:val="24"/>
                <w:szCs w:val="24"/>
              </w:rPr>
              <w:t>и запрашива</w:t>
            </w:r>
            <w:r>
              <w:rPr>
                <w:rFonts w:ascii="Times New Roman" w:hAnsi="Times New Roman" w:cs="Times New Roman"/>
                <w:sz w:val="24"/>
                <w:szCs w:val="24"/>
              </w:rPr>
              <w:t>е</w:t>
            </w:r>
            <w:r w:rsidRPr="00D66394">
              <w:rPr>
                <w:rFonts w:ascii="Times New Roman" w:hAnsi="Times New Roman" w:cs="Times New Roman"/>
                <w:sz w:val="24"/>
                <w:szCs w:val="24"/>
              </w:rPr>
              <w:t xml:space="preserve">тся </w:t>
            </w:r>
            <w:r>
              <w:rPr>
                <w:rFonts w:ascii="Times New Roman" w:hAnsi="Times New Roman" w:cs="Times New Roman"/>
                <w:sz w:val="24"/>
                <w:szCs w:val="24"/>
              </w:rPr>
              <w:t>выписка</w:t>
            </w:r>
            <w:r w:rsidRPr="002D561A">
              <w:rPr>
                <w:rFonts w:ascii="Times New Roman" w:hAnsi="Times New Roman" w:cs="Times New Roman"/>
                <w:sz w:val="24"/>
                <w:szCs w:val="24"/>
              </w:rPr>
              <w:t xml:space="preserve"> из ЕГРН </w:t>
            </w:r>
            <w:r>
              <w:rPr>
                <w:rFonts w:ascii="Times New Roman" w:hAnsi="Times New Roman" w:cs="Times New Roman"/>
                <w:sz w:val="24"/>
                <w:szCs w:val="24"/>
              </w:rPr>
              <w:t xml:space="preserve">об основных характеристиках и зарегистрированных правах на </w:t>
            </w:r>
            <w:r w:rsidRPr="002D561A">
              <w:rPr>
                <w:rFonts w:ascii="Times New Roman" w:hAnsi="Times New Roman" w:cs="Times New Roman"/>
                <w:sz w:val="24"/>
                <w:szCs w:val="24"/>
              </w:rPr>
              <w:t>объ</w:t>
            </w:r>
            <w:r>
              <w:rPr>
                <w:rFonts w:ascii="Times New Roman" w:hAnsi="Times New Roman" w:cs="Times New Roman"/>
                <w:sz w:val="24"/>
                <w:szCs w:val="24"/>
              </w:rPr>
              <w:t>ект</w:t>
            </w:r>
            <w:r w:rsidRPr="002D561A">
              <w:rPr>
                <w:rFonts w:ascii="Times New Roman" w:hAnsi="Times New Roman" w:cs="Times New Roman"/>
                <w:sz w:val="24"/>
                <w:szCs w:val="24"/>
              </w:rPr>
              <w:t xml:space="preserve"> недвижимости (о земельном участке), для определения правообладателя земельного участка, определения собственника (-</w:t>
            </w:r>
            <w:proofErr w:type="spellStart"/>
            <w:r w:rsidRPr="002D561A">
              <w:rPr>
                <w:rFonts w:ascii="Times New Roman" w:hAnsi="Times New Roman" w:cs="Times New Roman"/>
                <w:sz w:val="24"/>
                <w:szCs w:val="24"/>
              </w:rPr>
              <w:t>ов</w:t>
            </w:r>
            <w:proofErr w:type="spellEnd"/>
            <w:r w:rsidRPr="002D561A">
              <w:rPr>
                <w:rFonts w:ascii="Times New Roman" w:hAnsi="Times New Roman" w:cs="Times New Roman"/>
                <w:sz w:val="24"/>
                <w:szCs w:val="24"/>
              </w:rPr>
              <w:t>), сособственника (-</w:t>
            </w:r>
            <w:proofErr w:type="spellStart"/>
            <w:r w:rsidRPr="002D561A">
              <w:rPr>
                <w:rFonts w:ascii="Times New Roman" w:hAnsi="Times New Roman" w:cs="Times New Roman"/>
                <w:sz w:val="24"/>
                <w:szCs w:val="24"/>
              </w:rPr>
              <w:t>ов</w:t>
            </w:r>
            <w:proofErr w:type="spellEnd"/>
            <w:r w:rsidRPr="002D561A">
              <w:rPr>
                <w:rFonts w:ascii="Times New Roman" w:hAnsi="Times New Roman" w:cs="Times New Roman"/>
                <w:sz w:val="24"/>
                <w:szCs w:val="24"/>
              </w:rPr>
              <w:t xml:space="preserve">), </w:t>
            </w:r>
            <w:r w:rsidR="007C1F5D">
              <w:rPr>
                <w:rFonts w:ascii="Times New Roman" w:hAnsi="Times New Roman" w:cs="Times New Roman"/>
                <w:sz w:val="24"/>
                <w:szCs w:val="24"/>
              </w:rPr>
              <w:br/>
            </w:r>
            <w:r w:rsidRPr="002D561A">
              <w:rPr>
                <w:rFonts w:ascii="Times New Roman" w:hAnsi="Times New Roman" w:cs="Times New Roman"/>
                <w:sz w:val="24"/>
                <w:szCs w:val="24"/>
              </w:rPr>
              <w:t>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w:t>
            </w:r>
            <w:r>
              <w:rPr>
                <w:rFonts w:ascii="Times New Roman" w:hAnsi="Times New Roman" w:cs="Times New Roman"/>
                <w:sz w:val="24"/>
                <w:szCs w:val="24"/>
              </w:rPr>
              <w:t>.</w:t>
            </w:r>
          </w:p>
          <w:p w14:paraId="6CAEB2B3" w14:textId="77777777" w:rsidR="00CD3AD7" w:rsidRPr="00785204" w:rsidRDefault="00CD3AD7" w:rsidP="00CD3AD7">
            <w:pPr>
              <w:spacing w:line="276" w:lineRule="auto"/>
              <w:ind w:firstLine="567"/>
              <w:jc w:val="both"/>
              <w:rPr>
                <w:rFonts w:ascii="Times New Roman" w:hAnsi="Times New Roman" w:cs="Times New Roman"/>
                <w:sz w:val="24"/>
                <w:szCs w:val="24"/>
              </w:rPr>
            </w:pPr>
            <w:r w:rsidRPr="00785204">
              <w:rPr>
                <w:rFonts w:ascii="Times New Roman" w:hAnsi="Times New Roman" w:cs="Times New Roman"/>
                <w:sz w:val="24"/>
                <w:szCs w:val="24"/>
              </w:rPr>
              <w:t xml:space="preserve">- Управление Федеральной службы государственной регистрации, кадастра </w:t>
            </w:r>
            <w:r w:rsidR="007C1F5D">
              <w:rPr>
                <w:rFonts w:ascii="Times New Roman" w:hAnsi="Times New Roman" w:cs="Times New Roman"/>
                <w:sz w:val="24"/>
                <w:szCs w:val="24"/>
              </w:rPr>
              <w:br/>
            </w:r>
            <w:r w:rsidRPr="00785204">
              <w:rPr>
                <w:rFonts w:ascii="Times New Roman" w:hAnsi="Times New Roman" w:cs="Times New Roman"/>
                <w:sz w:val="24"/>
                <w:szCs w:val="24"/>
              </w:rPr>
              <w:t xml:space="preserve">и картографии по Московской области. </w:t>
            </w:r>
          </w:p>
          <w:p w14:paraId="050A76F1" w14:textId="77777777" w:rsidR="00CD3AD7" w:rsidRPr="00D66394" w:rsidRDefault="00CD3AD7" w:rsidP="00CD3AD7">
            <w:pPr>
              <w:spacing w:line="276" w:lineRule="auto"/>
              <w:ind w:firstLine="567"/>
              <w:jc w:val="both"/>
              <w:rPr>
                <w:rFonts w:ascii="Times New Roman" w:hAnsi="Times New Roman" w:cs="Times New Roman"/>
                <w:sz w:val="24"/>
                <w:szCs w:val="24"/>
              </w:rPr>
            </w:pPr>
            <w:r w:rsidRPr="00785204">
              <w:rPr>
                <w:rFonts w:ascii="Times New Roman" w:hAnsi="Times New Roman" w:cs="Times New Roman"/>
                <w:sz w:val="24"/>
                <w:szCs w:val="24"/>
              </w:rPr>
              <w:t>При этом в данном запросе указываются: вид объекта, адрес объекта, площадь объекта, кадастровый номер объекта</w:t>
            </w:r>
            <w:r>
              <w:rPr>
                <w:rFonts w:ascii="Times New Roman" w:hAnsi="Times New Roman" w:cs="Times New Roman"/>
                <w:sz w:val="24"/>
                <w:szCs w:val="24"/>
              </w:rPr>
              <w:t xml:space="preserve"> (при наличии)</w:t>
            </w:r>
            <w:r w:rsidRPr="00785204">
              <w:rPr>
                <w:rFonts w:ascii="Times New Roman" w:hAnsi="Times New Roman" w:cs="Times New Roman"/>
                <w:sz w:val="24"/>
                <w:szCs w:val="24"/>
              </w:rPr>
              <w:t xml:space="preserve"> и запрашивается </w:t>
            </w:r>
            <w:r w:rsidRPr="00785204">
              <w:rPr>
                <w:rFonts w:ascii="Times New Roman" w:hAnsi="Times New Roman" w:cs="Times New Roman"/>
                <w:sz w:val="24"/>
                <w:szCs w:val="24"/>
              </w:rPr>
              <w:lastRenderedPageBreak/>
              <w:t xml:space="preserve">выписка из ЕГРН об основных характеристиках </w:t>
            </w:r>
            <w:r w:rsidR="007C1F5D">
              <w:rPr>
                <w:rFonts w:ascii="Times New Roman" w:hAnsi="Times New Roman" w:cs="Times New Roman"/>
                <w:sz w:val="24"/>
                <w:szCs w:val="24"/>
              </w:rPr>
              <w:br/>
            </w:r>
            <w:r w:rsidRPr="00785204">
              <w:rPr>
                <w:rFonts w:ascii="Times New Roman" w:hAnsi="Times New Roman" w:cs="Times New Roman"/>
                <w:sz w:val="24"/>
                <w:szCs w:val="24"/>
              </w:rPr>
              <w:t>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w:t>
            </w:r>
            <w:r>
              <w:rPr>
                <w:rFonts w:ascii="Times New Roman" w:hAnsi="Times New Roman" w:cs="Times New Roman"/>
                <w:sz w:val="24"/>
                <w:szCs w:val="24"/>
              </w:rPr>
              <w:t xml:space="preserve"> </w:t>
            </w:r>
            <w:r w:rsidR="007C1F5D">
              <w:rPr>
                <w:rFonts w:ascii="Times New Roman" w:hAnsi="Times New Roman" w:cs="Times New Roman"/>
                <w:sz w:val="24"/>
                <w:szCs w:val="24"/>
              </w:rPr>
              <w:br/>
            </w:r>
            <w:r w:rsidRPr="00785204">
              <w:rPr>
                <w:rFonts w:ascii="Times New Roman" w:hAnsi="Times New Roman" w:cs="Times New Roman"/>
                <w:sz w:val="24"/>
                <w:szCs w:val="24"/>
              </w:rPr>
              <w:t>(-</w:t>
            </w:r>
            <w:proofErr w:type="spellStart"/>
            <w:r w:rsidRPr="00785204">
              <w:rPr>
                <w:rFonts w:ascii="Times New Roman" w:hAnsi="Times New Roman" w:cs="Times New Roman"/>
                <w:sz w:val="24"/>
                <w:szCs w:val="24"/>
              </w:rPr>
              <w:t>ов</w:t>
            </w:r>
            <w:proofErr w:type="spellEnd"/>
            <w:r w:rsidRPr="00785204">
              <w:rPr>
                <w:rFonts w:ascii="Times New Roman" w:hAnsi="Times New Roman" w:cs="Times New Roman"/>
                <w:sz w:val="24"/>
                <w:szCs w:val="24"/>
              </w:rPr>
              <w:t>), сособственника (-</w:t>
            </w:r>
            <w:proofErr w:type="spellStart"/>
            <w:r w:rsidRPr="00785204">
              <w:rPr>
                <w:rFonts w:ascii="Times New Roman" w:hAnsi="Times New Roman" w:cs="Times New Roman"/>
                <w:sz w:val="24"/>
                <w:szCs w:val="24"/>
              </w:rPr>
              <w:t>ов</w:t>
            </w:r>
            <w:proofErr w:type="spellEnd"/>
            <w:r w:rsidRPr="00785204">
              <w:rPr>
                <w:rFonts w:ascii="Times New Roman" w:hAnsi="Times New Roman" w:cs="Times New Roman"/>
                <w:sz w:val="24"/>
                <w:szCs w:val="24"/>
              </w:rPr>
              <w:t xml:space="preserve">), а также </w:t>
            </w:r>
            <w:r w:rsidR="007C1F5D">
              <w:rPr>
                <w:rFonts w:ascii="Times New Roman" w:hAnsi="Times New Roman" w:cs="Times New Roman"/>
                <w:sz w:val="24"/>
                <w:szCs w:val="24"/>
              </w:rPr>
              <w:br/>
            </w:r>
            <w:r w:rsidRPr="00785204">
              <w:rPr>
                <w:rFonts w:ascii="Times New Roman" w:hAnsi="Times New Roman" w:cs="Times New Roman"/>
                <w:sz w:val="24"/>
                <w:szCs w:val="24"/>
              </w:rPr>
              <w:t xml:space="preserve">для проверки сведений об объекте недвижимости: наличии </w:t>
            </w:r>
            <w:r w:rsidRPr="00EB10AD">
              <w:rPr>
                <w:rFonts w:ascii="Times New Roman" w:hAnsi="Times New Roman" w:cs="Times New Roman"/>
                <w:sz w:val="24"/>
                <w:szCs w:val="24"/>
              </w:rPr>
              <w:t>зарегистрированных обременений, ограничений использования объекта недвижимости (арест, залог).</w:t>
            </w:r>
          </w:p>
          <w:p w14:paraId="7D819D0A" w14:textId="77777777" w:rsidR="00CD3AD7" w:rsidRPr="00972CC5" w:rsidRDefault="00EB10AD" w:rsidP="007E7E0E">
            <w:pPr>
              <w:spacing w:line="276" w:lineRule="auto"/>
              <w:ind w:firstLine="567"/>
              <w:jc w:val="both"/>
              <w:rPr>
                <w:rFonts w:ascii="Times New Roman" w:hAnsi="Times New Roman" w:cs="Times New Roman"/>
                <w:sz w:val="24"/>
                <w:szCs w:val="24"/>
              </w:rPr>
            </w:pPr>
            <w:r w:rsidRPr="00972CC5">
              <w:rPr>
                <w:rFonts w:ascii="Times New Roman" w:hAnsi="Times New Roman" w:cs="Times New Roman"/>
                <w:sz w:val="24"/>
                <w:szCs w:val="24"/>
              </w:rPr>
              <w:t>-</w:t>
            </w:r>
            <w:r w:rsidR="00515886" w:rsidRPr="00972CC5">
              <w:rPr>
                <w:rFonts w:ascii="Times New Roman" w:hAnsi="Times New Roman" w:cs="Times New Roman"/>
                <w:sz w:val="24"/>
                <w:szCs w:val="24"/>
              </w:rPr>
              <w:t xml:space="preserve"> </w:t>
            </w:r>
            <w:r w:rsidRPr="00972CC5">
              <w:rPr>
                <w:rFonts w:ascii="Times New Roman" w:hAnsi="Times New Roman" w:cs="Times New Roman"/>
                <w:sz w:val="24"/>
                <w:szCs w:val="24"/>
              </w:rPr>
              <w:t>Министерство внутренних дел Российской Федерации</w:t>
            </w:r>
            <w:r w:rsidR="00515886" w:rsidRPr="00972CC5">
              <w:rPr>
                <w:rFonts w:ascii="Times New Roman" w:hAnsi="Times New Roman" w:cs="Times New Roman"/>
                <w:sz w:val="24"/>
                <w:szCs w:val="24"/>
              </w:rPr>
              <w:t>.</w:t>
            </w:r>
          </w:p>
          <w:p w14:paraId="70729040" w14:textId="77777777" w:rsidR="00EB10AD" w:rsidRPr="00972CC5" w:rsidRDefault="00515886" w:rsidP="00515886">
            <w:pPr>
              <w:spacing w:line="276" w:lineRule="auto"/>
              <w:ind w:firstLine="567"/>
              <w:jc w:val="both"/>
              <w:rPr>
                <w:rFonts w:ascii="Times New Roman" w:hAnsi="Times New Roman" w:cs="Times New Roman"/>
                <w:sz w:val="24"/>
                <w:szCs w:val="24"/>
              </w:rPr>
            </w:pPr>
            <w:r w:rsidRPr="00972CC5">
              <w:rPr>
                <w:rFonts w:ascii="Times New Roman" w:hAnsi="Times New Roman" w:cs="Times New Roman"/>
                <w:sz w:val="24"/>
                <w:szCs w:val="24"/>
              </w:rPr>
              <w:t>При этом в данном запросе указываются: адрес объекта, кадастровый номер объекта (при наличии) и запрашивается и</w:t>
            </w:r>
            <w:r w:rsidR="00EB10AD" w:rsidRPr="00972CC5">
              <w:rPr>
                <w:rFonts w:ascii="Times New Roman" w:hAnsi="Times New Roman" w:cs="Times New Roman"/>
                <w:sz w:val="24"/>
                <w:szCs w:val="24"/>
              </w:rPr>
              <w:t xml:space="preserve">нформация о </w:t>
            </w:r>
            <w:r w:rsidRPr="00972CC5">
              <w:rPr>
                <w:rFonts w:ascii="Times New Roman" w:hAnsi="Times New Roman" w:cs="Times New Roman"/>
                <w:sz w:val="24"/>
                <w:szCs w:val="24"/>
              </w:rPr>
              <w:t>зарегистрированных</w:t>
            </w:r>
            <w:r w:rsidR="00EB10AD" w:rsidRPr="00972CC5">
              <w:rPr>
                <w:rFonts w:ascii="Times New Roman" w:hAnsi="Times New Roman" w:cs="Times New Roman"/>
                <w:sz w:val="24"/>
                <w:szCs w:val="24"/>
              </w:rPr>
              <w:t xml:space="preserve"> граждан</w:t>
            </w:r>
            <w:r w:rsidRPr="00972CC5">
              <w:rPr>
                <w:rFonts w:ascii="Times New Roman" w:hAnsi="Times New Roman" w:cs="Times New Roman"/>
                <w:sz w:val="24"/>
                <w:szCs w:val="24"/>
              </w:rPr>
              <w:t>ах</w:t>
            </w:r>
            <w:r w:rsidR="00EB10AD" w:rsidRPr="00972CC5">
              <w:rPr>
                <w:rFonts w:ascii="Times New Roman" w:hAnsi="Times New Roman" w:cs="Times New Roman"/>
                <w:sz w:val="24"/>
                <w:szCs w:val="24"/>
              </w:rPr>
              <w:t xml:space="preserve"> Российской Федерации </w:t>
            </w:r>
            <w:r w:rsidR="00972CC5" w:rsidRPr="00972CC5">
              <w:rPr>
                <w:rFonts w:ascii="Times New Roman" w:hAnsi="Times New Roman" w:cs="Times New Roman"/>
                <w:sz w:val="24"/>
                <w:szCs w:val="24"/>
              </w:rPr>
              <w:t>по указанному адресу в качестве места</w:t>
            </w:r>
            <w:r w:rsidRPr="00972CC5">
              <w:rPr>
                <w:rFonts w:ascii="Times New Roman" w:hAnsi="Times New Roman" w:cs="Times New Roman"/>
                <w:sz w:val="24"/>
                <w:szCs w:val="24"/>
              </w:rPr>
              <w:t xml:space="preserve"> пребывания, а также </w:t>
            </w:r>
            <w:r w:rsidR="00972CC5" w:rsidRPr="00972CC5">
              <w:rPr>
                <w:rFonts w:ascii="Times New Roman" w:hAnsi="Times New Roman" w:cs="Times New Roman"/>
                <w:sz w:val="24"/>
                <w:szCs w:val="24"/>
              </w:rPr>
              <w:t>места</w:t>
            </w:r>
            <w:r w:rsidR="00EB10AD" w:rsidRPr="00972CC5">
              <w:rPr>
                <w:rFonts w:ascii="Times New Roman" w:hAnsi="Times New Roman" w:cs="Times New Roman"/>
                <w:sz w:val="24"/>
                <w:szCs w:val="24"/>
              </w:rPr>
              <w:t xml:space="preserve"> жительства</w:t>
            </w:r>
            <w:r w:rsidRPr="00972CC5">
              <w:rPr>
                <w:rFonts w:ascii="Times New Roman" w:hAnsi="Times New Roman" w:cs="Times New Roman"/>
                <w:sz w:val="24"/>
                <w:szCs w:val="24"/>
              </w:rPr>
              <w:t xml:space="preserve">. </w:t>
            </w:r>
            <w:r w:rsidR="00972CC5" w:rsidRPr="00972CC5">
              <w:rPr>
                <w:rFonts w:ascii="Times New Roman" w:hAnsi="Times New Roman" w:cs="Times New Roman"/>
                <w:sz w:val="24"/>
                <w:szCs w:val="24"/>
              </w:rPr>
              <w:t>(в</w:t>
            </w:r>
            <w:r w:rsidR="00EB10AD" w:rsidRPr="00972CC5">
              <w:rPr>
                <w:rFonts w:ascii="Times New Roman" w:hAnsi="Times New Roman" w:cs="Times New Roman"/>
                <w:sz w:val="24"/>
                <w:szCs w:val="24"/>
              </w:rPr>
              <w:t xml:space="preserve"> случае подачи </w:t>
            </w:r>
            <w:r w:rsidR="00385C4A" w:rsidRPr="000A7951">
              <w:rPr>
                <w:rFonts w:ascii="Times New Roman" w:hAnsi="Times New Roman" w:cs="Times New Roman"/>
                <w:sz w:val="24"/>
                <w:szCs w:val="24"/>
              </w:rPr>
              <w:t>запроса</w:t>
            </w:r>
            <w:r w:rsidR="00385C4A" w:rsidRPr="00972CC5">
              <w:rPr>
                <w:rFonts w:ascii="Times New Roman" w:hAnsi="Times New Roman" w:cs="Times New Roman"/>
                <w:sz w:val="24"/>
                <w:szCs w:val="24"/>
              </w:rPr>
              <w:t xml:space="preserve"> </w:t>
            </w:r>
            <w:r w:rsidR="00EB10AD" w:rsidRPr="00972CC5">
              <w:rPr>
                <w:rFonts w:ascii="Times New Roman" w:hAnsi="Times New Roman" w:cs="Times New Roman"/>
                <w:sz w:val="24"/>
                <w:szCs w:val="24"/>
              </w:rPr>
              <w:t>о признании жилого дома садовым домом</w:t>
            </w:r>
            <w:r w:rsidR="00DC754A">
              <w:rPr>
                <w:rFonts w:ascii="Times New Roman" w:hAnsi="Times New Roman" w:cs="Times New Roman"/>
                <w:sz w:val="24"/>
                <w:szCs w:val="24"/>
              </w:rPr>
              <w:t>)</w:t>
            </w:r>
            <w:r w:rsidR="00EB10AD" w:rsidRPr="00972CC5">
              <w:rPr>
                <w:rFonts w:ascii="Times New Roman" w:hAnsi="Times New Roman" w:cs="Times New Roman"/>
                <w:sz w:val="24"/>
                <w:szCs w:val="24"/>
              </w:rPr>
              <w:t>.</w:t>
            </w:r>
          </w:p>
          <w:p w14:paraId="7614DEC2" w14:textId="77777777" w:rsidR="00E052E0" w:rsidRPr="00C13134" w:rsidRDefault="00E052E0" w:rsidP="00C13134">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E052E0">
              <w:rPr>
                <w:rFonts w:ascii="Times New Roman" w:hAnsi="Times New Roman" w:cs="Times New Roman"/>
                <w:sz w:val="24"/>
                <w:szCs w:val="24"/>
              </w:rPr>
              <w:t>Московско-Окско</w:t>
            </w:r>
            <w:r>
              <w:rPr>
                <w:rFonts w:ascii="Times New Roman" w:hAnsi="Times New Roman" w:cs="Times New Roman"/>
                <w:sz w:val="24"/>
                <w:szCs w:val="24"/>
              </w:rPr>
              <w:t>е</w:t>
            </w:r>
            <w:r w:rsidRPr="00E052E0">
              <w:rPr>
                <w:rFonts w:ascii="Times New Roman" w:hAnsi="Times New Roman" w:cs="Times New Roman"/>
                <w:sz w:val="24"/>
                <w:szCs w:val="24"/>
              </w:rPr>
              <w:t xml:space="preserve"> бассейнов</w:t>
            </w:r>
            <w:r>
              <w:rPr>
                <w:rFonts w:ascii="Times New Roman" w:hAnsi="Times New Roman" w:cs="Times New Roman"/>
                <w:sz w:val="24"/>
                <w:szCs w:val="24"/>
              </w:rPr>
              <w:t xml:space="preserve">ое </w:t>
            </w:r>
            <w:r w:rsidRPr="00E052E0">
              <w:rPr>
                <w:rFonts w:ascii="Times New Roman" w:hAnsi="Times New Roman" w:cs="Times New Roman"/>
                <w:sz w:val="24"/>
                <w:szCs w:val="24"/>
              </w:rPr>
              <w:t>водно</w:t>
            </w:r>
            <w:r>
              <w:rPr>
                <w:rFonts w:ascii="Times New Roman" w:hAnsi="Times New Roman" w:cs="Times New Roman"/>
                <w:sz w:val="24"/>
                <w:szCs w:val="24"/>
              </w:rPr>
              <w:t>е</w:t>
            </w:r>
            <w:r w:rsidRPr="00E052E0">
              <w:rPr>
                <w:rFonts w:ascii="Times New Roman" w:hAnsi="Times New Roman" w:cs="Times New Roman"/>
                <w:sz w:val="24"/>
                <w:szCs w:val="24"/>
              </w:rPr>
              <w:t xml:space="preserve"> управлени</w:t>
            </w:r>
            <w:r>
              <w:rPr>
                <w:rFonts w:ascii="Times New Roman" w:hAnsi="Times New Roman" w:cs="Times New Roman"/>
                <w:sz w:val="24"/>
                <w:szCs w:val="24"/>
              </w:rPr>
              <w:t>е</w:t>
            </w:r>
            <w:r w:rsidRPr="00E052E0">
              <w:rPr>
                <w:rFonts w:ascii="Times New Roman" w:hAnsi="Times New Roman" w:cs="Times New Roman"/>
                <w:sz w:val="24"/>
                <w:szCs w:val="24"/>
              </w:rPr>
              <w:t xml:space="preserve"> Федерального агентства водных ресурсов</w:t>
            </w:r>
          </w:p>
          <w:p w14:paraId="19B2ADE4" w14:textId="77777777" w:rsidR="00E052E0" w:rsidRPr="00972CC5" w:rsidRDefault="00E052E0" w:rsidP="00C13134">
            <w:pPr>
              <w:pStyle w:val="ConsPlusNormal"/>
              <w:spacing w:line="276" w:lineRule="auto"/>
              <w:ind w:firstLine="540"/>
              <w:jc w:val="both"/>
              <w:rPr>
                <w:rFonts w:ascii="Times New Roman" w:hAnsi="Times New Roman" w:cs="Times New Roman"/>
                <w:sz w:val="24"/>
                <w:szCs w:val="24"/>
              </w:rPr>
            </w:pPr>
            <w:r w:rsidRPr="00C13134">
              <w:rPr>
                <w:rFonts w:ascii="Times New Roman" w:hAnsi="Times New Roman" w:cs="Times New Roman"/>
                <w:sz w:val="24"/>
                <w:szCs w:val="24"/>
              </w:rPr>
              <w:t xml:space="preserve">При этом в данном запросе указывается: </w:t>
            </w:r>
            <w:r w:rsidRPr="00E052E0">
              <w:rPr>
                <w:rFonts w:ascii="Times New Roman" w:hAnsi="Times New Roman" w:cs="Times New Roman"/>
                <w:sz w:val="24"/>
                <w:szCs w:val="24"/>
              </w:rPr>
              <w:t xml:space="preserve">адрес, кадастровый номер </w:t>
            </w:r>
            <w:r w:rsidRPr="00C13134">
              <w:rPr>
                <w:rFonts w:ascii="Times New Roman" w:hAnsi="Times New Roman" w:cs="Times New Roman"/>
                <w:sz w:val="24"/>
                <w:szCs w:val="24"/>
              </w:rPr>
              <w:lastRenderedPageBreak/>
              <w:t>земельного участка, на котором расположен садовый дом</w:t>
            </w:r>
            <w:r w:rsidR="00C13134" w:rsidRPr="00C13134">
              <w:rPr>
                <w:rFonts w:ascii="Times New Roman" w:hAnsi="Times New Roman" w:cs="Times New Roman"/>
                <w:sz w:val="24"/>
                <w:szCs w:val="24"/>
              </w:rPr>
              <w:t xml:space="preserve"> </w:t>
            </w:r>
            <w:r w:rsidR="007C1F5D">
              <w:rPr>
                <w:rFonts w:ascii="Times New Roman" w:hAnsi="Times New Roman" w:cs="Times New Roman"/>
                <w:sz w:val="24"/>
                <w:szCs w:val="24"/>
              </w:rPr>
              <w:br/>
            </w:r>
            <w:r w:rsidR="00C13134" w:rsidRPr="00C13134">
              <w:rPr>
                <w:rFonts w:ascii="Times New Roman" w:hAnsi="Times New Roman" w:cs="Times New Roman"/>
                <w:sz w:val="24"/>
                <w:szCs w:val="24"/>
              </w:rPr>
              <w:t xml:space="preserve">и запрашивается </w:t>
            </w:r>
            <w:r w:rsidR="00C13134">
              <w:rPr>
                <w:rFonts w:ascii="Times New Roman" w:hAnsi="Times New Roman" w:cs="Times New Roman"/>
                <w:sz w:val="24"/>
                <w:szCs w:val="24"/>
              </w:rPr>
              <w:t xml:space="preserve">информация о расположении </w:t>
            </w:r>
            <w:r w:rsidR="00C13134" w:rsidRPr="00972CC5">
              <w:rPr>
                <w:rFonts w:ascii="Times New Roman" w:hAnsi="Times New Roman" w:cs="Times New Roman"/>
                <w:sz w:val="24"/>
                <w:szCs w:val="24"/>
              </w:rPr>
              <w:t>земельного участка в г</w:t>
            </w:r>
            <w:r w:rsidRPr="00972CC5">
              <w:rPr>
                <w:rFonts w:ascii="Times New Roman" w:hAnsi="Times New Roman" w:cs="Times New Roman"/>
                <w:sz w:val="24"/>
                <w:szCs w:val="24"/>
              </w:rPr>
              <w:t>раницах зоны затопления, подтопления</w:t>
            </w:r>
            <w:r w:rsidR="00C13134" w:rsidRPr="00972CC5">
              <w:rPr>
                <w:rFonts w:ascii="Times New Roman" w:hAnsi="Times New Roman" w:cs="Times New Roman"/>
                <w:sz w:val="24"/>
                <w:szCs w:val="24"/>
              </w:rPr>
              <w:t>.</w:t>
            </w:r>
            <w:r w:rsidRPr="00972CC5">
              <w:rPr>
                <w:rFonts w:ascii="Times New Roman" w:hAnsi="Times New Roman" w:cs="Times New Roman"/>
                <w:sz w:val="24"/>
                <w:szCs w:val="24"/>
              </w:rPr>
              <w:t xml:space="preserve"> </w:t>
            </w:r>
          </w:p>
          <w:p w14:paraId="76C5CF94" w14:textId="77777777" w:rsidR="00515886" w:rsidRPr="00972CC5" w:rsidRDefault="00515886" w:rsidP="00515886">
            <w:pPr>
              <w:spacing w:line="276" w:lineRule="auto"/>
              <w:ind w:firstLine="567"/>
              <w:jc w:val="both"/>
              <w:rPr>
                <w:rFonts w:ascii="Times New Roman" w:hAnsi="Times New Roman" w:cs="Times New Roman"/>
                <w:sz w:val="24"/>
                <w:szCs w:val="24"/>
              </w:rPr>
            </w:pPr>
            <w:r w:rsidRPr="00972CC5">
              <w:rPr>
                <w:rFonts w:ascii="Times New Roman" w:hAnsi="Times New Roman" w:cs="Times New Roman"/>
                <w:sz w:val="24"/>
                <w:szCs w:val="24"/>
              </w:rPr>
              <w:t xml:space="preserve">- Комитет по архитектуре </w:t>
            </w:r>
            <w:r w:rsidR="007C1F5D">
              <w:rPr>
                <w:rFonts w:ascii="Times New Roman" w:hAnsi="Times New Roman" w:cs="Times New Roman"/>
                <w:sz w:val="24"/>
                <w:szCs w:val="24"/>
              </w:rPr>
              <w:br/>
            </w:r>
            <w:r w:rsidRPr="00972CC5">
              <w:rPr>
                <w:rFonts w:ascii="Times New Roman" w:hAnsi="Times New Roman" w:cs="Times New Roman"/>
                <w:sz w:val="24"/>
                <w:szCs w:val="24"/>
              </w:rPr>
              <w:t>и градостроительству Московской области.</w:t>
            </w:r>
          </w:p>
          <w:p w14:paraId="1DB9531C" w14:textId="77777777" w:rsidR="00EB10AD" w:rsidRPr="00972CC5" w:rsidRDefault="00515886" w:rsidP="00515886">
            <w:pPr>
              <w:spacing w:line="276" w:lineRule="auto"/>
              <w:ind w:firstLine="567"/>
              <w:jc w:val="both"/>
              <w:rPr>
                <w:rFonts w:ascii="Times New Roman" w:hAnsi="Times New Roman" w:cs="Times New Roman"/>
                <w:sz w:val="24"/>
                <w:szCs w:val="24"/>
              </w:rPr>
            </w:pPr>
            <w:r w:rsidRPr="00972CC5">
              <w:rPr>
                <w:rFonts w:ascii="Times New Roman" w:hAnsi="Times New Roman" w:cs="Times New Roman"/>
                <w:sz w:val="24"/>
                <w:szCs w:val="24"/>
              </w:rPr>
              <w:t>При этом в данном запросе указываются: вид объекта, адрес объекта, площадь объекта, кадастровый номер объекта и запрашивается информация об ограничениях</w:t>
            </w:r>
            <w:r w:rsidR="00EB10AD" w:rsidRPr="00972CC5">
              <w:rPr>
                <w:rFonts w:ascii="Times New Roman" w:hAnsi="Times New Roman" w:cs="Times New Roman"/>
                <w:sz w:val="24"/>
                <w:szCs w:val="24"/>
              </w:rPr>
              <w:t xml:space="preserve"> из утвержденных документов территориального планирования, правил землепользования и застройки, документации по планировке территории применительно </w:t>
            </w:r>
            <w:r w:rsidR="007C1F5D">
              <w:rPr>
                <w:rFonts w:ascii="Times New Roman" w:hAnsi="Times New Roman" w:cs="Times New Roman"/>
                <w:sz w:val="24"/>
                <w:szCs w:val="24"/>
              </w:rPr>
              <w:br/>
            </w:r>
            <w:r w:rsidR="00EB10AD" w:rsidRPr="00972CC5">
              <w:rPr>
                <w:rFonts w:ascii="Times New Roman" w:hAnsi="Times New Roman" w:cs="Times New Roman"/>
                <w:sz w:val="24"/>
                <w:szCs w:val="24"/>
              </w:rPr>
              <w:t>к территории, планируемой к размещению объекта</w:t>
            </w:r>
            <w:r w:rsidRPr="00972CC5">
              <w:rPr>
                <w:rFonts w:ascii="Times New Roman" w:hAnsi="Times New Roman" w:cs="Times New Roman"/>
                <w:sz w:val="24"/>
                <w:szCs w:val="24"/>
              </w:rPr>
              <w:t>.</w:t>
            </w:r>
          </w:p>
          <w:p w14:paraId="69B613D7" w14:textId="77777777" w:rsidR="007E7E0E" w:rsidRPr="00D66394" w:rsidRDefault="00EB10AD" w:rsidP="007E7E0E">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Администрация</w:t>
            </w:r>
            <w:r w:rsidR="007E7E0E" w:rsidRPr="00D66394">
              <w:rPr>
                <w:rFonts w:ascii="Times New Roman" w:hAnsi="Times New Roman" w:cs="Times New Roman"/>
                <w:sz w:val="24"/>
                <w:szCs w:val="24"/>
              </w:rPr>
              <w:t xml:space="preserve"> организует между входящими в его состав структурными подразделениями обмен сведениями, необходимыми для предоставления </w:t>
            </w:r>
            <w:r w:rsidRPr="00B05894">
              <w:rPr>
                <w:rFonts w:ascii="Times New Roman" w:hAnsi="Times New Roman" w:cs="Times New Roman"/>
                <w:sz w:val="24"/>
                <w:szCs w:val="24"/>
              </w:rPr>
              <w:t>муниципальной</w:t>
            </w:r>
            <w:r w:rsidR="007E7E0E" w:rsidRPr="00D66394">
              <w:rPr>
                <w:rFonts w:ascii="Times New Roman" w:hAnsi="Times New Roman" w:cs="Times New Roman"/>
                <w:sz w:val="24"/>
                <w:szCs w:val="24"/>
              </w:rPr>
              <w:t xml:space="preserve"> услуги и находящимися </w:t>
            </w:r>
            <w:r w:rsidR="00374774" w:rsidRPr="00D66394">
              <w:rPr>
                <w:rFonts w:ascii="Times New Roman" w:hAnsi="Times New Roman" w:cs="Times New Roman"/>
                <w:sz w:val="24"/>
                <w:szCs w:val="24"/>
              </w:rPr>
              <w:br/>
            </w:r>
            <w:r w:rsidR="007E7E0E" w:rsidRPr="00D66394">
              <w:rPr>
                <w:rFonts w:ascii="Times New Roman" w:hAnsi="Times New Roman" w:cs="Times New Roman"/>
                <w:sz w:val="24"/>
                <w:szCs w:val="24"/>
              </w:rPr>
              <w:t xml:space="preserve">в его распоряжении, в том числе </w:t>
            </w:r>
            <w:r w:rsidR="00374774" w:rsidRPr="00D66394">
              <w:rPr>
                <w:rFonts w:ascii="Times New Roman" w:hAnsi="Times New Roman" w:cs="Times New Roman"/>
                <w:sz w:val="24"/>
                <w:szCs w:val="24"/>
              </w:rPr>
              <w:br/>
            </w:r>
            <w:r w:rsidR="007E7E0E" w:rsidRPr="00D66394">
              <w:rPr>
                <w:rFonts w:ascii="Times New Roman" w:hAnsi="Times New Roman" w:cs="Times New Roman"/>
                <w:sz w:val="24"/>
                <w:szCs w:val="24"/>
              </w:rPr>
              <w:t xml:space="preserve">в электронной форме. </w:t>
            </w:r>
          </w:p>
          <w:p w14:paraId="09240191" w14:textId="77777777" w:rsidR="00BB2913" w:rsidRPr="00D66394" w:rsidRDefault="00BB2913" w:rsidP="007E7E0E">
            <w:pPr>
              <w:pStyle w:val="ConsPlusNormal"/>
              <w:spacing w:line="276" w:lineRule="auto"/>
              <w:ind w:firstLine="540"/>
              <w:jc w:val="both"/>
              <w:rPr>
                <w:rFonts w:ascii="Times New Roman" w:hAnsi="Times New Roman" w:cs="Times New Roman"/>
                <w:sz w:val="24"/>
                <w:szCs w:val="24"/>
              </w:rPr>
            </w:pPr>
          </w:p>
          <w:p w14:paraId="455CBEB7" w14:textId="77777777" w:rsidR="007E7E0E" w:rsidRPr="00D66394" w:rsidRDefault="007E7E0E" w:rsidP="007E7E0E">
            <w:pPr>
              <w:pStyle w:val="ConsPlusNormal"/>
              <w:spacing w:line="276" w:lineRule="auto"/>
              <w:ind w:firstLine="540"/>
              <w:jc w:val="both"/>
              <w:rPr>
                <w:rFonts w:ascii="Times New Roman" w:hAnsi="Times New Roman" w:cs="Times New Roman"/>
                <w:sz w:val="24"/>
                <w:szCs w:val="24"/>
              </w:rPr>
            </w:pPr>
            <w:r w:rsidRPr="00D66394">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w:t>
            </w:r>
            <w:r w:rsidRPr="00D66394">
              <w:rPr>
                <w:rFonts w:ascii="Times New Roman" w:hAnsi="Times New Roman" w:cs="Times New Roman"/>
                <w:sz w:val="24"/>
                <w:szCs w:val="24"/>
              </w:rPr>
              <w:lastRenderedPageBreak/>
              <w:t xml:space="preserve">запроса. </w:t>
            </w:r>
          </w:p>
          <w:p w14:paraId="120D3E50" w14:textId="77777777" w:rsidR="007E7E0E" w:rsidRPr="00D66394" w:rsidRDefault="007E7E0E" w:rsidP="007E7E0E">
            <w:pPr>
              <w:pStyle w:val="ConsPlusNormal"/>
              <w:spacing w:line="276" w:lineRule="auto"/>
              <w:ind w:firstLine="540"/>
              <w:jc w:val="both"/>
              <w:rPr>
                <w:rFonts w:ascii="Times New Roman" w:hAnsi="Times New Roman" w:cs="Times New Roman"/>
                <w:sz w:val="24"/>
                <w:szCs w:val="24"/>
              </w:rPr>
            </w:pPr>
            <w:r w:rsidRPr="00D66394">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tc>
      </w:tr>
      <w:tr w:rsidR="00F87120" w:rsidRPr="00D66394" w14:paraId="7964EBCF" w14:textId="77777777" w:rsidTr="00D51EBB">
        <w:tc>
          <w:tcPr>
            <w:tcW w:w="3285" w:type="dxa"/>
            <w:vMerge/>
          </w:tcPr>
          <w:p w14:paraId="515CA9B4" w14:textId="77777777" w:rsidR="0067012C" w:rsidRPr="00D66394" w:rsidRDefault="0067012C" w:rsidP="006D7D6F">
            <w:pPr>
              <w:jc w:val="center"/>
              <w:rPr>
                <w:rFonts w:ascii="Times New Roman" w:hAnsi="Times New Roman" w:cs="Times New Roman"/>
                <w:sz w:val="28"/>
                <w:szCs w:val="28"/>
              </w:rPr>
            </w:pPr>
          </w:p>
        </w:tc>
        <w:tc>
          <w:tcPr>
            <w:tcW w:w="3074" w:type="dxa"/>
          </w:tcPr>
          <w:p w14:paraId="6AE73348" w14:textId="77777777" w:rsidR="0067012C" w:rsidRPr="00D66394" w:rsidRDefault="0067012C" w:rsidP="002F7261">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Контроль предоставления результата межведомственного информационного запроса</w:t>
            </w:r>
          </w:p>
        </w:tc>
        <w:tc>
          <w:tcPr>
            <w:tcW w:w="2524" w:type="dxa"/>
          </w:tcPr>
          <w:p w14:paraId="42A749A4" w14:textId="77777777" w:rsidR="0067012C" w:rsidRPr="00D66394" w:rsidRDefault="0067012C" w:rsidP="002F7261">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 xml:space="preserve">Не более </w:t>
            </w:r>
            <w:r w:rsidRPr="00D66394">
              <w:rPr>
                <w:rFonts w:ascii="Times New Roman" w:hAnsi="Times New Roman" w:cs="Times New Roman"/>
                <w:sz w:val="24"/>
                <w:szCs w:val="24"/>
              </w:rPr>
              <w:br/>
              <w:t>5 рабочих дней</w:t>
            </w:r>
          </w:p>
        </w:tc>
        <w:tc>
          <w:tcPr>
            <w:tcW w:w="2354" w:type="dxa"/>
            <w:vMerge/>
          </w:tcPr>
          <w:p w14:paraId="26C0F56B" w14:textId="77777777" w:rsidR="0067012C" w:rsidRPr="00D66394" w:rsidRDefault="0067012C" w:rsidP="006D7D6F">
            <w:pPr>
              <w:jc w:val="center"/>
              <w:rPr>
                <w:rFonts w:ascii="Times New Roman" w:hAnsi="Times New Roman" w:cs="Times New Roman"/>
                <w:sz w:val="28"/>
                <w:szCs w:val="28"/>
              </w:rPr>
            </w:pPr>
          </w:p>
        </w:tc>
        <w:tc>
          <w:tcPr>
            <w:tcW w:w="4923" w:type="dxa"/>
          </w:tcPr>
          <w:p w14:paraId="5393BF5E" w14:textId="77777777" w:rsidR="007E7E0E" w:rsidRPr="00D66394" w:rsidRDefault="007E7E0E" w:rsidP="007E7E0E">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Проверка поступления ответа </w:t>
            </w:r>
            <w:r w:rsidRPr="00D66394">
              <w:rPr>
                <w:rFonts w:ascii="Times New Roman" w:eastAsia="Times New Roman" w:hAnsi="Times New Roman" w:cs="Times New Roman"/>
                <w:sz w:val="24"/>
                <w:szCs w:val="24"/>
              </w:rPr>
              <w:br/>
              <w:t xml:space="preserve">на межведомственные </w:t>
            </w:r>
            <w:r w:rsidRPr="00D66394">
              <w:rPr>
                <w:rFonts w:ascii="Times New Roman" w:hAnsi="Times New Roman" w:cs="Times New Roman"/>
                <w:sz w:val="24"/>
                <w:szCs w:val="24"/>
              </w:rPr>
              <w:t>информационные</w:t>
            </w:r>
            <w:r w:rsidRPr="00D66394">
              <w:rPr>
                <w:rFonts w:ascii="Times New Roman" w:eastAsia="Times New Roman" w:hAnsi="Times New Roman" w:cs="Times New Roman"/>
                <w:sz w:val="24"/>
                <w:szCs w:val="24"/>
              </w:rPr>
              <w:t xml:space="preserve"> запросы.</w:t>
            </w:r>
          </w:p>
          <w:p w14:paraId="66216D83" w14:textId="77777777" w:rsidR="007E7E0E" w:rsidRPr="00D66394" w:rsidRDefault="007E7E0E" w:rsidP="007E7E0E">
            <w:pPr>
              <w:pStyle w:val="ConsPlusNormal"/>
              <w:suppressAutoHyphens/>
              <w:spacing w:line="276" w:lineRule="auto"/>
              <w:ind w:firstLine="567"/>
              <w:jc w:val="both"/>
              <w:rPr>
                <w:rFonts w:ascii="Times New Roman" w:hAnsi="Times New Roman" w:cs="Times New Roman"/>
                <w:sz w:val="24"/>
                <w:szCs w:val="24"/>
              </w:rPr>
            </w:pPr>
            <w:r w:rsidRPr="00D66394">
              <w:rPr>
                <w:rFonts w:ascii="Times New Roman" w:hAnsi="Times New Roman" w:cs="Times New Roman"/>
                <w:sz w:val="24"/>
                <w:szCs w:val="24"/>
              </w:rPr>
              <w:t xml:space="preserve">Результатом административного действия является получение ответа </w:t>
            </w:r>
            <w:r w:rsidRPr="00D66394">
              <w:rPr>
                <w:rFonts w:ascii="Times New Roman" w:hAnsi="Times New Roman" w:cs="Times New Roman"/>
                <w:sz w:val="24"/>
                <w:szCs w:val="24"/>
              </w:rPr>
              <w:br/>
              <w:t xml:space="preserve">на межведомственный информационный запрос. </w:t>
            </w:r>
          </w:p>
          <w:p w14:paraId="2B7317CD" w14:textId="77777777" w:rsidR="0067012C" w:rsidRPr="00D66394" w:rsidRDefault="007E7E0E" w:rsidP="007E7E0E">
            <w:pPr>
              <w:spacing w:line="276" w:lineRule="auto"/>
              <w:ind w:firstLine="567"/>
              <w:jc w:val="both"/>
              <w:rPr>
                <w:rFonts w:ascii="Times New Roman" w:hAnsi="Times New Roman" w:cs="Times New Roman"/>
                <w:sz w:val="28"/>
                <w:szCs w:val="28"/>
              </w:rPr>
            </w:pPr>
            <w:r w:rsidRPr="00D66394">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r w:rsidRPr="00D66394">
              <w:rPr>
                <w:rFonts w:ascii="Times New Roman" w:eastAsia="Times New Roman" w:hAnsi="Times New Roman" w:cs="Times New Roman"/>
              </w:rPr>
              <w:t xml:space="preserve">  </w:t>
            </w:r>
          </w:p>
        </w:tc>
      </w:tr>
      <w:tr w:rsidR="008E255D" w:rsidRPr="00D66394" w14:paraId="590DCE58" w14:textId="77777777" w:rsidTr="00107662">
        <w:tc>
          <w:tcPr>
            <w:tcW w:w="16160" w:type="dxa"/>
            <w:gridSpan w:val="5"/>
            <w:vAlign w:val="center"/>
          </w:tcPr>
          <w:p w14:paraId="2FB76A52" w14:textId="77777777" w:rsidR="00107662" w:rsidRPr="00D66394" w:rsidRDefault="00107662" w:rsidP="00107662">
            <w:pPr>
              <w:spacing w:line="276" w:lineRule="auto"/>
              <w:jc w:val="center"/>
              <w:rPr>
                <w:rFonts w:ascii="Times New Roman" w:hAnsi="Times New Roman" w:cs="Times New Roman"/>
                <w:sz w:val="24"/>
                <w:szCs w:val="24"/>
              </w:rPr>
            </w:pPr>
          </w:p>
          <w:p w14:paraId="2A76AB06" w14:textId="77777777" w:rsidR="00107662" w:rsidRPr="00D66394" w:rsidRDefault="00333ED3" w:rsidP="00107662">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r w:rsidR="00107662" w:rsidRPr="00D66394">
              <w:rPr>
                <w:rFonts w:ascii="Times New Roman" w:hAnsi="Times New Roman" w:cs="Times New Roman"/>
                <w:sz w:val="24"/>
                <w:szCs w:val="24"/>
              </w:rPr>
              <w:t>. Принятие решения о предоставлении</w:t>
            </w:r>
          </w:p>
          <w:p w14:paraId="258BD9DA" w14:textId="77777777" w:rsidR="008E255D" w:rsidRPr="00D66394" w:rsidRDefault="00107662" w:rsidP="00107662">
            <w:pPr>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 xml:space="preserve">(об отказе в предоставлении) </w:t>
            </w:r>
            <w:r w:rsidR="00333ED3" w:rsidRPr="0077383A">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p w14:paraId="01313D6A" w14:textId="77777777" w:rsidR="00107662" w:rsidRPr="00D66394" w:rsidRDefault="00107662" w:rsidP="00107662">
            <w:pPr>
              <w:spacing w:line="276" w:lineRule="auto"/>
              <w:jc w:val="center"/>
              <w:rPr>
                <w:rFonts w:ascii="Times New Roman" w:hAnsi="Times New Roman" w:cs="Times New Roman"/>
              </w:rPr>
            </w:pPr>
          </w:p>
        </w:tc>
      </w:tr>
      <w:tr w:rsidR="00F87120" w:rsidRPr="00D66394" w14:paraId="56730268" w14:textId="77777777" w:rsidTr="00D51EBB">
        <w:tc>
          <w:tcPr>
            <w:tcW w:w="3285" w:type="dxa"/>
            <w:vAlign w:val="center"/>
          </w:tcPr>
          <w:p w14:paraId="01B1E0B6" w14:textId="77777777" w:rsidR="00836A0A" w:rsidRPr="00D66394" w:rsidRDefault="00836A0A" w:rsidP="005F448B">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14:paraId="200663C9" w14:textId="77777777" w:rsidR="00836A0A" w:rsidRPr="00D66394" w:rsidRDefault="00836A0A"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14:paraId="302EDC4E" w14:textId="77777777" w:rsidR="00836A0A" w:rsidRPr="00D66394" w:rsidRDefault="00836A0A"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14:paraId="10C6755B" w14:textId="77777777" w:rsidR="00836A0A" w:rsidRPr="00D66394" w:rsidRDefault="00836A0A"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14:paraId="2890CF72" w14:textId="77777777" w:rsidR="00836A0A" w:rsidRPr="00D66394" w:rsidRDefault="00836A0A"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14:paraId="103A07F3" w14:textId="77777777" w:rsidTr="00D51EBB">
        <w:tc>
          <w:tcPr>
            <w:tcW w:w="3285" w:type="dxa"/>
          </w:tcPr>
          <w:p w14:paraId="15304040" w14:textId="77777777" w:rsidR="00F32721" w:rsidRPr="00D66394" w:rsidRDefault="002C13C0" w:rsidP="002173E3">
            <w:pPr>
              <w:spacing w:line="276" w:lineRule="auto"/>
              <w:jc w:val="both"/>
              <w:rPr>
                <w:rFonts w:ascii="Times New Roman" w:hAnsi="Times New Roman" w:cs="Times New Roman"/>
                <w:sz w:val="24"/>
                <w:szCs w:val="24"/>
              </w:rPr>
            </w:pPr>
            <w:r>
              <w:rPr>
                <w:rFonts w:ascii="Times New Roman" w:hAnsi="Times New Roman" w:cs="Times New Roman"/>
                <w:sz w:val="24"/>
                <w:szCs w:val="24"/>
              </w:rPr>
              <w:t>Администрация</w:t>
            </w:r>
            <w:r w:rsidR="00F87120" w:rsidRPr="00D66394">
              <w:rPr>
                <w:rFonts w:ascii="Times New Roman" w:hAnsi="Times New Roman" w:cs="Times New Roman"/>
                <w:sz w:val="24"/>
                <w:szCs w:val="24"/>
              </w:rPr>
              <w:t>/</w:t>
            </w:r>
            <w:r w:rsidR="00E40D62">
              <w:rPr>
                <w:rFonts w:ascii="Times New Roman" w:hAnsi="Times New Roman" w:cs="Times New Roman"/>
                <w:sz w:val="24"/>
                <w:szCs w:val="24"/>
              </w:rPr>
              <w:t>РГИС</w:t>
            </w:r>
          </w:p>
        </w:tc>
        <w:tc>
          <w:tcPr>
            <w:tcW w:w="3074" w:type="dxa"/>
          </w:tcPr>
          <w:p w14:paraId="771DA360" w14:textId="77777777" w:rsidR="00F32721" w:rsidRPr="00D66394" w:rsidRDefault="00F87120" w:rsidP="00BC7C73">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Проверка отсутствия </w:t>
            </w:r>
            <w:r w:rsidRPr="00D66394">
              <w:rPr>
                <w:rFonts w:ascii="Times New Roman" w:eastAsia="Times New Roman" w:hAnsi="Times New Roman" w:cs="Times New Roman"/>
                <w:sz w:val="24"/>
                <w:szCs w:val="24"/>
              </w:rPr>
              <w:br/>
              <w:t xml:space="preserve">или наличия оснований </w:t>
            </w:r>
            <w:r w:rsidRPr="00D66394">
              <w:rPr>
                <w:rFonts w:ascii="Times New Roman" w:eastAsia="Times New Roman" w:hAnsi="Times New Roman" w:cs="Times New Roman"/>
                <w:sz w:val="24"/>
                <w:szCs w:val="24"/>
              </w:rPr>
              <w:br/>
              <w:t xml:space="preserve">для отказа </w:t>
            </w:r>
            <w:r w:rsidRPr="00D66394">
              <w:rPr>
                <w:rFonts w:ascii="Times New Roman" w:eastAsia="Times New Roman" w:hAnsi="Times New Roman" w:cs="Times New Roman"/>
                <w:sz w:val="24"/>
                <w:szCs w:val="24"/>
              </w:rPr>
              <w:br/>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w:t>
            </w:r>
            <w:r w:rsidR="00CA236B" w:rsidRPr="00D66394">
              <w:rPr>
                <w:rFonts w:ascii="Times New Roman" w:eastAsia="Times New Roman" w:hAnsi="Times New Roman" w:cs="Times New Roman"/>
                <w:sz w:val="24"/>
                <w:szCs w:val="24"/>
              </w:rPr>
              <w:t xml:space="preserve">, подготовка проекта </w:t>
            </w:r>
            <w:r w:rsidR="00CA236B" w:rsidRPr="00D66394">
              <w:rPr>
                <w:rFonts w:ascii="Times New Roman" w:eastAsia="Times New Roman" w:hAnsi="Times New Roman" w:cs="Times New Roman"/>
                <w:sz w:val="24"/>
                <w:szCs w:val="24"/>
              </w:rPr>
              <w:lastRenderedPageBreak/>
              <w:t xml:space="preserve">решения о предоставлении (об отказе </w:t>
            </w:r>
            <w:r w:rsidR="00BC7C73" w:rsidRPr="00D66394">
              <w:rPr>
                <w:rFonts w:ascii="Times New Roman" w:eastAsia="Times New Roman" w:hAnsi="Times New Roman" w:cs="Times New Roman"/>
                <w:sz w:val="24"/>
                <w:szCs w:val="24"/>
              </w:rPr>
              <w:br/>
            </w:r>
            <w:r w:rsidR="00CA236B" w:rsidRPr="00D66394">
              <w:rPr>
                <w:rFonts w:ascii="Times New Roman" w:eastAsia="Times New Roman" w:hAnsi="Times New Roman" w:cs="Times New Roman"/>
                <w:sz w:val="24"/>
                <w:szCs w:val="24"/>
              </w:rPr>
              <w:t xml:space="preserve">в предоставлении) </w:t>
            </w:r>
            <w:r w:rsidR="00447F9B" w:rsidRPr="00352C98">
              <w:rPr>
                <w:rFonts w:ascii="Times New Roman" w:eastAsia="Times New Roman" w:hAnsi="Times New Roman" w:cs="Times New Roman"/>
                <w:sz w:val="24"/>
                <w:szCs w:val="24"/>
              </w:rPr>
              <w:t>муниципальной</w:t>
            </w:r>
            <w:r w:rsidR="00CA236B" w:rsidRPr="00D66394">
              <w:rPr>
                <w:rFonts w:ascii="Times New Roman" w:eastAsia="Times New Roman" w:hAnsi="Times New Roman" w:cs="Times New Roman"/>
                <w:sz w:val="24"/>
                <w:szCs w:val="24"/>
              </w:rPr>
              <w:t xml:space="preserve"> услуги</w:t>
            </w:r>
          </w:p>
        </w:tc>
        <w:tc>
          <w:tcPr>
            <w:tcW w:w="2524" w:type="dxa"/>
          </w:tcPr>
          <w:p w14:paraId="471188B2" w14:textId="77777777" w:rsidR="00F32721" w:rsidRPr="00C57068" w:rsidRDefault="00C57068" w:rsidP="00C57068">
            <w:pPr>
              <w:spacing w:line="276" w:lineRule="auto"/>
              <w:jc w:val="both"/>
              <w:rPr>
                <w:rFonts w:ascii="Times New Roman" w:hAnsi="Times New Roman" w:cs="Times New Roman"/>
                <w:sz w:val="24"/>
                <w:szCs w:val="24"/>
              </w:rPr>
            </w:pPr>
            <w:r w:rsidRPr="005E6699">
              <w:rPr>
                <w:rFonts w:ascii="Times New Roman" w:hAnsi="Times New Roman" w:cs="Times New Roman"/>
                <w:sz w:val="24"/>
                <w:szCs w:val="24"/>
              </w:rPr>
              <w:lastRenderedPageBreak/>
              <w:t>6-ой рабочий день предоставления Муниципальной услуги</w:t>
            </w:r>
          </w:p>
        </w:tc>
        <w:tc>
          <w:tcPr>
            <w:tcW w:w="2354" w:type="dxa"/>
          </w:tcPr>
          <w:p w14:paraId="06B5E105" w14:textId="77777777" w:rsidR="00F32721" w:rsidRPr="00D66394" w:rsidRDefault="00F87120" w:rsidP="001F6C11">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Отсутствие или наличие основания для отказа в предоставлении </w:t>
            </w:r>
            <w:r w:rsidR="00447F9B" w:rsidRPr="00352C98">
              <w:rPr>
                <w:rFonts w:ascii="Times New Roman" w:eastAsia="Times New Roman" w:hAnsi="Times New Roman" w:cs="Times New Roman"/>
                <w:sz w:val="24"/>
                <w:szCs w:val="24"/>
              </w:rPr>
              <w:t>муниципальной</w:t>
            </w:r>
            <w:r w:rsidR="00447F9B" w:rsidRPr="00D66394">
              <w:rPr>
                <w:rFonts w:ascii="Times New Roman" w:eastAsia="Times New Roman" w:hAnsi="Times New Roman" w:cs="Times New Roman"/>
                <w:sz w:val="24"/>
                <w:szCs w:val="24"/>
              </w:rPr>
              <w:t xml:space="preserve"> </w:t>
            </w:r>
            <w:r w:rsidRPr="00D66394">
              <w:rPr>
                <w:rFonts w:ascii="Times New Roman" w:eastAsia="Times New Roman" w:hAnsi="Times New Roman" w:cs="Times New Roman"/>
                <w:sz w:val="24"/>
                <w:szCs w:val="24"/>
              </w:rPr>
              <w:t xml:space="preserve">услуги в </w:t>
            </w:r>
            <w:r w:rsidRPr="00D66394">
              <w:rPr>
                <w:rFonts w:ascii="Times New Roman" w:eastAsia="Times New Roman" w:hAnsi="Times New Roman" w:cs="Times New Roman"/>
                <w:sz w:val="24"/>
                <w:szCs w:val="24"/>
              </w:rPr>
              <w:lastRenderedPageBreak/>
              <w:t>соответствии с законодательством Российской Федерации, в том числе Административным регламентом</w:t>
            </w:r>
          </w:p>
        </w:tc>
        <w:tc>
          <w:tcPr>
            <w:tcW w:w="4923" w:type="dxa"/>
          </w:tcPr>
          <w:p w14:paraId="0A8633D1" w14:textId="77777777" w:rsidR="00120469" w:rsidRDefault="00120469" w:rsidP="00BC7C73">
            <w:pPr>
              <w:pStyle w:val="ConsPlusNormal"/>
              <w:suppressAutoHyphens/>
              <w:spacing w:line="276" w:lineRule="auto"/>
              <w:ind w:firstLine="567"/>
              <w:jc w:val="both"/>
              <w:rPr>
                <w:rFonts w:ascii="Times New Roman" w:eastAsia="Times New Roman" w:hAnsi="Times New Roman" w:cs="Times New Roman"/>
                <w:sz w:val="24"/>
                <w:szCs w:val="24"/>
              </w:rPr>
            </w:pPr>
            <w:r w:rsidRPr="00120469">
              <w:rPr>
                <w:rFonts w:ascii="Times New Roman" w:eastAsia="Times New Roman" w:hAnsi="Times New Roman" w:cs="Times New Roman"/>
                <w:sz w:val="24"/>
                <w:szCs w:val="24"/>
              </w:rPr>
              <w:lastRenderedPageBreak/>
              <w:t xml:space="preserve">Основанием для начала административного действия (процедуры) является </w:t>
            </w:r>
            <w:r>
              <w:rPr>
                <w:rFonts w:ascii="Times New Roman" w:eastAsia="Times New Roman" w:hAnsi="Times New Roman" w:cs="Times New Roman"/>
                <w:sz w:val="24"/>
                <w:szCs w:val="24"/>
              </w:rPr>
              <w:t xml:space="preserve">наличие комплекта документов, необходимых для предоставления муниципальной услуги, в том числе поступивших в порядке межведомственного </w:t>
            </w:r>
            <w:r>
              <w:rPr>
                <w:rFonts w:ascii="Times New Roman" w:eastAsia="Times New Roman" w:hAnsi="Times New Roman" w:cs="Times New Roman"/>
                <w:sz w:val="24"/>
                <w:szCs w:val="24"/>
              </w:rPr>
              <w:lastRenderedPageBreak/>
              <w:t>электронного взаимодействия.</w:t>
            </w:r>
          </w:p>
          <w:p w14:paraId="597E98D7" w14:textId="77777777" w:rsidR="00120469" w:rsidRDefault="00F87120" w:rsidP="00BC7C73">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Должностное лицо,</w:t>
            </w:r>
            <w:r w:rsidR="00E1427A" w:rsidRPr="00E1427A">
              <w:rPr>
                <w:rFonts w:ascii="Times New Roman" w:eastAsia="Times New Roman" w:hAnsi="Times New Roman" w:cs="Times New Roman"/>
                <w:sz w:val="24"/>
                <w:szCs w:val="24"/>
              </w:rPr>
              <w:t xml:space="preserve"> </w:t>
            </w:r>
            <w:r w:rsidR="00120469">
              <w:rPr>
                <w:rFonts w:ascii="Times New Roman" w:eastAsia="Times New Roman" w:hAnsi="Times New Roman" w:cs="Times New Roman"/>
                <w:sz w:val="24"/>
                <w:szCs w:val="24"/>
              </w:rPr>
              <w:t>муниципальный служащий,</w:t>
            </w:r>
            <w:r w:rsidRPr="00D66394">
              <w:rPr>
                <w:rFonts w:ascii="Times New Roman" w:eastAsia="Times New Roman" w:hAnsi="Times New Roman" w:cs="Times New Roman"/>
                <w:sz w:val="24"/>
                <w:szCs w:val="24"/>
              </w:rPr>
              <w:t xml:space="preserve"> работник </w:t>
            </w:r>
            <w:r w:rsidR="00447F9B">
              <w:rPr>
                <w:rFonts w:ascii="Times New Roman" w:eastAsia="Times New Roman" w:hAnsi="Times New Roman" w:cs="Times New Roman"/>
                <w:sz w:val="24"/>
                <w:szCs w:val="24"/>
              </w:rPr>
              <w:t xml:space="preserve">Администрации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на основании собранного комплекта документов, исходя из критериев предоставления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установленных Административным регламентом</w:t>
            </w:r>
            <w:r w:rsidR="00D86135">
              <w:rPr>
                <w:rFonts w:ascii="Times New Roman" w:eastAsia="Times New Roman" w:hAnsi="Times New Roman" w:cs="Times New Roman"/>
                <w:sz w:val="24"/>
                <w:szCs w:val="24"/>
              </w:rPr>
              <w:t>, а также законодательством Российской федерации</w:t>
            </w:r>
            <w:r w:rsidRPr="00D66394">
              <w:rPr>
                <w:rFonts w:ascii="Times New Roman" w:eastAsia="Times New Roman" w:hAnsi="Times New Roman" w:cs="Times New Roman"/>
                <w:sz w:val="24"/>
                <w:szCs w:val="24"/>
              </w:rPr>
              <w:t xml:space="preserve">, определяет возможность предоставления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 формирует в </w:t>
            </w:r>
            <w:r w:rsidR="00E40D62">
              <w:rPr>
                <w:rFonts w:ascii="Times New Roman" w:eastAsia="Times New Roman" w:hAnsi="Times New Roman" w:cs="Times New Roman"/>
                <w:sz w:val="24"/>
                <w:szCs w:val="24"/>
              </w:rPr>
              <w:t>РГИС</w:t>
            </w:r>
            <w:r w:rsidR="00120469">
              <w:rPr>
                <w:rFonts w:ascii="Times New Roman" w:eastAsia="Times New Roman" w:hAnsi="Times New Roman" w:cs="Times New Roman"/>
                <w:sz w:val="24"/>
                <w:szCs w:val="24"/>
              </w:rPr>
              <w:t>:</w:t>
            </w:r>
          </w:p>
          <w:p w14:paraId="68BA479F" w14:textId="77777777" w:rsidR="00561281" w:rsidRPr="00561281" w:rsidRDefault="00120469" w:rsidP="00BC7C73">
            <w:pPr>
              <w:pStyle w:val="ConsPlusNormal"/>
              <w:suppressAutoHyphens/>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87120" w:rsidRPr="00D66394">
              <w:rPr>
                <w:rFonts w:ascii="Times New Roman" w:eastAsia="Times New Roman" w:hAnsi="Times New Roman" w:cs="Times New Roman"/>
                <w:sz w:val="24"/>
                <w:szCs w:val="24"/>
              </w:rPr>
              <w:t xml:space="preserve">проект решения </w:t>
            </w:r>
            <w:r w:rsidR="00BC7C73" w:rsidRPr="00D66394">
              <w:rPr>
                <w:rFonts w:ascii="Times New Roman" w:eastAsia="Times New Roman" w:hAnsi="Times New Roman" w:cs="Times New Roman"/>
                <w:sz w:val="24"/>
                <w:szCs w:val="24"/>
              </w:rPr>
              <w:br/>
            </w:r>
            <w:r w:rsidR="00F87120" w:rsidRPr="00D66394">
              <w:rPr>
                <w:rFonts w:ascii="Times New Roman" w:eastAsia="Times New Roman" w:hAnsi="Times New Roman" w:cs="Times New Roman"/>
                <w:sz w:val="24"/>
                <w:szCs w:val="24"/>
              </w:rPr>
              <w:t xml:space="preserve">о предоставлении </w:t>
            </w:r>
            <w:r w:rsidR="00447F9B" w:rsidRPr="00352C98">
              <w:rPr>
                <w:rFonts w:ascii="Times New Roman" w:eastAsia="Times New Roman" w:hAnsi="Times New Roman" w:cs="Times New Roman"/>
                <w:sz w:val="24"/>
                <w:szCs w:val="24"/>
              </w:rPr>
              <w:t>муниципальной</w:t>
            </w:r>
            <w:r w:rsidR="00F87120" w:rsidRPr="00D66394">
              <w:rPr>
                <w:rFonts w:ascii="Times New Roman" w:eastAsia="Times New Roman" w:hAnsi="Times New Roman" w:cs="Times New Roman"/>
                <w:sz w:val="24"/>
                <w:szCs w:val="24"/>
              </w:rPr>
              <w:t xml:space="preserve"> услуги </w:t>
            </w:r>
            <w:r w:rsidR="00BC7C73" w:rsidRPr="00D66394">
              <w:rPr>
                <w:rFonts w:ascii="Times New Roman" w:eastAsia="Times New Roman" w:hAnsi="Times New Roman" w:cs="Times New Roman"/>
                <w:sz w:val="24"/>
                <w:szCs w:val="24"/>
              </w:rPr>
              <w:br/>
            </w:r>
            <w:r w:rsidR="00F87120" w:rsidRPr="00D66394">
              <w:rPr>
                <w:rFonts w:ascii="Times New Roman" w:eastAsia="Times New Roman" w:hAnsi="Times New Roman" w:cs="Times New Roman"/>
                <w:sz w:val="24"/>
                <w:szCs w:val="24"/>
              </w:rPr>
              <w:t xml:space="preserve">по форме согласно </w:t>
            </w:r>
            <w:r w:rsidR="00F87120" w:rsidRPr="00D35964">
              <w:rPr>
                <w:rFonts w:ascii="Times New Roman" w:eastAsia="Times New Roman" w:hAnsi="Times New Roman" w:cs="Times New Roman"/>
                <w:sz w:val="24"/>
                <w:szCs w:val="24"/>
              </w:rPr>
              <w:t>Приложению 1</w:t>
            </w:r>
            <w:r>
              <w:rPr>
                <w:rFonts w:ascii="Times New Roman" w:eastAsia="Times New Roman" w:hAnsi="Times New Roman" w:cs="Times New Roman"/>
                <w:sz w:val="24"/>
                <w:szCs w:val="24"/>
              </w:rPr>
              <w:t xml:space="preserve"> в случае отсутствия оснований для отказа </w:t>
            </w:r>
            <w:r w:rsidR="007C1F5D">
              <w:rPr>
                <w:rFonts w:ascii="Times New Roman" w:eastAsia="Times New Roman" w:hAnsi="Times New Roman" w:cs="Times New Roman"/>
                <w:sz w:val="24"/>
                <w:szCs w:val="24"/>
              </w:rPr>
              <w:br/>
            </w:r>
            <w:r>
              <w:rPr>
                <w:rFonts w:ascii="Times New Roman" w:eastAsia="Times New Roman" w:hAnsi="Times New Roman" w:cs="Times New Roman"/>
                <w:sz w:val="24"/>
                <w:szCs w:val="24"/>
              </w:rPr>
              <w:t>в предоставлении муниципальной услуги</w:t>
            </w:r>
            <w:r w:rsidR="00561281">
              <w:rPr>
                <w:rFonts w:ascii="Times New Roman" w:eastAsia="Times New Roman" w:hAnsi="Times New Roman" w:cs="Times New Roman"/>
                <w:sz w:val="24"/>
                <w:szCs w:val="24"/>
              </w:rPr>
              <w:t xml:space="preserve">, указанных в пункте 10.2 </w:t>
            </w:r>
            <w:r w:rsidR="00F87120" w:rsidRPr="00D35964">
              <w:rPr>
                <w:rFonts w:ascii="Times New Roman" w:eastAsia="Times New Roman" w:hAnsi="Times New Roman" w:cs="Times New Roman"/>
                <w:sz w:val="24"/>
                <w:szCs w:val="24"/>
              </w:rPr>
              <w:t>Административно</w:t>
            </w:r>
            <w:r w:rsidR="00561281">
              <w:rPr>
                <w:rFonts w:ascii="Times New Roman" w:eastAsia="Times New Roman" w:hAnsi="Times New Roman" w:cs="Times New Roman"/>
                <w:sz w:val="24"/>
                <w:szCs w:val="24"/>
              </w:rPr>
              <w:t>го</w:t>
            </w:r>
            <w:r w:rsidR="00F87120" w:rsidRPr="00D35964">
              <w:rPr>
                <w:rFonts w:ascii="Times New Roman" w:eastAsia="Times New Roman" w:hAnsi="Times New Roman" w:cs="Times New Roman"/>
                <w:sz w:val="24"/>
                <w:szCs w:val="24"/>
              </w:rPr>
              <w:t xml:space="preserve"> регламент</w:t>
            </w:r>
            <w:r w:rsidR="00561281">
              <w:rPr>
                <w:rFonts w:ascii="Times New Roman" w:eastAsia="Times New Roman" w:hAnsi="Times New Roman" w:cs="Times New Roman"/>
                <w:sz w:val="24"/>
                <w:szCs w:val="24"/>
              </w:rPr>
              <w:t>а</w:t>
            </w:r>
            <w:r w:rsidR="00E1427A" w:rsidRPr="00E1427A">
              <w:rPr>
                <w:rFonts w:ascii="Times New Roman" w:eastAsia="Times New Roman" w:hAnsi="Times New Roman" w:cs="Times New Roman"/>
                <w:sz w:val="24"/>
                <w:szCs w:val="24"/>
              </w:rPr>
              <w:t>;</w:t>
            </w:r>
          </w:p>
          <w:p w14:paraId="4D5A7E98" w14:textId="77777777" w:rsidR="00F87120" w:rsidRPr="00D66394" w:rsidRDefault="00E1427A" w:rsidP="00BC7C73">
            <w:pPr>
              <w:pStyle w:val="ConsPlusNormal"/>
              <w:suppressAutoHyphens/>
              <w:spacing w:line="276" w:lineRule="auto"/>
              <w:ind w:firstLine="567"/>
              <w:jc w:val="both"/>
              <w:rPr>
                <w:rFonts w:ascii="Times New Roman" w:eastAsia="Times New Roman" w:hAnsi="Times New Roman" w:cs="Times New Roman"/>
                <w:sz w:val="24"/>
                <w:szCs w:val="24"/>
              </w:rPr>
            </w:pPr>
            <w:r w:rsidRPr="00E1427A">
              <w:rPr>
                <w:rFonts w:ascii="Times New Roman" w:eastAsia="Times New Roman" w:hAnsi="Times New Roman" w:cs="Times New Roman"/>
                <w:sz w:val="24"/>
                <w:szCs w:val="24"/>
              </w:rPr>
              <w:t>-</w:t>
            </w:r>
            <w:r w:rsidR="00F87120" w:rsidRPr="00D35964">
              <w:rPr>
                <w:rFonts w:ascii="Times New Roman" w:eastAsia="Times New Roman" w:hAnsi="Times New Roman" w:cs="Times New Roman"/>
                <w:sz w:val="24"/>
                <w:szCs w:val="24"/>
              </w:rPr>
              <w:t xml:space="preserve"> </w:t>
            </w:r>
            <w:r w:rsidR="00561281">
              <w:rPr>
                <w:rFonts w:ascii="Times New Roman" w:eastAsia="Times New Roman" w:hAnsi="Times New Roman" w:cs="Times New Roman"/>
                <w:sz w:val="24"/>
                <w:szCs w:val="24"/>
              </w:rPr>
              <w:t xml:space="preserve">проект решения </w:t>
            </w:r>
            <w:r w:rsidR="00F87120" w:rsidRPr="00D35964">
              <w:rPr>
                <w:rFonts w:ascii="Times New Roman" w:eastAsia="Times New Roman" w:hAnsi="Times New Roman" w:cs="Times New Roman"/>
                <w:sz w:val="24"/>
                <w:szCs w:val="24"/>
              </w:rPr>
              <w:t xml:space="preserve">об отказе в ее предоставлении </w:t>
            </w:r>
            <w:r w:rsidR="00561281">
              <w:rPr>
                <w:rFonts w:ascii="Times New Roman" w:eastAsia="Times New Roman" w:hAnsi="Times New Roman" w:cs="Times New Roman"/>
                <w:sz w:val="24"/>
                <w:szCs w:val="24"/>
              </w:rPr>
              <w:t xml:space="preserve">муниципальной услуги </w:t>
            </w:r>
            <w:r w:rsidR="007C1F5D">
              <w:rPr>
                <w:rFonts w:ascii="Times New Roman" w:eastAsia="Times New Roman" w:hAnsi="Times New Roman" w:cs="Times New Roman"/>
                <w:sz w:val="24"/>
                <w:szCs w:val="24"/>
              </w:rPr>
              <w:br/>
            </w:r>
            <w:r w:rsidR="00F87120" w:rsidRPr="00D35964">
              <w:rPr>
                <w:rFonts w:ascii="Times New Roman" w:eastAsia="Times New Roman" w:hAnsi="Times New Roman" w:cs="Times New Roman"/>
                <w:sz w:val="24"/>
                <w:szCs w:val="24"/>
              </w:rPr>
              <w:t>по форме согласно Приложению 2</w:t>
            </w:r>
            <w:r w:rsidR="00F87120" w:rsidRPr="00D66394">
              <w:rPr>
                <w:rFonts w:ascii="Times New Roman" w:eastAsia="Times New Roman" w:hAnsi="Times New Roman" w:cs="Times New Roman"/>
                <w:sz w:val="24"/>
                <w:szCs w:val="24"/>
              </w:rPr>
              <w:t xml:space="preserve"> </w:t>
            </w:r>
            <w:r w:rsidR="00BC7C73" w:rsidRPr="00D66394">
              <w:rPr>
                <w:rFonts w:ascii="Times New Roman" w:eastAsia="Times New Roman" w:hAnsi="Times New Roman" w:cs="Times New Roman"/>
                <w:sz w:val="24"/>
                <w:szCs w:val="24"/>
              </w:rPr>
              <w:br/>
            </w:r>
            <w:r w:rsidR="00F87120" w:rsidRPr="00D66394">
              <w:rPr>
                <w:rFonts w:ascii="Times New Roman" w:eastAsia="Times New Roman" w:hAnsi="Times New Roman" w:cs="Times New Roman"/>
                <w:sz w:val="24"/>
                <w:szCs w:val="24"/>
              </w:rPr>
              <w:t>к Административному регламенту</w:t>
            </w:r>
            <w:r w:rsidR="00561281">
              <w:rPr>
                <w:rFonts w:ascii="Times New Roman" w:eastAsia="Times New Roman" w:hAnsi="Times New Roman" w:cs="Times New Roman"/>
                <w:sz w:val="24"/>
                <w:szCs w:val="24"/>
              </w:rPr>
              <w:t xml:space="preserve"> при наличии оснований, предусмотренных подпунктами 10.2.1 – 10.2.</w:t>
            </w:r>
            <w:r w:rsidR="000D211D">
              <w:rPr>
                <w:rFonts w:ascii="Times New Roman" w:eastAsia="Times New Roman" w:hAnsi="Times New Roman" w:cs="Times New Roman"/>
                <w:sz w:val="24"/>
                <w:szCs w:val="24"/>
              </w:rPr>
              <w:t xml:space="preserve">14 </w:t>
            </w:r>
            <w:r w:rsidR="00561281">
              <w:rPr>
                <w:rFonts w:ascii="Times New Roman" w:eastAsia="Times New Roman" w:hAnsi="Times New Roman" w:cs="Times New Roman"/>
                <w:sz w:val="24"/>
                <w:szCs w:val="24"/>
              </w:rPr>
              <w:t>пункта 10.2 Административного регламента.</w:t>
            </w:r>
            <w:del w:id="63" w:author="Учетная запись Майкрософт" w:date="2022-04-11T17:38:00Z">
              <w:r w:rsidR="00F87120" w:rsidRPr="00D66394" w:rsidDel="00561281">
                <w:rPr>
                  <w:rFonts w:ascii="Times New Roman" w:eastAsia="Times New Roman" w:hAnsi="Times New Roman" w:cs="Times New Roman"/>
                  <w:sz w:val="24"/>
                  <w:szCs w:val="24"/>
                </w:rPr>
                <w:delText>.</w:delText>
              </w:r>
            </w:del>
          </w:p>
          <w:p w14:paraId="23B77346" w14:textId="77777777" w:rsidR="00AA4EC7" w:rsidRPr="00D66394" w:rsidRDefault="00AA4EC7" w:rsidP="00BC7C73">
            <w:pPr>
              <w:pStyle w:val="ConsPlusNormal"/>
              <w:suppressAutoHyphens/>
              <w:spacing w:line="276" w:lineRule="auto"/>
              <w:ind w:firstLine="567"/>
              <w:jc w:val="both"/>
              <w:rPr>
                <w:rFonts w:ascii="Times New Roman" w:hAnsi="Times New Roman" w:cs="Times New Roman"/>
                <w:sz w:val="24"/>
                <w:szCs w:val="24"/>
              </w:rPr>
            </w:pPr>
          </w:p>
          <w:p w14:paraId="4FCE070A" w14:textId="77777777" w:rsidR="00F87120" w:rsidRPr="00D66394" w:rsidRDefault="00F87120" w:rsidP="00BC7C73">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Результатом административного действия является установление наличия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или отсутствия оснований для отказа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lastRenderedPageBreak/>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принятие решения о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об отказе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ее предоставлении. </w:t>
            </w:r>
          </w:p>
          <w:p w14:paraId="2DF0F6D5" w14:textId="77777777" w:rsidR="007C1F5D" w:rsidRPr="00D66394" w:rsidRDefault="00F87120" w:rsidP="002173E3">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виде проекта решения о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об отказе в ее предоставлении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w:t>
            </w:r>
            <w:r w:rsidR="00E40D62">
              <w:rPr>
                <w:rFonts w:ascii="Times New Roman" w:eastAsia="Times New Roman" w:hAnsi="Times New Roman" w:cs="Times New Roman"/>
                <w:sz w:val="24"/>
                <w:szCs w:val="24"/>
              </w:rPr>
              <w:t xml:space="preserve">РГИС </w:t>
            </w:r>
          </w:p>
        </w:tc>
      </w:tr>
      <w:tr w:rsidR="00F87120" w:rsidRPr="00D66394" w14:paraId="084C0A0C" w14:textId="77777777" w:rsidTr="00D51EBB">
        <w:tc>
          <w:tcPr>
            <w:tcW w:w="3285" w:type="dxa"/>
          </w:tcPr>
          <w:p w14:paraId="1D4F9C18" w14:textId="77777777" w:rsidR="00F32721" w:rsidRPr="00D66394" w:rsidRDefault="00447F9B" w:rsidP="002173E3">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w:t>
            </w:r>
            <w:r w:rsidR="00F87120" w:rsidRPr="00D66394">
              <w:rPr>
                <w:rFonts w:ascii="Times New Roman" w:hAnsi="Times New Roman" w:cs="Times New Roman"/>
                <w:sz w:val="24"/>
                <w:szCs w:val="24"/>
              </w:rPr>
              <w:t>/</w:t>
            </w:r>
            <w:r w:rsidR="00E40D62">
              <w:rPr>
                <w:rFonts w:ascii="Times New Roman" w:hAnsi="Times New Roman" w:cs="Times New Roman"/>
                <w:sz w:val="24"/>
                <w:szCs w:val="24"/>
              </w:rPr>
              <w:t xml:space="preserve">РГИС </w:t>
            </w:r>
          </w:p>
        </w:tc>
        <w:tc>
          <w:tcPr>
            <w:tcW w:w="3074" w:type="dxa"/>
          </w:tcPr>
          <w:p w14:paraId="1223FBA5" w14:textId="77777777" w:rsidR="00F32721" w:rsidRPr="00D66394" w:rsidRDefault="00F87120" w:rsidP="00F87120">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Рассмотрение проекта решения о предоставлении (об отказе </w:t>
            </w:r>
            <w:r w:rsidR="00BC7C73"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предоставлении) </w:t>
            </w:r>
            <w:r w:rsidR="00447F9B" w:rsidRPr="00352C98">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w:t>
            </w:r>
          </w:p>
        </w:tc>
        <w:tc>
          <w:tcPr>
            <w:tcW w:w="2524" w:type="dxa"/>
          </w:tcPr>
          <w:p w14:paraId="0979A1E4" w14:textId="77777777" w:rsidR="00F32721" w:rsidRPr="00447F9B" w:rsidRDefault="00C57068" w:rsidP="00F87120">
            <w:pPr>
              <w:spacing w:line="276" w:lineRule="auto"/>
              <w:jc w:val="both"/>
              <w:rPr>
                <w:rFonts w:ascii="Times New Roman" w:hAnsi="Times New Roman" w:cs="Times New Roman"/>
                <w:sz w:val="24"/>
                <w:szCs w:val="24"/>
                <w:highlight w:val="red"/>
              </w:rPr>
            </w:pPr>
            <w:r w:rsidRPr="005E6699">
              <w:rPr>
                <w:rFonts w:ascii="Times New Roman" w:hAnsi="Times New Roman" w:cs="Times New Roman"/>
                <w:sz w:val="24"/>
                <w:szCs w:val="24"/>
              </w:rPr>
              <w:t>6-ой рабочий день предоставления Муниципальной услуги</w:t>
            </w:r>
          </w:p>
        </w:tc>
        <w:tc>
          <w:tcPr>
            <w:tcW w:w="2354" w:type="dxa"/>
          </w:tcPr>
          <w:p w14:paraId="1A445D1B" w14:textId="77777777" w:rsidR="00F32721" w:rsidRPr="00D66394" w:rsidRDefault="00F87120" w:rsidP="00F87120">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923" w:type="dxa"/>
          </w:tcPr>
          <w:p w14:paraId="4BB48DE7" w14:textId="77777777" w:rsidR="00F87120" w:rsidRPr="00D66394" w:rsidRDefault="00F87120" w:rsidP="00F87120">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Уполномоченное должностное лицо </w:t>
            </w:r>
            <w:r w:rsidR="00447F9B">
              <w:rPr>
                <w:rFonts w:ascii="Times New Roman" w:eastAsia="Times New Roman" w:hAnsi="Times New Roman" w:cs="Times New Roman"/>
                <w:sz w:val="24"/>
                <w:szCs w:val="24"/>
              </w:rPr>
              <w:t>Администрации</w:t>
            </w:r>
            <w:r w:rsidRPr="00D66394">
              <w:rPr>
                <w:rFonts w:ascii="Times New Roman" w:eastAsia="Times New Roman" w:hAnsi="Times New Roman" w:cs="Times New Roman"/>
                <w:sz w:val="24"/>
                <w:szCs w:val="24"/>
              </w:rPr>
              <w:t xml:space="preserve">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а также осуществляет контроль сроков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подписывает проект решения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BB2913">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или об отказе в ее предоставлении </w:t>
            </w:r>
            <w:r w:rsidR="005539BD"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с использованием усиленной квалифицированной электронной подписи </w:t>
            </w:r>
            <w:r w:rsidRPr="00D66394">
              <w:rPr>
                <w:rFonts w:ascii="Times New Roman" w:eastAsia="Times New Roman" w:hAnsi="Times New Roman" w:cs="Times New Roman"/>
                <w:sz w:val="24"/>
                <w:szCs w:val="24"/>
              </w:rPr>
              <w:br/>
              <w:t>и направляет должностному лицу</w:t>
            </w:r>
            <w:r w:rsidR="00267AF5" w:rsidRPr="00D66394">
              <w:rPr>
                <w:rFonts w:ascii="Times New Roman" w:eastAsia="Times New Roman" w:hAnsi="Times New Roman" w:cs="Times New Roman"/>
                <w:sz w:val="24"/>
                <w:szCs w:val="24"/>
              </w:rPr>
              <w:t xml:space="preserve">, </w:t>
            </w:r>
            <w:r w:rsidR="00561281">
              <w:rPr>
                <w:rFonts w:ascii="Times New Roman" w:eastAsia="Times New Roman" w:hAnsi="Times New Roman" w:cs="Times New Roman"/>
                <w:sz w:val="24"/>
                <w:szCs w:val="24"/>
              </w:rPr>
              <w:t xml:space="preserve">муниципальному служащему, </w:t>
            </w:r>
            <w:r w:rsidR="00267AF5" w:rsidRPr="00D66394">
              <w:rPr>
                <w:rFonts w:ascii="Times New Roman" w:eastAsia="Times New Roman" w:hAnsi="Times New Roman" w:cs="Times New Roman"/>
                <w:sz w:val="24"/>
                <w:szCs w:val="24"/>
              </w:rPr>
              <w:t>работнику</w:t>
            </w:r>
            <w:r w:rsidRPr="00D66394">
              <w:rPr>
                <w:rFonts w:ascii="Times New Roman" w:eastAsia="Times New Roman" w:hAnsi="Times New Roman" w:cs="Times New Roman"/>
                <w:sz w:val="24"/>
                <w:szCs w:val="24"/>
              </w:rPr>
              <w:t xml:space="preserve"> </w:t>
            </w:r>
            <w:r w:rsidR="00447F9B">
              <w:rPr>
                <w:rFonts w:ascii="Times New Roman" w:eastAsia="Times New Roman" w:hAnsi="Times New Roman" w:cs="Times New Roman"/>
                <w:sz w:val="24"/>
                <w:szCs w:val="24"/>
              </w:rPr>
              <w:t>Администрации</w:t>
            </w:r>
            <w:r w:rsidRPr="00D66394">
              <w:rPr>
                <w:rFonts w:ascii="Times New Roman" w:eastAsia="Times New Roman" w:hAnsi="Times New Roman" w:cs="Times New Roman"/>
                <w:sz w:val="24"/>
                <w:szCs w:val="24"/>
              </w:rPr>
              <w:t xml:space="preserve"> для выдачи (направления) результата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Заявителю.</w:t>
            </w:r>
          </w:p>
          <w:p w14:paraId="68B4C07D" w14:textId="77777777" w:rsidR="00AA4EC7" w:rsidRPr="00D66394" w:rsidRDefault="00AA4EC7" w:rsidP="00AA4EC7">
            <w:pPr>
              <w:pStyle w:val="ConsPlusNormal"/>
              <w:spacing w:line="276" w:lineRule="auto"/>
              <w:ind w:firstLine="540"/>
              <w:jc w:val="both"/>
              <w:rPr>
                <w:rFonts w:ascii="Times New Roman" w:hAnsi="Times New Roman" w:cs="Times New Roman"/>
                <w:sz w:val="24"/>
                <w:szCs w:val="24"/>
              </w:rPr>
            </w:pPr>
            <w:r w:rsidRPr="00D66394">
              <w:rPr>
                <w:rFonts w:ascii="Times New Roman" w:hAnsi="Times New Roman" w:cs="Times New Roman"/>
                <w:sz w:val="24"/>
                <w:szCs w:val="24"/>
              </w:rPr>
              <w:t xml:space="preserve">Решение о предоставлении (об отказе </w:t>
            </w:r>
            <w:r w:rsidR="005539BD" w:rsidRPr="00D66394">
              <w:rPr>
                <w:rFonts w:ascii="Times New Roman" w:hAnsi="Times New Roman" w:cs="Times New Roman"/>
                <w:sz w:val="24"/>
                <w:szCs w:val="24"/>
              </w:rPr>
              <w:br/>
            </w:r>
            <w:r w:rsidRPr="00D66394">
              <w:rPr>
                <w:rFonts w:ascii="Times New Roman" w:hAnsi="Times New Roman" w:cs="Times New Roman"/>
                <w:sz w:val="24"/>
                <w:szCs w:val="24"/>
              </w:rPr>
              <w:lastRenderedPageBreak/>
              <w:t xml:space="preserve">в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hAnsi="Times New Roman" w:cs="Times New Roman"/>
                <w:sz w:val="24"/>
                <w:szCs w:val="24"/>
              </w:rPr>
              <w:t xml:space="preserve"> услуги принимается </w:t>
            </w:r>
            <w:r w:rsidR="001B48C2">
              <w:rPr>
                <w:rFonts w:ascii="Times New Roman" w:hAnsi="Times New Roman" w:cs="Times New Roman"/>
                <w:sz w:val="24"/>
                <w:szCs w:val="24"/>
              </w:rPr>
              <w:t>1 рабочий день.</w:t>
            </w:r>
          </w:p>
          <w:p w14:paraId="794978FD" w14:textId="77777777" w:rsidR="00F87120" w:rsidRPr="00D66394" w:rsidRDefault="00F87120" w:rsidP="00F87120">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Результатом административного действия является утверждение и подписание, в том числе усиленной квалифицированной электронной подписью, решения </w:t>
            </w:r>
            <w:r w:rsidRPr="00D66394">
              <w:rPr>
                <w:rFonts w:ascii="Times New Roman" w:eastAsia="Times New Roman" w:hAnsi="Times New Roman" w:cs="Times New Roman"/>
                <w:sz w:val="24"/>
                <w:szCs w:val="24"/>
              </w:rPr>
              <w:br/>
              <w:t xml:space="preserve">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AA4EC7" w:rsidRPr="00D66394">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или отказ в ее предоставлении. </w:t>
            </w:r>
          </w:p>
          <w:p w14:paraId="12B36C3D" w14:textId="77777777" w:rsidR="00E1427A" w:rsidRDefault="00F87120" w:rsidP="00667AE6">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w:t>
            </w:r>
            <w:r w:rsidR="00E40D62">
              <w:rPr>
                <w:rFonts w:ascii="Times New Roman" w:eastAsia="Times New Roman" w:hAnsi="Times New Roman" w:cs="Times New Roman"/>
                <w:sz w:val="24"/>
                <w:szCs w:val="24"/>
              </w:rPr>
              <w:t xml:space="preserve">РГИС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виде решения о предоставлении </w:t>
            </w:r>
            <w:r w:rsidR="00447F9B" w:rsidRPr="007363C6">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или </w:t>
            </w:r>
            <w:r w:rsidR="00561281">
              <w:rPr>
                <w:rFonts w:ascii="Times New Roman" w:eastAsia="Times New Roman" w:hAnsi="Times New Roman" w:cs="Times New Roman"/>
                <w:sz w:val="24"/>
                <w:szCs w:val="24"/>
              </w:rPr>
              <w:t xml:space="preserve">решения </w:t>
            </w:r>
            <w:r w:rsidRPr="00D66394">
              <w:rPr>
                <w:rFonts w:ascii="Times New Roman" w:eastAsia="Times New Roman" w:hAnsi="Times New Roman" w:cs="Times New Roman"/>
                <w:sz w:val="24"/>
                <w:szCs w:val="24"/>
              </w:rPr>
              <w:t>об отказе в ее предоставлении</w:t>
            </w:r>
            <w:r w:rsidRPr="00D66394">
              <w:rPr>
                <w:rFonts w:ascii="Times New Roman" w:hAnsi="Times New Roman" w:cs="Times New Roman"/>
                <w:sz w:val="24"/>
                <w:szCs w:val="24"/>
              </w:rPr>
              <w:t xml:space="preserve"> в </w:t>
            </w:r>
            <w:r w:rsidR="00E40D62">
              <w:rPr>
                <w:rFonts w:ascii="Times New Roman" w:hAnsi="Times New Roman" w:cs="Times New Roman"/>
                <w:sz w:val="24"/>
                <w:szCs w:val="24"/>
              </w:rPr>
              <w:t>РГИС</w:t>
            </w:r>
          </w:p>
        </w:tc>
      </w:tr>
      <w:tr w:rsidR="00DD74F7" w:rsidRPr="00D66394" w14:paraId="3FCB3C8A" w14:textId="77777777" w:rsidTr="00DD74F7">
        <w:tc>
          <w:tcPr>
            <w:tcW w:w="16160" w:type="dxa"/>
            <w:gridSpan w:val="5"/>
            <w:vAlign w:val="center"/>
          </w:tcPr>
          <w:p w14:paraId="682A3670" w14:textId="77777777" w:rsidR="00DD74F7" w:rsidRPr="00D66394" w:rsidRDefault="00DD74F7" w:rsidP="00DD74F7">
            <w:pPr>
              <w:spacing w:line="276" w:lineRule="auto"/>
              <w:ind w:left="1080"/>
              <w:jc w:val="center"/>
              <w:rPr>
                <w:rFonts w:ascii="Times New Roman" w:hAnsi="Times New Roman" w:cs="Times New Roman"/>
                <w:sz w:val="24"/>
                <w:szCs w:val="24"/>
              </w:rPr>
            </w:pPr>
          </w:p>
          <w:p w14:paraId="36775CDA" w14:textId="77777777" w:rsidR="00DD74F7" w:rsidRPr="00D66394" w:rsidRDefault="00333ED3" w:rsidP="00667AE6">
            <w:pPr>
              <w:spacing w:line="276" w:lineRule="auto"/>
              <w:ind w:left="1080"/>
              <w:jc w:val="center"/>
              <w:rPr>
                <w:rFonts w:ascii="Times New Roman" w:hAnsi="Times New Roman" w:cs="Times New Roman"/>
                <w:sz w:val="24"/>
                <w:szCs w:val="24"/>
              </w:rPr>
            </w:pPr>
            <w:r>
              <w:rPr>
                <w:rFonts w:ascii="Times New Roman" w:hAnsi="Times New Roman" w:cs="Times New Roman"/>
                <w:sz w:val="24"/>
                <w:szCs w:val="24"/>
              </w:rPr>
              <w:t>4</w:t>
            </w:r>
            <w:r w:rsidR="00DD74F7" w:rsidRPr="00D66394">
              <w:rPr>
                <w:rFonts w:ascii="Times New Roman" w:hAnsi="Times New Roman" w:cs="Times New Roman"/>
                <w:sz w:val="24"/>
                <w:szCs w:val="24"/>
              </w:rPr>
              <w:t xml:space="preserve">.  Предоставление результата предоставления </w:t>
            </w:r>
            <w:r w:rsidRPr="0077383A">
              <w:rPr>
                <w:rFonts w:ascii="Times New Roman" w:hAnsi="Times New Roman" w:cs="Times New Roman"/>
                <w:sz w:val="24"/>
                <w:szCs w:val="24"/>
              </w:rPr>
              <w:t>муниципальной</w:t>
            </w:r>
            <w:r w:rsidR="00DD74F7" w:rsidRPr="00D66394">
              <w:rPr>
                <w:rFonts w:ascii="Times New Roman" w:hAnsi="Times New Roman" w:cs="Times New Roman"/>
                <w:sz w:val="24"/>
                <w:szCs w:val="24"/>
              </w:rPr>
              <w:t xml:space="preserve"> услуги</w:t>
            </w:r>
          </w:p>
          <w:p w14:paraId="1C31DBD5" w14:textId="77777777" w:rsidR="00DD74F7" w:rsidRPr="00D66394" w:rsidRDefault="00DD74F7" w:rsidP="00DD74F7">
            <w:pPr>
              <w:spacing w:line="276" w:lineRule="auto"/>
              <w:ind w:left="720"/>
              <w:jc w:val="center"/>
              <w:rPr>
                <w:rFonts w:ascii="Times New Roman" w:hAnsi="Times New Roman" w:cs="Times New Roman"/>
                <w:sz w:val="24"/>
                <w:szCs w:val="24"/>
              </w:rPr>
            </w:pPr>
          </w:p>
        </w:tc>
      </w:tr>
      <w:tr w:rsidR="00F87120" w:rsidRPr="00D66394" w14:paraId="11E2E11D" w14:textId="77777777" w:rsidTr="00D51EBB">
        <w:tc>
          <w:tcPr>
            <w:tcW w:w="3285" w:type="dxa"/>
            <w:vAlign w:val="center"/>
          </w:tcPr>
          <w:p w14:paraId="72DE62E1" w14:textId="77777777" w:rsidR="00DD74F7" w:rsidRPr="00D66394" w:rsidRDefault="00DD74F7" w:rsidP="005F448B">
            <w:pPr>
              <w:jc w:val="center"/>
              <w:rPr>
                <w:rFonts w:ascii="Times New Roman" w:hAnsi="Times New Roman" w:cs="Times New Roman"/>
                <w:sz w:val="28"/>
                <w:szCs w:val="28"/>
              </w:rPr>
            </w:pPr>
            <w:r w:rsidRPr="00D66394">
              <w:rPr>
                <w:rFonts w:ascii="Times New Roman" w:hAnsi="Times New Roman" w:cs="Times New Roman"/>
                <w:sz w:val="24"/>
                <w:szCs w:val="24"/>
              </w:rPr>
              <w:t xml:space="preserve">Место </w:t>
            </w:r>
            <w:r w:rsidRPr="00D66394">
              <w:rPr>
                <w:rFonts w:ascii="Times New Roman" w:hAnsi="Times New Roman" w:cs="Times New Roman"/>
                <w:sz w:val="24"/>
                <w:szCs w:val="24"/>
              </w:rPr>
              <w:br/>
              <w:t>выполнения административного действия (процедуры)</w:t>
            </w:r>
          </w:p>
        </w:tc>
        <w:tc>
          <w:tcPr>
            <w:tcW w:w="3074" w:type="dxa"/>
            <w:vAlign w:val="center"/>
          </w:tcPr>
          <w:p w14:paraId="58844F64" w14:textId="77777777" w:rsidR="00DD74F7" w:rsidRPr="00D66394" w:rsidRDefault="00DD74F7"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Наименование административного действия (процедуры)</w:t>
            </w:r>
          </w:p>
        </w:tc>
        <w:tc>
          <w:tcPr>
            <w:tcW w:w="2524" w:type="dxa"/>
            <w:vAlign w:val="center"/>
          </w:tcPr>
          <w:p w14:paraId="66E6A0B1" w14:textId="77777777" w:rsidR="00DD74F7" w:rsidRPr="00D66394" w:rsidRDefault="00DD74F7"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Срок</w:t>
            </w:r>
            <w:r w:rsidRPr="00D66394">
              <w:rPr>
                <w:rFonts w:ascii="Times New Roman" w:hAnsi="Times New Roman" w:cs="Times New Roman"/>
                <w:sz w:val="24"/>
                <w:szCs w:val="24"/>
              </w:rPr>
              <w:br/>
              <w:t>выполнения административного действия (процедуры)</w:t>
            </w:r>
          </w:p>
        </w:tc>
        <w:tc>
          <w:tcPr>
            <w:tcW w:w="2354" w:type="dxa"/>
            <w:vAlign w:val="center"/>
          </w:tcPr>
          <w:p w14:paraId="38AF9FAF" w14:textId="77777777" w:rsidR="00DD74F7" w:rsidRPr="00D66394" w:rsidRDefault="00DD74F7"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Критерии принятия решения</w:t>
            </w:r>
          </w:p>
        </w:tc>
        <w:tc>
          <w:tcPr>
            <w:tcW w:w="4923" w:type="dxa"/>
            <w:vAlign w:val="center"/>
          </w:tcPr>
          <w:p w14:paraId="448DE04E" w14:textId="77777777" w:rsidR="00DD74F7" w:rsidRPr="00D66394" w:rsidRDefault="00DD74F7" w:rsidP="005F448B">
            <w:pPr>
              <w:spacing w:line="276" w:lineRule="auto"/>
              <w:jc w:val="center"/>
              <w:rPr>
                <w:rFonts w:ascii="Times New Roman" w:hAnsi="Times New Roman" w:cs="Times New Roman"/>
                <w:sz w:val="28"/>
                <w:szCs w:val="28"/>
              </w:rPr>
            </w:pPr>
            <w:r w:rsidRPr="00D66394">
              <w:rPr>
                <w:rFonts w:ascii="Times New Roman" w:hAnsi="Times New Roman" w:cs="Times New Roman"/>
                <w:sz w:val="24"/>
                <w:szCs w:val="24"/>
              </w:rPr>
              <w:t>Требования к порядку выполнения административных процедур (действий)</w:t>
            </w:r>
          </w:p>
        </w:tc>
      </w:tr>
      <w:tr w:rsidR="00F87120" w:rsidRPr="00D66394" w14:paraId="03EAE7E8" w14:textId="77777777" w:rsidTr="00D51EBB">
        <w:tc>
          <w:tcPr>
            <w:tcW w:w="3285" w:type="dxa"/>
          </w:tcPr>
          <w:p w14:paraId="47E2C1AB" w14:textId="77777777" w:rsidR="004B490D" w:rsidRPr="00D66394" w:rsidRDefault="00E40D62" w:rsidP="00DF3CE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РГИС </w:t>
            </w:r>
            <w:r w:rsidR="009C2992" w:rsidRPr="00D66394">
              <w:rPr>
                <w:rFonts w:ascii="Times New Roman" w:eastAsia="Times New Roman" w:hAnsi="Times New Roman" w:cs="Times New Roman"/>
                <w:sz w:val="24"/>
                <w:szCs w:val="24"/>
              </w:rPr>
              <w:t>/РПГУ</w:t>
            </w:r>
            <w:r w:rsidR="00DF3CE4" w:rsidRPr="00D66394">
              <w:rPr>
                <w:rFonts w:ascii="Times New Roman" w:eastAsia="Times New Roman" w:hAnsi="Times New Roman" w:cs="Times New Roman"/>
                <w:sz w:val="24"/>
                <w:szCs w:val="24"/>
              </w:rPr>
              <w:t>/ Модуль МФЦ ЕИС ОУ</w:t>
            </w:r>
          </w:p>
        </w:tc>
        <w:tc>
          <w:tcPr>
            <w:tcW w:w="3074" w:type="dxa"/>
          </w:tcPr>
          <w:p w14:paraId="612C966F" w14:textId="77777777" w:rsidR="004B490D" w:rsidRPr="00D66394" w:rsidRDefault="00AD40FD" w:rsidP="00DF3CE4">
            <w:pPr>
              <w:spacing w:line="276" w:lineRule="auto"/>
              <w:jc w:val="both"/>
              <w:rPr>
                <w:rFonts w:ascii="Times New Roman" w:hAnsi="Times New Roman" w:cs="Times New Roman"/>
                <w:sz w:val="24"/>
                <w:szCs w:val="24"/>
              </w:rPr>
            </w:pPr>
            <w:r w:rsidRPr="00D66394">
              <w:rPr>
                <w:rFonts w:ascii="Times New Roman" w:hAnsi="Times New Roman" w:cs="Times New Roman"/>
                <w:sz w:val="24"/>
                <w:szCs w:val="24"/>
              </w:rPr>
              <w:t xml:space="preserve">Выдача (направление) результата предоставления </w:t>
            </w:r>
            <w:r w:rsidR="00447F9B" w:rsidRPr="007363C6">
              <w:rPr>
                <w:rFonts w:ascii="Times New Roman" w:eastAsia="Times New Roman" w:hAnsi="Times New Roman" w:cs="Times New Roman"/>
                <w:sz w:val="24"/>
                <w:szCs w:val="24"/>
              </w:rPr>
              <w:t>муниципальной</w:t>
            </w:r>
            <w:r w:rsidRPr="00D66394">
              <w:rPr>
                <w:rFonts w:ascii="Times New Roman" w:hAnsi="Times New Roman" w:cs="Times New Roman"/>
                <w:sz w:val="24"/>
                <w:szCs w:val="24"/>
              </w:rPr>
              <w:t xml:space="preserve"> услуги заявителю (представителю заявителя)</w:t>
            </w:r>
            <w:r w:rsidR="001F3227" w:rsidRPr="00D66394">
              <w:rPr>
                <w:rFonts w:ascii="Times New Roman" w:hAnsi="Times New Roman" w:cs="Times New Roman"/>
                <w:sz w:val="24"/>
                <w:szCs w:val="24"/>
              </w:rPr>
              <w:t xml:space="preserve"> посредством РПГУ</w:t>
            </w:r>
          </w:p>
        </w:tc>
        <w:tc>
          <w:tcPr>
            <w:tcW w:w="2524" w:type="dxa"/>
          </w:tcPr>
          <w:p w14:paraId="06940DF3" w14:textId="77777777" w:rsidR="004B490D" w:rsidRPr="00D66394" w:rsidRDefault="00C57068" w:rsidP="00C57068">
            <w:pPr>
              <w:spacing w:line="276" w:lineRule="auto"/>
              <w:jc w:val="both"/>
              <w:rPr>
                <w:rFonts w:ascii="Times New Roman" w:hAnsi="Times New Roman" w:cs="Times New Roman"/>
                <w:sz w:val="24"/>
                <w:szCs w:val="24"/>
              </w:rPr>
            </w:pPr>
            <w:r w:rsidRPr="00C57068">
              <w:rPr>
                <w:rFonts w:ascii="Times New Roman" w:hAnsi="Times New Roman" w:cs="Times New Roman"/>
                <w:sz w:val="24"/>
                <w:szCs w:val="24"/>
              </w:rPr>
              <w:t>1</w:t>
            </w:r>
            <w:r w:rsidR="00AD40FD" w:rsidRPr="00C57068">
              <w:rPr>
                <w:rFonts w:ascii="Times New Roman" w:hAnsi="Times New Roman" w:cs="Times New Roman"/>
                <w:sz w:val="24"/>
                <w:szCs w:val="24"/>
              </w:rPr>
              <w:t xml:space="preserve"> рабочи</w:t>
            </w:r>
            <w:r w:rsidRPr="00C57068">
              <w:rPr>
                <w:rFonts w:ascii="Times New Roman" w:hAnsi="Times New Roman" w:cs="Times New Roman"/>
                <w:sz w:val="24"/>
                <w:szCs w:val="24"/>
              </w:rPr>
              <w:t>й</w:t>
            </w:r>
            <w:r w:rsidR="00AD40FD" w:rsidRPr="00C57068">
              <w:rPr>
                <w:rFonts w:ascii="Times New Roman" w:hAnsi="Times New Roman" w:cs="Times New Roman"/>
                <w:sz w:val="24"/>
                <w:szCs w:val="24"/>
              </w:rPr>
              <w:t xml:space="preserve"> д</w:t>
            </w:r>
            <w:r w:rsidRPr="00C57068">
              <w:rPr>
                <w:rFonts w:ascii="Times New Roman" w:hAnsi="Times New Roman" w:cs="Times New Roman"/>
                <w:sz w:val="24"/>
                <w:szCs w:val="24"/>
              </w:rPr>
              <w:t>ень</w:t>
            </w:r>
          </w:p>
        </w:tc>
        <w:tc>
          <w:tcPr>
            <w:tcW w:w="2354" w:type="dxa"/>
          </w:tcPr>
          <w:p w14:paraId="78E7CCC9" w14:textId="77777777" w:rsidR="004B490D" w:rsidRPr="00D66394" w:rsidRDefault="00AD40FD" w:rsidP="001F6C11">
            <w:pPr>
              <w:spacing w:line="276" w:lineRule="auto"/>
              <w:jc w:val="both"/>
              <w:rPr>
                <w:rFonts w:ascii="Times New Roman" w:hAnsi="Times New Roman" w:cs="Times New Roman"/>
                <w:sz w:val="24"/>
                <w:szCs w:val="24"/>
              </w:rPr>
            </w:pPr>
            <w:r w:rsidRPr="00D66394">
              <w:rPr>
                <w:rFonts w:ascii="Times New Roman" w:eastAsia="Times New Roman" w:hAnsi="Times New Roman" w:cs="Times New Roman"/>
                <w:sz w:val="24"/>
                <w:szCs w:val="24"/>
              </w:rPr>
              <w:t xml:space="preserve">Соответствие решения требованиям законодательства Российской Федерации, в том числе Административному </w:t>
            </w:r>
            <w:r w:rsidRPr="00D66394">
              <w:rPr>
                <w:rFonts w:ascii="Times New Roman" w:eastAsia="Times New Roman" w:hAnsi="Times New Roman" w:cs="Times New Roman"/>
                <w:sz w:val="24"/>
                <w:szCs w:val="24"/>
              </w:rPr>
              <w:lastRenderedPageBreak/>
              <w:t>регламенту</w:t>
            </w:r>
          </w:p>
        </w:tc>
        <w:tc>
          <w:tcPr>
            <w:tcW w:w="4923" w:type="dxa"/>
          </w:tcPr>
          <w:p w14:paraId="6FA82CFC" w14:textId="77777777" w:rsidR="008458A7" w:rsidRDefault="008458A7" w:rsidP="008458A7">
            <w:pPr>
              <w:pStyle w:val="ConsPlusNormal"/>
              <w:suppressAutoHyphens/>
              <w:spacing w:line="276" w:lineRule="auto"/>
              <w:ind w:firstLine="567"/>
              <w:jc w:val="both"/>
              <w:rPr>
                <w:rFonts w:ascii="Times New Roman" w:eastAsia="Times New Roman" w:hAnsi="Times New Roman" w:cs="Times New Roman"/>
                <w:sz w:val="24"/>
                <w:szCs w:val="24"/>
              </w:rPr>
            </w:pPr>
            <w:r w:rsidRPr="00120469">
              <w:rPr>
                <w:rFonts w:ascii="Times New Roman" w:eastAsia="Times New Roman" w:hAnsi="Times New Roman" w:cs="Times New Roman"/>
                <w:sz w:val="24"/>
                <w:szCs w:val="24"/>
              </w:rPr>
              <w:lastRenderedPageBreak/>
              <w:t xml:space="preserve">Основанием для начала административного действия (процедуры) является </w:t>
            </w:r>
            <w:r>
              <w:rPr>
                <w:rFonts w:ascii="Times New Roman" w:eastAsia="Times New Roman" w:hAnsi="Times New Roman" w:cs="Times New Roman"/>
                <w:sz w:val="24"/>
                <w:szCs w:val="24"/>
              </w:rPr>
              <w:t>подписание уполномоченным лицом результата предоставления муниципальной услуги.</w:t>
            </w:r>
          </w:p>
          <w:p w14:paraId="21D2A407" w14:textId="77777777" w:rsidR="00DF3CE4" w:rsidRPr="00D66394" w:rsidRDefault="006D5BFE" w:rsidP="00DF3CE4">
            <w:pPr>
              <w:pStyle w:val="ConsPlusNormal"/>
              <w:suppressAutoHyphens/>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D66394">
              <w:rPr>
                <w:rFonts w:ascii="Times New Roman" w:eastAsia="Times New Roman" w:hAnsi="Times New Roman" w:cs="Times New Roman"/>
                <w:sz w:val="24"/>
                <w:szCs w:val="24"/>
              </w:rPr>
              <w:t xml:space="preserve">олжностное </w:t>
            </w:r>
            <w:r w:rsidR="001F3227" w:rsidRPr="00D66394">
              <w:rPr>
                <w:rFonts w:ascii="Times New Roman" w:eastAsia="Times New Roman" w:hAnsi="Times New Roman" w:cs="Times New Roman"/>
                <w:sz w:val="24"/>
                <w:szCs w:val="24"/>
              </w:rPr>
              <w:t>лицо</w:t>
            </w:r>
            <w:r w:rsidR="00DF3CE4" w:rsidRPr="00D66394">
              <w:rPr>
                <w:rFonts w:ascii="Times New Roman" w:eastAsia="Times New Roman" w:hAnsi="Times New Roman" w:cs="Times New Roman"/>
                <w:sz w:val="24"/>
                <w:szCs w:val="24"/>
              </w:rPr>
              <w:t xml:space="preserve">, </w:t>
            </w:r>
            <w:r w:rsidR="008458A7">
              <w:rPr>
                <w:rFonts w:ascii="Times New Roman" w:eastAsia="Times New Roman" w:hAnsi="Times New Roman" w:cs="Times New Roman"/>
                <w:sz w:val="24"/>
                <w:szCs w:val="24"/>
              </w:rPr>
              <w:t xml:space="preserve">муниципальный служащий, </w:t>
            </w:r>
            <w:r w:rsidR="00DF3CE4" w:rsidRPr="00D66394">
              <w:rPr>
                <w:rFonts w:ascii="Times New Roman" w:eastAsia="Times New Roman" w:hAnsi="Times New Roman" w:cs="Times New Roman"/>
                <w:sz w:val="24"/>
                <w:szCs w:val="24"/>
              </w:rPr>
              <w:t>работник</w:t>
            </w:r>
            <w:r w:rsidR="001F3227" w:rsidRPr="00D66394">
              <w:rPr>
                <w:rFonts w:ascii="Times New Roman" w:eastAsia="Times New Roman" w:hAnsi="Times New Roman" w:cs="Times New Roman"/>
                <w:sz w:val="24"/>
                <w:szCs w:val="24"/>
              </w:rPr>
              <w:t xml:space="preserve"> </w:t>
            </w:r>
            <w:r w:rsidR="00447F9B">
              <w:rPr>
                <w:rFonts w:ascii="Times New Roman" w:eastAsia="Times New Roman" w:hAnsi="Times New Roman" w:cs="Times New Roman"/>
                <w:sz w:val="24"/>
                <w:szCs w:val="24"/>
              </w:rPr>
              <w:t>Администрации</w:t>
            </w:r>
            <w:r w:rsidR="001F3227" w:rsidRPr="00D66394">
              <w:rPr>
                <w:rFonts w:ascii="Times New Roman" w:eastAsia="Times New Roman" w:hAnsi="Times New Roman" w:cs="Times New Roman"/>
                <w:sz w:val="24"/>
                <w:szCs w:val="24"/>
              </w:rPr>
              <w:t xml:space="preserve"> напра</w:t>
            </w:r>
            <w:r w:rsidR="00DF3CE4" w:rsidRPr="00D66394">
              <w:rPr>
                <w:rFonts w:ascii="Times New Roman" w:eastAsia="Times New Roman" w:hAnsi="Times New Roman" w:cs="Times New Roman"/>
                <w:sz w:val="24"/>
                <w:szCs w:val="24"/>
              </w:rPr>
              <w:t xml:space="preserve">вляет результат предоставления </w:t>
            </w:r>
            <w:r w:rsidR="00447F9B" w:rsidRPr="00EC4A99">
              <w:rPr>
                <w:rFonts w:ascii="Times New Roman" w:eastAsia="Times New Roman" w:hAnsi="Times New Roman" w:cs="Times New Roman"/>
                <w:sz w:val="24"/>
                <w:szCs w:val="24"/>
              </w:rPr>
              <w:lastRenderedPageBreak/>
              <w:t>муниципальной</w:t>
            </w:r>
            <w:r w:rsidR="001F3227" w:rsidRPr="00D66394">
              <w:rPr>
                <w:rFonts w:ascii="Times New Roman" w:eastAsia="Times New Roman" w:hAnsi="Times New Roman" w:cs="Times New Roman"/>
                <w:sz w:val="24"/>
                <w:szCs w:val="24"/>
              </w:rPr>
              <w:t xml:space="preserve"> услуги в форме электронного документа, подписанного усиленной квалифицированной </w:t>
            </w:r>
            <w:r w:rsidR="00DF3CE4" w:rsidRPr="00D66394">
              <w:rPr>
                <w:rFonts w:ascii="Times New Roman" w:eastAsia="Times New Roman" w:hAnsi="Times New Roman" w:cs="Times New Roman"/>
                <w:sz w:val="24"/>
                <w:szCs w:val="24"/>
              </w:rPr>
              <w:t>электронной подписью</w:t>
            </w:r>
            <w:r w:rsidR="001F3227" w:rsidRPr="00D66394">
              <w:rPr>
                <w:rFonts w:ascii="Times New Roman" w:eastAsia="Times New Roman" w:hAnsi="Times New Roman" w:cs="Times New Roman"/>
                <w:sz w:val="24"/>
                <w:szCs w:val="24"/>
              </w:rPr>
              <w:t xml:space="preserve"> уполномоченного должностного лица </w:t>
            </w:r>
            <w:r w:rsidR="00593BE1">
              <w:rPr>
                <w:rFonts w:ascii="Times New Roman" w:eastAsia="Times New Roman" w:hAnsi="Times New Roman" w:cs="Times New Roman"/>
                <w:sz w:val="24"/>
                <w:szCs w:val="24"/>
              </w:rPr>
              <w:t>Администрации</w:t>
            </w:r>
            <w:r w:rsidR="001F3227" w:rsidRPr="00D66394">
              <w:rPr>
                <w:rFonts w:ascii="Times New Roman" w:eastAsia="Times New Roman" w:hAnsi="Times New Roman" w:cs="Times New Roman"/>
                <w:sz w:val="24"/>
                <w:szCs w:val="24"/>
              </w:rPr>
              <w:t xml:space="preserve"> в Личный кабинет на РПГУ. </w:t>
            </w:r>
          </w:p>
          <w:p w14:paraId="28EB6A59" w14:textId="77777777" w:rsidR="00DF3CE4" w:rsidRPr="00D66394" w:rsidRDefault="001F3227" w:rsidP="00237C10">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Заявитель </w:t>
            </w:r>
            <w:r w:rsidR="00541528" w:rsidRPr="00D66394">
              <w:rPr>
                <w:rFonts w:ascii="Times New Roman" w:eastAsia="Times New Roman" w:hAnsi="Times New Roman" w:cs="Times New Roman"/>
                <w:sz w:val="24"/>
                <w:szCs w:val="24"/>
              </w:rPr>
              <w:t xml:space="preserve">(представитель заявителя) </w:t>
            </w:r>
            <w:r w:rsidRPr="00D66394">
              <w:rPr>
                <w:rFonts w:ascii="Times New Roman" w:eastAsia="Times New Roman" w:hAnsi="Times New Roman" w:cs="Times New Roman"/>
                <w:sz w:val="24"/>
                <w:szCs w:val="24"/>
              </w:rPr>
              <w:t>уведомляется о получ</w:t>
            </w:r>
            <w:r w:rsidR="00DF3CE4" w:rsidRPr="00D66394">
              <w:rPr>
                <w:rFonts w:ascii="Times New Roman" w:eastAsia="Times New Roman" w:hAnsi="Times New Roman" w:cs="Times New Roman"/>
                <w:sz w:val="24"/>
                <w:szCs w:val="24"/>
              </w:rPr>
              <w:t xml:space="preserve">ении результата предоставления </w:t>
            </w:r>
            <w:r w:rsidR="00447F9B" w:rsidRPr="00EC4A99">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rPr>
              <w:t xml:space="preserve"> услуги </w:t>
            </w:r>
            <w:r w:rsidR="007C1F5D">
              <w:rPr>
                <w:rFonts w:ascii="Times New Roman" w:eastAsia="Times New Roman" w:hAnsi="Times New Roman" w:cs="Times New Roman"/>
                <w:sz w:val="24"/>
                <w:szCs w:val="24"/>
              </w:rPr>
              <w:br/>
            </w:r>
            <w:r w:rsidRPr="00D66394">
              <w:rPr>
                <w:rFonts w:ascii="Times New Roman" w:eastAsia="Times New Roman" w:hAnsi="Times New Roman" w:cs="Times New Roman"/>
                <w:sz w:val="24"/>
                <w:szCs w:val="24"/>
              </w:rPr>
              <w:t xml:space="preserve">в Личном кабинете на РПГУ. </w:t>
            </w:r>
          </w:p>
          <w:p w14:paraId="6A5BAEF2" w14:textId="77777777" w:rsidR="00447F9B" w:rsidRPr="00E8249F" w:rsidRDefault="00447F9B" w:rsidP="00447F9B">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C57068">
              <w:rPr>
                <w:rFonts w:ascii="Times New Roman" w:hAnsi="Times New Roman" w:cs="Times New Roman"/>
                <w:sz w:val="24"/>
                <w:szCs w:val="24"/>
              </w:rPr>
              <w:t xml:space="preserve">Результат муниципальной услуги предоставляется заявителю (представителю заявителя) </w:t>
            </w:r>
            <w:del w:id="64" w:author="Учетная запись Майкрософт" w:date="2022-04-15T12:27:00Z">
              <w:r w:rsidRPr="00C57068" w:rsidDel="00632691">
                <w:rPr>
                  <w:rFonts w:ascii="Times New Roman" w:hAnsi="Times New Roman" w:cs="Times New Roman"/>
                  <w:sz w:val="24"/>
                  <w:szCs w:val="24"/>
                </w:rPr>
                <w:delText xml:space="preserve"> </w:delText>
              </w:r>
            </w:del>
            <w:r w:rsidRPr="00C57068">
              <w:rPr>
                <w:rFonts w:ascii="Times New Roman" w:hAnsi="Times New Roman" w:cs="Times New Roman"/>
                <w:sz w:val="24"/>
                <w:szCs w:val="24"/>
              </w:rPr>
              <w:t>в течение 1 (одного) рабочего дня.</w:t>
            </w:r>
          </w:p>
          <w:p w14:paraId="5A537937" w14:textId="77777777" w:rsidR="00DF3CE4" w:rsidRPr="00D66394" w:rsidRDefault="001F3227" w:rsidP="00237C10">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D66394">
              <w:rPr>
                <w:rFonts w:ascii="Times New Roman" w:eastAsia="Times New Roman" w:hAnsi="Times New Roman" w:cs="Times New Roman"/>
                <w:sz w:val="24"/>
                <w:szCs w:val="24"/>
                <w:lang w:eastAsia="zh-CN"/>
              </w:rPr>
              <w:t xml:space="preserve">Заявитель </w:t>
            </w:r>
            <w:r w:rsidR="00541528" w:rsidRPr="00D66394">
              <w:rPr>
                <w:rFonts w:ascii="Times New Roman" w:eastAsia="Times New Roman" w:hAnsi="Times New Roman" w:cs="Times New Roman"/>
                <w:sz w:val="24"/>
                <w:szCs w:val="24"/>
              </w:rPr>
              <w:t xml:space="preserve">(представитель заявителя) </w:t>
            </w:r>
            <w:r w:rsidRPr="00D66394">
              <w:rPr>
                <w:rFonts w:ascii="Times New Roman" w:eastAsia="Times New Roman" w:hAnsi="Times New Roman" w:cs="Times New Roman"/>
                <w:sz w:val="24"/>
                <w:szCs w:val="24"/>
                <w:lang w:eastAsia="zh-CN"/>
              </w:rPr>
              <w:t>может пол</w:t>
            </w:r>
            <w:r w:rsidR="00DF3CE4" w:rsidRPr="00D66394">
              <w:rPr>
                <w:rFonts w:ascii="Times New Roman" w:eastAsia="Times New Roman" w:hAnsi="Times New Roman" w:cs="Times New Roman"/>
                <w:sz w:val="24"/>
                <w:szCs w:val="24"/>
                <w:lang w:eastAsia="zh-CN"/>
              </w:rPr>
              <w:t xml:space="preserve">учить результат предоставления </w:t>
            </w:r>
            <w:r w:rsidR="00D86135" w:rsidRPr="00EC4A99">
              <w:rPr>
                <w:rFonts w:ascii="Times New Roman" w:eastAsia="Times New Roman" w:hAnsi="Times New Roman" w:cs="Times New Roman"/>
                <w:sz w:val="24"/>
                <w:szCs w:val="24"/>
              </w:rPr>
              <w:t>муниципальной</w:t>
            </w:r>
            <w:r w:rsidRPr="00D66394">
              <w:rPr>
                <w:rFonts w:ascii="Times New Roman" w:eastAsia="Times New Roman" w:hAnsi="Times New Roman" w:cs="Times New Roman"/>
                <w:sz w:val="24"/>
                <w:szCs w:val="24"/>
                <w:lang w:eastAsia="zh-CN"/>
              </w:rPr>
              <w:t xml:space="preserve"> услуги в любом МФЦ Московской области в виде распечатанного </w:t>
            </w:r>
            <w:r w:rsidR="00363C4B">
              <w:rPr>
                <w:rFonts w:ascii="Times New Roman" w:eastAsia="Times New Roman" w:hAnsi="Times New Roman" w:cs="Times New Roman"/>
                <w:sz w:val="24"/>
                <w:szCs w:val="24"/>
                <w:lang w:eastAsia="zh-CN"/>
              </w:rPr>
              <w:br/>
            </w:r>
            <w:r w:rsidRPr="00D66394">
              <w:rPr>
                <w:rFonts w:ascii="Times New Roman" w:eastAsia="Times New Roman" w:hAnsi="Times New Roman" w:cs="Times New Roman"/>
                <w:sz w:val="24"/>
                <w:szCs w:val="24"/>
                <w:lang w:eastAsia="zh-CN"/>
              </w:rPr>
              <w:t xml:space="preserve">на бумажном носителе экземпляра электронного документа. </w:t>
            </w:r>
          </w:p>
          <w:p w14:paraId="4F5E241F" w14:textId="77777777" w:rsidR="00DF3CE4" w:rsidRPr="00D66394" w:rsidRDefault="001F3227" w:rsidP="00DF3CE4">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lang w:eastAsia="zh-CN"/>
              </w:rPr>
              <w:t xml:space="preserve">В этом случае работником МФЦ распечатывается из Модуля МФЦ ЕИС ОУ </w:t>
            </w:r>
            <w:r w:rsidR="00DF3CE4" w:rsidRPr="00D66394">
              <w:rPr>
                <w:rFonts w:ascii="Times New Roman" w:eastAsia="Times New Roman" w:hAnsi="Times New Roman" w:cs="Times New Roman"/>
                <w:sz w:val="24"/>
                <w:szCs w:val="24"/>
                <w:lang w:eastAsia="zh-CN"/>
              </w:rPr>
              <w:br/>
            </w:r>
            <w:r w:rsidRPr="00D66394">
              <w:rPr>
                <w:rFonts w:ascii="Times New Roman" w:eastAsia="Times New Roman" w:hAnsi="Times New Roman" w:cs="Times New Roman"/>
                <w:sz w:val="24"/>
                <w:szCs w:val="24"/>
                <w:lang w:eastAsia="zh-CN"/>
              </w:rPr>
              <w:t>на бумажном носителе экземпляр электронного документа, который заверяется подписью уполномоченного работника МФЦ и печатью МФЦ.</w:t>
            </w:r>
          </w:p>
          <w:p w14:paraId="699C9DBD" w14:textId="77777777" w:rsidR="00593BE1" w:rsidRPr="00D66394" w:rsidRDefault="00593BE1" w:rsidP="00593BE1">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Результатом административного действия является уведомление заявителя</w:t>
            </w:r>
            <w:r>
              <w:rPr>
                <w:rFonts w:ascii="Times New Roman" w:eastAsia="Times New Roman" w:hAnsi="Times New Roman" w:cs="Times New Roman"/>
                <w:sz w:val="24"/>
                <w:szCs w:val="24"/>
              </w:rPr>
              <w:t xml:space="preserve"> (представитель заявителя)</w:t>
            </w:r>
            <w:r w:rsidRPr="00D66394">
              <w:rPr>
                <w:rFonts w:ascii="Times New Roman" w:eastAsia="Times New Roman" w:hAnsi="Times New Roman" w:cs="Times New Roman"/>
                <w:sz w:val="24"/>
                <w:szCs w:val="24"/>
              </w:rPr>
              <w:t xml:space="preserve"> о получении </w:t>
            </w:r>
            <w:r w:rsidRPr="00D66394">
              <w:rPr>
                <w:rFonts w:ascii="Times New Roman" w:eastAsia="Times New Roman" w:hAnsi="Times New Roman" w:cs="Times New Roman"/>
                <w:sz w:val="24"/>
                <w:szCs w:val="24"/>
              </w:rPr>
              <w:lastRenderedPageBreak/>
              <w:t xml:space="preserve">результата предоставления </w:t>
            </w:r>
            <w:r w:rsidRPr="00052F0B">
              <w:rPr>
                <w:rFonts w:ascii="Times New Roman" w:eastAsia="Times New Roman" w:hAnsi="Times New Roman" w:cs="Times New Roman"/>
                <w:sz w:val="24"/>
                <w:szCs w:val="24"/>
              </w:rPr>
              <w:t>Модуль МФЦ ЕИС ОУ</w:t>
            </w:r>
            <w:r w:rsidRPr="00D66394">
              <w:rPr>
                <w:rFonts w:ascii="Times New Roman" w:eastAsia="Times New Roman" w:hAnsi="Times New Roman" w:cs="Times New Roman"/>
                <w:sz w:val="24"/>
                <w:szCs w:val="24"/>
              </w:rPr>
              <w:t xml:space="preserve"> услуги, получение результата предоставления </w:t>
            </w:r>
            <w:r w:rsidRPr="00052F0B">
              <w:rPr>
                <w:rFonts w:ascii="Times New Roman" w:eastAsia="Times New Roman" w:hAnsi="Times New Roman" w:cs="Times New Roman"/>
                <w:sz w:val="24"/>
                <w:szCs w:val="24"/>
              </w:rPr>
              <w:t>Модуль МФЦ ЕИС ОУ</w:t>
            </w:r>
            <w:r w:rsidRPr="00D66394">
              <w:rPr>
                <w:rFonts w:ascii="Times New Roman" w:eastAsia="Times New Roman" w:hAnsi="Times New Roman" w:cs="Times New Roman"/>
                <w:sz w:val="24"/>
                <w:szCs w:val="24"/>
              </w:rPr>
              <w:t xml:space="preserve"> услуги заявителем (представитель заявителя). </w:t>
            </w:r>
          </w:p>
          <w:p w14:paraId="385C4BC1" w14:textId="77777777" w:rsidR="001F3227" w:rsidRDefault="00593BE1" w:rsidP="00E40D62">
            <w:pPr>
              <w:pStyle w:val="ConsPlusNormal"/>
              <w:suppressAutoHyphens/>
              <w:spacing w:line="276" w:lineRule="auto"/>
              <w:ind w:firstLine="567"/>
              <w:jc w:val="both"/>
              <w:rPr>
                <w:rFonts w:ascii="Times New Roman" w:eastAsia="Times New Roman" w:hAnsi="Times New Roman" w:cs="Times New Roman"/>
                <w:sz w:val="24"/>
                <w:szCs w:val="24"/>
              </w:rPr>
            </w:pPr>
            <w:r w:rsidRPr="00D66394">
              <w:rPr>
                <w:rFonts w:ascii="Times New Roman" w:eastAsia="Times New Roman" w:hAnsi="Times New Roman" w:cs="Times New Roman"/>
                <w:sz w:val="24"/>
                <w:szCs w:val="24"/>
              </w:rPr>
              <w:t xml:space="preserve">Результат фиксируется в </w:t>
            </w:r>
            <w:r w:rsidR="00E40D62">
              <w:rPr>
                <w:rFonts w:ascii="Times New Roman" w:eastAsia="Times New Roman" w:hAnsi="Times New Roman" w:cs="Times New Roman"/>
                <w:sz w:val="24"/>
                <w:szCs w:val="24"/>
              </w:rPr>
              <w:t>РГИС</w:t>
            </w:r>
            <w:r w:rsidRPr="00D66394">
              <w:rPr>
                <w:rFonts w:ascii="Times New Roman" w:eastAsia="Times New Roman" w:hAnsi="Times New Roman" w:cs="Times New Roman"/>
                <w:sz w:val="24"/>
                <w:szCs w:val="24"/>
              </w:rPr>
              <w:t>, Личном кабинете на РПГУ</w:t>
            </w:r>
          </w:p>
          <w:p w14:paraId="47D2FAC3" w14:textId="77777777" w:rsidR="00632691" w:rsidRPr="00D66394" w:rsidRDefault="00632691" w:rsidP="00E40D62">
            <w:pPr>
              <w:pStyle w:val="ConsPlusNormal"/>
              <w:suppressAutoHyphens/>
              <w:spacing w:line="276" w:lineRule="auto"/>
              <w:ind w:firstLine="567"/>
              <w:jc w:val="both"/>
              <w:rPr>
                <w:rFonts w:ascii="Times New Roman" w:eastAsia="Times New Roman" w:hAnsi="Times New Roman" w:cs="Times New Roman"/>
                <w:sz w:val="24"/>
                <w:szCs w:val="24"/>
              </w:rPr>
            </w:pPr>
          </w:p>
        </w:tc>
      </w:tr>
      <w:tr w:rsidR="00D51EBB" w:rsidRPr="00EC5B26" w14:paraId="1DA71BB8" w14:textId="77777777" w:rsidTr="00EC5B26">
        <w:tc>
          <w:tcPr>
            <w:tcW w:w="16160" w:type="dxa"/>
            <w:gridSpan w:val="5"/>
          </w:tcPr>
          <w:p w14:paraId="65CF5352" w14:textId="77777777" w:rsidR="00D51EBB" w:rsidRPr="00D51EBB" w:rsidRDefault="00D51EBB" w:rsidP="00D51EBB">
            <w:pPr>
              <w:spacing w:line="276" w:lineRule="auto"/>
              <w:ind w:left="1080"/>
              <w:jc w:val="center"/>
              <w:rPr>
                <w:rFonts w:ascii="Times New Roman" w:hAnsi="Times New Roman" w:cs="Times New Roman"/>
                <w:sz w:val="24"/>
                <w:szCs w:val="24"/>
              </w:rPr>
            </w:pPr>
          </w:p>
          <w:p w14:paraId="5DBC58CA" w14:textId="77777777" w:rsidR="00D51EBB" w:rsidRPr="00EC5B26" w:rsidRDefault="00D51EBB" w:rsidP="00D51EBB">
            <w:pPr>
              <w:ind w:left="1080"/>
              <w:jc w:val="center"/>
              <w:rPr>
                <w:rFonts w:ascii="Times New Roman" w:hAnsi="Times New Roman" w:cs="Times New Roman"/>
                <w:sz w:val="24"/>
                <w:szCs w:val="24"/>
              </w:rPr>
            </w:pPr>
            <w:r w:rsidRPr="00EC5B26">
              <w:rPr>
                <w:rFonts w:ascii="Times New Roman" w:hAnsi="Times New Roman" w:cs="Times New Roman"/>
                <w:sz w:val="24"/>
                <w:szCs w:val="24"/>
              </w:rPr>
              <w:t>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и картографии по Московской области, уведомление заявителя об измененных характеристиках объекта</w:t>
            </w:r>
          </w:p>
        </w:tc>
      </w:tr>
      <w:tr w:rsidR="00D51EBB" w:rsidRPr="00EC5B26" w14:paraId="297CA63B" w14:textId="77777777" w:rsidTr="00D51EBB">
        <w:tc>
          <w:tcPr>
            <w:tcW w:w="3285" w:type="dxa"/>
          </w:tcPr>
          <w:p w14:paraId="2EDF2F9F" w14:textId="77777777" w:rsidR="00D51EBB" w:rsidRPr="00EC5B26" w:rsidRDefault="00D51EBB" w:rsidP="00D51EBB">
            <w:pPr>
              <w:jc w:val="center"/>
              <w:rPr>
                <w:rFonts w:ascii="Times New Roman" w:hAnsi="Times New Roman" w:cs="Times New Roman"/>
                <w:sz w:val="24"/>
                <w:szCs w:val="24"/>
              </w:rPr>
            </w:pPr>
            <w:r w:rsidRPr="00EC5B26">
              <w:rPr>
                <w:rFonts w:ascii="Times New Roman" w:hAnsi="Times New Roman" w:cs="Times New Roman"/>
                <w:sz w:val="24"/>
                <w:szCs w:val="24"/>
              </w:rPr>
              <w:t xml:space="preserve">Место </w:t>
            </w:r>
            <w:r w:rsidRPr="00EC5B26">
              <w:rPr>
                <w:rFonts w:ascii="Times New Roman" w:hAnsi="Times New Roman" w:cs="Times New Roman"/>
                <w:sz w:val="24"/>
                <w:szCs w:val="24"/>
              </w:rPr>
              <w:br/>
              <w:t>выполнения административного действия (процедуры)</w:t>
            </w:r>
          </w:p>
        </w:tc>
        <w:tc>
          <w:tcPr>
            <w:tcW w:w="3074" w:type="dxa"/>
          </w:tcPr>
          <w:p w14:paraId="4332AF11" w14:textId="77777777" w:rsidR="00D51EBB" w:rsidRPr="00EC5B26" w:rsidRDefault="00D51EBB" w:rsidP="00D51EBB">
            <w:pPr>
              <w:jc w:val="center"/>
              <w:rPr>
                <w:rFonts w:ascii="Times New Roman" w:hAnsi="Times New Roman" w:cs="Times New Roman"/>
                <w:sz w:val="24"/>
                <w:szCs w:val="24"/>
              </w:rPr>
            </w:pPr>
            <w:r w:rsidRPr="00EC5B26">
              <w:rPr>
                <w:rFonts w:ascii="Times New Roman" w:hAnsi="Times New Roman" w:cs="Times New Roman"/>
                <w:sz w:val="24"/>
                <w:szCs w:val="24"/>
              </w:rPr>
              <w:t>Наименование административного действия (процедуры)</w:t>
            </w:r>
          </w:p>
        </w:tc>
        <w:tc>
          <w:tcPr>
            <w:tcW w:w="2524" w:type="dxa"/>
          </w:tcPr>
          <w:p w14:paraId="0A7303E2" w14:textId="77777777" w:rsidR="00D51EBB" w:rsidRPr="00EC5B26" w:rsidRDefault="00D51EBB" w:rsidP="00D51EBB">
            <w:pPr>
              <w:jc w:val="center"/>
              <w:rPr>
                <w:rFonts w:ascii="Times New Roman" w:hAnsi="Times New Roman" w:cs="Times New Roman"/>
                <w:sz w:val="24"/>
                <w:szCs w:val="24"/>
              </w:rPr>
            </w:pPr>
            <w:r w:rsidRPr="00EC5B26">
              <w:rPr>
                <w:rFonts w:ascii="Times New Roman" w:hAnsi="Times New Roman" w:cs="Times New Roman"/>
                <w:sz w:val="24"/>
                <w:szCs w:val="24"/>
              </w:rPr>
              <w:t>Срок</w:t>
            </w:r>
            <w:r w:rsidRPr="00EC5B26">
              <w:rPr>
                <w:rFonts w:ascii="Times New Roman" w:hAnsi="Times New Roman" w:cs="Times New Roman"/>
                <w:sz w:val="24"/>
                <w:szCs w:val="24"/>
              </w:rPr>
              <w:br/>
              <w:t>выполнения административного действия (процедуры)</w:t>
            </w:r>
          </w:p>
        </w:tc>
        <w:tc>
          <w:tcPr>
            <w:tcW w:w="2354" w:type="dxa"/>
          </w:tcPr>
          <w:p w14:paraId="7968AD5F" w14:textId="77777777" w:rsidR="00D51EBB" w:rsidRPr="00EC5B26" w:rsidRDefault="00D51EBB" w:rsidP="00D51EBB">
            <w:pPr>
              <w:jc w:val="center"/>
              <w:rPr>
                <w:rFonts w:ascii="Times New Roman" w:hAnsi="Times New Roman" w:cs="Times New Roman"/>
                <w:sz w:val="24"/>
                <w:szCs w:val="24"/>
              </w:rPr>
            </w:pPr>
            <w:r w:rsidRPr="00EC5B26">
              <w:rPr>
                <w:rFonts w:ascii="Times New Roman" w:hAnsi="Times New Roman" w:cs="Times New Roman"/>
                <w:sz w:val="24"/>
                <w:szCs w:val="24"/>
              </w:rPr>
              <w:t>Критерии принятия решения</w:t>
            </w:r>
          </w:p>
        </w:tc>
        <w:tc>
          <w:tcPr>
            <w:tcW w:w="4923" w:type="dxa"/>
          </w:tcPr>
          <w:p w14:paraId="3FCFFF29" w14:textId="77777777" w:rsidR="00D51EBB" w:rsidRPr="00EC5B26" w:rsidRDefault="00D51EBB" w:rsidP="00D51EBB">
            <w:pPr>
              <w:pStyle w:val="ConsPlusNormal"/>
              <w:suppressAutoHyphens/>
              <w:spacing w:line="276" w:lineRule="auto"/>
              <w:ind w:firstLine="567"/>
              <w:jc w:val="center"/>
              <w:rPr>
                <w:rFonts w:ascii="Times New Roman" w:hAnsi="Times New Roman" w:cs="Times New Roman"/>
                <w:sz w:val="24"/>
                <w:szCs w:val="24"/>
              </w:rPr>
            </w:pPr>
            <w:r w:rsidRPr="00EC5B26">
              <w:rPr>
                <w:rFonts w:ascii="Times New Roman" w:eastAsiaTheme="minorEastAsia" w:hAnsi="Times New Roman" w:cs="Times New Roman"/>
                <w:sz w:val="24"/>
                <w:szCs w:val="24"/>
              </w:rPr>
              <w:t>Требования к порядку выполнения административных процедур (действий)</w:t>
            </w:r>
          </w:p>
        </w:tc>
      </w:tr>
      <w:tr w:rsidR="00D51EBB" w:rsidRPr="00EC5B26" w14:paraId="4D3C4184" w14:textId="77777777" w:rsidTr="00D51EBB">
        <w:tc>
          <w:tcPr>
            <w:tcW w:w="3285" w:type="dxa"/>
          </w:tcPr>
          <w:p w14:paraId="2E01F336" w14:textId="77777777" w:rsidR="00D51EBB" w:rsidRPr="00EC5B26" w:rsidRDefault="00D51EBB" w:rsidP="00667AE6">
            <w:pPr>
              <w:jc w:val="both"/>
              <w:rPr>
                <w:rFonts w:ascii="Times New Roman" w:hAnsi="Times New Roman" w:cs="Times New Roman"/>
                <w:sz w:val="24"/>
                <w:szCs w:val="24"/>
              </w:rPr>
            </w:pPr>
            <w:r w:rsidRPr="00EC5B26">
              <w:rPr>
                <w:rFonts w:ascii="Times New Roman" w:eastAsia="Times New Roman" w:hAnsi="Times New Roman" w:cs="Times New Roman"/>
                <w:sz w:val="24"/>
                <w:szCs w:val="24"/>
              </w:rPr>
              <w:t>РГИС /СМЭВ</w:t>
            </w:r>
          </w:p>
        </w:tc>
        <w:tc>
          <w:tcPr>
            <w:tcW w:w="3074" w:type="dxa"/>
          </w:tcPr>
          <w:p w14:paraId="1BDC26ED" w14:textId="77777777" w:rsidR="00D51EBB" w:rsidRPr="00EC5B26" w:rsidRDefault="00D51EBB" w:rsidP="00D51EBB">
            <w:pPr>
              <w:jc w:val="center"/>
              <w:rPr>
                <w:rFonts w:ascii="Times New Roman" w:hAnsi="Times New Roman" w:cs="Times New Roman"/>
                <w:sz w:val="24"/>
                <w:szCs w:val="24"/>
              </w:rPr>
            </w:pPr>
            <w:r w:rsidRPr="00EC5B26">
              <w:rPr>
                <w:rFonts w:ascii="Times New Roman" w:eastAsia="Times New Roman" w:hAnsi="Times New Roman" w:cs="Times New Roman"/>
                <w:sz w:val="24"/>
                <w:szCs w:val="24"/>
              </w:rPr>
              <w:t xml:space="preserve">Направление решения </w:t>
            </w:r>
            <w:r w:rsidRPr="00EC5B26">
              <w:rPr>
                <w:rFonts w:ascii="Times New Roman" w:eastAsia="Times New Roman" w:hAnsi="Times New Roman" w:cs="Times New Roman"/>
                <w:sz w:val="24"/>
                <w:szCs w:val="24"/>
              </w:rPr>
              <w:br/>
              <w:t>о признании садового дома жилым домом и жилого дома садовым домом</w:t>
            </w:r>
            <w:r w:rsidRPr="00EC5B26">
              <w:rPr>
                <w:rFonts w:ascii="Times New Roman" w:eastAsia="Times New Roman" w:hAnsi="Times New Roman" w:cs="Times New Roman"/>
                <w:sz w:val="24"/>
                <w:szCs w:val="24"/>
              </w:rPr>
              <w:br/>
              <w:t xml:space="preserve">в Управление Федеральной службы государственной регистрации, кадастра </w:t>
            </w:r>
            <w:r w:rsidRPr="00EC5B26">
              <w:rPr>
                <w:rFonts w:ascii="Times New Roman" w:eastAsia="Times New Roman" w:hAnsi="Times New Roman" w:cs="Times New Roman"/>
                <w:sz w:val="24"/>
                <w:szCs w:val="24"/>
              </w:rPr>
              <w:br/>
              <w:t xml:space="preserve">и картографии </w:t>
            </w:r>
            <w:r w:rsidRPr="00EC5B26">
              <w:rPr>
                <w:rFonts w:ascii="Times New Roman" w:eastAsia="Times New Roman" w:hAnsi="Times New Roman" w:cs="Times New Roman"/>
                <w:sz w:val="24"/>
                <w:szCs w:val="24"/>
              </w:rPr>
              <w:br/>
              <w:t>по Московской области</w:t>
            </w:r>
          </w:p>
        </w:tc>
        <w:tc>
          <w:tcPr>
            <w:tcW w:w="2524" w:type="dxa"/>
          </w:tcPr>
          <w:p w14:paraId="67CE1070" w14:textId="77777777" w:rsidR="00D51EBB" w:rsidRPr="00EC5B26" w:rsidRDefault="00D51EBB" w:rsidP="00667AE6">
            <w:pPr>
              <w:jc w:val="both"/>
              <w:rPr>
                <w:rFonts w:ascii="Times New Roman" w:hAnsi="Times New Roman" w:cs="Times New Roman"/>
                <w:sz w:val="24"/>
                <w:szCs w:val="24"/>
              </w:rPr>
            </w:pPr>
            <w:r w:rsidRPr="00EC5B26">
              <w:rPr>
                <w:rFonts w:ascii="Times New Roman" w:hAnsi="Times New Roman" w:cs="Times New Roman"/>
                <w:sz w:val="24"/>
                <w:szCs w:val="24"/>
              </w:rPr>
              <w:t>5 рабочих дней</w:t>
            </w:r>
          </w:p>
        </w:tc>
        <w:tc>
          <w:tcPr>
            <w:tcW w:w="2354" w:type="dxa"/>
          </w:tcPr>
          <w:p w14:paraId="67597752" w14:textId="77777777" w:rsidR="00D51EBB" w:rsidRPr="00EC5B26" w:rsidRDefault="00D51EBB" w:rsidP="00DF3CE4">
            <w:pPr>
              <w:jc w:val="both"/>
              <w:rPr>
                <w:rFonts w:ascii="Times New Roman" w:hAnsi="Times New Roman" w:cs="Times New Roman"/>
                <w:sz w:val="24"/>
                <w:szCs w:val="24"/>
              </w:rPr>
            </w:pPr>
            <w:r w:rsidRPr="00EC5B26">
              <w:rPr>
                <w:rFonts w:ascii="Times New Roman" w:eastAsia="Times New Roman" w:hAnsi="Times New Roman" w:cs="Times New Roman"/>
                <w:sz w:val="24"/>
                <w:szCs w:val="24"/>
              </w:rPr>
              <w:t>Соответствие решения требованиям законодательства Российской Федерации, в том числе Административному регламенту</w:t>
            </w:r>
          </w:p>
        </w:tc>
        <w:tc>
          <w:tcPr>
            <w:tcW w:w="4923" w:type="dxa"/>
          </w:tcPr>
          <w:p w14:paraId="6E436E6F" w14:textId="77777777" w:rsidR="00D51EBB" w:rsidRPr="00EC5B26" w:rsidRDefault="00D51EBB" w:rsidP="00EC5B26">
            <w:pPr>
              <w:pStyle w:val="ConsPlusNormal"/>
              <w:suppressAutoHyphens/>
              <w:spacing w:line="276" w:lineRule="auto"/>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Основанием для начала административного действия (процедуры) является принятие решения о признании садового дома жилым домом и жилого дома садовым домом.</w:t>
            </w:r>
          </w:p>
          <w:p w14:paraId="2BF09CE0" w14:textId="77777777" w:rsidR="00D51EBB" w:rsidRPr="00EC5B26" w:rsidRDefault="00D51EBB" w:rsidP="00EC5B26">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Должностное лицо, муниципальный служащий, работник Администрации направляет  решение о признании садового дома жилым домом и жилого дома садовым домом, подписанное усиленной квалифицированной электронной подписью уполномоченного должностного лица Администрации,  в Управление Федеральной службы государственной регистрации, кадастра и картографии по Московской </w:t>
            </w:r>
            <w:r w:rsidRPr="00EC5B26">
              <w:rPr>
                <w:rFonts w:ascii="Times New Roman" w:eastAsia="Times New Roman" w:hAnsi="Times New Roman" w:cs="Times New Roman"/>
                <w:sz w:val="24"/>
                <w:szCs w:val="24"/>
              </w:rPr>
              <w:lastRenderedPageBreak/>
              <w:t>области, в том числе с использованием СМЭВ для внесения соответствующих сведений в Единый государственный реестр недвижимости.</w:t>
            </w:r>
          </w:p>
          <w:p w14:paraId="48BEFD4A" w14:textId="77777777" w:rsidR="00D51EBB" w:rsidRPr="00EC5B26" w:rsidRDefault="00D51EBB" w:rsidP="00EC5B26">
            <w:pPr>
              <w:pStyle w:val="ConsPlusNormal"/>
              <w:suppressAutoHyphens/>
              <w:spacing w:line="276" w:lineRule="auto"/>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Результатом административного действия является направление решения </w:t>
            </w:r>
            <w:r w:rsidRPr="00EC5B26">
              <w:rPr>
                <w:rFonts w:ascii="Times New Roman" w:eastAsia="Times New Roman" w:hAnsi="Times New Roman" w:cs="Times New Roman"/>
                <w:sz w:val="24"/>
                <w:szCs w:val="24"/>
              </w:rPr>
              <w:br/>
              <w:t xml:space="preserve">о признании садового дома жилым домом </w:t>
            </w:r>
            <w:r w:rsidRPr="00EC5B26">
              <w:rPr>
                <w:rFonts w:ascii="Times New Roman" w:eastAsia="Times New Roman" w:hAnsi="Times New Roman" w:cs="Times New Roman"/>
                <w:sz w:val="24"/>
                <w:szCs w:val="24"/>
              </w:rPr>
              <w:br/>
              <w:t>и жилого дома садовым домом</w:t>
            </w:r>
            <w:r w:rsidRPr="00EC5B26">
              <w:rPr>
                <w:rFonts w:ascii="Times New Roman" w:eastAsia="Times New Roman" w:hAnsi="Times New Roman" w:cs="Times New Roman"/>
                <w:sz w:val="24"/>
                <w:szCs w:val="24"/>
              </w:rPr>
              <w:br/>
              <w:t xml:space="preserve">в Управление Федеральной службы государственной регистрации, кадастра </w:t>
            </w:r>
            <w:r w:rsidRPr="00EC5B26">
              <w:rPr>
                <w:rFonts w:ascii="Times New Roman" w:eastAsia="Times New Roman" w:hAnsi="Times New Roman" w:cs="Times New Roman"/>
                <w:sz w:val="24"/>
                <w:szCs w:val="24"/>
              </w:rPr>
              <w:br/>
              <w:t xml:space="preserve">и картографии по Московской области. </w:t>
            </w:r>
          </w:p>
          <w:p w14:paraId="6207D766" w14:textId="77777777" w:rsidR="00D51EBB" w:rsidRPr="00EC5B26" w:rsidRDefault="00D51EBB" w:rsidP="00EC5B26">
            <w:pPr>
              <w:pStyle w:val="ConsPlusNormal"/>
              <w:suppressAutoHyphens/>
              <w:spacing w:line="276" w:lineRule="auto"/>
              <w:ind w:firstLine="567"/>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Результат фиксируется в РГИС, СМЭВ.</w:t>
            </w:r>
          </w:p>
          <w:p w14:paraId="61DF43E3" w14:textId="77777777" w:rsidR="00D51EBB" w:rsidRPr="00EC5B26" w:rsidRDefault="00D51EBB" w:rsidP="00E40D62">
            <w:pPr>
              <w:pStyle w:val="ConsPlusNormal"/>
              <w:suppressAutoHyphens/>
              <w:spacing w:line="276" w:lineRule="auto"/>
              <w:ind w:firstLine="567"/>
              <w:jc w:val="both"/>
              <w:rPr>
                <w:rFonts w:ascii="Times New Roman" w:eastAsiaTheme="minorEastAsia" w:hAnsi="Times New Roman" w:cs="Times New Roman"/>
                <w:sz w:val="24"/>
                <w:szCs w:val="24"/>
              </w:rPr>
            </w:pPr>
          </w:p>
        </w:tc>
      </w:tr>
      <w:tr w:rsidR="00FF3E53" w:rsidRPr="00D66394" w14:paraId="51C742E5" w14:textId="77777777" w:rsidTr="00D51EBB">
        <w:tc>
          <w:tcPr>
            <w:tcW w:w="3285" w:type="dxa"/>
          </w:tcPr>
          <w:p w14:paraId="1BAA4DEE" w14:textId="77777777" w:rsidR="00FF3E53" w:rsidRPr="00EC5B26" w:rsidRDefault="00FF3E53" w:rsidP="00667AE6">
            <w:pPr>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lastRenderedPageBreak/>
              <w:t xml:space="preserve">РГИС/ СМЭВ/ РПГУ/ </w:t>
            </w:r>
          </w:p>
        </w:tc>
        <w:tc>
          <w:tcPr>
            <w:tcW w:w="3074" w:type="dxa"/>
          </w:tcPr>
          <w:p w14:paraId="6F7C694B" w14:textId="77777777" w:rsidR="00FF3E53" w:rsidRPr="00EC5B26" w:rsidRDefault="00FF3E53" w:rsidP="00D51EBB">
            <w:pPr>
              <w:jc w:val="center"/>
              <w:rPr>
                <w:rFonts w:ascii="Times New Roman" w:eastAsia="Times New Roman" w:hAnsi="Times New Roman" w:cs="Times New Roman"/>
                <w:sz w:val="24"/>
                <w:szCs w:val="24"/>
              </w:rPr>
            </w:pPr>
            <w:r w:rsidRPr="00EC5B26">
              <w:rPr>
                <w:rFonts w:ascii="Times New Roman" w:hAnsi="Times New Roman" w:cs="Times New Roman"/>
                <w:sz w:val="24"/>
                <w:szCs w:val="24"/>
              </w:rPr>
              <w:t xml:space="preserve">Направление </w:t>
            </w:r>
            <w:r w:rsidRPr="00EC5B26">
              <w:rPr>
                <w:rFonts w:ascii="Times New Roman" w:eastAsia="Times New Roman" w:hAnsi="Times New Roman" w:cs="Times New Roman"/>
                <w:sz w:val="24"/>
                <w:szCs w:val="24"/>
              </w:rPr>
              <w:t xml:space="preserve">уведомления </w:t>
            </w:r>
            <w:r w:rsidRPr="00EC5B26">
              <w:rPr>
                <w:rFonts w:ascii="Times New Roman" w:eastAsia="Times New Roman" w:hAnsi="Times New Roman" w:cs="Times New Roman"/>
                <w:sz w:val="24"/>
                <w:szCs w:val="24"/>
              </w:rPr>
              <w:br/>
              <w:t>об измененных характеристиках объекта</w:t>
            </w:r>
            <w:r w:rsidRPr="00EC5B26">
              <w:rPr>
                <w:rFonts w:ascii="Times New Roman" w:hAnsi="Times New Roman" w:cs="Times New Roman"/>
                <w:sz w:val="24"/>
                <w:szCs w:val="24"/>
              </w:rPr>
              <w:t xml:space="preserve"> заявителю (представителю заявителя)</w:t>
            </w:r>
          </w:p>
        </w:tc>
        <w:tc>
          <w:tcPr>
            <w:tcW w:w="2524" w:type="dxa"/>
          </w:tcPr>
          <w:p w14:paraId="12E0472D" w14:textId="77777777" w:rsidR="00FF3E53" w:rsidRPr="00EC5B26" w:rsidRDefault="00FF3E53" w:rsidP="00667AE6">
            <w:pPr>
              <w:jc w:val="both"/>
              <w:rPr>
                <w:rFonts w:ascii="Times New Roman" w:hAnsi="Times New Roman" w:cs="Times New Roman"/>
                <w:sz w:val="24"/>
                <w:szCs w:val="24"/>
              </w:rPr>
            </w:pPr>
            <w:r w:rsidRPr="00EC5B26">
              <w:rPr>
                <w:rFonts w:ascii="Times New Roman" w:hAnsi="Times New Roman" w:cs="Times New Roman"/>
                <w:sz w:val="24"/>
                <w:szCs w:val="24"/>
              </w:rPr>
              <w:t>5 рабочих дней</w:t>
            </w:r>
          </w:p>
        </w:tc>
        <w:tc>
          <w:tcPr>
            <w:tcW w:w="2354" w:type="dxa"/>
          </w:tcPr>
          <w:p w14:paraId="41175699" w14:textId="77777777" w:rsidR="00FF3E53" w:rsidRPr="00EC5B26" w:rsidRDefault="00FF3E53" w:rsidP="00DF3CE4">
            <w:pPr>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Соответствие поступившего уведомления </w:t>
            </w:r>
            <w:r w:rsidRPr="00EC5B26">
              <w:rPr>
                <w:rFonts w:ascii="Times New Roman" w:eastAsia="Times New Roman" w:hAnsi="Times New Roman" w:cs="Times New Roman"/>
                <w:sz w:val="24"/>
                <w:szCs w:val="24"/>
              </w:rPr>
              <w:br/>
              <w:t>об измененных характеристиках объекта требованиям законодательства Российской Федерации, в том числе Административному регламенту</w:t>
            </w:r>
          </w:p>
        </w:tc>
        <w:tc>
          <w:tcPr>
            <w:tcW w:w="4923" w:type="dxa"/>
          </w:tcPr>
          <w:p w14:paraId="37620FD6" w14:textId="77777777" w:rsidR="00FF3E53" w:rsidRPr="00EC5B26" w:rsidRDefault="00FF3E53" w:rsidP="00EC5B26">
            <w:pPr>
              <w:spacing w:after="200" w:line="276" w:lineRule="auto"/>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Проверка поступления от Федеральной службы государственной регистрации, кадастра и картографии по Московской области уведомления об измененных характеристиках объекта. </w:t>
            </w:r>
          </w:p>
          <w:p w14:paraId="48065FEE" w14:textId="77777777" w:rsidR="00FF3E53" w:rsidRPr="00EC5B26" w:rsidRDefault="00FF3E53" w:rsidP="00FF3E53">
            <w:pPr>
              <w:spacing w:after="200" w:line="276" w:lineRule="auto"/>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t xml:space="preserve">Должностное лицо, муниципальный служащий, работник Администрация направляет в личный кабинет, на адрес электронной почты заявителя уведомление </w:t>
            </w:r>
            <w:r w:rsidRPr="00EC5B26">
              <w:rPr>
                <w:rFonts w:ascii="Times New Roman" w:eastAsia="Times New Roman" w:hAnsi="Times New Roman" w:cs="Times New Roman"/>
                <w:sz w:val="24"/>
                <w:szCs w:val="24"/>
              </w:rPr>
              <w:br/>
              <w:t xml:space="preserve">об измененных характеристиках объекта </w:t>
            </w:r>
            <w:r w:rsidRPr="00EC5B26">
              <w:rPr>
                <w:rFonts w:ascii="Times New Roman" w:eastAsia="Times New Roman" w:hAnsi="Times New Roman" w:cs="Times New Roman"/>
                <w:sz w:val="24"/>
                <w:szCs w:val="24"/>
              </w:rPr>
              <w:br/>
              <w:t xml:space="preserve">в срок не более чем 5 (Пять) рабочих дней </w:t>
            </w:r>
            <w:r w:rsidRPr="00EC5B26">
              <w:rPr>
                <w:rFonts w:ascii="Times New Roman" w:eastAsia="Times New Roman" w:hAnsi="Times New Roman" w:cs="Times New Roman"/>
                <w:sz w:val="24"/>
                <w:szCs w:val="24"/>
              </w:rPr>
              <w:br/>
              <w:t xml:space="preserve">со дня внесения изменений Управлением Федеральной службы государственной регистрации, кадастра и картографии </w:t>
            </w:r>
            <w:r w:rsidRPr="00EC5B26">
              <w:rPr>
                <w:rFonts w:ascii="Times New Roman" w:eastAsia="Times New Roman" w:hAnsi="Times New Roman" w:cs="Times New Roman"/>
                <w:sz w:val="24"/>
                <w:szCs w:val="24"/>
              </w:rPr>
              <w:br/>
              <w:t>по Московской области.</w:t>
            </w:r>
          </w:p>
          <w:p w14:paraId="379B0979" w14:textId="77777777" w:rsidR="00FF3E53" w:rsidRPr="00EC5B26" w:rsidRDefault="00FF3E53" w:rsidP="00FF3E53">
            <w:pPr>
              <w:ind w:firstLine="540"/>
              <w:jc w:val="both"/>
              <w:rPr>
                <w:rFonts w:ascii="Times New Roman" w:eastAsia="Times New Roman" w:hAnsi="Times New Roman" w:cs="Times New Roman"/>
                <w:sz w:val="24"/>
                <w:szCs w:val="24"/>
              </w:rPr>
            </w:pPr>
            <w:r w:rsidRPr="00EC5B26">
              <w:rPr>
                <w:rFonts w:ascii="Times New Roman" w:eastAsia="Times New Roman" w:hAnsi="Times New Roman" w:cs="Times New Roman"/>
                <w:sz w:val="24"/>
                <w:szCs w:val="24"/>
              </w:rPr>
              <w:lastRenderedPageBreak/>
              <w:t xml:space="preserve">Результатом административного действия является направление уведомления </w:t>
            </w:r>
            <w:r w:rsidRPr="00EC5B26">
              <w:rPr>
                <w:rFonts w:ascii="Times New Roman" w:eastAsia="Times New Roman" w:hAnsi="Times New Roman" w:cs="Times New Roman"/>
                <w:sz w:val="24"/>
                <w:szCs w:val="24"/>
              </w:rPr>
              <w:br/>
              <w:t>об измененных характеристиках объекта заявителю (представителю заявителя).  Результат фиксируется в РГИС, на РПГУ.</w:t>
            </w:r>
          </w:p>
        </w:tc>
      </w:tr>
    </w:tbl>
    <w:p w14:paraId="645E2028" w14:textId="77777777" w:rsidR="00C953E6" w:rsidRPr="007A32FB" w:rsidRDefault="00C953E6" w:rsidP="000F7725">
      <w:pPr>
        <w:tabs>
          <w:tab w:val="left" w:pos="1034"/>
        </w:tabs>
        <w:rPr>
          <w:rFonts w:ascii="Times New Roman" w:hAnsi="Times New Roman" w:cs="Times New Roman"/>
          <w:sz w:val="2"/>
          <w:szCs w:val="2"/>
        </w:rPr>
      </w:pPr>
    </w:p>
    <w:sectPr w:rsidR="00C953E6" w:rsidRPr="007A32FB" w:rsidSect="00FD7BD6">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F2E8D" w14:textId="77777777" w:rsidR="00DC232F" w:rsidRDefault="00DC232F" w:rsidP="00F40970">
      <w:pPr>
        <w:spacing w:after="0" w:line="240" w:lineRule="auto"/>
      </w:pPr>
      <w:r>
        <w:separator/>
      </w:r>
    </w:p>
  </w:endnote>
  <w:endnote w:type="continuationSeparator" w:id="0">
    <w:p w14:paraId="7E1AA9D7" w14:textId="77777777" w:rsidR="00DC232F" w:rsidRDefault="00DC232F"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serif"/>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4929"/>
      <w:docPartObj>
        <w:docPartGallery w:val="Page Numbers (Bottom of Page)"/>
        <w:docPartUnique/>
      </w:docPartObj>
    </w:sdtPr>
    <w:sdtEndPr/>
    <w:sdtContent>
      <w:p w14:paraId="69028196" w14:textId="77777777" w:rsidR="00EC5B26" w:rsidRDefault="00316FEA" w:rsidP="00156FA3">
        <w:pPr>
          <w:pStyle w:val="af2"/>
          <w:jc w:val="center"/>
        </w:pPr>
        <w:r>
          <w:fldChar w:fldCharType="begin"/>
        </w:r>
        <w:r>
          <w:instrText>PAGE   \* MERGEFORMAT</w:instrText>
        </w:r>
        <w:r>
          <w:fldChar w:fldCharType="separate"/>
        </w:r>
        <w:r w:rsidR="0083096E">
          <w:rPr>
            <w:noProof/>
          </w:rPr>
          <w:t>42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288813"/>
      <w:docPartObj>
        <w:docPartGallery w:val="Page Numbers (Bottom of Page)"/>
        <w:docPartUnique/>
      </w:docPartObj>
    </w:sdtPr>
    <w:sdtEndPr/>
    <w:sdtContent>
      <w:p w14:paraId="4ABD5160" w14:textId="77777777" w:rsidR="00EC5B26" w:rsidRDefault="00316FEA">
        <w:pPr>
          <w:pStyle w:val="af2"/>
          <w:jc w:val="center"/>
        </w:pPr>
        <w:r>
          <w:fldChar w:fldCharType="begin"/>
        </w:r>
        <w:r>
          <w:instrText>PAGE   \* MERGEFORMAT</w:instrText>
        </w:r>
        <w:r>
          <w:fldChar w:fldCharType="separate"/>
        </w:r>
        <w:r w:rsidR="0083096E">
          <w:rPr>
            <w:noProof/>
          </w:rPr>
          <w:t>60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77B3" w14:textId="77777777" w:rsidR="00DC232F" w:rsidRDefault="00DC232F" w:rsidP="00F40970">
      <w:pPr>
        <w:spacing w:after="0" w:line="240" w:lineRule="auto"/>
      </w:pPr>
      <w:r>
        <w:separator/>
      </w:r>
    </w:p>
  </w:footnote>
  <w:footnote w:type="continuationSeparator" w:id="0">
    <w:p w14:paraId="3892D50A" w14:textId="77777777" w:rsidR="00DC232F" w:rsidRDefault="00DC232F" w:rsidP="00F40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0CCF" w14:textId="77777777" w:rsidR="00EC5B26" w:rsidRPr="00624602" w:rsidRDefault="00EC5B26" w:rsidP="00624602">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3076CD"/>
    <w:multiLevelType w:val="hybridMultilevel"/>
    <w:tmpl w:val="6AE3C3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53EBCC2"/>
    <w:multiLevelType w:val="hybridMultilevel"/>
    <w:tmpl w:val="F80299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E7EA50E"/>
    <w:multiLevelType w:val="hybridMultilevel"/>
    <w:tmpl w:val="EB40FB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BF5DD08"/>
    <w:multiLevelType w:val="hybridMultilevel"/>
    <w:tmpl w:val="450595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F69CF4D"/>
    <w:multiLevelType w:val="hybridMultilevel"/>
    <w:tmpl w:val="DB78A8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CB3D54F"/>
    <w:multiLevelType w:val="hybridMultilevel"/>
    <w:tmpl w:val="80FA4C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 w15:restartNumberingAfterBreak="0">
    <w:nsid w:val="0A7E12F1"/>
    <w:multiLevelType w:val="hybridMultilevel"/>
    <w:tmpl w:val="B51666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D026CAE"/>
    <w:multiLevelType w:val="hybridMultilevel"/>
    <w:tmpl w:val="924627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1EC3FB1"/>
    <w:multiLevelType w:val="hybridMultilevel"/>
    <w:tmpl w:val="6F884058"/>
    <w:lvl w:ilvl="0" w:tplc="F01E6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D8E5B3D"/>
    <w:multiLevelType w:val="multilevel"/>
    <w:tmpl w:val="DDBC1BE6"/>
    <w:lvl w:ilvl="0">
      <w:start w:val="10"/>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8"/>
      <w:numFmt w:val="decimal"/>
      <w:lvlText w:val="%1.%2.%3."/>
      <w:lvlJc w:val="left"/>
      <w:pPr>
        <w:ind w:left="2138"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15:restartNumberingAfterBreak="0">
    <w:nsid w:val="2DCF1C8D"/>
    <w:multiLevelType w:val="hybridMultilevel"/>
    <w:tmpl w:val="081ED43E"/>
    <w:lvl w:ilvl="0" w:tplc="09BCC506">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E0E0BAA"/>
    <w:multiLevelType w:val="hybridMultilevel"/>
    <w:tmpl w:val="5F4A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206151"/>
    <w:multiLevelType w:val="multilevel"/>
    <w:tmpl w:val="4D622F3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61F7BC5"/>
    <w:multiLevelType w:val="multilevel"/>
    <w:tmpl w:val="FFF4ECA4"/>
    <w:lvl w:ilvl="0">
      <w:start w:val="10"/>
      <w:numFmt w:val="decimal"/>
      <w:lvlText w:val="%1"/>
      <w:lvlJc w:val="left"/>
      <w:pPr>
        <w:ind w:left="750" w:hanging="750"/>
      </w:pPr>
      <w:rPr>
        <w:rFonts w:hint="default"/>
      </w:rPr>
    </w:lvl>
    <w:lvl w:ilvl="1">
      <w:start w:val="2"/>
      <w:numFmt w:val="decimal"/>
      <w:lvlText w:val="%1.%2"/>
      <w:lvlJc w:val="left"/>
      <w:pPr>
        <w:ind w:left="1104" w:hanging="750"/>
      </w:pPr>
      <w:rPr>
        <w:rFonts w:hint="default"/>
      </w:rPr>
    </w:lvl>
    <w:lvl w:ilvl="2">
      <w:start w:val="8"/>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38E45F1A"/>
    <w:multiLevelType w:val="hybridMultilevel"/>
    <w:tmpl w:val="5E1752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B4F7ACA"/>
    <w:multiLevelType w:val="hybridMultilevel"/>
    <w:tmpl w:val="239A15BE"/>
    <w:lvl w:ilvl="0" w:tplc="193A1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F85BDE"/>
    <w:multiLevelType w:val="hybridMultilevel"/>
    <w:tmpl w:val="1898F566"/>
    <w:lvl w:ilvl="0" w:tplc="71A2E5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DC800"/>
    <w:multiLevelType w:val="hybridMultilevel"/>
    <w:tmpl w:val="9A61C4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11F168C"/>
    <w:multiLevelType w:val="hybridMultilevel"/>
    <w:tmpl w:val="9B8CEBD2"/>
    <w:lvl w:ilvl="0" w:tplc="1C6E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2E20816"/>
    <w:multiLevelType w:val="hybridMultilevel"/>
    <w:tmpl w:val="F3CEE82C"/>
    <w:lvl w:ilvl="0" w:tplc="2B968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6520808"/>
    <w:multiLevelType w:val="multilevel"/>
    <w:tmpl w:val="AD46D0C0"/>
    <w:lvl w:ilvl="0">
      <w:start w:val="1"/>
      <w:numFmt w:val="decimal"/>
      <w:lvlText w:val="%1."/>
      <w:lvlJc w:val="left"/>
      <w:pPr>
        <w:ind w:left="1360" w:hanging="1360"/>
      </w:pPr>
      <w:rPr>
        <w:rFonts w:hint="default"/>
      </w:rPr>
    </w:lvl>
    <w:lvl w:ilvl="1">
      <w:start w:val="1"/>
      <w:numFmt w:val="decimal"/>
      <w:lvlText w:val="%1.%2."/>
      <w:lvlJc w:val="left"/>
      <w:pPr>
        <w:ind w:left="2069" w:hanging="1360"/>
      </w:pPr>
      <w:rPr>
        <w:rFonts w:hint="default"/>
      </w:rPr>
    </w:lvl>
    <w:lvl w:ilvl="2">
      <w:start w:val="1"/>
      <w:numFmt w:val="decimal"/>
      <w:lvlText w:val="%1.%2.%3."/>
      <w:lvlJc w:val="left"/>
      <w:pPr>
        <w:ind w:left="2778" w:hanging="1360"/>
      </w:pPr>
      <w:rPr>
        <w:rFonts w:hint="default"/>
      </w:rPr>
    </w:lvl>
    <w:lvl w:ilvl="3">
      <w:start w:val="1"/>
      <w:numFmt w:val="decimal"/>
      <w:lvlText w:val="%1.%2.%3.%4."/>
      <w:lvlJc w:val="left"/>
      <w:pPr>
        <w:ind w:left="3487" w:hanging="1360"/>
      </w:pPr>
      <w:rPr>
        <w:rFonts w:hint="default"/>
      </w:rPr>
    </w:lvl>
    <w:lvl w:ilvl="4">
      <w:start w:val="1"/>
      <w:numFmt w:val="decimal"/>
      <w:lvlText w:val="%1.%2.%3.%4.%5."/>
      <w:lvlJc w:val="left"/>
      <w:pPr>
        <w:ind w:left="4196" w:hanging="13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70E3030"/>
    <w:multiLevelType w:val="multilevel"/>
    <w:tmpl w:val="9EA225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15:restartNumberingAfterBreak="0">
    <w:nsid w:val="512D6765"/>
    <w:multiLevelType w:val="hybridMultilevel"/>
    <w:tmpl w:val="D01655E8"/>
    <w:lvl w:ilvl="0" w:tplc="2C9A6E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61021E"/>
    <w:multiLevelType w:val="multilevel"/>
    <w:tmpl w:val="B5FE681A"/>
    <w:lvl w:ilvl="0">
      <w:start w:val="10"/>
      <w:numFmt w:val="decimal"/>
      <w:lvlText w:val="%1."/>
      <w:lvlJc w:val="left"/>
      <w:pPr>
        <w:ind w:left="960" w:hanging="960"/>
      </w:pPr>
      <w:rPr>
        <w:rFonts w:hint="default"/>
      </w:rPr>
    </w:lvl>
    <w:lvl w:ilvl="1">
      <w:start w:val="2"/>
      <w:numFmt w:val="decimal"/>
      <w:lvlText w:val="%1.%2."/>
      <w:lvlJc w:val="left"/>
      <w:pPr>
        <w:ind w:left="2378" w:hanging="960"/>
      </w:pPr>
      <w:rPr>
        <w:rFonts w:hint="default"/>
      </w:rPr>
    </w:lvl>
    <w:lvl w:ilvl="2">
      <w:start w:val="13"/>
      <w:numFmt w:val="decimal"/>
      <w:lvlText w:val="%1.%2.%3."/>
      <w:lvlJc w:val="left"/>
      <w:pPr>
        <w:ind w:left="3796" w:hanging="96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30" w15:restartNumberingAfterBreak="0">
    <w:nsid w:val="5942783B"/>
    <w:multiLevelType w:val="hybridMultilevel"/>
    <w:tmpl w:val="AF7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7402EA"/>
    <w:multiLevelType w:val="hybridMultilevel"/>
    <w:tmpl w:val="17707FA2"/>
    <w:lvl w:ilvl="0" w:tplc="9E1C11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274AE1"/>
    <w:multiLevelType w:val="hybridMultilevel"/>
    <w:tmpl w:val="2BF84CE0"/>
    <w:lvl w:ilvl="0" w:tplc="A4FE19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4AA14AF"/>
    <w:multiLevelType w:val="hybridMultilevel"/>
    <w:tmpl w:val="88E89CCE"/>
    <w:lvl w:ilvl="0" w:tplc="6330C2FE">
      <w:start w:val="1"/>
      <w:numFmt w:val="bullet"/>
      <w:lvlText w:val="□"/>
      <w:lvlJc w:val="left"/>
      <w:pPr>
        <w:ind w:left="1429" w:hanging="360"/>
      </w:pPr>
      <w:rPr>
        <w:rFonts w:ascii="Courier New" w:hAnsi="Courier New"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85B3CDA"/>
    <w:multiLevelType w:val="hybridMultilevel"/>
    <w:tmpl w:val="A574C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6D8745"/>
    <w:multiLevelType w:val="hybridMultilevel"/>
    <w:tmpl w:val="47DE792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464631A"/>
    <w:multiLevelType w:val="multilevel"/>
    <w:tmpl w:val="9C7AA5E0"/>
    <w:lvl w:ilvl="0">
      <w:start w:val="10"/>
      <w:numFmt w:val="decimal"/>
      <w:lvlText w:val="%1."/>
      <w:lvlJc w:val="left"/>
      <w:pPr>
        <w:ind w:left="960" w:hanging="960"/>
      </w:pPr>
      <w:rPr>
        <w:rFonts w:hint="default"/>
      </w:rPr>
    </w:lvl>
    <w:lvl w:ilvl="1">
      <w:start w:val="2"/>
      <w:numFmt w:val="decimal"/>
      <w:lvlText w:val="%1.%2."/>
      <w:lvlJc w:val="left"/>
      <w:pPr>
        <w:ind w:left="1801" w:hanging="960"/>
      </w:pPr>
      <w:rPr>
        <w:rFonts w:hint="default"/>
      </w:rPr>
    </w:lvl>
    <w:lvl w:ilvl="2">
      <w:start w:val="10"/>
      <w:numFmt w:val="decimal"/>
      <w:lvlText w:val="%1.%2.%3."/>
      <w:lvlJc w:val="left"/>
      <w:pPr>
        <w:ind w:left="2642" w:hanging="960"/>
      </w:pPr>
      <w:rPr>
        <w:rFonts w:hint="default"/>
        <w:strike w:val="0"/>
      </w:rPr>
    </w:lvl>
    <w:lvl w:ilvl="3">
      <w:start w:val="1"/>
      <w:numFmt w:val="decimal"/>
      <w:lvlText w:val="%1.%2.%3.%4."/>
      <w:lvlJc w:val="left"/>
      <w:pPr>
        <w:ind w:left="3603" w:hanging="1080"/>
      </w:pPr>
      <w:rPr>
        <w:rFonts w:hint="default"/>
      </w:rPr>
    </w:lvl>
    <w:lvl w:ilvl="4">
      <w:start w:val="1"/>
      <w:numFmt w:val="decimal"/>
      <w:lvlText w:val="%1.%2.%3.%4.%5."/>
      <w:lvlJc w:val="left"/>
      <w:pPr>
        <w:ind w:left="4444" w:hanging="1080"/>
      </w:pPr>
      <w:rPr>
        <w:rFonts w:hint="default"/>
      </w:rPr>
    </w:lvl>
    <w:lvl w:ilvl="5">
      <w:start w:val="1"/>
      <w:numFmt w:val="decimal"/>
      <w:lvlText w:val="%1.%2.%3.%4.%5.%6."/>
      <w:lvlJc w:val="left"/>
      <w:pPr>
        <w:ind w:left="5645" w:hanging="1440"/>
      </w:pPr>
      <w:rPr>
        <w:rFonts w:hint="default"/>
      </w:rPr>
    </w:lvl>
    <w:lvl w:ilvl="6">
      <w:start w:val="1"/>
      <w:numFmt w:val="decimal"/>
      <w:lvlText w:val="%1.%2.%3.%4.%5.%6.%7."/>
      <w:lvlJc w:val="left"/>
      <w:pPr>
        <w:ind w:left="6846" w:hanging="1800"/>
      </w:pPr>
      <w:rPr>
        <w:rFonts w:hint="default"/>
      </w:rPr>
    </w:lvl>
    <w:lvl w:ilvl="7">
      <w:start w:val="1"/>
      <w:numFmt w:val="decimal"/>
      <w:lvlText w:val="%1.%2.%3.%4.%5.%6.%7.%8."/>
      <w:lvlJc w:val="left"/>
      <w:pPr>
        <w:ind w:left="7687" w:hanging="1800"/>
      </w:pPr>
      <w:rPr>
        <w:rFonts w:hint="default"/>
      </w:rPr>
    </w:lvl>
    <w:lvl w:ilvl="8">
      <w:start w:val="1"/>
      <w:numFmt w:val="decimal"/>
      <w:lvlText w:val="%1.%2.%3.%4.%5.%6.%7.%8.%9."/>
      <w:lvlJc w:val="left"/>
      <w:pPr>
        <w:ind w:left="8888" w:hanging="2160"/>
      </w:pPr>
      <w:rPr>
        <w:rFonts w:hint="default"/>
      </w:rPr>
    </w:lvl>
  </w:abstractNum>
  <w:abstractNum w:abstractNumId="37" w15:restartNumberingAfterBreak="0">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abstractNum w:abstractNumId="38" w15:restartNumberingAfterBreak="0">
    <w:nsid w:val="7B2B75B9"/>
    <w:multiLevelType w:val="multilevel"/>
    <w:tmpl w:val="0170A0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7B4A1B4F"/>
    <w:multiLevelType w:val="multilevel"/>
    <w:tmpl w:val="B1B603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15:restartNumberingAfterBreak="0">
    <w:nsid w:val="7CA93311"/>
    <w:multiLevelType w:val="multilevel"/>
    <w:tmpl w:val="7D628DA0"/>
    <w:lvl w:ilvl="0">
      <w:start w:val="10"/>
      <w:numFmt w:val="decimal"/>
      <w:lvlText w:val="%1."/>
      <w:lvlJc w:val="left"/>
      <w:pPr>
        <w:ind w:left="975" w:hanging="975"/>
      </w:pPr>
      <w:rPr>
        <w:rFonts w:hint="default"/>
      </w:rPr>
    </w:lvl>
    <w:lvl w:ilvl="1">
      <w:start w:val="2"/>
      <w:numFmt w:val="decimal"/>
      <w:lvlText w:val="%1.%2."/>
      <w:lvlJc w:val="left"/>
      <w:pPr>
        <w:ind w:left="2041" w:hanging="975"/>
      </w:pPr>
      <w:rPr>
        <w:rFonts w:hint="default"/>
      </w:rPr>
    </w:lvl>
    <w:lvl w:ilvl="2">
      <w:start w:val="12"/>
      <w:numFmt w:val="decimal"/>
      <w:lvlText w:val="%1.%2.%3."/>
      <w:lvlJc w:val="left"/>
      <w:pPr>
        <w:ind w:left="3107" w:hanging="97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41" w15:restartNumberingAfterBreak="0">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42" w15:restartNumberingAfterBreak="0">
    <w:nsid w:val="7D1D8735"/>
    <w:multiLevelType w:val="hybridMultilevel"/>
    <w:tmpl w:val="EB8DFE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DBA1F9F"/>
    <w:multiLevelType w:val="hybridMultilevel"/>
    <w:tmpl w:val="2B8E44C0"/>
    <w:lvl w:ilvl="0" w:tplc="D472C708">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1"/>
  </w:num>
  <w:num w:numId="2">
    <w:abstractNumId w:val="38"/>
  </w:num>
  <w:num w:numId="3">
    <w:abstractNumId w:val="19"/>
  </w:num>
  <w:num w:numId="4">
    <w:abstractNumId w:val="9"/>
  </w:num>
  <w:num w:numId="5">
    <w:abstractNumId w:val="25"/>
  </w:num>
  <w:num w:numId="6">
    <w:abstractNumId w:val="27"/>
  </w:num>
  <w:num w:numId="7">
    <w:abstractNumId w:val="12"/>
  </w:num>
  <w:num w:numId="8">
    <w:abstractNumId w:val="16"/>
  </w:num>
  <w:num w:numId="9">
    <w:abstractNumId w:val="24"/>
  </w:num>
  <w:num w:numId="10">
    <w:abstractNumId w:val="11"/>
  </w:num>
  <w:num w:numId="11">
    <w:abstractNumId w:val="10"/>
  </w:num>
  <w:num w:numId="12">
    <w:abstractNumId w:val="22"/>
  </w:num>
  <w:num w:numId="13">
    <w:abstractNumId w:val="34"/>
  </w:num>
  <w:num w:numId="14">
    <w:abstractNumId w:val="30"/>
  </w:num>
  <w:num w:numId="15">
    <w:abstractNumId w:val="32"/>
  </w:num>
  <w:num w:numId="16">
    <w:abstractNumId w:val="6"/>
  </w:num>
  <w:num w:numId="17">
    <w:abstractNumId w:val="41"/>
  </w:num>
  <w:num w:numId="18">
    <w:abstractNumId w:val="15"/>
  </w:num>
  <w:num w:numId="19">
    <w:abstractNumId w:val="20"/>
  </w:num>
  <w:num w:numId="20">
    <w:abstractNumId w:val="23"/>
  </w:num>
  <w:num w:numId="21">
    <w:abstractNumId w:val="28"/>
  </w:num>
  <w:num w:numId="22">
    <w:abstractNumId w:val="14"/>
  </w:num>
  <w:num w:numId="23">
    <w:abstractNumId w:val="13"/>
  </w:num>
  <w:num w:numId="24">
    <w:abstractNumId w:val="43"/>
  </w:num>
  <w:num w:numId="25">
    <w:abstractNumId w:val="37"/>
  </w:num>
  <w:num w:numId="26">
    <w:abstractNumId w:val="35"/>
  </w:num>
  <w:num w:numId="27">
    <w:abstractNumId w:val="4"/>
  </w:num>
  <w:num w:numId="28">
    <w:abstractNumId w:val="0"/>
  </w:num>
  <w:num w:numId="29">
    <w:abstractNumId w:val="2"/>
  </w:num>
  <w:num w:numId="30">
    <w:abstractNumId w:val="5"/>
  </w:num>
  <w:num w:numId="31">
    <w:abstractNumId w:val="42"/>
  </w:num>
  <w:num w:numId="32">
    <w:abstractNumId w:val="21"/>
  </w:num>
  <w:num w:numId="33">
    <w:abstractNumId w:val="8"/>
  </w:num>
  <w:num w:numId="34">
    <w:abstractNumId w:val="18"/>
  </w:num>
  <w:num w:numId="35">
    <w:abstractNumId w:val="1"/>
  </w:num>
  <w:num w:numId="36">
    <w:abstractNumId w:val="7"/>
  </w:num>
  <w:num w:numId="37">
    <w:abstractNumId w:val="3"/>
  </w:num>
  <w:num w:numId="38">
    <w:abstractNumId w:val="27"/>
  </w:num>
  <w:num w:numId="39">
    <w:abstractNumId w:val="27"/>
  </w:num>
  <w:num w:numId="40">
    <w:abstractNumId w:val="27"/>
  </w:num>
  <w:num w:numId="41">
    <w:abstractNumId w:val="27"/>
  </w:num>
  <w:num w:numId="42">
    <w:abstractNumId w:val="17"/>
  </w:num>
  <w:num w:numId="43">
    <w:abstractNumId w:val="39"/>
  </w:num>
  <w:num w:numId="44">
    <w:abstractNumId w:val="26"/>
  </w:num>
  <w:num w:numId="45">
    <w:abstractNumId w:val="36"/>
  </w:num>
  <w:num w:numId="46">
    <w:abstractNumId w:val="27"/>
  </w:num>
  <w:num w:numId="47">
    <w:abstractNumId w:val="33"/>
  </w:num>
  <w:num w:numId="48">
    <w:abstractNumId w:val="27"/>
  </w:num>
  <w:num w:numId="49">
    <w:abstractNumId w:val="27"/>
  </w:num>
  <w:num w:numId="50">
    <w:abstractNumId w:val="40"/>
  </w:num>
  <w:num w:numId="51">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Учетная запись Майкрософт">
    <w15:presenceInfo w15:providerId="Windows Live" w15:userId="78f5513572ca70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65BD"/>
    <w:rsid w:val="00001FDE"/>
    <w:rsid w:val="00003059"/>
    <w:rsid w:val="000036E2"/>
    <w:rsid w:val="000038BA"/>
    <w:rsid w:val="00004798"/>
    <w:rsid w:val="000061F4"/>
    <w:rsid w:val="00007F91"/>
    <w:rsid w:val="00012E91"/>
    <w:rsid w:val="000174E9"/>
    <w:rsid w:val="00022797"/>
    <w:rsid w:val="00032B23"/>
    <w:rsid w:val="00035402"/>
    <w:rsid w:val="000362D3"/>
    <w:rsid w:val="0003736D"/>
    <w:rsid w:val="000433A0"/>
    <w:rsid w:val="0004366C"/>
    <w:rsid w:val="000460C0"/>
    <w:rsid w:val="000464DA"/>
    <w:rsid w:val="0004735E"/>
    <w:rsid w:val="00047BA6"/>
    <w:rsid w:val="00053319"/>
    <w:rsid w:val="00060B70"/>
    <w:rsid w:val="000666D3"/>
    <w:rsid w:val="00071438"/>
    <w:rsid w:val="000732E0"/>
    <w:rsid w:val="000747BB"/>
    <w:rsid w:val="0007753A"/>
    <w:rsid w:val="00085F0F"/>
    <w:rsid w:val="00086584"/>
    <w:rsid w:val="000931EE"/>
    <w:rsid w:val="0009578F"/>
    <w:rsid w:val="000973B4"/>
    <w:rsid w:val="000A3199"/>
    <w:rsid w:val="000A7951"/>
    <w:rsid w:val="000B0AB5"/>
    <w:rsid w:val="000B2818"/>
    <w:rsid w:val="000B3198"/>
    <w:rsid w:val="000C06A8"/>
    <w:rsid w:val="000C09A5"/>
    <w:rsid w:val="000C6B4E"/>
    <w:rsid w:val="000C78AC"/>
    <w:rsid w:val="000D211D"/>
    <w:rsid w:val="000D5843"/>
    <w:rsid w:val="000E21F6"/>
    <w:rsid w:val="000E2F56"/>
    <w:rsid w:val="000E3ED2"/>
    <w:rsid w:val="000E6D42"/>
    <w:rsid w:val="000F2029"/>
    <w:rsid w:val="000F5BB1"/>
    <w:rsid w:val="000F7725"/>
    <w:rsid w:val="001005DE"/>
    <w:rsid w:val="0010070E"/>
    <w:rsid w:val="00103896"/>
    <w:rsid w:val="00105DF6"/>
    <w:rsid w:val="00107662"/>
    <w:rsid w:val="001102A8"/>
    <w:rsid w:val="00110348"/>
    <w:rsid w:val="00111507"/>
    <w:rsid w:val="00112698"/>
    <w:rsid w:val="00115E5A"/>
    <w:rsid w:val="001176FC"/>
    <w:rsid w:val="00117B0A"/>
    <w:rsid w:val="00120469"/>
    <w:rsid w:val="00121657"/>
    <w:rsid w:val="00121663"/>
    <w:rsid w:val="00124C84"/>
    <w:rsid w:val="00124E15"/>
    <w:rsid w:val="00127967"/>
    <w:rsid w:val="001307DF"/>
    <w:rsid w:val="0013139D"/>
    <w:rsid w:val="001327F6"/>
    <w:rsid w:val="00135954"/>
    <w:rsid w:val="00135AF5"/>
    <w:rsid w:val="00135F89"/>
    <w:rsid w:val="00137BDC"/>
    <w:rsid w:val="00143C7F"/>
    <w:rsid w:val="00145717"/>
    <w:rsid w:val="001540FD"/>
    <w:rsid w:val="00156FA3"/>
    <w:rsid w:val="00157F0B"/>
    <w:rsid w:val="001603FD"/>
    <w:rsid w:val="00161195"/>
    <w:rsid w:val="00161A43"/>
    <w:rsid w:val="00164A13"/>
    <w:rsid w:val="0017051D"/>
    <w:rsid w:val="00170BF3"/>
    <w:rsid w:val="00172BC8"/>
    <w:rsid w:val="0017311C"/>
    <w:rsid w:val="00176B1F"/>
    <w:rsid w:val="00180783"/>
    <w:rsid w:val="0018535C"/>
    <w:rsid w:val="00190F2B"/>
    <w:rsid w:val="0019183D"/>
    <w:rsid w:val="00191944"/>
    <w:rsid w:val="00195FF8"/>
    <w:rsid w:val="001A3BEB"/>
    <w:rsid w:val="001A4DF9"/>
    <w:rsid w:val="001A555C"/>
    <w:rsid w:val="001A6BF0"/>
    <w:rsid w:val="001B2650"/>
    <w:rsid w:val="001B3841"/>
    <w:rsid w:val="001B3C80"/>
    <w:rsid w:val="001B48C2"/>
    <w:rsid w:val="001B4E12"/>
    <w:rsid w:val="001B523C"/>
    <w:rsid w:val="001B68B7"/>
    <w:rsid w:val="001B6CF0"/>
    <w:rsid w:val="001B732E"/>
    <w:rsid w:val="001B785C"/>
    <w:rsid w:val="001B795E"/>
    <w:rsid w:val="001C0DDE"/>
    <w:rsid w:val="001C1EAC"/>
    <w:rsid w:val="001C2144"/>
    <w:rsid w:val="001C48AC"/>
    <w:rsid w:val="001C55E8"/>
    <w:rsid w:val="001C686A"/>
    <w:rsid w:val="001D2F3C"/>
    <w:rsid w:val="001D3ADE"/>
    <w:rsid w:val="001D4B68"/>
    <w:rsid w:val="001D67AE"/>
    <w:rsid w:val="001D73B8"/>
    <w:rsid w:val="001D7618"/>
    <w:rsid w:val="001E35C9"/>
    <w:rsid w:val="001E4152"/>
    <w:rsid w:val="001E4314"/>
    <w:rsid w:val="001E7727"/>
    <w:rsid w:val="001F1830"/>
    <w:rsid w:val="001F3227"/>
    <w:rsid w:val="001F6A21"/>
    <w:rsid w:val="001F6C11"/>
    <w:rsid w:val="00200787"/>
    <w:rsid w:val="00203C8A"/>
    <w:rsid w:val="0020773F"/>
    <w:rsid w:val="00207A46"/>
    <w:rsid w:val="002122D2"/>
    <w:rsid w:val="00213B4D"/>
    <w:rsid w:val="002173E3"/>
    <w:rsid w:val="00220161"/>
    <w:rsid w:val="00223FB4"/>
    <w:rsid w:val="00224EFA"/>
    <w:rsid w:val="00231578"/>
    <w:rsid w:val="00231C22"/>
    <w:rsid w:val="0023422C"/>
    <w:rsid w:val="00237C10"/>
    <w:rsid w:val="002472A4"/>
    <w:rsid w:val="0024783C"/>
    <w:rsid w:val="002502CF"/>
    <w:rsid w:val="00252493"/>
    <w:rsid w:val="00253180"/>
    <w:rsid w:val="00256304"/>
    <w:rsid w:val="00261DC6"/>
    <w:rsid w:val="00264B6C"/>
    <w:rsid w:val="00267AF5"/>
    <w:rsid w:val="002753AB"/>
    <w:rsid w:val="00275AE9"/>
    <w:rsid w:val="00277380"/>
    <w:rsid w:val="00280973"/>
    <w:rsid w:val="002822EC"/>
    <w:rsid w:val="002828F4"/>
    <w:rsid w:val="00283DCD"/>
    <w:rsid w:val="0028500D"/>
    <w:rsid w:val="002852DA"/>
    <w:rsid w:val="00286D6E"/>
    <w:rsid w:val="00287B2A"/>
    <w:rsid w:val="0029246D"/>
    <w:rsid w:val="00292B2B"/>
    <w:rsid w:val="002A06BC"/>
    <w:rsid w:val="002A2E5D"/>
    <w:rsid w:val="002A3AC3"/>
    <w:rsid w:val="002A3B44"/>
    <w:rsid w:val="002A4887"/>
    <w:rsid w:val="002A493C"/>
    <w:rsid w:val="002A4ED4"/>
    <w:rsid w:val="002A5553"/>
    <w:rsid w:val="002A67D7"/>
    <w:rsid w:val="002B1C82"/>
    <w:rsid w:val="002B29B7"/>
    <w:rsid w:val="002B2E11"/>
    <w:rsid w:val="002B5338"/>
    <w:rsid w:val="002C13C0"/>
    <w:rsid w:val="002C422E"/>
    <w:rsid w:val="002C6B95"/>
    <w:rsid w:val="002D0080"/>
    <w:rsid w:val="002D2FAD"/>
    <w:rsid w:val="002D3C5B"/>
    <w:rsid w:val="002E0484"/>
    <w:rsid w:val="002E0725"/>
    <w:rsid w:val="002E39B6"/>
    <w:rsid w:val="002E7449"/>
    <w:rsid w:val="002F115B"/>
    <w:rsid w:val="002F6615"/>
    <w:rsid w:val="002F7261"/>
    <w:rsid w:val="00302E56"/>
    <w:rsid w:val="003158CF"/>
    <w:rsid w:val="00316FEA"/>
    <w:rsid w:val="00317F29"/>
    <w:rsid w:val="003215A7"/>
    <w:rsid w:val="0032161C"/>
    <w:rsid w:val="00321622"/>
    <w:rsid w:val="00323DF2"/>
    <w:rsid w:val="003251A9"/>
    <w:rsid w:val="00325339"/>
    <w:rsid w:val="00333ED3"/>
    <w:rsid w:val="00336BC5"/>
    <w:rsid w:val="00337BE6"/>
    <w:rsid w:val="003438AA"/>
    <w:rsid w:val="0034440C"/>
    <w:rsid w:val="00345029"/>
    <w:rsid w:val="00346229"/>
    <w:rsid w:val="003465BD"/>
    <w:rsid w:val="003542A1"/>
    <w:rsid w:val="00355D27"/>
    <w:rsid w:val="00360089"/>
    <w:rsid w:val="00360E31"/>
    <w:rsid w:val="00361610"/>
    <w:rsid w:val="00362D19"/>
    <w:rsid w:val="00363C4B"/>
    <w:rsid w:val="00370825"/>
    <w:rsid w:val="00372AAC"/>
    <w:rsid w:val="00374774"/>
    <w:rsid w:val="00377C99"/>
    <w:rsid w:val="00385C4A"/>
    <w:rsid w:val="003863ED"/>
    <w:rsid w:val="003923D2"/>
    <w:rsid w:val="00393973"/>
    <w:rsid w:val="00393F85"/>
    <w:rsid w:val="0039638E"/>
    <w:rsid w:val="003A22E1"/>
    <w:rsid w:val="003A50A3"/>
    <w:rsid w:val="003A677C"/>
    <w:rsid w:val="003B062E"/>
    <w:rsid w:val="003C2788"/>
    <w:rsid w:val="003D2BC6"/>
    <w:rsid w:val="003D3EE3"/>
    <w:rsid w:val="003D5143"/>
    <w:rsid w:val="003E40F6"/>
    <w:rsid w:val="003E5AD1"/>
    <w:rsid w:val="003E7516"/>
    <w:rsid w:val="003F32A2"/>
    <w:rsid w:val="003F5548"/>
    <w:rsid w:val="003F7224"/>
    <w:rsid w:val="003F7A68"/>
    <w:rsid w:val="00404BCA"/>
    <w:rsid w:val="00404C02"/>
    <w:rsid w:val="00405AF6"/>
    <w:rsid w:val="0040773D"/>
    <w:rsid w:val="00411CB4"/>
    <w:rsid w:val="00412B26"/>
    <w:rsid w:val="00412F05"/>
    <w:rsid w:val="0041622D"/>
    <w:rsid w:val="004164E9"/>
    <w:rsid w:val="00416908"/>
    <w:rsid w:val="004175C5"/>
    <w:rsid w:val="00422591"/>
    <w:rsid w:val="00425224"/>
    <w:rsid w:val="004308CF"/>
    <w:rsid w:val="0043153E"/>
    <w:rsid w:val="00434BB9"/>
    <w:rsid w:val="0043709B"/>
    <w:rsid w:val="00440BE0"/>
    <w:rsid w:val="00441E06"/>
    <w:rsid w:val="00441FCE"/>
    <w:rsid w:val="004424F2"/>
    <w:rsid w:val="00446E0A"/>
    <w:rsid w:val="00447F9B"/>
    <w:rsid w:val="00452AD7"/>
    <w:rsid w:val="004558A7"/>
    <w:rsid w:val="00457751"/>
    <w:rsid w:val="0046384E"/>
    <w:rsid w:val="00466B88"/>
    <w:rsid w:val="00473A82"/>
    <w:rsid w:val="004761C6"/>
    <w:rsid w:val="00480A3C"/>
    <w:rsid w:val="00481470"/>
    <w:rsid w:val="004822EC"/>
    <w:rsid w:val="0048252C"/>
    <w:rsid w:val="004837B8"/>
    <w:rsid w:val="00484E99"/>
    <w:rsid w:val="004855A6"/>
    <w:rsid w:val="00490C24"/>
    <w:rsid w:val="00491542"/>
    <w:rsid w:val="00491AD6"/>
    <w:rsid w:val="00492AE0"/>
    <w:rsid w:val="0049331E"/>
    <w:rsid w:val="004943E6"/>
    <w:rsid w:val="00495639"/>
    <w:rsid w:val="004A0901"/>
    <w:rsid w:val="004A3C33"/>
    <w:rsid w:val="004A48A1"/>
    <w:rsid w:val="004A49EB"/>
    <w:rsid w:val="004B490D"/>
    <w:rsid w:val="004B7752"/>
    <w:rsid w:val="004B7DC5"/>
    <w:rsid w:val="004C4892"/>
    <w:rsid w:val="004C4D77"/>
    <w:rsid w:val="004D25B4"/>
    <w:rsid w:val="004D3070"/>
    <w:rsid w:val="004D3F65"/>
    <w:rsid w:val="004D4817"/>
    <w:rsid w:val="004D4E39"/>
    <w:rsid w:val="004E1CFB"/>
    <w:rsid w:val="004E41D4"/>
    <w:rsid w:val="004E6E74"/>
    <w:rsid w:val="004F2E65"/>
    <w:rsid w:val="004F6606"/>
    <w:rsid w:val="00500A2D"/>
    <w:rsid w:val="00504810"/>
    <w:rsid w:val="00505872"/>
    <w:rsid w:val="00506290"/>
    <w:rsid w:val="00506794"/>
    <w:rsid w:val="0051120C"/>
    <w:rsid w:val="005140B1"/>
    <w:rsid w:val="0051460F"/>
    <w:rsid w:val="00515886"/>
    <w:rsid w:val="00515B10"/>
    <w:rsid w:val="005164BF"/>
    <w:rsid w:val="0051715C"/>
    <w:rsid w:val="005171D5"/>
    <w:rsid w:val="00517DAB"/>
    <w:rsid w:val="00521F02"/>
    <w:rsid w:val="00523A39"/>
    <w:rsid w:val="00525CDC"/>
    <w:rsid w:val="00530267"/>
    <w:rsid w:val="0053046E"/>
    <w:rsid w:val="005307FF"/>
    <w:rsid w:val="00536C51"/>
    <w:rsid w:val="00537CB2"/>
    <w:rsid w:val="005403A7"/>
    <w:rsid w:val="00541528"/>
    <w:rsid w:val="0054249F"/>
    <w:rsid w:val="00546526"/>
    <w:rsid w:val="005525A1"/>
    <w:rsid w:val="00552D1B"/>
    <w:rsid w:val="005539BD"/>
    <w:rsid w:val="00553D8F"/>
    <w:rsid w:val="005545EF"/>
    <w:rsid w:val="005605B4"/>
    <w:rsid w:val="00561281"/>
    <w:rsid w:val="00566B9B"/>
    <w:rsid w:val="0057158F"/>
    <w:rsid w:val="0057177D"/>
    <w:rsid w:val="00574DE6"/>
    <w:rsid w:val="00574EB4"/>
    <w:rsid w:val="00575365"/>
    <w:rsid w:val="00575721"/>
    <w:rsid w:val="00580C11"/>
    <w:rsid w:val="005829EE"/>
    <w:rsid w:val="00583067"/>
    <w:rsid w:val="005837CD"/>
    <w:rsid w:val="00584399"/>
    <w:rsid w:val="00593BE1"/>
    <w:rsid w:val="00596633"/>
    <w:rsid w:val="00596A45"/>
    <w:rsid w:val="005A09AC"/>
    <w:rsid w:val="005A1824"/>
    <w:rsid w:val="005A3385"/>
    <w:rsid w:val="005A581C"/>
    <w:rsid w:val="005A6CC1"/>
    <w:rsid w:val="005A72B2"/>
    <w:rsid w:val="005A7F32"/>
    <w:rsid w:val="005B746E"/>
    <w:rsid w:val="005C2BDB"/>
    <w:rsid w:val="005C2D61"/>
    <w:rsid w:val="005D1BD7"/>
    <w:rsid w:val="005D21FA"/>
    <w:rsid w:val="005E0693"/>
    <w:rsid w:val="005E0993"/>
    <w:rsid w:val="005E5688"/>
    <w:rsid w:val="005E5699"/>
    <w:rsid w:val="005E6E2C"/>
    <w:rsid w:val="005F24BF"/>
    <w:rsid w:val="005F380C"/>
    <w:rsid w:val="005F431E"/>
    <w:rsid w:val="005F448B"/>
    <w:rsid w:val="00600A3E"/>
    <w:rsid w:val="00612C7B"/>
    <w:rsid w:val="00614513"/>
    <w:rsid w:val="00621083"/>
    <w:rsid w:val="00624602"/>
    <w:rsid w:val="00625343"/>
    <w:rsid w:val="00630F4C"/>
    <w:rsid w:val="006323DB"/>
    <w:rsid w:val="00632691"/>
    <w:rsid w:val="00632BEB"/>
    <w:rsid w:val="00633F67"/>
    <w:rsid w:val="00641D94"/>
    <w:rsid w:val="00642F73"/>
    <w:rsid w:val="006463BE"/>
    <w:rsid w:val="00647220"/>
    <w:rsid w:val="00662461"/>
    <w:rsid w:val="00663F91"/>
    <w:rsid w:val="00664D95"/>
    <w:rsid w:val="00665C03"/>
    <w:rsid w:val="00665F1B"/>
    <w:rsid w:val="00666169"/>
    <w:rsid w:val="00667341"/>
    <w:rsid w:val="00667AE6"/>
    <w:rsid w:val="0067012C"/>
    <w:rsid w:val="00676870"/>
    <w:rsid w:val="00677237"/>
    <w:rsid w:val="00683399"/>
    <w:rsid w:val="00683906"/>
    <w:rsid w:val="00686A5E"/>
    <w:rsid w:val="00693A4C"/>
    <w:rsid w:val="006947E1"/>
    <w:rsid w:val="00697145"/>
    <w:rsid w:val="006A13B5"/>
    <w:rsid w:val="006A17E9"/>
    <w:rsid w:val="006A2FB5"/>
    <w:rsid w:val="006A4172"/>
    <w:rsid w:val="006B1CBA"/>
    <w:rsid w:val="006B2C67"/>
    <w:rsid w:val="006B3140"/>
    <w:rsid w:val="006B49DB"/>
    <w:rsid w:val="006B5443"/>
    <w:rsid w:val="006B6A04"/>
    <w:rsid w:val="006C055F"/>
    <w:rsid w:val="006C15EF"/>
    <w:rsid w:val="006C1C70"/>
    <w:rsid w:val="006C4A8C"/>
    <w:rsid w:val="006C5C15"/>
    <w:rsid w:val="006C5D16"/>
    <w:rsid w:val="006C6861"/>
    <w:rsid w:val="006C7ED1"/>
    <w:rsid w:val="006D2651"/>
    <w:rsid w:val="006D5BFE"/>
    <w:rsid w:val="006D5E7F"/>
    <w:rsid w:val="006D7D6F"/>
    <w:rsid w:val="006E4CFD"/>
    <w:rsid w:val="006F5066"/>
    <w:rsid w:val="00701097"/>
    <w:rsid w:val="0070148F"/>
    <w:rsid w:val="00703165"/>
    <w:rsid w:val="0070696B"/>
    <w:rsid w:val="007116A3"/>
    <w:rsid w:val="00712B70"/>
    <w:rsid w:val="00712C11"/>
    <w:rsid w:val="00727CE8"/>
    <w:rsid w:val="00731671"/>
    <w:rsid w:val="00731717"/>
    <w:rsid w:val="00732B05"/>
    <w:rsid w:val="00735D3A"/>
    <w:rsid w:val="0075238D"/>
    <w:rsid w:val="007525CF"/>
    <w:rsid w:val="00752D51"/>
    <w:rsid w:val="00753685"/>
    <w:rsid w:val="00753C1C"/>
    <w:rsid w:val="007545F4"/>
    <w:rsid w:val="00757FC8"/>
    <w:rsid w:val="0076248E"/>
    <w:rsid w:val="00762C16"/>
    <w:rsid w:val="007679B4"/>
    <w:rsid w:val="00767B09"/>
    <w:rsid w:val="0077117A"/>
    <w:rsid w:val="00772A12"/>
    <w:rsid w:val="00773146"/>
    <w:rsid w:val="00775071"/>
    <w:rsid w:val="00776DB1"/>
    <w:rsid w:val="00782183"/>
    <w:rsid w:val="007822FE"/>
    <w:rsid w:val="00784101"/>
    <w:rsid w:val="00786A23"/>
    <w:rsid w:val="00795FA4"/>
    <w:rsid w:val="007A1513"/>
    <w:rsid w:val="007A32FB"/>
    <w:rsid w:val="007B1558"/>
    <w:rsid w:val="007B36F1"/>
    <w:rsid w:val="007B37BC"/>
    <w:rsid w:val="007B66E1"/>
    <w:rsid w:val="007C055C"/>
    <w:rsid w:val="007C1F5D"/>
    <w:rsid w:val="007C2C70"/>
    <w:rsid w:val="007C2FD5"/>
    <w:rsid w:val="007C45E1"/>
    <w:rsid w:val="007D00D8"/>
    <w:rsid w:val="007D0AEE"/>
    <w:rsid w:val="007D23AD"/>
    <w:rsid w:val="007D387D"/>
    <w:rsid w:val="007D40D2"/>
    <w:rsid w:val="007D4349"/>
    <w:rsid w:val="007D538F"/>
    <w:rsid w:val="007D5A20"/>
    <w:rsid w:val="007D760D"/>
    <w:rsid w:val="007E37CA"/>
    <w:rsid w:val="007E7C72"/>
    <w:rsid w:val="007E7E0E"/>
    <w:rsid w:val="007E7E1D"/>
    <w:rsid w:val="007F19E7"/>
    <w:rsid w:val="007F4112"/>
    <w:rsid w:val="007F79E3"/>
    <w:rsid w:val="008049FB"/>
    <w:rsid w:val="00812470"/>
    <w:rsid w:val="00813E12"/>
    <w:rsid w:val="0081596B"/>
    <w:rsid w:val="00815BB3"/>
    <w:rsid w:val="008168BA"/>
    <w:rsid w:val="0082056E"/>
    <w:rsid w:val="008229E0"/>
    <w:rsid w:val="008267A1"/>
    <w:rsid w:val="0082704D"/>
    <w:rsid w:val="0083096E"/>
    <w:rsid w:val="00832315"/>
    <w:rsid w:val="00832A6D"/>
    <w:rsid w:val="0083362E"/>
    <w:rsid w:val="0083431D"/>
    <w:rsid w:val="00836A0A"/>
    <w:rsid w:val="00837479"/>
    <w:rsid w:val="008375AE"/>
    <w:rsid w:val="008417E3"/>
    <w:rsid w:val="00843430"/>
    <w:rsid w:val="008458A7"/>
    <w:rsid w:val="008458DB"/>
    <w:rsid w:val="00852A13"/>
    <w:rsid w:val="00852AA3"/>
    <w:rsid w:val="0085437C"/>
    <w:rsid w:val="008548B3"/>
    <w:rsid w:val="008658BB"/>
    <w:rsid w:val="008703E1"/>
    <w:rsid w:val="00870C1B"/>
    <w:rsid w:val="00871715"/>
    <w:rsid w:val="00874FCF"/>
    <w:rsid w:val="008762A8"/>
    <w:rsid w:val="0087756E"/>
    <w:rsid w:val="008779D5"/>
    <w:rsid w:val="00880BA2"/>
    <w:rsid w:val="0088104A"/>
    <w:rsid w:val="00882B0F"/>
    <w:rsid w:val="00885204"/>
    <w:rsid w:val="00890101"/>
    <w:rsid w:val="008911F4"/>
    <w:rsid w:val="008918F0"/>
    <w:rsid w:val="00892BBB"/>
    <w:rsid w:val="00896F40"/>
    <w:rsid w:val="008A0D49"/>
    <w:rsid w:val="008A0F58"/>
    <w:rsid w:val="008A7581"/>
    <w:rsid w:val="008B0697"/>
    <w:rsid w:val="008B081E"/>
    <w:rsid w:val="008B2074"/>
    <w:rsid w:val="008B531D"/>
    <w:rsid w:val="008B5C36"/>
    <w:rsid w:val="008C037A"/>
    <w:rsid w:val="008C3EE1"/>
    <w:rsid w:val="008C5DCD"/>
    <w:rsid w:val="008C678D"/>
    <w:rsid w:val="008C6DEF"/>
    <w:rsid w:val="008C72FB"/>
    <w:rsid w:val="008C74BC"/>
    <w:rsid w:val="008D44D4"/>
    <w:rsid w:val="008D4AF7"/>
    <w:rsid w:val="008D798B"/>
    <w:rsid w:val="008E255D"/>
    <w:rsid w:val="008E51AD"/>
    <w:rsid w:val="008E6590"/>
    <w:rsid w:val="008F10F4"/>
    <w:rsid w:val="008F1299"/>
    <w:rsid w:val="008F5719"/>
    <w:rsid w:val="009015A1"/>
    <w:rsid w:val="0090262F"/>
    <w:rsid w:val="00902DBF"/>
    <w:rsid w:val="00904E08"/>
    <w:rsid w:val="00905BFF"/>
    <w:rsid w:val="00906D06"/>
    <w:rsid w:val="00906F41"/>
    <w:rsid w:val="0091057C"/>
    <w:rsid w:val="0091069E"/>
    <w:rsid w:val="009120E0"/>
    <w:rsid w:val="00913152"/>
    <w:rsid w:val="009144A4"/>
    <w:rsid w:val="00916868"/>
    <w:rsid w:val="0091728C"/>
    <w:rsid w:val="00922C90"/>
    <w:rsid w:val="00923163"/>
    <w:rsid w:val="0092340D"/>
    <w:rsid w:val="00923FDB"/>
    <w:rsid w:val="00924164"/>
    <w:rsid w:val="009276E3"/>
    <w:rsid w:val="009302F4"/>
    <w:rsid w:val="00931E49"/>
    <w:rsid w:val="0093316A"/>
    <w:rsid w:val="00933961"/>
    <w:rsid w:val="00940DC9"/>
    <w:rsid w:val="0094307A"/>
    <w:rsid w:val="00944BA9"/>
    <w:rsid w:val="00946C2D"/>
    <w:rsid w:val="009505A4"/>
    <w:rsid w:val="00950AE6"/>
    <w:rsid w:val="009531C9"/>
    <w:rsid w:val="00955FD5"/>
    <w:rsid w:val="009614C7"/>
    <w:rsid w:val="0096491A"/>
    <w:rsid w:val="009679B7"/>
    <w:rsid w:val="00972537"/>
    <w:rsid w:val="00972CC5"/>
    <w:rsid w:val="00973181"/>
    <w:rsid w:val="009731F2"/>
    <w:rsid w:val="00973BCC"/>
    <w:rsid w:val="0097454F"/>
    <w:rsid w:val="00975CC0"/>
    <w:rsid w:val="0097662A"/>
    <w:rsid w:val="00976C5C"/>
    <w:rsid w:val="00977085"/>
    <w:rsid w:val="0097714B"/>
    <w:rsid w:val="00977BBE"/>
    <w:rsid w:val="009859BF"/>
    <w:rsid w:val="00990377"/>
    <w:rsid w:val="00990935"/>
    <w:rsid w:val="00991225"/>
    <w:rsid w:val="009A26E0"/>
    <w:rsid w:val="009A4035"/>
    <w:rsid w:val="009A4A5E"/>
    <w:rsid w:val="009A71F1"/>
    <w:rsid w:val="009A7636"/>
    <w:rsid w:val="009B0975"/>
    <w:rsid w:val="009B0997"/>
    <w:rsid w:val="009B5738"/>
    <w:rsid w:val="009B72F8"/>
    <w:rsid w:val="009B75A1"/>
    <w:rsid w:val="009C0034"/>
    <w:rsid w:val="009C2992"/>
    <w:rsid w:val="009C2FB9"/>
    <w:rsid w:val="009D0AE7"/>
    <w:rsid w:val="009D4DC4"/>
    <w:rsid w:val="009E3F2B"/>
    <w:rsid w:val="009F4C16"/>
    <w:rsid w:val="00A00E77"/>
    <w:rsid w:val="00A012E6"/>
    <w:rsid w:val="00A03D6D"/>
    <w:rsid w:val="00A109F3"/>
    <w:rsid w:val="00A13E2E"/>
    <w:rsid w:val="00A152E2"/>
    <w:rsid w:val="00A168CD"/>
    <w:rsid w:val="00A22A6E"/>
    <w:rsid w:val="00A269C3"/>
    <w:rsid w:val="00A312E4"/>
    <w:rsid w:val="00A32A8D"/>
    <w:rsid w:val="00A34240"/>
    <w:rsid w:val="00A367F3"/>
    <w:rsid w:val="00A37BDC"/>
    <w:rsid w:val="00A407CB"/>
    <w:rsid w:val="00A4256E"/>
    <w:rsid w:val="00A4300C"/>
    <w:rsid w:val="00A44F4D"/>
    <w:rsid w:val="00A45000"/>
    <w:rsid w:val="00A45EC4"/>
    <w:rsid w:val="00A517E6"/>
    <w:rsid w:val="00A54931"/>
    <w:rsid w:val="00A5579E"/>
    <w:rsid w:val="00A57EAC"/>
    <w:rsid w:val="00A57FE8"/>
    <w:rsid w:val="00A60311"/>
    <w:rsid w:val="00A6059A"/>
    <w:rsid w:val="00A60C57"/>
    <w:rsid w:val="00A63364"/>
    <w:rsid w:val="00A63C59"/>
    <w:rsid w:val="00A71427"/>
    <w:rsid w:val="00A73917"/>
    <w:rsid w:val="00A8183D"/>
    <w:rsid w:val="00A824AF"/>
    <w:rsid w:val="00A87034"/>
    <w:rsid w:val="00A90B5D"/>
    <w:rsid w:val="00A9225A"/>
    <w:rsid w:val="00AA221A"/>
    <w:rsid w:val="00AA44E8"/>
    <w:rsid w:val="00AA4B21"/>
    <w:rsid w:val="00AA4EC7"/>
    <w:rsid w:val="00AB0FC1"/>
    <w:rsid w:val="00AB248F"/>
    <w:rsid w:val="00AB5F25"/>
    <w:rsid w:val="00AB61F4"/>
    <w:rsid w:val="00AC0A6A"/>
    <w:rsid w:val="00AC377B"/>
    <w:rsid w:val="00AC41AC"/>
    <w:rsid w:val="00AC651D"/>
    <w:rsid w:val="00AD0460"/>
    <w:rsid w:val="00AD1ABD"/>
    <w:rsid w:val="00AD40FD"/>
    <w:rsid w:val="00AD7A97"/>
    <w:rsid w:val="00AE30B2"/>
    <w:rsid w:val="00AE33CA"/>
    <w:rsid w:val="00AE3481"/>
    <w:rsid w:val="00AE4560"/>
    <w:rsid w:val="00AE59FA"/>
    <w:rsid w:val="00AF22B7"/>
    <w:rsid w:val="00B01FE4"/>
    <w:rsid w:val="00B05965"/>
    <w:rsid w:val="00B066FB"/>
    <w:rsid w:val="00B07031"/>
    <w:rsid w:val="00B07C63"/>
    <w:rsid w:val="00B123F1"/>
    <w:rsid w:val="00B14EB8"/>
    <w:rsid w:val="00B156F2"/>
    <w:rsid w:val="00B15D52"/>
    <w:rsid w:val="00B17048"/>
    <w:rsid w:val="00B2458F"/>
    <w:rsid w:val="00B252CE"/>
    <w:rsid w:val="00B25648"/>
    <w:rsid w:val="00B258B7"/>
    <w:rsid w:val="00B26DF7"/>
    <w:rsid w:val="00B2733E"/>
    <w:rsid w:val="00B307A8"/>
    <w:rsid w:val="00B34F3C"/>
    <w:rsid w:val="00B35AD5"/>
    <w:rsid w:val="00B50BCA"/>
    <w:rsid w:val="00B5210D"/>
    <w:rsid w:val="00B5303D"/>
    <w:rsid w:val="00B550B2"/>
    <w:rsid w:val="00B554D9"/>
    <w:rsid w:val="00B5778F"/>
    <w:rsid w:val="00B60218"/>
    <w:rsid w:val="00B614D6"/>
    <w:rsid w:val="00B615B9"/>
    <w:rsid w:val="00B704E4"/>
    <w:rsid w:val="00B72376"/>
    <w:rsid w:val="00B766F2"/>
    <w:rsid w:val="00B7769A"/>
    <w:rsid w:val="00B8130B"/>
    <w:rsid w:val="00B8245B"/>
    <w:rsid w:val="00B92FCE"/>
    <w:rsid w:val="00B96CD0"/>
    <w:rsid w:val="00BA14B2"/>
    <w:rsid w:val="00BA346E"/>
    <w:rsid w:val="00BA53FE"/>
    <w:rsid w:val="00BA750A"/>
    <w:rsid w:val="00BB2699"/>
    <w:rsid w:val="00BB2913"/>
    <w:rsid w:val="00BB56AF"/>
    <w:rsid w:val="00BB7B56"/>
    <w:rsid w:val="00BC1D5C"/>
    <w:rsid w:val="00BC6F2E"/>
    <w:rsid w:val="00BC7BC3"/>
    <w:rsid w:val="00BC7C73"/>
    <w:rsid w:val="00BD083A"/>
    <w:rsid w:val="00BD0E98"/>
    <w:rsid w:val="00BD1862"/>
    <w:rsid w:val="00BD20A2"/>
    <w:rsid w:val="00BD3B97"/>
    <w:rsid w:val="00BE1687"/>
    <w:rsid w:val="00BE33AB"/>
    <w:rsid w:val="00BE4E98"/>
    <w:rsid w:val="00BE73E8"/>
    <w:rsid w:val="00C04E71"/>
    <w:rsid w:val="00C05A4D"/>
    <w:rsid w:val="00C07723"/>
    <w:rsid w:val="00C10B4C"/>
    <w:rsid w:val="00C13134"/>
    <w:rsid w:val="00C1588E"/>
    <w:rsid w:val="00C15ECC"/>
    <w:rsid w:val="00C21D25"/>
    <w:rsid w:val="00C238CE"/>
    <w:rsid w:val="00C23D22"/>
    <w:rsid w:val="00C25E30"/>
    <w:rsid w:val="00C26B62"/>
    <w:rsid w:val="00C344DB"/>
    <w:rsid w:val="00C368FA"/>
    <w:rsid w:val="00C4709B"/>
    <w:rsid w:val="00C4763F"/>
    <w:rsid w:val="00C47AD9"/>
    <w:rsid w:val="00C51DB1"/>
    <w:rsid w:val="00C53641"/>
    <w:rsid w:val="00C57068"/>
    <w:rsid w:val="00C57BA1"/>
    <w:rsid w:val="00C62A30"/>
    <w:rsid w:val="00C62AD3"/>
    <w:rsid w:val="00C62DB8"/>
    <w:rsid w:val="00C64CE5"/>
    <w:rsid w:val="00C70433"/>
    <w:rsid w:val="00C72440"/>
    <w:rsid w:val="00C75597"/>
    <w:rsid w:val="00C759E7"/>
    <w:rsid w:val="00C760D3"/>
    <w:rsid w:val="00C76EB7"/>
    <w:rsid w:val="00C77198"/>
    <w:rsid w:val="00C802D4"/>
    <w:rsid w:val="00C86555"/>
    <w:rsid w:val="00C86F75"/>
    <w:rsid w:val="00C8798B"/>
    <w:rsid w:val="00C87C58"/>
    <w:rsid w:val="00C91515"/>
    <w:rsid w:val="00C92C14"/>
    <w:rsid w:val="00C94596"/>
    <w:rsid w:val="00C94FB4"/>
    <w:rsid w:val="00C953E6"/>
    <w:rsid w:val="00C95506"/>
    <w:rsid w:val="00C9575B"/>
    <w:rsid w:val="00C9797D"/>
    <w:rsid w:val="00CA0623"/>
    <w:rsid w:val="00CA236B"/>
    <w:rsid w:val="00CA2630"/>
    <w:rsid w:val="00CA341F"/>
    <w:rsid w:val="00CB0366"/>
    <w:rsid w:val="00CB0E8E"/>
    <w:rsid w:val="00CB637A"/>
    <w:rsid w:val="00CC1EA1"/>
    <w:rsid w:val="00CC28E5"/>
    <w:rsid w:val="00CC296D"/>
    <w:rsid w:val="00CC5AA9"/>
    <w:rsid w:val="00CC6864"/>
    <w:rsid w:val="00CC7115"/>
    <w:rsid w:val="00CC7791"/>
    <w:rsid w:val="00CD1BA2"/>
    <w:rsid w:val="00CD28D5"/>
    <w:rsid w:val="00CD33D7"/>
    <w:rsid w:val="00CD3665"/>
    <w:rsid w:val="00CD3AD7"/>
    <w:rsid w:val="00CD5789"/>
    <w:rsid w:val="00CE048D"/>
    <w:rsid w:val="00CE1515"/>
    <w:rsid w:val="00CE5A58"/>
    <w:rsid w:val="00CE749D"/>
    <w:rsid w:val="00CE7822"/>
    <w:rsid w:val="00CF34D4"/>
    <w:rsid w:val="00CF3855"/>
    <w:rsid w:val="00CF570B"/>
    <w:rsid w:val="00D02297"/>
    <w:rsid w:val="00D10022"/>
    <w:rsid w:val="00D10A99"/>
    <w:rsid w:val="00D171B9"/>
    <w:rsid w:val="00D20F3C"/>
    <w:rsid w:val="00D22C44"/>
    <w:rsid w:val="00D22C7E"/>
    <w:rsid w:val="00D23A99"/>
    <w:rsid w:val="00D23C86"/>
    <w:rsid w:val="00D2514C"/>
    <w:rsid w:val="00D274C3"/>
    <w:rsid w:val="00D31884"/>
    <w:rsid w:val="00D32DDC"/>
    <w:rsid w:val="00D33225"/>
    <w:rsid w:val="00D33CA9"/>
    <w:rsid w:val="00D33CAD"/>
    <w:rsid w:val="00D35964"/>
    <w:rsid w:val="00D36E4F"/>
    <w:rsid w:val="00D40B9D"/>
    <w:rsid w:val="00D4487C"/>
    <w:rsid w:val="00D46D0C"/>
    <w:rsid w:val="00D51EBB"/>
    <w:rsid w:val="00D52E37"/>
    <w:rsid w:val="00D57619"/>
    <w:rsid w:val="00D57AA4"/>
    <w:rsid w:val="00D57D38"/>
    <w:rsid w:val="00D60A55"/>
    <w:rsid w:val="00D60BD3"/>
    <w:rsid w:val="00D626A5"/>
    <w:rsid w:val="00D65ECD"/>
    <w:rsid w:val="00D65F6D"/>
    <w:rsid w:val="00D66394"/>
    <w:rsid w:val="00D70C1A"/>
    <w:rsid w:val="00D71D8E"/>
    <w:rsid w:val="00D754DF"/>
    <w:rsid w:val="00D758D1"/>
    <w:rsid w:val="00D81842"/>
    <w:rsid w:val="00D825E1"/>
    <w:rsid w:val="00D82AB3"/>
    <w:rsid w:val="00D84710"/>
    <w:rsid w:val="00D86135"/>
    <w:rsid w:val="00D916A7"/>
    <w:rsid w:val="00D92B24"/>
    <w:rsid w:val="00D977E3"/>
    <w:rsid w:val="00D9796A"/>
    <w:rsid w:val="00D97D22"/>
    <w:rsid w:val="00D97F3B"/>
    <w:rsid w:val="00DA4FA0"/>
    <w:rsid w:val="00DA5B36"/>
    <w:rsid w:val="00DA7240"/>
    <w:rsid w:val="00DB1302"/>
    <w:rsid w:val="00DB1D42"/>
    <w:rsid w:val="00DB3735"/>
    <w:rsid w:val="00DC232F"/>
    <w:rsid w:val="00DC4473"/>
    <w:rsid w:val="00DC5298"/>
    <w:rsid w:val="00DC67B0"/>
    <w:rsid w:val="00DC754A"/>
    <w:rsid w:val="00DC7A5E"/>
    <w:rsid w:val="00DC7BB6"/>
    <w:rsid w:val="00DD29A6"/>
    <w:rsid w:val="00DD3EAD"/>
    <w:rsid w:val="00DD59D4"/>
    <w:rsid w:val="00DD5FA0"/>
    <w:rsid w:val="00DD74F7"/>
    <w:rsid w:val="00DD7E9C"/>
    <w:rsid w:val="00DE1075"/>
    <w:rsid w:val="00DE1363"/>
    <w:rsid w:val="00DE1E0E"/>
    <w:rsid w:val="00DE1E19"/>
    <w:rsid w:val="00DE463F"/>
    <w:rsid w:val="00DE478F"/>
    <w:rsid w:val="00DE589C"/>
    <w:rsid w:val="00DF18A9"/>
    <w:rsid w:val="00DF3334"/>
    <w:rsid w:val="00DF3CE4"/>
    <w:rsid w:val="00DF5247"/>
    <w:rsid w:val="00DF58E5"/>
    <w:rsid w:val="00E04650"/>
    <w:rsid w:val="00E04D17"/>
    <w:rsid w:val="00E052E0"/>
    <w:rsid w:val="00E05FB9"/>
    <w:rsid w:val="00E101F8"/>
    <w:rsid w:val="00E11162"/>
    <w:rsid w:val="00E11A34"/>
    <w:rsid w:val="00E11BC6"/>
    <w:rsid w:val="00E140D4"/>
    <w:rsid w:val="00E141FC"/>
    <w:rsid w:val="00E1427A"/>
    <w:rsid w:val="00E15398"/>
    <w:rsid w:val="00E21BC4"/>
    <w:rsid w:val="00E229FF"/>
    <w:rsid w:val="00E248B4"/>
    <w:rsid w:val="00E2718E"/>
    <w:rsid w:val="00E30EF5"/>
    <w:rsid w:val="00E31815"/>
    <w:rsid w:val="00E324FF"/>
    <w:rsid w:val="00E36E10"/>
    <w:rsid w:val="00E406EB"/>
    <w:rsid w:val="00E40D62"/>
    <w:rsid w:val="00E41FD3"/>
    <w:rsid w:val="00E4694D"/>
    <w:rsid w:val="00E47F75"/>
    <w:rsid w:val="00E5108D"/>
    <w:rsid w:val="00E525A4"/>
    <w:rsid w:val="00E56AAF"/>
    <w:rsid w:val="00E61C63"/>
    <w:rsid w:val="00E6261D"/>
    <w:rsid w:val="00E651B3"/>
    <w:rsid w:val="00E66618"/>
    <w:rsid w:val="00E722C3"/>
    <w:rsid w:val="00E73F48"/>
    <w:rsid w:val="00E82398"/>
    <w:rsid w:val="00E8407A"/>
    <w:rsid w:val="00EA0631"/>
    <w:rsid w:val="00EA5451"/>
    <w:rsid w:val="00EA5753"/>
    <w:rsid w:val="00EA5C4E"/>
    <w:rsid w:val="00EB06F1"/>
    <w:rsid w:val="00EB10AD"/>
    <w:rsid w:val="00EB2920"/>
    <w:rsid w:val="00EB4513"/>
    <w:rsid w:val="00EB5405"/>
    <w:rsid w:val="00EB55DE"/>
    <w:rsid w:val="00EC11DD"/>
    <w:rsid w:val="00EC5B26"/>
    <w:rsid w:val="00ED0AB7"/>
    <w:rsid w:val="00ED0F16"/>
    <w:rsid w:val="00ED178D"/>
    <w:rsid w:val="00ED3686"/>
    <w:rsid w:val="00EE278A"/>
    <w:rsid w:val="00EE280A"/>
    <w:rsid w:val="00EE683F"/>
    <w:rsid w:val="00EE7C62"/>
    <w:rsid w:val="00EF136A"/>
    <w:rsid w:val="00EF20E2"/>
    <w:rsid w:val="00EF3377"/>
    <w:rsid w:val="00EF6C2C"/>
    <w:rsid w:val="00F0243B"/>
    <w:rsid w:val="00F02D51"/>
    <w:rsid w:val="00F05A1F"/>
    <w:rsid w:val="00F05FED"/>
    <w:rsid w:val="00F07B3F"/>
    <w:rsid w:val="00F11B69"/>
    <w:rsid w:val="00F151E2"/>
    <w:rsid w:val="00F21E16"/>
    <w:rsid w:val="00F2426A"/>
    <w:rsid w:val="00F25A28"/>
    <w:rsid w:val="00F27395"/>
    <w:rsid w:val="00F2761C"/>
    <w:rsid w:val="00F30493"/>
    <w:rsid w:val="00F32721"/>
    <w:rsid w:val="00F3458E"/>
    <w:rsid w:val="00F34C47"/>
    <w:rsid w:val="00F37922"/>
    <w:rsid w:val="00F40970"/>
    <w:rsid w:val="00F409EE"/>
    <w:rsid w:val="00F40EF3"/>
    <w:rsid w:val="00F44C3B"/>
    <w:rsid w:val="00F46455"/>
    <w:rsid w:val="00F507F1"/>
    <w:rsid w:val="00F50E35"/>
    <w:rsid w:val="00F51D83"/>
    <w:rsid w:val="00F54045"/>
    <w:rsid w:val="00F54A61"/>
    <w:rsid w:val="00F55633"/>
    <w:rsid w:val="00F601FF"/>
    <w:rsid w:val="00F64EB3"/>
    <w:rsid w:val="00F70DC3"/>
    <w:rsid w:val="00F72E1D"/>
    <w:rsid w:val="00F75278"/>
    <w:rsid w:val="00F7645C"/>
    <w:rsid w:val="00F77157"/>
    <w:rsid w:val="00F8211C"/>
    <w:rsid w:val="00F85B8E"/>
    <w:rsid w:val="00F87120"/>
    <w:rsid w:val="00F9071F"/>
    <w:rsid w:val="00F961F5"/>
    <w:rsid w:val="00FA2193"/>
    <w:rsid w:val="00FA478F"/>
    <w:rsid w:val="00FA52D4"/>
    <w:rsid w:val="00FA65DF"/>
    <w:rsid w:val="00FB2DFB"/>
    <w:rsid w:val="00FB446D"/>
    <w:rsid w:val="00FC1E5B"/>
    <w:rsid w:val="00FC2B07"/>
    <w:rsid w:val="00FC340B"/>
    <w:rsid w:val="00FD2476"/>
    <w:rsid w:val="00FD3B74"/>
    <w:rsid w:val="00FD4170"/>
    <w:rsid w:val="00FD4B94"/>
    <w:rsid w:val="00FD7BD6"/>
    <w:rsid w:val="00FE4F23"/>
    <w:rsid w:val="00FE62C1"/>
    <w:rsid w:val="00FE7680"/>
    <w:rsid w:val="00FF0124"/>
    <w:rsid w:val="00FF1979"/>
    <w:rsid w:val="00FF21ED"/>
    <w:rsid w:val="00FF3166"/>
    <w:rsid w:val="00FF3E53"/>
    <w:rsid w:val="00FF3ED3"/>
    <w:rsid w:val="00FF67A2"/>
    <w:rsid w:val="00FF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759D"/>
  <w15:docId w15:val="{A01186BD-68E8-4113-9847-D6BCC1A1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2537"/>
  </w:style>
  <w:style w:type="paragraph" w:styleId="10">
    <w:name w:val="heading 1"/>
    <w:basedOn w:val="a"/>
    <w:next w:val="a"/>
    <w:link w:val="12"/>
    <w:uiPriority w:val="9"/>
    <w:qFormat/>
    <w:rsid w:val="009725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9725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7253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7253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7253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725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725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7253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725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link w:val="a7"/>
    <w:uiPriority w:val="34"/>
    <w:qFormat/>
    <w:rsid w:val="009C0034"/>
    <w:pPr>
      <w:ind w:left="720"/>
      <w:contextualSpacing/>
    </w:pPr>
  </w:style>
  <w:style w:type="character" w:styleId="a8">
    <w:name w:val="Hyperlink"/>
    <w:uiPriority w:val="99"/>
    <w:unhideWhenUsed/>
    <w:rsid w:val="00EF6C2C"/>
    <w:rPr>
      <w:color w:val="0000FF"/>
      <w:u w:val="single"/>
    </w:rPr>
  </w:style>
  <w:style w:type="character" w:styleId="a9">
    <w:name w:val="annotation reference"/>
    <w:basedOn w:val="a0"/>
    <w:uiPriority w:val="99"/>
    <w:semiHidden/>
    <w:unhideWhenUsed/>
    <w:rsid w:val="009B5738"/>
    <w:rPr>
      <w:sz w:val="16"/>
      <w:szCs w:val="16"/>
    </w:rPr>
  </w:style>
  <w:style w:type="paragraph" w:styleId="aa">
    <w:name w:val="annotation text"/>
    <w:basedOn w:val="a"/>
    <w:link w:val="ab"/>
    <w:unhideWhenUsed/>
    <w:rsid w:val="009B5738"/>
    <w:pPr>
      <w:spacing w:line="240" w:lineRule="auto"/>
    </w:pPr>
    <w:rPr>
      <w:sz w:val="20"/>
      <w:szCs w:val="20"/>
    </w:rPr>
  </w:style>
  <w:style w:type="character" w:customStyle="1" w:styleId="ab">
    <w:name w:val="Текст примечания Знак"/>
    <w:basedOn w:val="a0"/>
    <w:link w:val="aa"/>
    <w:rsid w:val="009B5738"/>
    <w:rPr>
      <w:sz w:val="20"/>
      <w:szCs w:val="20"/>
    </w:rPr>
  </w:style>
  <w:style w:type="paragraph" w:styleId="ac">
    <w:name w:val="annotation subject"/>
    <w:basedOn w:val="aa"/>
    <w:next w:val="aa"/>
    <w:link w:val="ad"/>
    <w:uiPriority w:val="99"/>
    <w:semiHidden/>
    <w:unhideWhenUsed/>
    <w:rsid w:val="009B5738"/>
    <w:rPr>
      <w:b/>
      <w:bCs/>
    </w:rPr>
  </w:style>
  <w:style w:type="character" w:customStyle="1" w:styleId="ad">
    <w:name w:val="Тема примечания Знак"/>
    <w:basedOn w:val="ab"/>
    <w:link w:val="ac"/>
    <w:uiPriority w:val="99"/>
    <w:semiHidden/>
    <w:rsid w:val="009B5738"/>
    <w:rPr>
      <w:b/>
      <w:bCs/>
      <w:sz w:val="20"/>
      <w:szCs w:val="20"/>
    </w:rPr>
  </w:style>
  <w:style w:type="paragraph" w:styleId="ae">
    <w:name w:val="Balloon Text"/>
    <w:basedOn w:val="a"/>
    <w:link w:val="af"/>
    <w:uiPriority w:val="99"/>
    <w:semiHidden/>
    <w:unhideWhenUsed/>
    <w:rsid w:val="009B57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6"/>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link w:val="110"/>
    <w:qFormat/>
    <w:rsid w:val="00360E31"/>
    <w:pPr>
      <w:numPr>
        <w:ilvl w:val="1"/>
        <w:numId w:val="6"/>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6"/>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
    <w:name w:val="Рег. Списки 1)"/>
    <w:basedOn w:val="a"/>
    <w:rsid w:val="00AC0A6A"/>
    <w:pPr>
      <w:numPr>
        <w:numId w:val="9"/>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rsid w:val="00480A3C"/>
    <w:pPr>
      <w:jc w:val="center"/>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80A3C"/>
    <w:rPr>
      <w:rFonts w:ascii="Times New Roman" w:eastAsia="Calibri" w:hAnsi="Times New Roman" w:cs="Times New Roman"/>
      <w:b/>
      <w:bCs/>
      <w:sz w:val="24"/>
      <w:szCs w:val="24"/>
    </w:rPr>
  </w:style>
  <w:style w:type="paragraph" w:styleId="af0">
    <w:name w:val="header"/>
    <w:basedOn w:val="a"/>
    <w:link w:val="af1"/>
    <w:uiPriority w:val="99"/>
    <w:unhideWhenUsed/>
    <w:rsid w:val="0032161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2161C"/>
  </w:style>
  <w:style w:type="paragraph" w:styleId="af2">
    <w:name w:val="footer"/>
    <w:basedOn w:val="a"/>
    <w:link w:val="af3"/>
    <w:uiPriority w:val="99"/>
    <w:unhideWhenUsed/>
    <w:rsid w:val="0032161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2161C"/>
  </w:style>
  <w:style w:type="paragraph" w:customStyle="1" w:styleId="af4">
    <w:name w:val="обычный приложения"/>
    <w:basedOn w:val="a"/>
    <w:link w:val="af5"/>
    <w:rsid w:val="00EE7C62"/>
    <w:pPr>
      <w:jc w:val="center"/>
    </w:pPr>
    <w:rPr>
      <w:rFonts w:ascii="Times New Roman" w:eastAsia="Calibri" w:hAnsi="Times New Roman" w:cs="Times New Roman"/>
      <w:b/>
      <w:sz w:val="24"/>
    </w:rPr>
  </w:style>
  <w:style w:type="paragraph" w:styleId="af6">
    <w:name w:val="No Spacing"/>
    <w:aliases w:val="Приложение АР"/>
    <w:link w:val="af7"/>
    <w:uiPriority w:val="1"/>
    <w:qFormat/>
    <w:rsid w:val="00972537"/>
    <w:pPr>
      <w:spacing w:after="0" w:line="240" w:lineRule="auto"/>
    </w:pPr>
  </w:style>
  <w:style w:type="paragraph" w:customStyle="1" w:styleId="13">
    <w:name w:val="АР Прил1"/>
    <w:basedOn w:val="af6"/>
    <w:link w:val="14"/>
    <w:rsid w:val="00EE7C62"/>
    <w:pPr>
      <w:ind w:firstLine="4820"/>
    </w:pPr>
    <w:rPr>
      <w:b/>
    </w:rPr>
  </w:style>
  <w:style w:type="paragraph" w:customStyle="1" w:styleId="22">
    <w:name w:val="АР Прил 2"/>
    <w:basedOn w:val="af4"/>
    <w:link w:val="23"/>
    <w:rsid w:val="00EE7C62"/>
  </w:style>
  <w:style w:type="character" w:customStyle="1" w:styleId="af7">
    <w:name w:val="Без интервала Знак"/>
    <w:aliases w:val="Приложение АР Знак"/>
    <w:basedOn w:val="a0"/>
    <w:link w:val="af6"/>
    <w:uiPriority w:val="1"/>
    <w:rsid w:val="00EE7C62"/>
  </w:style>
  <w:style w:type="character" w:customStyle="1" w:styleId="14">
    <w:name w:val="АР Прил1 Знак"/>
    <w:basedOn w:val="af7"/>
    <w:link w:val="13"/>
    <w:rsid w:val="00EE7C62"/>
    <w:rPr>
      <w:rFonts w:ascii="Times New Roman" w:eastAsia="Times New Roman" w:hAnsi="Times New Roman" w:cs="Times New Roman"/>
      <w:b/>
      <w:bCs w:val="0"/>
      <w:iCs w:val="0"/>
      <w:sz w:val="24"/>
    </w:rPr>
  </w:style>
  <w:style w:type="character" w:customStyle="1" w:styleId="af5">
    <w:name w:val="обычный приложения Знак"/>
    <w:basedOn w:val="a0"/>
    <w:link w:val="af4"/>
    <w:rsid w:val="00EE7C62"/>
    <w:rPr>
      <w:rFonts w:ascii="Times New Roman" w:eastAsia="Calibri" w:hAnsi="Times New Roman" w:cs="Times New Roman"/>
      <w:b/>
      <w:sz w:val="24"/>
    </w:rPr>
  </w:style>
  <w:style w:type="character" w:customStyle="1" w:styleId="23">
    <w:name w:val="АР Прил 2 Знак"/>
    <w:basedOn w:val="af5"/>
    <w:link w:val="22"/>
    <w:rsid w:val="00EE7C62"/>
    <w:rPr>
      <w:rFonts w:ascii="Times New Roman" w:eastAsia="Calibri" w:hAnsi="Times New Roman" w:cs="Times New Roman"/>
      <w:b/>
      <w:sz w:val="24"/>
    </w:rPr>
  </w:style>
  <w:style w:type="character" w:customStyle="1" w:styleId="12">
    <w:name w:val="Заголовок 1 Знак"/>
    <w:basedOn w:val="a0"/>
    <w:link w:val="10"/>
    <w:uiPriority w:val="9"/>
    <w:rsid w:val="00972537"/>
    <w:rPr>
      <w:rFonts w:asciiTheme="majorHAnsi" w:eastAsiaTheme="majorEastAsia" w:hAnsiTheme="majorHAnsi" w:cstheme="majorBidi"/>
      <w:b/>
      <w:bCs/>
      <w:color w:val="365F91" w:themeColor="accent1" w:themeShade="BF"/>
      <w:sz w:val="28"/>
      <w:szCs w:val="28"/>
    </w:rPr>
  </w:style>
  <w:style w:type="table" w:styleId="af8">
    <w:name w:val="Table Grid"/>
    <w:basedOn w:val="a1"/>
    <w:uiPriority w:val="59"/>
    <w:rsid w:val="002D2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uiPriority w:val="9"/>
    <w:semiHidden/>
    <w:rsid w:val="00972537"/>
    <w:rPr>
      <w:rFonts w:asciiTheme="majorHAnsi" w:eastAsiaTheme="majorEastAsia" w:hAnsiTheme="majorHAnsi" w:cstheme="majorBidi"/>
      <w:color w:val="243F60" w:themeColor="accent1" w:themeShade="7F"/>
    </w:rPr>
  </w:style>
  <w:style w:type="paragraph" w:customStyle="1" w:styleId="15">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a">
    <w:name w:val="Рег. Обычный с отступом"/>
    <w:basedOn w:val="a"/>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6">
    <w:name w:val="Сетка таблицы1"/>
    <w:basedOn w:val="a1"/>
    <w:next w:val="af8"/>
    <w:uiPriority w:val="59"/>
    <w:rsid w:val="005A3385"/>
    <w:pPr>
      <w:suppressAutoHyphens/>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b">
    <w:name w:val="TOC Heading"/>
    <w:basedOn w:val="10"/>
    <w:next w:val="a"/>
    <w:uiPriority w:val="39"/>
    <w:unhideWhenUsed/>
    <w:qFormat/>
    <w:rsid w:val="00972537"/>
    <w:pPr>
      <w:outlineLvl w:val="9"/>
    </w:pPr>
  </w:style>
  <w:style w:type="paragraph" w:styleId="24">
    <w:name w:val="toc 2"/>
    <w:basedOn w:val="a"/>
    <w:next w:val="a"/>
    <w:autoRedefine/>
    <w:uiPriority w:val="39"/>
    <w:unhideWhenUsed/>
    <w:rsid w:val="003251A9"/>
    <w:pPr>
      <w:tabs>
        <w:tab w:val="right" w:leader="dot" w:pos="9344"/>
      </w:tabs>
      <w:spacing w:after="100"/>
      <w:ind w:left="220"/>
      <w:jc w:val="both"/>
    </w:pPr>
    <w:rPr>
      <w:rFonts w:ascii="Times New Roman" w:hAnsi="Times New Roman" w:cs="Times New Roman"/>
      <w:sz w:val="24"/>
      <w:szCs w:val="24"/>
      <w:lang w:eastAsia="ru-RU"/>
    </w:rPr>
  </w:style>
  <w:style w:type="paragraph" w:styleId="17">
    <w:name w:val="toc 1"/>
    <w:basedOn w:val="a"/>
    <w:next w:val="a"/>
    <w:autoRedefine/>
    <w:uiPriority w:val="39"/>
    <w:unhideWhenUsed/>
    <w:rsid w:val="00C4709B"/>
    <w:pPr>
      <w:spacing w:after="100"/>
    </w:pPr>
    <w:rPr>
      <w:lang w:eastAsia="ru-RU"/>
    </w:rPr>
  </w:style>
  <w:style w:type="paragraph" w:styleId="31">
    <w:name w:val="toc 3"/>
    <w:basedOn w:val="a"/>
    <w:next w:val="a"/>
    <w:autoRedefine/>
    <w:uiPriority w:val="39"/>
    <w:unhideWhenUsed/>
    <w:rsid w:val="00C4709B"/>
    <w:pPr>
      <w:spacing w:after="100"/>
      <w:ind w:left="440"/>
    </w:pPr>
    <w:rPr>
      <w:lang w:eastAsia="ru-RU"/>
    </w:rPr>
  </w:style>
  <w:style w:type="character" w:customStyle="1" w:styleId="21">
    <w:name w:val="Заголовок 2 Знак"/>
    <w:basedOn w:val="a0"/>
    <w:link w:val="20"/>
    <w:uiPriority w:val="9"/>
    <w:semiHidden/>
    <w:rsid w:val="0097253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72537"/>
    <w:rPr>
      <w:rFonts w:asciiTheme="majorHAnsi" w:eastAsiaTheme="majorEastAsia" w:hAnsiTheme="majorHAnsi" w:cstheme="majorBidi"/>
      <w:b/>
      <w:bCs/>
      <w:color w:val="4F81BD" w:themeColor="accent1"/>
    </w:rPr>
  </w:style>
  <w:style w:type="character" w:customStyle="1" w:styleId="110">
    <w:name w:val="Рег. Основной текст уровнеь 1.1 (базовый) Знак"/>
    <w:link w:val="11"/>
    <w:rsid w:val="00BD3B97"/>
    <w:rPr>
      <w:rFonts w:ascii="Times New Roman" w:eastAsia="Calibri" w:hAnsi="Times New Roman" w:cs="Times New Roman"/>
      <w:sz w:val="28"/>
      <w:szCs w:val="28"/>
    </w:rPr>
  </w:style>
  <w:style w:type="character" w:customStyle="1" w:styleId="40">
    <w:name w:val="Заголовок 4 Знак"/>
    <w:basedOn w:val="a0"/>
    <w:link w:val="4"/>
    <w:uiPriority w:val="9"/>
    <w:semiHidden/>
    <w:rsid w:val="00972537"/>
    <w:rPr>
      <w:rFonts w:asciiTheme="majorHAnsi" w:eastAsiaTheme="majorEastAsia" w:hAnsiTheme="majorHAnsi" w:cstheme="majorBidi"/>
      <w:b/>
      <w:bCs/>
      <w:i/>
      <w:iCs/>
      <w:color w:val="4F81BD" w:themeColor="accent1"/>
    </w:rPr>
  </w:style>
  <w:style w:type="paragraph" w:customStyle="1" w:styleId="1-">
    <w:name w:val="Рег. Заголовок 1-го уровня регламента"/>
    <w:basedOn w:val="10"/>
    <w:rsid w:val="004A3C33"/>
    <w:pPr>
      <w:keepLines w:val="0"/>
      <w:spacing w:before="240" w:after="240"/>
      <w:jc w:val="center"/>
    </w:pPr>
    <w:rPr>
      <w:rFonts w:ascii="Times New Roman" w:eastAsia="Times New Roman" w:hAnsi="Times New Roman" w:cs="Times New Roman"/>
      <w:iCs/>
      <w:color w:val="auto"/>
      <w:lang w:eastAsia="ru-RU"/>
    </w:rPr>
  </w:style>
  <w:style w:type="paragraph" w:customStyle="1" w:styleId="ConsPlusNonformat">
    <w:name w:val="ConsPlusNonformat"/>
    <w:rsid w:val="004A3C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Абзац списка Знак"/>
    <w:link w:val="a6"/>
    <w:uiPriority w:val="34"/>
    <w:locked/>
    <w:rsid w:val="00735D3A"/>
  </w:style>
  <w:style w:type="paragraph" w:customStyle="1" w:styleId="Standard">
    <w:name w:val="Standard"/>
    <w:rsid w:val="00BE33AB"/>
    <w:pPr>
      <w:suppressAutoHyphens/>
      <w:autoSpaceDN w:val="0"/>
      <w:spacing w:after="160" w:line="259" w:lineRule="auto"/>
      <w:textAlignment w:val="baseline"/>
    </w:pPr>
    <w:rPr>
      <w:rFonts w:ascii="Calibri" w:eastAsia="SimSun" w:hAnsi="Calibri" w:cs="Calibri"/>
      <w:kern w:val="3"/>
    </w:rPr>
  </w:style>
  <w:style w:type="character" w:customStyle="1" w:styleId="60">
    <w:name w:val="Заголовок 6 Знак"/>
    <w:basedOn w:val="a0"/>
    <w:link w:val="6"/>
    <w:uiPriority w:val="9"/>
    <w:semiHidden/>
    <w:rsid w:val="0097253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7253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7253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72537"/>
    <w:rPr>
      <w:rFonts w:asciiTheme="majorHAnsi" w:eastAsiaTheme="majorEastAsia" w:hAnsiTheme="majorHAnsi" w:cstheme="majorBidi"/>
      <w:i/>
      <w:iCs/>
      <w:color w:val="404040" w:themeColor="text1" w:themeTint="BF"/>
      <w:sz w:val="20"/>
      <w:szCs w:val="20"/>
    </w:rPr>
  </w:style>
  <w:style w:type="paragraph" w:styleId="afc">
    <w:name w:val="caption"/>
    <w:basedOn w:val="a"/>
    <w:next w:val="a"/>
    <w:uiPriority w:val="35"/>
    <w:semiHidden/>
    <w:unhideWhenUsed/>
    <w:qFormat/>
    <w:rsid w:val="00972537"/>
    <w:pPr>
      <w:spacing w:line="240" w:lineRule="auto"/>
    </w:pPr>
    <w:rPr>
      <w:b/>
      <w:bCs/>
      <w:color w:val="4F81BD" w:themeColor="accent1"/>
      <w:sz w:val="18"/>
      <w:szCs w:val="18"/>
    </w:rPr>
  </w:style>
  <w:style w:type="paragraph" w:styleId="afd">
    <w:name w:val="Title"/>
    <w:basedOn w:val="a"/>
    <w:next w:val="a"/>
    <w:link w:val="afe"/>
    <w:uiPriority w:val="10"/>
    <w:qFormat/>
    <w:rsid w:val="009725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e">
    <w:name w:val="Заголовок Знак"/>
    <w:basedOn w:val="a0"/>
    <w:link w:val="afd"/>
    <w:uiPriority w:val="10"/>
    <w:rsid w:val="00972537"/>
    <w:rPr>
      <w:rFonts w:asciiTheme="majorHAnsi" w:eastAsiaTheme="majorEastAsia" w:hAnsiTheme="majorHAnsi" w:cstheme="majorBidi"/>
      <w:color w:val="17365D" w:themeColor="text2" w:themeShade="BF"/>
      <w:spacing w:val="5"/>
      <w:sz w:val="52"/>
      <w:szCs w:val="52"/>
    </w:rPr>
  </w:style>
  <w:style w:type="paragraph" w:styleId="aff">
    <w:name w:val="Subtitle"/>
    <w:basedOn w:val="a"/>
    <w:next w:val="a"/>
    <w:link w:val="aff0"/>
    <w:uiPriority w:val="11"/>
    <w:qFormat/>
    <w:rsid w:val="0097253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0">
    <w:name w:val="Подзаголовок Знак"/>
    <w:basedOn w:val="a0"/>
    <w:link w:val="aff"/>
    <w:uiPriority w:val="11"/>
    <w:rsid w:val="00972537"/>
    <w:rPr>
      <w:rFonts w:asciiTheme="majorHAnsi" w:eastAsiaTheme="majorEastAsia" w:hAnsiTheme="majorHAnsi" w:cstheme="majorBidi"/>
      <w:i/>
      <w:iCs/>
      <w:color w:val="4F81BD" w:themeColor="accent1"/>
      <w:spacing w:val="15"/>
      <w:sz w:val="24"/>
      <w:szCs w:val="24"/>
    </w:rPr>
  </w:style>
  <w:style w:type="character" w:styleId="aff1">
    <w:name w:val="Strong"/>
    <w:basedOn w:val="a0"/>
    <w:uiPriority w:val="22"/>
    <w:qFormat/>
    <w:rsid w:val="00972537"/>
    <w:rPr>
      <w:b/>
      <w:bCs/>
    </w:rPr>
  </w:style>
  <w:style w:type="character" w:styleId="aff2">
    <w:name w:val="Emphasis"/>
    <w:basedOn w:val="a0"/>
    <w:uiPriority w:val="20"/>
    <w:qFormat/>
    <w:rsid w:val="00972537"/>
    <w:rPr>
      <w:i/>
      <w:iCs/>
    </w:rPr>
  </w:style>
  <w:style w:type="paragraph" w:styleId="25">
    <w:name w:val="Quote"/>
    <w:basedOn w:val="a"/>
    <w:next w:val="a"/>
    <w:link w:val="26"/>
    <w:uiPriority w:val="29"/>
    <w:qFormat/>
    <w:rsid w:val="00972537"/>
    <w:rPr>
      <w:i/>
      <w:iCs/>
      <w:color w:val="000000" w:themeColor="text1"/>
    </w:rPr>
  </w:style>
  <w:style w:type="character" w:customStyle="1" w:styleId="26">
    <w:name w:val="Цитата 2 Знак"/>
    <w:basedOn w:val="a0"/>
    <w:link w:val="25"/>
    <w:uiPriority w:val="29"/>
    <w:rsid w:val="00972537"/>
    <w:rPr>
      <w:i/>
      <w:iCs/>
      <w:color w:val="000000" w:themeColor="text1"/>
    </w:rPr>
  </w:style>
  <w:style w:type="paragraph" w:styleId="aff3">
    <w:name w:val="Intense Quote"/>
    <w:basedOn w:val="a"/>
    <w:next w:val="a"/>
    <w:link w:val="aff4"/>
    <w:uiPriority w:val="30"/>
    <w:qFormat/>
    <w:rsid w:val="00972537"/>
    <w:pPr>
      <w:pBdr>
        <w:bottom w:val="single" w:sz="4" w:space="4" w:color="4F81BD" w:themeColor="accent1"/>
      </w:pBdr>
      <w:spacing w:before="200" w:after="280"/>
      <w:ind w:left="936" w:right="936"/>
    </w:pPr>
    <w:rPr>
      <w:b/>
      <w:bCs/>
      <w:i/>
      <w:iCs/>
      <w:color w:val="4F81BD" w:themeColor="accent1"/>
    </w:rPr>
  </w:style>
  <w:style w:type="character" w:customStyle="1" w:styleId="aff4">
    <w:name w:val="Выделенная цитата Знак"/>
    <w:basedOn w:val="a0"/>
    <w:link w:val="aff3"/>
    <w:uiPriority w:val="30"/>
    <w:rsid w:val="00972537"/>
    <w:rPr>
      <w:b/>
      <w:bCs/>
      <w:i/>
      <w:iCs/>
      <w:color w:val="4F81BD" w:themeColor="accent1"/>
    </w:rPr>
  </w:style>
  <w:style w:type="character" w:styleId="aff5">
    <w:name w:val="Subtle Emphasis"/>
    <w:basedOn w:val="a0"/>
    <w:uiPriority w:val="19"/>
    <w:qFormat/>
    <w:rsid w:val="00972537"/>
    <w:rPr>
      <w:i/>
      <w:iCs/>
      <w:color w:val="808080" w:themeColor="text1" w:themeTint="7F"/>
    </w:rPr>
  </w:style>
  <w:style w:type="character" w:styleId="aff6">
    <w:name w:val="Intense Emphasis"/>
    <w:basedOn w:val="a0"/>
    <w:uiPriority w:val="21"/>
    <w:qFormat/>
    <w:rsid w:val="00972537"/>
    <w:rPr>
      <w:b/>
      <w:bCs/>
      <w:i/>
      <w:iCs/>
      <w:color w:val="4F81BD" w:themeColor="accent1"/>
    </w:rPr>
  </w:style>
  <w:style w:type="character" w:styleId="aff7">
    <w:name w:val="Subtle Reference"/>
    <w:basedOn w:val="a0"/>
    <w:uiPriority w:val="31"/>
    <w:qFormat/>
    <w:rsid w:val="00972537"/>
    <w:rPr>
      <w:smallCaps/>
      <w:color w:val="C0504D" w:themeColor="accent2"/>
      <w:u w:val="single"/>
    </w:rPr>
  </w:style>
  <w:style w:type="character" w:styleId="aff8">
    <w:name w:val="Intense Reference"/>
    <w:basedOn w:val="a0"/>
    <w:uiPriority w:val="32"/>
    <w:qFormat/>
    <w:rsid w:val="00972537"/>
    <w:rPr>
      <w:b/>
      <w:bCs/>
      <w:smallCaps/>
      <w:color w:val="C0504D" w:themeColor="accent2"/>
      <w:spacing w:val="5"/>
      <w:u w:val="single"/>
    </w:rPr>
  </w:style>
  <w:style w:type="character" w:styleId="aff9">
    <w:name w:val="Book Title"/>
    <w:basedOn w:val="a0"/>
    <w:uiPriority w:val="33"/>
    <w:qFormat/>
    <w:rsid w:val="00972537"/>
    <w:rPr>
      <w:b/>
      <w:bCs/>
      <w:smallCaps/>
      <w:spacing w:val="5"/>
    </w:rPr>
  </w:style>
  <w:style w:type="paragraph" w:customStyle="1" w:styleId="Default">
    <w:name w:val="Default"/>
    <w:rsid w:val="00D46D0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77334705">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53297610">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46041929">
      <w:bodyDiv w:val="1"/>
      <w:marLeft w:val="0"/>
      <w:marRight w:val="0"/>
      <w:marTop w:val="0"/>
      <w:marBottom w:val="0"/>
      <w:divBdr>
        <w:top w:val="none" w:sz="0" w:space="0" w:color="auto"/>
        <w:left w:val="none" w:sz="0" w:space="0" w:color="auto"/>
        <w:bottom w:val="none" w:sz="0" w:space="0" w:color="auto"/>
        <w:right w:val="none" w:sz="0" w:space="0" w:color="auto"/>
      </w:divBdr>
    </w:div>
    <w:div w:id="250742955">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298196813">
      <w:bodyDiv w:val="1"/>
      <w:marLeft w:val="0"/>
      <w:marRight w:val="0"/>
      <w:marTop w:val="0"/>
      <w:marBottom w:val="0"/>
      <w:divBdr>
        <w:top w:val="none" w:sz="0" w:space="0" w:color="auto"/>
        <w:left w:val="none" w:sz="0" w:space="0" w:color="auto"/>
        <w:bottom w:val="none" w:sz="0" w:space="0" w:color="auto"/>
        <w:right w:val="none" w:sz="0" w:space="0" w:color="auto"/>
      </w:divBdr>
    </w:div>
    <w:div w:id="336616412">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594360562">
      <w:bodyDiv w:val="1"/>
      <w:marLeft w:val="0"/>
      <w:marRight w:val="0"/>
      <w:marTop w:val="0"/>
      <w:marBottom w:val="0"/>
      <w:divBdr>
        <w:top w:val="none" w:sz="0" w:space="0" w:color="auto"/>
        <w:left w:val="none" w:sz="0" w:space="0" w:color="auto"/>
        <w:bottom w:val="none" w:sz="0" w:space="0" w:color="auto"/>
        <w:right w:val="none" w:sz="0" w:space="0" w:color="auto"/>
      </w:divBdr>
    </w:div>
    <w:div w:id="665668709">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764881084">
      <w:bodyDiv w:val="1"/>
      <w:marLeft w:val="0"/>
      <w:marRight w:val="0"/>
      <w:marTop w:val="0"/>
      <w:marBottom w:val="0"/>
      <w:divBdr>
        <w:top w:val="none" w:sz="0" w:space="0" w:color="auto"/>
        <w:left w:val="none" w:sz="0" w:space="0" w:color="auto"/>
        <w:bottom w:val="none" w:sz="0" w:space="0" w:color="auto"/>
        <w:right w:val="none" w:sz="0" w:space="0" w:color="auto"/>
      </w:divBdr>
    </w:div>
    <w:div w:id="779183974">
      <w:bodyDiv w:val="1"/>
      <w:marLeft w:val="0"/>
      <w:marRight w:val="0"/>
      <w:marTop w:val="0"/>
      <w:marBottom w:val="0"/>
      <w:divBdr>
        <w:top w:val="none" w:sz="0" w:space="0" w:color="auto"/>
        <w:left w:val="none" w:sz="0" w:space="0" w:color="auto"/>
        <w:bottom w:val="none" w:sz="0" w:space="0" w:color="auto"/>
        <w:right w:val="none" w:sz="0" w:space="0" w:color="auto"/>
      </w:divBdr>
    </w:div>
    <w:div w:id="798228541">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141001221">
      <w:bodyDiv w:val="1"/>
      <w:marLeft w:val="0"/>
      <w:marRight w:val="0"/>
      <w:marTop w:val="0"/>
      <w:marBottom w:val="0"/>
      <w:divBdr>
        <w:top w:val="none" w:sz="0" w:space="0" w:color="auto"/>
        <w:left w:val="none" w:sz="0" w:space="0" w:color="auto"/>
        <w:bottom w:val="none" w:sz="0" w:space="0" w:color="auto"/>
        <w:right w:val="none" w:sz="0" w:space="0" w:color="auto"/>
      </w:divBdr>
    </w:div>
    <w:div w:id="1200509207">
      <w:bodyDiv w:val="1"/>
      <w:marLeft w:val="0"/>
      <w:marRight w:val="0"/>
      <w:marTop w:val="0"/>
      <w:marBottom w:val="0"/>
      <w:divBdr>
        <w:top w:val="none" w:sz="0" w:space="0" w:color="auto"/>
        <w:left w:val="none" w:sz="0" w:space="0" w:color="auto"/>
        <w:bottom w:val="none" w:sz="0" w:space="0" w:color="auto"/>
        <w:right w:val="none" w:sz="0" w:space="0" w:color="auto"/>
      </w:divBdr>
    </w:div>
    <w:div w:id="1200584716">
      <w:bodyDiv w:val="1"/>
      <w:marLeft w:val="0"/>
      <w:marRight w:val="0"/>
      <w:marTop w:val="0"/>
      <w:marBottom w:val="0"/>
      <w:divBdr>
        <w:top w:val="none" w:sz="0" w:space="0" w:color="auto"/>
        <w:left w:val="none" w:sz="0" w:space="0" w:color="auto"/>
        <w:bottom w:val="none" w:sz="0" w:space="0" w:color="auto"/>
        <w:right w:val="none" w:sz="0" w:space="0" w:color="auto"/>
      </w:divBdr>
    </w:div>
    <w:div w:id="1217620877">
      <w:bodyDiv w:val="1"/>
      <w:marLeft w:val="0"/>
      <w:marRight w:val="0"/>
      <w:marTop w:val="0"/>
      <w:marBottom w:val="0"/>
      <w:divBdr>
        <w:top w:val="none" w:sz="0" w:space="0" w:color="auto"/>
        <w:left w:val="none" w:sz="0" w:space="0" w:color="auto"/>
        <w:bottom w:val="none" w:sz="0" w:space="0" w:color="auto"/>
        <w:right w:val="none" w:sz="0" w:space="0" w:color="auto"/>
      </w:divBdr>
    </w:div>
    <w:div w:id="1237784450">
      <w:bodyDiv w:val="1"/>
      <w:marLeft w:val="0"/>
      <w:marRight w:val="0"/>
      <w:marTop w:val="0"/>
      <w:marBottom w:val="0"/>
      <w:divBdr>
        <w:top w:val="none" w:sz="0" w:space="0" w:color="auto"/>
        <w:left w:val="none" w:sz="0" w:space="0" w:color="auto"/>
        <w:bottom w:val="none" w:sz="0" w:space="0" w:color="auto"/>
        <w:right w:val="none" w:sz="0" w:space="0" w:color="auto"/>
      </w:divBdr>
    </w:div>
    <w:div w:id="1270968626">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56929034">
      <w:bodyDiv w:val="1"/>
      <w:marLeft w:val="0"/>
      <w:marRight w:val="0"/>
      <w:marTop w:val="0"/>
      <w:marBottom w:val="0"/>
      <w:divBdr>
        <w:top w:val="none" w:sz="0" w:space="0" w:color="auto"/>
        <w:left w:val="none" w:sz="0" w:space="0" w:color="auto"/>
        <w:bottom w:val="none" w:sz="0" w:space="0" w:color="auto"/>
        <w:right w:val="none" w:sz="0" w:space="0" w:color="auto"/>
      </w:divBdr>
    </w:div>
    <w:div w:id="1358846350">
      <w:bodyDiv w:val="1"/>
      <w:marLeft w:val="0"/>
      <w:marRight w:val="0"/>
      <w:marTop w:val="0"/>
      <w:marBottom w:val="0"/>
      <w:divBdr>
        <w:top w:val="none" w:sz="0" w:space="0" w:color="auto"/>
        <w:left w:val="none" w:sz="0" w:space="0" w:color="auto"/>
        <w:bottom w:val="none" w:sz="0" w:space="0" w:color="auto"/>
        <w:right w:val="none" w:sz="0" w:space="0" w:color="auto"/>
      </w:divBdr>
    </w:div>
    <w:div w:id="1392995165">
      <w:bodyDiv w:val="1"/>
      <w:marLeft w:val="0"/>
      <w:marRight w:val="0"/>
      <w:marTop w:val="0"/>
      <w:marBottom w:val="0"/>
      <w:divBdr>
        <w:top w:val="none" w:sz="0" w:space="0" w:color="auto"/>
        <w:left w:val="none" w:sz="0" w:space="0" w:color="auto"/>
        <w:bottom w:val="none" w:sz="0" w:space="0" w:color="auto"/>
        <w:right w:val="none" w:sz="0" w:space="0" w:color="auto"/>
      </w:divBdr>
    </w:div>
    <w:div w:id="1455708975">
      <w:bodyDiv w:val="1"/>
      <w:marLeft w:val="0"/>
      <w:marRight w:val="0"/>
      <w:marTop w:val="0"/>
      <w:marBottom w:val="0"/>
      <w:divBdr>
        <w:top w:val="none" w:sz="0" w:space="0" w:color="auto"/>
        <w:left w:val="none" w:sz="0" w:space="0" w:color="auto"/>
        <w:bottom w:val="none" w:sz="0" w:space="0" w:color="auto"/>
        <w:right w:val="none" w:sz="0" w:space="0" w:color="auto"/>
      </w:divBdr>
    </w:div>
    <w:div w:id="1462190780">
      <w:bodyDiv w:val="1"/>
      <w:marLeft w:val="0"/>
      <w:marRight w:val="0"/>
      <w:marTop w:val="0"/>
      <w:marBottom w:val="0"/>
      <w:divBdr>
        <w:top w:val="none" w:sz="0" w:space="0" w:color="auto"/>
        <w:left w:val="none" w:sz="0" w:space="0" w:color="auto"/>
        <w:bottom w:val="none" w:sz="0" w:space="0" w:color="auto"/>
        <w:right w:val="none" w:sz="0" w:space="0" w:color="auto"/>
      </w:divBdr>
    </w:div>
    <w:div w:id="1479224200">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766421874">
      <w:bodyDiv w:val="1"/>
      <w:marLeft w:val="0"/>
      <w:marRight w:val="0"/>
      <w:marTop w:val="0"/>
      <w:marBottom w:val="0"/>
      <w:divBdr>
        <w:top w:val="none" w:sz="0" w:space="0" w:color="auto"/>
        <w:left w:val="none" w:sz="0" w:space="0" w:color="auto"/>
        <w:bottom w:val="none" w:sz="0" w:space="0" w:color="auto"/>
        <w:right w:val="none" w:sz="0" w:space="0" w:color="auto"/>
      </w:divBdr>
    </w:div>
    <w:div w:id="1943951019">
      <w:bodyDiv w:val="1"/>
      <w:marLeft w:val="0"/>
      <w:marRight w:val="0"/>
      <w:marTop w:val="0"/>
      <w:marBottom w:val="0"/>
      <w:divBdr>
        <w:top w:val="none" w:sz="0" w:space="0" w:color="auto"/>
        <w:left w:val="none" w:sz="0" w:space="0" w:color="auto"/>
        <w:bottom w:val="none" w:sz="0" w:space="0" w:color="auto"/>
        <w:right w:val="none" w:sz="0" w:space="0" w:color="auto"/>
      </w:divBdr>
    </w:div>
    <w:div w:id="1996059558">
      <w:bodyDiv w:val="1"/>
      <w:marLeft w:val="0"/>
      <w:marRight w:val="0"/>
      <w:marTop w:val="0"/>
      <w:marBottom w:val="0"/>
      <w:divBdr>
        <w:top w:val="none" w:sz="0" w:space="0" w:color="auto"/>
        <w:left w:val="none" w:sz="0" w:space="0" w:color="auto"/>
        <w:bottom w:val="none" w:sz="0" w:space="0" w:color="auto"/>
        <w:right w:val="none" w:sz="0" w:space="0" w:color="auto"/>
      </w:divBdr>
    </w:div>
    <w:div w:id="1999184950">
      <w:bodyDiv w:val="1"/>
      <w:marLeft w:val="0"/>
      <w:marRight w:val="0"/>
      <w:marTop w:val="0"/>
      <w:marBottom w:val="0"/>
      <w:divBdr>
        <w:top w:val="none" w:sz="0" w:space="0" w:color="auto"/>
        <w:left w:val="none" w:sz="0" w:space="0" w:color="auto"/>
        <w:bottom w:val="none" w:sz="0" w:space="0" w:color="auto"/>
        <w:right w:val="none" w:sz="0" w:space="0" w:color="auto"/>
      </w:divBdr>
    </w:div>
    <w:div w:id="2107923308">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D5E91-FFD0-48F7-92F8-4FF318F0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60</Pages>
  <Words>16277</Words>
  <Characters>92782</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108842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Александр Сергеевич Секачев</cp:lastModifiedBy>
  <cp:revision>6</cp:revision>
  <cp:lastPrinted>2022-08-03T11:13:00Z</cp:lastPrinted>
  <dcterms:created xsi:type="dcterms:W3CDTF">2022-07-07T07:49:00Z</dcterms:created>
  <dcterms:modified xsi:type="dcterms:W3CDTF">2022-08-03T12:43:00Z</dcterms:modified>
</cp:coreProperties>
</file>