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942B9" w14:textId="77777777" w:rsidR="00F949D3" w:rsidRPr="00CE0A9E" w:rsidRDefault="00F949D3">
      <w:pPr>
        <w:spacing w:after="1" w:line="220" w:lineRule="atLeast"/>
        <w:jc w:val="center"/>
        <w:rPr>
          <w:rFonts w:ascii="Times New Roman" w:hAnsi="Times New Roman"/>
          <w:b/>
          <w:sz w:val="20"/>
          <w:szCs w:val="20"/>
        </w:rPr>
      </w:pPr>
    </w:p>
    <w:p w14:paraId="57AF1C23" w14:textId="668B6574" w:rsidR="00884616" w:rsidRPr="008537A0" w:rsidRDefault="00884616" w:rsidP="00884616">
      <w:pPr>
        <w:pStyle w:val="af2"/>
        <w:shd w:val="clear" w:color="auto" w:fill="FFFFFF"/>
        <w:spacing w:before="0" w:beforeAutospacing="0" w:after="0" w:afterAutospacing="0"/>
        <w:jc w:val="right"/>
        <w:rPr>
          <w:rFonts w:ascii="Arial" w:hAnsi="Arial" w:cs="Arial"/>
          <w:color w:val="333333"/>
          <w:sz w:val="23"/>
          <w:szCs w:val="23"/>
        </w:rPr>
      </w:pPr>
      <w:r w:rsidRPr="008537A0">
        <w:rPr>
          <w:color w:val="333333"/>
          <w:sz w:val="20"/>
          <w:szCs w:val="20"/>
          <w:shd w:val="clear" w:color="auto" w:fill="FFFF00"/>
        </w:rPr>
        <w:t>Приложение</w:t>
      </w:r>
    </w:p>
    <w:p w14:paraId="73D74E24" w14:textId="77777777" w:rsidR="00884616" w:rsidRPr="008537A0" w:rsidRDefault="00884616" w:rsidP="00884616">
      <w:pPr>
        <w:pStyle w:val="af2"/>
        <w:shd w:val="clear" w:color="auto" w:fill="FFFFFF"/>
        <w:spacing w:before="0" w:beforeAutospacing="0" w:after="0" w:afterAutospacing="0"/>
        <w:jc w:val="right"/>
        <w:rPr>
          <w:rFonts w:ascii="Arial" w:hAnsi="Arial" w:cs="Arial"/>
          <w:color w:val="333333"/>
          <w:sz w:val="23"/>
          <w:szCs w:val="23"/>
        </w:rPr>
      </w:pPr>
      <w:r w:rsidRPr="008537A0">
        <w:rPr>
          <w:color w:val="333333"/>
          <w:sz w:val="20"/>
          <w:szCs w:val="20"/>
          <w:shd w:val="clear" w:color="auto" w:fill="FFFF00"/>
        </w:rPr>
        <w:t>к постановлению главы</w:t>
      </w:r>
    </w:p>
    <w:p w14:paraId="25DDBCB5" w14:textId="77777777" w:rsidR="00884616" w:rsidRPr="008537A0" w:rsidRDefault="00884616" w:rsidP="00884616">
      <w:pPr>
        <w:pStyle w:val="af2"/>
        <w:shd w:val="clear" w:color="auto" w:fill="FFFFFF"/>
        <w:spacing w:before="0" w:beforeAutospacing="0" w:after="0" w:afterAutospacing="0"/>
        <w:jc w:val="right"/>
        <w:rPr>
          <w:rFonts w:ascii="Arial" w:hAnsi="Arial" w:cs="Arial"/>
          <w:color w:val="333333"/>
          <w:sz w:val="23"/>
          <w:szCs w:val="23"/>
        </w:rPr>
      </w:pPr>
      <w:r w:rsidRPr="008537A0">
        <w:rPr>
          <w:color w:val="333333"/>
          <w:sz w:val="20"/>
          <w:szCs w:val="20"/>
          <w:shd w:val="clear" w:color="auto" w:fill="FFFF00"/>
        </w:rPr>
        <w:t>                                                                                                           городского округа Истра</w:t>
      </w:r>
    </w:p>
    <w:p w14:paraId="469D2885" w14:textId="77777777" w:rsidR="00884616" w:rsidRPr="008537A0" w:rsidRDefault="00884616" w:rsidP="00884616">
      <w:pPr>
        <w:pStyle w:val="af2"/>
        <w:shd w:val="clear" w:color="auto" w:fill="FFFFFF"/>
        <w:spacing w:before="0" w:beforeAutospacing="0" w:after="0" w:afterAutospacing="0"/>
        <w:jc w:val="right"/>
        <w:rPr>
          <w:rFonts w:ascii="Arial" w:hAnsi="Arial" w:cs="Arial"/>
          <w:color w:val="333333"/>
          <w:sz w:val="23"/>
          <w:szCs w:val="23"/>
        </w:rPr>
      </w:pPr>
      <w:r w:rsidRPr="008537A0">
        <w:rPr>
          <w:color w:val="333333"/>
          <w:sz w:val="20"/>
          <w:szCs w:val="20"/>
          <w:shd w:val="clear" w:color="auto" w:fill="FFFF00"/>
        </w:rPr>
        <w:t>                                                                                                          </w:t>
      </w:r>
      <w:r w:rsidRPr="008537A0">
        <w:rPr>
          <w:color w:val="333333"/>
          <w:sz w:val="20"/>
          <w:szCs w:val="20"/>
          <w:u w:val="single"/>
          <w:shd w:val="clear" w:color="auto" w:fill="FFFF00"/>
        </w:rPr>
        <w:t>от _________</w:t>
      </w:r>
      <w:proofErr w:type="gramStart"/>
      <w:r w:rsidRPr="008537A0">
        <w:rPr>
          <w:color w:val="333333"/>
          <w:sz w:val="20"/>
          <w:szCs w:val="20"/>
          <w:u w:val="single"/>
          <w:shd w:val="clear" w:color="auto" w:fill="FFFF00"/>
        </w:rPr>
        <w:t>_  №</w:t>
      </w:r>
      <w:proofErr w:type="gramEnd"/>
      <w:r w:rsidRPr="008537A0">
        <w:rPr>
          <w:color w:val="333333"/>
          <w:sz w:val="20"/>
          <w:szCs w:val="20"/>
          <w:u w:val="single"/>
          <w:shd w:val="clear" w:color="auto" w:fill="FFFF00"/>
        </w:rPr>
        <w:t> </w:t>
      </w:r>
      <w:r w:rsidRPr="008537A0">
        <w:rPr>
          <w:color w:val="333333"/>
          <w:sz w:val="20"/>
          <w:szCs w:val="20"/>
          <w:u w:val="single"/>
        </w:rPr>
        <w:t>______</w:t>
      </w:r>
    </w:p>
    <w:p w14:paraId="16285C12" w14:textId="77777777" w:rsidR="00884616" w:rsidRPr="008537A0" w:rsidRDefault="00884616" w:rsidP="00884616">
      <w:pPr>
        <w:spacing w:after="1" w:line="220" w:lineRule="atLeast"/>
        <w:jc w:val="center"/>
        <w:rPr>
          <w:rFonts w:ascii="Times New Roman" w:hAnsi="Times New Roman"/>
          <w:b/>
          <w:sz w:val="20"/>
          <w:szCs w:val="20"/>
        </w:rPr>
      </w:pPr>
    </w:p>
    <w:p w14:paraId="2560EBA4" w14:textId="77777777" w:rsidR="00884616" w:rsidRPr="00073B7C" w:rsidRDefault="00884616" w:rsidP="00884616">
      <w:pPr>
        <w:spacing w:after="1" w:line="220" w:lineRule="atLeast"/>
        <w:jc w:val="center"/>
        <w:rPr>
          <w:rFonts w:ascii="Times New Roman" w:hAnsi="Times New Roman"/>
          <w:b/>
          <w:sz w:val="20"/>
          <w:szCs w:val="20"/>
        </w:rPr>
      </w:pPr>
      <w:r w:rsidRPr="008537A0">
        <w:rPr>
          <w:rFonts w:ascii="Times New Roman" w:hAnsi="Times New Roman"/>
          <w:color w:val="333333"/>
          <w:sz w:val="28"/>
          <w:szCs w:val="28"/>
          <w:shd w:val="clear" w:color="auto" w:fill="FFFF00"/>
        </w:rPr>
        <w:t>Муниципальная программа</w:t>
      </w:r>
      <w:r w:rsidRPr="008537A0">
        <w:rPr>
          <w:rFonts w:ascii="Times New Roman" w:hAnsi="Times New Roman"/>
          <w:b/>
          <w:bCs/>
          <w:color w:val="333333"/>
          <w:shd w:val="clear" w:color="auto" w:fill="FFFFFF"/>
        </w:rPr>
        <w:t> </w:t>
      </w:r>
      <w:r w:rsidRPr="008537A0">
        <w:rPr>
          <w:rFonts w:ascii="Times New Roman" w:hAnsi="Times New Roman"/>
          <w:color w:val="333333"/>
          <w:sz w:val="28"/>
          <w:szCs w:val="28"/>
          <w:shd w:val="clear" w:color="auto" w:fill="FFFF00"/>
        </w:rPr>
        <w:t>городского округа Истра «Образование»</w:t>
      </w:r>
    </w:p>
    <w:p w14:paraId="123CC8E6" w14:textId="77777777" w:rsidR="00884616" w:rsidRPr="005A3493" w:rsidRDefault="00884616" w:rsidP="00884616">
      <w:pPr>
        <w:spacing w:after="1" w:line="220" w:lineRule="atLeast"/>
        <w:jc w:val="center"/>
        <w:rPr>
          <w:rFonts w:ascii="Times New Roman" w:hAnsi="Times New Roman"/>
          <w:b/>
          <w:sz w:val="20"/>
          <w:szCs w:val="20"/>
        </w:rPr>
      </w:pPr>
    </w:p>
    <w:p w14:paraId="387D23D7" w14:textId="77777777" w:rsidR="00F949D3" w:rsidRPr="005A3493" w:rsidRDefault="00F949D3" w:rsidP="00F949D3">
      <w:pPr>
        <w:spacing w:after="1" w:line="220" w:lineRule="atLeast"/>
        <w:rPr>
          <w:rFonts w:ascii="Times New Roman" w:hAnsi="Times New Roman"/>
          <w:sz w:val="16"/>
          <w:szCs w:val="16"/>
        </w:rPr>
      </w:pPr>
      <w:r w:rsidRPr="005A3493">
        <w:rPr>
          <w:rFonts w:ascii="Times New Roman" w:hAnsi="Times New Roman"/>
          <w:b/>
          <w:sz w:val="16"/>
          <w:szCs w:val="16"/>
        </w:rPr>
        <w:t xml:space="preserve">                                                                                                                              (наименование муниципального образования)</w:t>
      </w:r>
    </w:p>
    <w:p w14:paraId="33D4B1DE" w14:textId="77777777" w:rsidR="002E44CF" w:rsidRPr="005A3493" w:rsidRDefault="002E44CF">
      <w:pPr>
        <w:spacing w:after="1"/>
        <w:rPr>
          <w:rFonts w:ascii="Times New Roman" w:hAnsi="Times New Roman"/>
          <w:sz w:val="20"/>
          <w:szCs w:val="20"/>
        </w:rPr>
      </w:pPr>
    </w:p>
    <w:p w14:paraId="01B8656C" w14:textId="77777777" w:rsidR="002E44CF" w:rsidRPr="005A3493" w:rsidRDefault="002E44CF">
      <w:pPr>
        <w:spacing w:after="1" w:line="220" w:lineRule="atLeast"/>
        <w:jc w:val="both"/>
        <w:rPr>
          <w:rFonts w:ascii="Times New Roman" w:hAnsi="Times New Roman"/>
          <w:sz w:val="20"/>
          <w:szCs w:val="20"/>
        </w:rPr>
      </w:pPr>
    </w:p>
    <w:p w14:paraId="1A17968F" w14:textId="77777777" w:rsidR="002E44CF" w:rsidRPr="005A3493" w:rsidRDefault="002E44C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5A3493">
        <w:rPr>
          <w:rFonts w:ascii="Times New Roman" w:hAnsi="Times New Roman"/>
          <w:b/>
          <w:sz w:val="24"/>
          <w:szCs w:val="24"/>
        </w:rPr>
        <w:t xml:space="preserve">Паспорт муниципальной программы </w:t>
      </w:r>
    </w:p>
    <w:p w14:paraId="15F7B9E1" w14:textId="77777777" w:rsidR="00626E8F" w:rsidRPr="005A3493" w:rsidRDefault="00626E8F" w:rsidP="00DA6A88">
      <w:pPr>
        <w:spacing w:after="1" w:line="220" w:lineRule="atLeast"/>
        <w:jc w:val="both"/>
        <w:rPr>
          <w:rFonts w:ascii="Times New Roman" w:hAnsi="Times New Roman"/>
          <w:sz w:val="24"/>
          <w:szCs w:val="24"/>
        </w:rPr>
      </w:pPr>
    </w:p>
    <w:p w14:paraId="5BA2B39E" w14:textId="77777777" w:rsidR="002E44CF" w:rsidRPr="005A3493" w:rsidRDefault="002E44CF" w:rsidP="00DA6A88">
      <w:pPr>
        <w:spacing w:after="1" w:line="220" w:lineRule="atLeast"/>
        <w:jc w:val="both"/>
        <w:rPr>
          <w:rFonts w:ascii="Times New Roman" w:hAnsi="Times New Roman"/>
          <w:sz w:val="24"/>
          <w:szCs w:val="24"/>
        </w:rPr>
      </w:pPr>
    </w:p>
    <w:tbl>
      <w:tblPr>
        <w:tblW w:w="1388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07"/>
        <w:gridCol w:w="1384"/>
        <w:gridCol w:w="1418"/>
        <w:gridCol w:w="1417"/>
        <w:gridCol w:w="1276"/>
        <w:gridCol w:w="1843"/>
        <w:gridCol w:w="1242"/>
      </w:tblGrid>
      <w:tr w:rsidR="00F12973" w:rsidRPr="005A3493" w14:paraId="5DA9212B" w14:textId="77777777" w:rsidTr="00EF2882">
        <w:tc>
          <w:tcPr>
            <w:tcW w:w="5307" w:type="dxa"/>
          </w:tcPr>
          <w:p w14:paraId="0BD1AE29" w14:textId="77777777" w:rsidR="00F12973" w:rsidRPr="005A3493" w:rsidRDefault="00F12973" w:rsidP="00626E8F">
            <w:pPr>
              <w:spacing w:after="1" w:line="220" w:lineRule="atLeast"/>
              <w:rPr>
                <w:rFonts w:ascii="Times New Roman" w:hAnsi="Times New Roman"/>
                <w:sz w:val="24"/>
                <w:szCs w:val="24"/>
              </w:rPr>
            </w:pPr>
            <w:r w:rsidRPr="005A3493">
              <w:rPr>
                <w:rFonts w:ascii="Times New Roman" w:hAnsi="Times New Roman"/>
                <w:sz w:val="24"/>
                <w:szCs w:val="24"/>
              </w:rPr>
              <w:t>Координатор муниципальной программы</w:t>
            </w:r>
          </w:p>
        </w:tc>
        <w:tc>
          <w:tcPr>
            <w:tcW w:w="8580" w:type="dxa"/>
            <w:gridSpan w:val="6"/>
          </w:tcPr>
          <w:p w14:paraId="061314BE" w14:textId="77777777" w:rsidR="00F12973" w:rsidRPr="005A3493" w:rsidRDefault="00C92D27" w:rsidP="00F949D3">
            <w:pPr>
              <w:autoSpaceDE w:val="0"/>
              <w:autoSpaceDN w:val="0"/>
              <w:adjustRightInd w:val="0"/>
              <w:spacing w:before="60" w:after="60"/>
              <w:jc w:val="both"/>
              <w:rPr>
                <w:rFonts w:ascii="Times New Roman" w:hAnsi="Times New Roman"/>
                <w:sz w:val="24"/>
                <w:szCs w:val="24"/>
              </w:rPr>
            </w:pPr>
            <w:r w:rsidRPr="005A3493">
              <w:rPr>
                <w:rFonts w:ascii="Times New Roman" w:hAnsi="Times New Roman"/>
                <w:sz w:val="24"/>
                <w:szCs w:val="24"/>
              </w:rPr>
              <w:t>Первый заместитель главы администрации городского округа Истра-</w:t>
            </w:r>
          </w:p>
          <w:p w14:paraId="250F7931" w14:textId="77777777" w:rsidR="00C92D27" w:rsidRPr="005A3493" w:rsidRDefault="00C92D27" w:rsidP="00F949D3">
            <w:pPr>
              <w:autoSpaceDE w:val="0"/>
              <w:autoSpaceDN w:val="0"/>
              <w:adjustRightInd w:val="0"/>
              <w:spacing w:before="60" w:after="60"/>
              <w:jc w:val="both"/>
              <w:rPr>
                <w:rFonts w:ascii="Times New Roman" w:hAnsi="Times New Roman"/>
                <w:sz w:val="24"/>
                <w:szCs w:val="24"/>
              </w:rPr>
            </w:pPr>
            <w:proofErr w:type="spellStart"/>
            <w:r w:rsidRPr="005A3493">
              <w:rPr>
                <w:rFonts w:ascii="Times New Roman" w:hAnsi="Times New Roman"/>
                <w:sz w:val="24"/>
                <w:szCs w:val="24"/>
              </w:rPr>
              <w:t>Бикмухаметова</w:t>
            </w:r>
            <w:proofErr w:type="spellEnd"/>
            <w:r w:rsidRPr="005A3493">
              <w:rPr>
                <w:rFonts w:ascii="Times New Roman" w:hAnsi="Times New Roman"/>
                <w:sz w:val="24"/>
                <w:szCs w:val="24"/>
              </w:rPr>
              <w:t xml:space="preserve"> Татьяна Ивановна</w:t>
            </w:r>
          </w:p>
        </w:tc>
      </w:tr>
      <w:tr w:rsidR="00626E8F" w:rsidRPr="005A3493" w14:paraId="69143E00" w14:textId="77777777" w:rsidTr="00EF2882">
        <w:tc>
          <w:tcPr>
            <w:tcW w:w="5307" w:type="dxa"/>
          </w:tcPr>
          <w:p w14:paraId="3C6A5CB1" w14:textId="77777777" w:rsidR="00626E8F" w:rsidRPr="005A3493" w:rsidRDefault="00626E8F" w:rsidP="00626E8F">
            <w:pPr>
              <w:spacing w:after="1" w:line="220" w:lineRule="atLeast"/>
              <w:rPr>
                <w:rFonts w:ascii="Times New Roman" w:hAnsi="Times New Roman"/>
                <w:sz w:val="24"/>
                <w:szCs w:val="24"/>
              </w:rPr>
            </w:pPr>
            <w:r w:rsidRPr="005A3493">
              <w:rPr>
                <w:rFonts w:ascii="Times New Roman" w:hAnsi="Times New Roman"/>
                <w:sz w:val="24"/>
                <w:szCs w:val="24"/>
              </w:rPr>
              <w:t xml:space="preserve">Муниципальный заказчик программы </w:t>
            </w:r>
          </w:p>
        </w:tc>
        <w:tc>
          <w:tcPr>
            <w:tcW w:w="8580" w:type="dxa"/>
            <w:gridSpan w:val="6"/>
          </w:tcPr>
          <w:p w14:paraId="5772C59F" w14:textId="77777777" w:rsidR="00626E8F" w:rsidRPr="005A3493" w:rsidRDefault="00C92D27" w:rsidP="00F949D3">
            <w:pPr>
              <w:autoSpaceDE w:val="0"/>
              <w:autoSpaceDN w:val="0"/>
              <w:adjustRightInd w:val="0"/>
              <w:spacing w:before="60" w:after="60"/>
              <w:jc w:val="both"/>
              <w:rPr>
                <w:rFonts w:ascii="Times New Roman" w:hAnsi="Times New Roman"/>
                <w:sz w:val="24"/>
                <w:szCs w:val="24"/>
              </w:rPr>
            </w:pPr>
            <w:r w:rsidRPr="005A3493">
              <w:rPr>
                <w:rFonts w:ascii="Times New Roman" w:hAnsi="Times New Roman"/>
                <w:sz w:val="24"/>
                <w:szCs w:val="24"/>
              </w:rPr>
              <w:t>Управление образованием администрации городского округа Истра</w:t>
            </w:r>
          </w:p>
        </w:tc>
      </w:tr>
      <w:tr w:rsidR="00DC7A46" w:rsidRPr="008537A0" w14:paraId="580CC970" w14:textId="77777777" w:rsidTr="00EF2882">
        <w:tc>
          <w:tcPr>
            <w:tcW w:w="5307" w:type="dxa"/>
          </w:tcPr>
          <w:p w14:paraId="489B6CA7"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Цели муниципальной программы</w:t>
            </w:r>
          </w:p>
        </w:tc>
        <w:tc>
          <w:tcPr>
            <w:tcW w:w="8580" w:type="dxa"/>
            <w:gridSpan w:val="6"/>
          </w:tcPr>
          <w:p w14:paraId="0DA416AA" w14:textId="77777777" w:rsidR="00DC7A46" w:rsidRPr="005A3493" w:rsidRDefault="00DC7A46" w:rsidP="00DC7A46">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A3493">
              <w:rPr>
                <w:rFonts w:ascii="Times New Roman" w:hAnsi="Times New Roman"/>
                <w:sz w:val="24"/>
                <w:szCs w:val="24"/>
              </w:rPr>
              <w:t>Подпрограмма I «Дошкольное образование»</w:t>
            </w:r>
            <w:r w:rsidRPr="005A3493">
              <w:rPr>
                <w:rFonts w:ascii="Times New Roman" w:eastAsia="Times New Roman" w:hAnsi="Times New Roman"/>
                <w:sz w:val="24"/>
                <w:szCs w:val="24"/>
                <w:lang w:eastAsia="ru-RU"/>
              </w:rPr>
              <w:t xml:space="preserve"> -решение проблемы, связанной с обеспечением доступности и повышения качества услуг дошкольного образования. Для ее решения в подпрограмме определены две задачи, в том числе задача по снижению доли детей в возрасте от 1,5 до 3 лет, не получающих дошкольное образование и ликвидации очередности в дошкольные образовательные организации. Данная подпрограмма обеспечивает достижение одного из основных результатов муниципальной программы – 100 процентов доступа к услугам дошкольного образования детей в возрасте от 1,5 до 3 лет, нуждающихся в услуге дошкольного образования.</w:t>
            </w:r>
          </w:p>
          <w:p w14:paraId="6B0642FC" w14:textId="77777777" w:rsidR="00DC7A46" w:rsidRPr="005A3493" w:rsidRDefault="00DC7A46" w:rsidP="00DC7A46">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A3493">
              <w:rPr>
                <w:rFonts w:ascii="Times New Roman" w:hAnsi="Times New Roman"/>
                <w:sz w:val="24"/>
                <w:szCs w:val="24"/>
              </w:rPr>
              <w:t>Подпрограмма II «Общее образование»</w:t>
            </w:r>
            <w:r w:rsidRPr="005A3493">
              <w:rPr>
                <w:rFonts w:ascii="Times New Roman" w:eastAsia="Times New Roman" w:hAnsi="Times New Roman"/>
                <w:sz w:val="24"/>
                <w:szCs w:val="24"/>
                <w:lang w:eastAsia="ru-RU"/>
              </w:rPr>
              <w:t xml:space="preserve"> -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 В рамках подпрограммы должно быть обеспечено выполнение Указа Президента Российской Федерации № 597.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w:t>
            </w:r>
          </w:p>
          <w:p w14:paraId="6A44A578" w14:textId="77777777" w:rsidR="00DC7A46" w:rsidRPr="005A3493" w:rsidRDefault="00DC7A46" w:rsidP="00DC7A46">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5A3493">
              <w:rPr>
                <w:rFonts w:ascii="Times New Roman" w:hAnsi="Times New Roman"/>
                <w:sz w:val="24"/>
                <w:szCs w:val="24"/>
              </w:rPr>
              <w:t xml:space="preserve">             Подпрограмма III «Дополнительное образование, воспитание и психолого-</w:t>
            </w:r>
            <w:r w:rsidRPr="005A3493">
              <w:rPr>
                <w:rFonts w:ascii="Times New Roman" w:hAnsi="Times New Roman"/>
                <w:sz w:val="24"/>
                <w:szCs w:val="24"/>
              </w:rPr>
              <w:lastRenderedPageBreak/>
              <w:t>социальное сопровождение детей»</w:t>
            </w:r>
            <w:r w:rsidRPr="005A3493">
              <w:rPr>
                <w:rFonts w:ascii="Times New Roman" w:eastAsia="Times New Roman" w:hAnsi="Times New Roman"/>
                <w:sz w:val="24"/>
                <w:szCs w:val="24"/>
                <w:lang w:eastAsia="ru-RU"/>
              </w:rPr>
              <w:t xml:space="preserve"> -  решение проблем, связанных с обеспечением доступности дополнительного образования детей, профилактикой асоциальных явлений. В рамках подпрограммы выделены четыре задач, в том числе задача формирования системы непрерывного вариативного дополнительного образования детей. Данная подпрограмма обеспечит выполнение </w:t>
            </w:r>
            <w:hyperlink r:id="rId8" w:tooltip="Указ Президента РФ от 07.05.2012 N 599 &quot;О мерах по реализации государственной политики в области образования и науки&quot;{КонсультантПлюс}" w:history="1">
              <w:r w:rsidRPr="005A3493">
                <w:rPr>
                  <w:rFonts w:ascii="Times New Roman" w:eastAsia="Times New Roman" w:hAnsi="Times New Roman"/>
                  <w:sz w:val="24"/>
                  <w:szCs w:val="24"/>
                  <w:lang w:eastAsia="ru-RU"/>
                </w:rPr>
                <w:t>Указа</w:t>
              </w:r>
            </w:hyperlink>
            <w:r w:rsidRPr="005A3493">
              <w:rPr>
                <w:rFonts w:ascii="Times New Roman" w:eastAsia="Times New Roman" w:hAnsi="Times New Roman"/>
                <w:sz w:val="24"/>
                <w:szCs w:val="24"/>
                <w:lang w:eastAsia="ru-RU"/>
              </w:rPr>
              <w:t xml:space="preserve"> Президента Российской Федерации №599 по увеличению доли детей в возрасте от 5 до 18 лет, обучающихся по дополнительным образовательным программам, до 83,3 процента.(в ред. </w:t>
            </w:r>
            <w:hyperlink r:id="rId9" w:tooltip="Постановление Правительства МО от 25.02.2014 N 108/6 &quot;О внесении изменений в государственную программу Московской области &quot;Образование Подмосковья&quot; на 2014-2018 годы и о признании утратившими силу некоторых постановлений Правительства Московской области&quot;{Консу" w:history="1">
              <w:r w:rsidRPr="005A3493">
                <w:rPr>
                  <w:rFonts w:ascii="Times New Roman" w:eastAsia="Times New Roman" w:hAnsi="Times New Roman"/>
                  <w:sz w:val="24"/>
                  <w:szCs w:val="24"/>
                  <w:lang w:eastAsia="ru-RU"/>
                </w:rPr>
                <w:t>постановления</w:t>
              </w:r>
            </w:hyperlink>
            <w:r w:rsidRPr="005A3493">
              <w:rPr>
                <w:rFonts w:ascii="Times New Roman" w:eastAsia="Times New Roman" w:hAnsi="Times New Roman"/>
                <w:sz w:val="24"/>
                <w:szCs w:val="24"/>
                <w:lang w:eastAsia="ru-RU"/>
              </w:rPr>
              <w:t xml:space="preserve"> Правительства МО от 25.02.2014 N 108/6).Обеспечение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668CEA65"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 xml:space="preserve">                  Подпрограмма </w:t>
            </w:r>
            <w:r w:rsidRPr="005A3493">
              <w:rPr>
                <w:rFonts w:ascii="Times New Roman" w:hAnsi="Times New Roman"/>
                <w:sz w:val="24"/>
                <w:szCs w:val="24"/>
                <w:lang w:val="en-US"/>
              </w:rPr>
              <w:t>I</w:t>
            </w:r>
            <w:r w:rsidRPr="005A3493">
              <w:rPr>
                <w:rFonts w:ascii="Times New Roman" w:hAnsi="Times New Roman"/>
                <w:sz w:val="24"/>
                <w:szCs w:val="24"/>
              </w:rPr>
              <w:t>V «Профессиональное образование» » -</w:t>
            </w:r>
            <w:r w:rsidRPr="005A3493">
              <w:rPr>
                <w:rFonts w:ascii="Times New Roman" w:eastAsia="Times New Roman" w:hAnsi="Times New Roman"/>
                <w:sz w:val="24"/>
                <w:szCs w:val="24"/>
                <w:lang w:eastAsia="ru-RU"/>
              </w:rPr>
              <w:t>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w:t>
            </w:r>
            <w:r w:rsidRPr="005A3493">
              <w:rPr>
                <w:rFonts w:ascii="Times New Roman" w:hAnsi="Times New Roman"/>
                <w:sz w:val="24"/>
                <w:szCs w:val="24"/>
              </w:rPr>
              <w:t xml:space="preserve"> </w:t>
            </w:r>
            <w:r w:rsidRPr="005A3493">
              <w:rPr>
                <w:rFonts w:ascii="Times New Roman" w:eastAsia="Times New Roman" w:hAnsi="Times New Roman"/>
                <w:sz w:val="24"/>
                <w:szCs w:val="24"/>
                <w:lang w:eastAsia="ru-RU"/>
              </w:rPr>
              <w:t>реализацию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w:t>
            </w:r>
            <w:r w:rsidRPr="005A3493">
              <w:rPr>
                <w:rFonts w:ascii="Times New Roman" w:hAnsi="Times New Roman"/>
                <w:sz w:val="24"/>
                <w:szCs w:val="24"/>
              </w:rPr>
              <w:t xml:space="preserve"> на увеличение числа </w:t>
            </w:r>
            <w:r w:rsidRPr="005A3493">
              <w:rPr>
                <w:rFonts w:ascii="Times New Roman" w:eastAsia="Times New Roman" w:hAnsi="Times New Roman"/>
                <w:sz w:val="24"/>
                <w:szCs w:val="24"/>
                <w:lang w:eastAsia="ru-RU"/>
              </w:rPr>
              <w:t xml:space="preserve"> педагогических  работников, прошедших добровольно независимую оценку квалификации.</w:t>
            </w:r>
          </w:p>
          <w:p w14:paraId="470923EB" w14:textId="77777777" w:rsidR="00DC7A46" w:rsidRPr="005A3493" w:rsidRDefault="00DC7A46" w:rsidP="00EF2882">
            <w:pPr>
              <w:spacing w:after="0" w:line="240" w:lineRule="auto"/>
              <w:ind w:hanging="407"/>
              <w:jc w:val="both"/>
              <w:rPr>
                <w:rFonts w:ascii="Times New Roman" w:eastAsia="Times New Roman" w:hAnsi="Times New Roman"/>
                <w:sz w:val="24"/>
                <w:szCs w:val="24"/>
                <w:lang w:eastAsia="ru-RU"/>
              </w:rPr>
            </w:pPr>
            <w:r w:rsidRPr="005A3493">
              <w:rPr>
                <w:rFonts w:ascii="Times New Roman" w:hAnsi="Times New Roman"/>
                <w:sz w:val="24"/>
                <w:szCs w:val="24"/>
              </w:rPr>
              <w:t xml:space="preserve">                 Подпрограмма V «Обеспечивающая подпрограмма»</w:t>
            </w:r>
            <w:r w:rsidRPr="005A3493">
              <w:rPr>
                <w:rFonts w:ascii="Times New Roman" w:eastAsia="Times New Roman" w:hAnsi="Times New Roman"/>
                <w:sz w:val="24"/>
                <w:szCs w:val="24"/>
                <w:lang w:eastAsia="ru-RU"/>
              </w:rPr>
              <w:t xml:space="preserve"> - создание условий для реализации полномочий органов местного самоуправления, обеспечение деятельности муниципальных органов - учреждения в сфере образования, обеспечение деятельности прочих учреждений образования (межшкольные учебные комбинаты, хозяйственные эксплуатационные конторы,  методические кабинеты). В рамках подпрограммы решаются три задачи, которые ведут к повышению эффективности использования бюджетных средств в системе образования, увеличению доли муниципальных систем образования, в которых внедрены инструменты управления по результатам.</w:t>
            </w:r>
          </w:p>
          <w:p w14:paraId="44B3D88B" w14:textId="77777777" w:rsidR="00DC7A46" w:rsidRPr="005A3493" w:rsidRDefault="00DC7A46" w:rsidP="00DC7A46">
            <w:pPr>
              <w:spacing w:after="1" w:line="220" w:lineRule="atLeast"/>
              <w:rPr>
                <w:rFonts w:ascii="Times New Roman" w:hAnsi="Times New Roman"/>
                <w:sz w:val="24"/>
                <w:szCs w:val="24"/>
              </w:rPr>
            </w:pPr>
          </w:p>
          <w:p w14:paraId="42873519" w14:textId="77777777" w:rsidR="00DC7A46" w:rsidRPr="005A3493" w:rsidRDefault="00DC7A46" w:rsidP="00DC7A46">
            <w:pPr>
              <w:spacing w:after="1" w:line="220" w:lineRule="atLeast"/>
              <w:rPr>
                <w:rFonts w:ascii="Times New Roman" w:hAnsi="Times New Roman"/>
                <w:sz w:val="24"/>
                <w:szCs w:val="24"/>
              </w:rPr>
            </w:pPr>
          </w:p>
        </w:tc>
      </w:tr>
      <w:tr w:rsidR="00DC7A46" w:rsidRPr="005A3493" w14:paraId="559BB93B" w14:textId="77777777" w:rsidTr="00EF2882">
        <w:tc>
          <w:tcPr>
            <w:tcW w:w="5307" w:type="dxa"/>
          </w:tcPr>
          <w:p w14:paraId="7D98A0DB"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lastRenderedPageBreak/>
              <w:t xml:space="preserve">Перечень подпрограмм </w:t>
            </w:r>
          </w:p>
          <w:p w14:paraId="635FE339" w14:textId="77777777" w:rsidR="00DC7A46" w:rsidRPr="005A3493" w:rsidRDefault="00DC7A46" w:rsidP="00DC7A46">
            <w:pPr>
              <w:spacing w:after="1" w:line="220" w:lineRule="atLeast"/>
              <w:rPr>
                <w:rFonts w:ascii="Times New Roman" w:hAnsi="Times New Roman"/>
                <w:sz w:val="24"/>
                <w:szCs w:val="24"/>
              </w:rPr>
            </w:pPr>
          </w:p>
        </w:tc>
        <w:tc>
          <w:tcPr>
            <w:tcW w:w="8580" w:type="dxa"/>
            <w:gridSpan w:val="6"/>
          </w:tcPr>
          <w:p w14:paraId="709CF0AC"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Подпрограмма 1 «Дошкольное образование»</w:t>
            </w:r>
          </w:p>
          <w:p w14:paraId="4FC9F710"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Подпрограмма 2 «Общее образование»</w:t>
            </w:r>
          </w:p>
          <w:p w14:paraId="1217EEF7"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Подпрограмма 3 «Дополнительное образование, воспитание и психолого-социальное сопровождение детей»</w:t>
            </w:r>
          </w:p>
          <w:p w14:paraId="3B373E84"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Подпрограмма 4 «Профессиональное образование»</w:t>
            </w:r>
          </w:p>
          <w:p w14:paraId="51661E0D"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Подпрограмма 5 «Обеспечивающая подпрограмма»</w:t>
            </w:r>
          </w:p>
        </w:tc>
      </w:tr>
      <w:tr w:rsidR="00DC7A46" w:rsidRPr="005A3493" w14:paraId="37F01A76" w14:textId="77777777" w:rsidTr="00EF2882">
        <w:tc>
          <w:tcPr>
            <w:tcW w:w="5307" w:type="dxa"/>
            <w:vMerge w:val="restart"/>
          </w:tcPr>
          <w:p w14:paraId="521DE479"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 xml:space="preserve">Источники финансирования </w:t>
            </w:r>
          </w:p>
        </w:tc>
        <w:tc>
          <w:tcPr>
            <w:tcW w:w="8580" w:type="dxa"/>
            <w:gridSpan w:val="6"/>
          </w:tcPr>
          <w:p w14:paraId="5FD2E034"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Расходы (тыс. руб.) муниципальной программы, в том числе по годам:</w:t>
            </w:r>
          </w:p>
        </w:tc>
      </w:tr>
      <w:tr w:rsidR="00DC7A46" w:rsidRPr="005A3493" w14:paraId="033AD767" w14:textId="77777777" w:rsidTr="00EF2882">
        <w:tc>
          <w:tcPr>
            <w:tcW w:w="5307" w:type="dxa"/>
            <w:vMerge/>
          </w:tcPr>
          <w:p w14:paraId="1133E61B" w14:textId="77777777" w:rsidR="00DC7A46" w:rsidRPr="005A3493" w:rsidRDefault="00DC7A46" w:rsidP="00DC7A46">
            <w:pPr>
              <w:rPr>
                <w:rFonts w:ascii="Times New Roman" w:hAnsi="Times New Roman"/>
                <w:sz w:val="24"/>
                <w:szCs w:val="24"/>
              </w:rPr>
            </w:pPr>
          </w:p>
        </w:tc>
        <w:tc>
          <w:tcPr>
            <w:tcW w:w="1384" w:type="dxa"/>
          </w:tcPr>
          <w:p w14:paraId="0F0F46FE"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Всего</w:t>
            </w:r>
          </w:p>
        </w:tc>
        <w:tc>
          <w:tcPr>
            <w:tcW w:w="1418" w:type="dxa"/>
          </w:tcPr>
          <w:p w14:paraId="5823460E" w14:textId="77777777" w:rsidR="00DC7A46" w:rsidRPr="00147D4A" w:rsidRDefault="00DC7A46" w:rsidP="00DC7A46">
            <w:pPr>
              <w:spacing w:after="1" w:line="220" w:lineRule="atLeast"/>
              <w:rPr>
                <w:rFonts w:ascii="Times New Roman" w:hAnsi="Times New Roman"/>
                <w:sz w:val="24"/>
                <w:szCs w:val="24"/>
              </w:rPr>
            </w:pPr>
            <w:r w:rsidRPr="00147D4A">
              <w:rPr>
                <w:rFonts w:ascii="Times New Roman" w:hAnsi="Times New Roman"/>
                <w:sz w:val="24"/>
                <w:szCs w:val="24"/>
              </w:rPr>
              <w:t>2020 год</w:t>
            </w:r>
          </w:p>
        </w:tc>
        <w:tc>
          <w:tcPr>
            <w:tcW w:w="1417" w:type="dxa"/>
          </w:tcPr>
          <w:p w14:paraId="5C436160" w14:textId="77777777" w:rsidR="00DC7A46" w:rsidRPr="00147D4A" w:rsidRDefault="00DC7A46" w:rsidP="00147D4A">
            <w:pPr>
              <w:pStyle w:val="ConsPlusNormal"/>
              <w:ind w:firstLine="0"/>
              <w:rPr>
                <w:rFonts w:ascii="Times New Roman" w:hAnsi="Times New Roman" w:cs="Times New Roman"/>
                <w:sz w:val="24"/>
                <w:szCs w:val="24"/>
              </w:rPr>
            </w:pPr>
            <w:r w:rsidRPr="00147D4A">
              <w:rPr>
                <w:rFonts w:ascii="Times New Roman" w:hAnsi="Times New Roman" w:cs="Times New Roman"/>
                <w:sz w:val="24"/>
                <w:szCs w:val="24"/>
              </w:rPr>
              <w:t>2021год</w:t>
            </w:r>
          </w:p>
        </w:tc>
        <w:tc>
          <w:tcPr>
            <w:tcW w:w="1276" w:type="dxa"/>
          </w:tcPr>
          <w:p w14:paraId="1FFB74FF"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2022 год</w:t>
            </w:r>
          </w:p>
        </w:tc>
        <w:tc>
          <w:tcPr>
            <w:tcW w:w="1843" w:type="dxa"/>
          </w:tcPr>
          <w:p w14:paraId="0CC41B4E"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2023 год</w:t>
            </w:r>
          </w:p>
        </w:tc>
        <w:tc>
          <w:tcPr>
            <w:tcW w:w="1242" w:type="dxa"/>
          </w:tcPr>
          <w:p w14:paraId="5A582972"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2024 год</w:t>
            </w:r>
          </w:p>
        </w:tc>
      </w:tr>
      <w:tr w:rsidR="00DC7A46" w:rsidRPr="005A3493" w14:paraId="3BF6CAC0" w14:textId="77777777" w:rsidTr="00EF2882">
        <w:tc>
          <w:tcPr>
            <w:tcW w:w="5307" w:type="dxa"/>
          </w:tcPr>
          <w:p w14:paraId="03664DDC"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Средства бюджета Московской области</w:t>
            </w:r>
          </w:p>
        </w:tc>
        <w:tc>
          <w:tcPr>
            <w:tcW w:w="1384" w:type="dxa"/>
          </w:tcPr>
          <w:p w14:paraId="06C59053" w14:textId="44BF159D" w:rsidR="00DC7A46" w:rsidRPr="005A3493" w:rsidRDefault="00CC137A" w:rsidP="00DC7A46">
            <w:pPr>
              <w:spacing w:after="1" w:line="220" w:lineRule="atLeast"/>
              <w:rPr>
                <w:rFonts w:ascii="Times New Roman" w:hAnsi="Times New Roman"/>
                <w:sz w:val="24"/>
                <w:szCs w:val="24"/>
              </w:rPr>
            </w:pPr>
            <w:r>
              <w:rPr>
                <w:rFonts w:ascii="Times New Roman" w:hAnsi="Times New Roman"/>
                <w:sz w:val="24"/>
                <w:szCs w:val="24"/>
              </w:rPr>
              <w:t>7366656,29</w:t>
            </w:r>
          </w:p>
        </w:tc>
        <w:tc>
          <w:tcPr>
            <w:tcW w:w="1418" w:type="dxa"/>
          </w:tcPr>
          <w:p w14:paraId="643E6861" w14:textId="77777777" w:rsidR="00DC7A46" w:rsidRPr="005A3493" w:rsidRDefault="00DD1B7B" w:rsidP="00DC7A46">
            <w:pPr>
              <w:spacing w:after="1" w:line="220" w:lineRule="atLeast"/>
              <w:rPr>
                <w:rFonts w:ascii="Times New Roman" w:hAnsi="Times New Roman"/>
                <w:sz w:val="24"/>
                <w:szCs w:val="24"/>
              </w:rPr>
            </w:pPr>
            <w:r w:rsidRPr="005A3493">
              <w:rPr>
                <w:rFonts w:ascii="Times New Roman" w:hAnsi="Times New Roman"/>
                <w:sz w:val="24"/>
                <w:szCs w:val="24"/>
              </w:rPr>
              <w:t>2412403,3</w:t>
            </w:r>
          </w:p>
        </w:tc>
        <w:tc>
          <w:tcPr>
            <w:tcW w:w="1417" w:type="dxa"/>
          </w:tcPr>
          <w:p w14:paraId="49373093" w14:textId="7D097CBD" w:rsidR="00DC7A46" w:rsidRPr="005A3493" w:rsidRDefault="00CC137A" w:rsidP="00DC7A46">
            <w:pPr>
              <w:spacing w:after="1" w:line="220" w:lineRule="atLeast"/>
              <w:rPr>
                <w:rFonts w:ascii="Times New Roman" w:hAnsi="Times New Roman"/>
                <w:sz w:val="24"/>
                <w:szCs w:val="24"/>
              </w:rPr>
            </w:pPr>
            <w:r>
              <w:rPr>
                <w:rFonts w:ascii="Times New Roman" w:hAnsi="Times New Roman"/>
                <w:sz w:val="24"/>
                <w:szCs w:val="24"/>
              </w:rPr>
              <w:t>2467974,53</w:t>
            </w:r>
          </w:p>
        </w:tc>
        <w:tc>
          <w:tcPr>
            <w:tcW w:w="1276" w:type="dxa"/>
          </w:tcPr>
          <w:p w14:paraId="654F5A75" w14:textId="24FEEB94" w:rsidR="00DC7A46" w:rsidRPr="005A3493" w:rsidRDefault="00CC137A" w:rsidP="00DC7A46">
            <w:pPr>
              <w:spacing w:after="1" w:line="220" w:lineRule="atLeast"/>
              <w:rPr>
                <w:rFonts w:ascii="Times New Roman" w:hAnsi="Times New Roman"/>
                <w:sz w:val="24"/>
                <w:szCs w:val="24"/>
              </w:rPr>
            </w:pPr>
            <w:r>
              <w:rPr>
                <w:rFonts w:ascii="Times New Roman" w:hAnsi="Times New Roman"/>
                <w:sz w:val="24"/>
                <w:szCs w:val="24"/>
              </w:rPr>
              <w:t>2453153,84</w:t>
            </w:r>
          </w:p>
        </w:tc>
        <w:tc>
          <w:tcPr>
            <w:tcW w:w="1843" w:type="dxa"/>
          </w:tcPr>
          <w:p w14:paraId="304E194A" w14:textId="7450B62A" w:rsidR="00DC7A46" w:rsidRPr="005A3493" w:rsidRDefault="00CC137A" w:rsidP="00DC7A46">
            <w:pPr>
              <w:spacing w:after="1" w:line="220" w:lineRule="atLeast"/>
              <w:rPr>
                <w:rFonts w:ascii="Times New Roman" w:hAnsi="Times New Roman"/>
                <w:sz w:val="24"/>
                <w:szCs w:val="24"/>
              </w:rPr>
            </w:pPr>
            <w:r>
              <w:rPr>
                <w:rFonts w:ascii="Times New Roman" w:hAnsi="Times New Roman"/>
                <w:sz w:val="24"/>
                <w:szCs w:val="24"/>
              </w:rPr>
              <w:t>33124,70</w:t>
            </w:r>
          </w:p>
        </w:tc>
        <w:tc>
          <w:tcPr>
            <w:tcW w:w="1242" w:type="dxa"/>
          </w:tcPr>
          <w:p w14:paraId="3F2CFD1B"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0,00</w:t>
            </w:r>
          </w:p>
        </w:tc>
      </w:tr>
      <w:tr w:rsidR="00DC7A46" w:rsidRPr="005A3493" w14:paraId="61761D55" w14:textId="77777777" w:rsidTr="00EF2882">
        <w:tc>
          <w:tcPr>
            <w:tcW w:w="5307" w:type="dxa"/>
          </w:tcPr>
          <w:p w14:paraId="05CD0EB5"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Средства бюджета муниципального образования</w:t>
            </w:r>
          </w:p>
        </w:tc>
        <w:tc>
          <w:tcPr>
            <w:tcW w:w="1384" w:type="dxa"/>
          </w:tcPr>
          <w:p w14:paraId="26B9D8E6" w14:textId="686B3582" w:rsidR="00DC7A46" w:rsidRPr="005A3493" w:rsidRDefault="00147D4A" w:rsidP="00DC7A46">
            <w:pPr>
              <w:spacing w:after="1" w:line="220" w:lineRule="atLeast"/>
              <w:rPr>
                <w:rFonts w:ascii="Times New Roman" w:hAnsi="Times New Roman"/>
                <w:sz w:val="24"/>
                <w:szCs w:val="24"/>
              </w:rPr>
            </w:pPr>
            <w:r>
              <w:rPr>
                <w:rFonts w:ascii="Times New Roman" w:hAnsi="Times New Roman"/>
                <w:sz w:val="24"/>
                <w:szCs w:val="24"/>
              </w:rPr>
              <w:t>6020055,68</w:t>
            </w:r>
          </w:p>
        </w:tc>
        <w:tc>
          <w:tcPr>
            <w:tcW w:w="1418" w:type="dxa"/>
          </w:tcPr>
          <w:p w14:paraId="42C2AA4C" w14:textId="506EBADF" w:rsidR="00DC7A46" w:rsidRPr="005A3493" w:rsidRDefault="00147D4A" w:rsidP="00DC7A46">
            <w:pPr>
              <w:spacing w:after="1" w:line="220" w:lineRule="atLeast"/>
              <w:rPr>
                <w:rFonts w:ascii="Times New Roman" w:hAnsi="Times New Roman"/>
                <w:sz w:val="24"/>
                <w:szCs w:val="24"/>
              </w:rPr>
            </w:pPr>
            <w:r>
              <w:rPr>
                <w:rFonts w:ascii="Times New Roman" w:hAnsi="Times New Roman"/>
                <w:sz w:val="24"/>
                <w:szCs w:val="24"/>
              </w:rPr>
              <w:t>1176799,42</w:t>
            </w:r>
          </w:p>
        </w:tc>
        <w:tc>
          <w:tcPr>
            <w:tcW w:w="1417" w:type="dxa"/>
          </w:tcPr>
          <w:p w14:paraId="410C0F09" w14:textId="68DDFBC7" w:rsidR="00CA6DD7" w:rsidRPr="005A3493" w:rsidRDefault="009A05DD" w:rsidP="00DC7A46">
            <w:pPr>
              <w:spacing w:after="1" w:line="220" w:lineRule="atLeast"/>
              <w:rPr>
                <w:rFonts w:ascii="Times New Roman" w:hAnsi="Times New Roman"/>
                <w:sz w:val="24"/>
                <w:szCs w:val="24"/>
              </w:rPr>
            </w:pPr>
            <w:r>
              <w:rPr>
                <w:rFonts w:ascii="Times New Roman" w:hAnsi="Times New Roman"/>
                <w:sz w:val="24"/>
                <w:szCs w:val="24"/>
              </w:rPr>
              <w:t>1133220,43</w:t>
            </w:r>
          </w:p>
        </w:tc>
        <w:tc>
          <w:tcPr>
            <w:tcW w:w="1276" w:type="dxa"/>
          </w:tcPr>
          <w:p w14:paraId="06A9958E" w14:textId="230F84B7" w:rsidR="00DC7A46" w:rsidRPr="005A3493" w:rsidRDefault="009A05DD" w:rsidP="00DC7A46">
            <w:pPr>
              <w:spacing w:after="1" w:line="220" w:lineRule="atLeast"/>
              <w:rPr>
                <w:rFonts w:ascii="Times New Roman" w:hAnsi="Times New Roman"/>
                <w:sz w:val="24"/>
                <w:szCs w:val="24"/>
              </w:rPr>
            </w:pPr>
            <w:r>
              <w:rPr>
                <w:rFonts w:ascii="Times New Roman" w:hAnsi="Times New Roman"/>
                <w:sz w:val="24"/>
                <w:szCs w:val="24"/>
              </w:rPr>
              <w:t>906002,75</w:t>
            </w:r>
          </w:p>
        </w:tc>
        <w:tc>
          <w:tcPr>
            <w:tcW w:w="1843" w:type="dxa"/>
          </w:tcPr>
          <w:p w14:paraId="32DB0E6D" w14:textId="0ECAB103" w:rsidR="00DC7A46" w:rsidRPr="005A3493" w:rsidRDefault="009A05DD" w:rsidP="00DC7A46">
            <w:pPr>
              <w:spacing w:after="1" w:line="220" w:lineRule="atLeast"/>
              <w:rPr>
                <w:rFonts w:ascii="Times New Roman" w:hAnsi="Times New Roman"/>
                <w:sz w:val="24"/>
                <w:szCs w:val="24"/>
              </w:rPr>
            </w:pPr>
            <w:r>
              <w:rPr>
                <w:rFonts w:ascii="Times New Roman" w:hAnsi="Times New Roman"/>
                <w:sz w:val="24"/>
                <w:szCs w:val="24"/>
              </w:rPr>
              <w:t>1408229,66</w:t>
            </w:r>
          </w:p>
        </w:tc>
        <w:tc>
          <w:tcPr>
            <w:tcW w:w="1242" w:type="dxa"/>
          </w:tcPr>
          <w:p w14:paraId="18C53B06" w14:textId="35EDB0CA" w:rsidR="00DC7A46" w:rsidRPr="005A3493" w:rsidRDefault="009A05DD" w:rsidP="00DC7A46">
            <w:pPr>
              <w:spacing w:after="1" w:line="220" w:lineRule="atLeast"/>
              <w:rPr>
                <w:rFonts w:ascii="Times New Roman" w:hAnsi="Times New Roman"/>
                <w:sz w:val="24"/>
                <w:szCs w:val="24"/>
              </w:rPr>
            </w:pPr>
            <w:r>
              <w:rPr>
                <w:rFonts w:ascii="Times New Roman" w:hAnsi="Times New Roman"/>
                <w:sz w:val="24"/>
                <w:szCs w:val="24"/>
              </w:rPr>
              <w:t>1395803,36</w:t>
            </w:r>
          </w:p>
        </w:tc>
      </w:tr>
      <w:tr w:rsidR="00DC7A46" w:rsidRPr="005A3493" w14:paraId="4BB08A10" w14:textId="77777777" w:rsidTr="00EF2882">
        <w:tc>
          <w:tcPr>
            <w:tcW w:w="5307" w:type="dxa"/>
          </w:tcPr>
          <w:p w14:paraId="0B504303"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Внебюджетные средства</w:t>
            </w:r>
          </w:p>
        </w:tc>
        <w:tc>
          <w:tcPr>
            <w:tcW w:w="1384" w:type="dxa"/>
          </w:tcPr>
          <w:p w14:paraId="21278A9B"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665720,20</w:t>
            </w:r>
          </w:p>
        </w:tc>
        <w:tc>
          <w:tcPr>
            <w:tcW w:w="1418" w:type="dxa"/>
          </w:tcPr>
          <w:p w14:paraId="04FD1ED9"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136111,8</w:t>
            </w:r>
          </w:p>
        </w:tc>
        <w:tc>
          <w:tcPr>
            <w:tcW w:w="1417" w:type="dxa"/>
          </w:tcPr>
          <w:p w14:paraId="7D9529B2"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132402,1</w:t>
            </w:r>
          </w:p>
        </w:tc>
        <w:tc>
          <w:tcPr>
            <w:tcW w:w="1276" w:type="dxa"/>
          </w:tcPr>
          <w:p w14:paraId="5E6D7AB6"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132402,1</w:t>
            </w:r>
          </w:p>
        </w:tc>
        <w:tc>
          <w:tcPr>
            <w:tcW w:w="1843" w:type="dxa"/>
          </w:tcPr>
          <w:p w14:paraId="29098B6F"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132402,1</w:t>
            </w:r>
          </w:p>
        </w:tc>
        <w:tc>
          <w:tcPr>
            <w:tcW w:w="1242" w:type="dxa"/>
          </w:tcPr>
          <w:p w14:paraId="6E36E9B4"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132402,1</w:t>
            </w:r>
          </w:p>
        </w:tc>
      </w:tr>
      <w:tr w:rsidR="00DC7A46" w:rsidRPr="005A3493" w14:paraId="570951B4" w14:textId="77777777" w:rsidTr="00EF2882">
        <w:tc>
          <w:tcPr>
            <w:tcW w:w="5307" w:type="dxa"/>
          </w:tcPr>
          <w:p w14:paraId="4EAD6266"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Средства федерального бюджета</w:t>
            </w:r>
          </w:p>
        </w:tc>
        <w:tc>
          <w:tcPr>
            <w:tcW w:w="1384" w:type="dxa"/>
          </w:tcPr>
          <w:p w14:paraId="6CA4D40B" w14:textId="600F8509" w:rsidR="00DC7A46" w:rsidRPr="005A3493" w:rsidRDefault="00147D4A" w:rsidP="00DC7A46">
            <w:pPr>
              <w:spacing w:after="1" w:line="220" w:lineRule="atLeast"/>
              <w:rPr>
                <w:rFonts w:ascii="Times New Roman" w:hAnsi="Times New Roman"/>
                <w:sz w:val="24"/>
                <w:szCs w:val="24"/>
              </w:rPr>
            </w:pPr>
            <w:r>
              <w:rPr>
                <w:rFonts w:ascii="Times New Roman" w:hAnsi="Times New Roman"/>
                <w:sz w:val="24"/>
                <w:szCs w:val="24"/>
              </w:rPr>
              <w:t>228258,39</w:t>
            </w:r>
          </w:p>
        </w:tc>
        <w:tc>
          <w:tcPr>
            <w:tcW w:w="1418" w:type="dxa"/>
          </w:tcPr>
          <w:p w14:paraId="0A67A6E8" w14:textId="77777777" w:rsidR="00DD1B7B" w:rsidRPr="005A3493" w:rsidRDefault="00DD1B7B" w:rsidP="00DC7A46">
            <w:pPr>
              <w:spacing w:after="1" w:line="220" w:lineRule="atLeast"/>
              <w:rPr>
                <w:rFonts w:ascii="Times New Roman" w:hAnsi="Times New Roman"/>
                <w:sz w:val="24"/>
                <w:szCs w:val="24"/>
              </w:rPr>
            </w:pPr>
            <w:r w:rsidRPr="005A3493">
              <w:rPr>
                <w:rFonts w:ascii="Times New Roman" w:hAnsi="Times New Roman"/>
                <w:sz w:val="24"/>
                <w:szCs w:val="24"/>
              </w:rPr>
              <w:t>37054,7</w:t>
            </w:r>
          </w:p>
        </w:tc>
        <w:tc>
          <w:tcPr>
            <w:tcW w:w="1417" w:type="dxa"/>
          </w:tcPr>
          <w:p w14:paraId="457ABDF7" w14:textId="2C5F2DCF" w:rsidR="00DC7A46" w:rsidRPr="005A3493" w:rsidRDefault="009A05DD" w:rsidP="00DC7A46">
            <w:pPr>
              <w:spacing w:after="1" w:line="220" w:lineRule="atLeast"/>
              <w:rPr>
                <w:rFonts w:ascii="Times New Roman" w:hAnsi="Times New Roman"/>
                <w:sz w:val="24"/>
                <w:szCs w:val="24"/>
              </w:rPr>
            </w:pPr>
            <w:r>
              <w:rPr>
                <w:rFonts w:ascii="Times New Roman" w:hAnsi="Times New Roman"/>
                <w:sz w:val="24"/>
                <w:szCs w:val="24"/>
              </w:rPr>
              <w:t>67893,87</w:t>
            </w:r>
          </w:p>
        </w:tc>
        <w:tc>
          <w:tcPr>
            <w:tcW w:w="1276" w:type="dxa"/>
          </w:tcPr>
          <w:p w14:paraId="10D6829A" w14:textId="3250DB29" w:rsidR="001703C5" w:rsidRPr="005A3493" w:rsidRDefault="009A05DD" w:rsidP="00DC7A46">
            <w:pPr>
              <w:spacing w:after="1" w:line="220" w:lineRule="atLeast"/>
              <w:rPr>
                <w:rFonts w:ascii="Times New Roman" w:hAnsi="Times New Roman"/>
                <w:sz w:val="24"/>
                <w:szCs w:val="24"/>
              </w:rPr>
            </w:pPr>
            <w:r>
              <w:rPr>
                <w:rFonts w:ascii="Times New Roman" w:hAnsi="Times New Roman"/>
                <w:sz w:val="24"/>
                <w:szCs w:val="24"/>
              </w:rPr>
              <w:t>69948,12</w:t>
            </w:r>
          </w:p>
        </w:tc>
        <w:tc>
          <w:tcPr>
            <w:tcW w:w="1843" w:type="dxa"/>
          </w:tcPr>
          <w:p w14:paraId="105D0792"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53361,7</w:t>
            </w:r>
          </w:p>
        </w:tc>
        <w:tc>
          <w:tcPr>
            <w:tcW w:w="1242" w:type="dxa"/>
          </w:tcPr>
          <w:p w14:paraId="5BF8134D"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0,00</w:t>
            </w:r>
          </w:p>
        </w:tc>
      </w:tr>
      <w:tr w:rsidR="00DC7A46" w:rsidRPr="005A3493" w14:paraId="75B7C681" w14:textId="77777777" w:rsidTr="00EF2882">
        <w:tblPrEx>
          <w:tblBorders>
            <w:insideH w:val="nil"/>
          </w:tblBorders>
        </w:tblPrEx>
        <w:tc>
          <w:tcPr>
            <w:tcW w:w="5307" w:type="dxa"/>
            <w:tcBorders>
              <w:bottom w:val="single" w:sz="4" w:space="0" w:color="auto"/>
            </w:tcBorders>
          </w:tcPr>
          <w:p w14:paraId="1B905357" w14:textId="7777777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Всего, в том числе по годам:</w:t>
            </w:r>
          </w:p>
        </w:tc>
        <w:tc>
          <w:tcPr>
            <w:tcW w:w="1384" w:type="dxa"/>
            <w:tcBorders>
              <w:bottom w:val="single" w:sz="4" w:space="0" w:color="auto"/>
            </w:tcBorders>
          </w:tcPr>
          <w:p w14:paraId="0AD9E822" w14:textId="7671FAE3" w:rsidR="00DC7A46" w:rsidRPr="005A3493" w:rsidRDefault="00147D4A" w:rsidP="00DC7A46">
            <w:pPr>
              <w:spacing w:after="1" w:line="220" w:lineRule="atLeast"/>
              <w:rPr>
                <w:rFonts w:ascii="Times New Roman" w:hAnsi="Times New Roman"/>
                <w:sz w:val="24"/>
                <w:szCs w:val="24"/>
              </w:rPr>
            </w:pPr>
            <w:r>
              <w:rPr>
                <w:rFonts w:ascii="Times New Roman" w:hAnsi="Times New Roman"/>
                <w:sz w:val="24"/>
                <w:szCs w:val="24"/>
              </w:rPr>
              <w:t>14280690,56</w:t>
            </w:r>
          </w:p>
        </w:tc>
        <w:tc>
          <w:tcPr>
            <w:tcW w:w="1418" w:type="dxa"/>
            <w:tcBorders>
              <w:bottom w:val="single" w:sz="4" w:space="0" w:color="auto"/>
            </w:tcBorders>
          </w:tcPr>
          <w:p w14:paraId="64AB0451" w14:textId="326D98CB" w:rsidR="00DD1B7B" w:rsidRPr="005A3493" w:rsidRDefault="00147D4A" w:rsidP="00DC7A46">
            <w:pPr>
              <w:spacing w:after="1" w:line="220" w:lineRule="atLeast"/>
              <w:rPr>
                <w:rFonts w:ascii="Times New Roman" w:hAnsi="Times New Roman"/>
                <w:sz w:val="24"/>
                <w:szCs w:val="24"/>
              </w:rPr>
            </w:pPr>
            <w:r>
              <w:rPr>
                <w:rFonts w:ascii="Times New Roman" w:hAnsi="Times New Roman"/>
                <w:sz w:val="24"/>
                <w:szCs w:val="24"/>
              </w:rPr>
              <w:t>3762369,14</w:t>
            </w:r>
          </w:p>
        </w:tc>
        <w:tc>
          <w:tcPr>
            <w:tcW w:w="1417" w:type="dxa"/>
            <w:tcBorders>
              <w:bottom w:val="single" w:sz="4" w:space="0" w:color="auto"/>
            </w:tcBorders>
          </w:tcPr>
          <w:p w14:paraId="0FD17876" w14:textId="785ACBF6" w:rsidR="00DC7A46" w:rsidRPr="005A3493" w:rsidRDefault="009A05DD" w:rsidP="00DC7A46">
            <w:pPr>
              <w:spacing w:after="1" w:line="220" w:lineRule="atLeast"/>
              <w:rPr>
                <w:rFonts w:ascii="Times New Roman" w:hAnsi="Times New Roman"/>
                <w:sz w:val="24"/>
                <w:szCs w:val="24"/>
              </w:rPr>
            </w:pPr>
            <w:r>
              <w:rPr>
                <w:rFonts w:ascii="Times New Roman" w:hAnsi="Times New Roman"/>
                <w:sz w:val="24"/>
                <w:szCs w:val="24"/>
              </w:rPr>
              <w:t>3801490,99</w:t>
            </w:r>
          </w:p>
        </w:tc>
        <w:tc>
          <w:tcPr>
            <w:tcW w:w="1276" w:type="dxa"/>
            <w:tcBorders>
              <w:bottom w:val="single" w:sz="4" w:space="0" w:color="auto"/>
            </w:tcBorders>
          </w:tcPr>
          <w:p w14:paraId="720702F5" w14:textId="57C521A5" w:rsidR="00DC7A46" w:rsidRPr="005A3493" w:rsidRDefault="009A05DD" w:rsidP="00DC7A46">
            <w:pPr>
              <w:spacing w:after="1" w:line="220" w:lineRule="atLeast"/>
              <w:rPr>
                <w:rFonts w:ascii="Times New Roman" w:hAnsi="Times New Roman"/>
                <w:sz w:val="24"/>
                <w:szCs w:val="24"/>
              </w:rPr>
            </w:pPr>
            <w:r>
              <w:rPr>
                <w:rFonts w:ascii="Times New Roman" w:hAnsi="Times New Roman"/>
                <w:sz w:val="24"/>
                <w:szCs w:val="24"/>
              </w:rPr>
              <w:t>3561506,81</w:t>
            </w:r>
          </w:p>
        </w:tc>
        <w:tc>
          <w:tcPr>
            <w:tcW w:w="1843" w:type="dxa"/>
            <w:tcBorders>
              <w:bottom w:val="single" w:sz="4" w:space="0" w:color="auto"/>
            </w:tcBorders>
          </w:tcPr>
          <w:p w14:paraId="120964C5" w14:textId="72B15EF7" w:rsidR="00DC7A46" w:rsidRPr="005A3493" w:rsidRDefault="00DC7A46" w:rsidP="00DC7A46">
            <w:pPr>
              <w:spacing w:after="1" w:line="220" w:lineRule="atLeast"/>
              <w:rPr>
                <w:rFonts w:ascii="Times New Roman" w:hAnsi="Times New Roman"/>
                <w:sz w:val="24"/>
                <w:szCs w:val="24"/>
              </w:rPr>
            </w:pPr>
            <w:r w:rsidRPr="005A3493">
              <w:rPr>
                <w:rFonts w:ascii="Times New Roman" w:hAnsi="Times New Roman"/>
                <w:sz w:val="24"/>
                <w:szCs w:val="24"/>
              </w:rPr>
              <w:t>1</w:t>
            </w:r>
            <w:r w:rsidR="009A05DD">
              <w:rPr>
                <w:rFonts w:ascii="Times New Roman" w:hAnsi="Times New Roman"/>
                <w:sz w:val="24"/>
                <w:szCs w:val="24"/>
              </w:rPr>
              <w:t>627118,16</w:t>
            </w:r>
          </w:p>
        </w:tc>
        <w:tc>
          <w:tcPr>
            <w:tcW w:w="1242" w:type="dxa"/>
            <w:tcBorders>
              <w:bottom w:val="single" w:sz="4" w:space="0" w:color="auto"/>
            </w:tcBorders>
          </w:tcPr>
          <w:p w14:paraId="0D6BA579" w14:textId="366F808C" w:rsidR="00DC7A46" w:rsidRPr="005A3493" w:rsidRDefault="009A05DD" w:rsidP="00DC7A46">
            <w:pPr>
              <w:spacing w:after="1" w:line="220" w:lineRule="atLeast"/>
              <w:rPr>
                <w:rFonts w:ascii="Times New Roman" w:hAnsi="Times New Roman"/>
                <w:sz w:val="24"/>
                <w:szCs w:val="24"/>
              </w:rPr>
            </w:pPr>
            <w:r>
              <w:rPr>
                <w:rFonts w:ascii="Times New Roman" w:hAnsi="Times New Roman"/>
                <w:sz w:val="24"/>
                <w:szCs w:val="24"/>
              </w:rPr>
              <w:t>1528205,46</w:t>
            </w:r>
          </w:p>
        </w:tc>
      </w:tr>
    </w:tbl>
    <w:p w14:paraId="264741DE" w14:textId="77777777" w:rsidR="002E44CF" w:rsidRPr="005A3493" w:rsidRDefault="002E44CF">
      <w:pPr>
        <w:spacing w:after="1" w:line="220" w:lineRule="atLeast"/>
        <w:jc w:val="both"/>
        <w:rPr>
          <w:rFonts w:ascii="Times New Roman" w:hAnsi="Times New Roman"/>
          <w:sz w:val="24"/>
          <w:szCs w:val="24"/>
        </w:rPr>
      </w:pPr>
    </w:p>
    <w:p w14:paraId="16B6B6FF" w14:textId="77777777" w:rsidR="002E44CF" w:rsidRPr="005A3493" w:rsidRDefault="002E44C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5A3493">
        <w:rPr>
          <w:rFonts w:ascii="Times New Roman" w:hAnsi="Times New Roman"/>
          <w:b/>
          <w:sz w:val="24"/>
          <w:szCs w:val="24"/>
        </w:rPr>
        <w:t>Общая характеристика сферы реализации муниципальной программы, в том числе формулировка основных проблем в указанной сфере, инерционный прогноз ее развития, описание цели муниципальной программы</w:t>
      </w:r>
    </w:p>
    <w:p w14:paraId="7A9703D7"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xml:space="preserve">В городском округе Истра сложилась развитая сеть учреждений образования, имеется кадровый потенциал, постоянно совершенствуется система работы учреждений образования. Сеть образовательных учреждений городского округа Истра составляет 68 муниципальных образовательных учреждений, 11 негосударственных образовательных учреждений </w:t>
      </w:r>
    </w:p>
    <w:p w14:paraId="0E7B3995"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u w:val="single"/>
          <w:lang w:eastAsia="ru-RU"/>
        </w:rPr>
        <w:t>Общеобразовательных учреждений – 27</w:t>
      </w:r>
      <w:r w:rsidRPr="005A3493">
        <w:rPr>
          <w:rFonts w:ascii="Times New Roman" w:eastAsia="Times New Roman" w:hAnsi="Times New Roman"/>
          <w:sz w:val="24"/>
          <w:szCs w:val="24"/>
          <w:lang w:eastAsia="ru-RU"/>
        </w:rPr>
        <w:t>, из них:</w:t>
      </w:r>
    </w:p>
    <w:p w14:paraId="285CC0F4"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средние общеобразовательные школы – 24</w:t>
      </w:r>
    </w:p>
    <w:p w14:paraId="0963107C"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основные общеобразовательные школы – 1</w:t>
      </w:r>
    </w:p>
    <w:p w14:paraId="387C0F3B"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специальные (коррекционные) школы – интернаты 8 вида – 2</w:t>
      </w:r>
    </w:p>
    <w:p w14:paraId="0A612E64"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u w:val="single"/>
          <w:lang w:eastAsia="ru-RU"/>
        </w:rPr>
      </w:pPr>
      <w:r w:rsidRPr="005A3493">
        <w:rPr>
          <w:rFonts w:ascii="Times New Roman" w:eastAsia="Times New Roman" w:hAnsi="Times New Roman"/>
          <w:sz w:val="24"/>
          <w:szCs w:val="24"/>
          <w:u w:val="single"/>
          <w:lang w:eastAsia="ru-RU"/>
        </w:rPr>
        <w:t>Дошкольные образовательные учреждения – 37</w:t>
      </w:r>
    </w:p>
    <w:p w14:paraId="4D3D71A4"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u w:val="single"/>
          <w:lang w:eastAsia="ru-RU"/>
        </w:rPr>
        <w:t>Центры дополнительного образования детей – 11</w:t>
      </w:r>
      <w:r w:rsidRPr="005A3493">
        <w:rPr>
          <w:rFonts w:ascii="Times New Roman" w:eastAsia="Times New Roman" w:hAnsi="Times New Roman"/>
          <w:sz w:val="24"/>
          <w:szCs w:val="24"/>
          <w:lang w:eastAsia="ru-RU"/>
        </w:rPr>
        <w:t xml:space="preserve"> из них</w:t>
      </w:r>
    </w:p>
    <w:p w14:paraId="493D8D13" w14:textId="77777777" w:rsidR="00F8519C" w:rsidRPr="005A3493" w:rsidRDefault="00F8519C" w:rsidP="00F8519C">
      <w:pPr>
        <w:tabs>
          <w:tab w:val="left" w:pos="180"/>
          <w:tab w:val="left" w:pos="5490"/>
        </w:tabs>
        <w:spacing w:after="0" w:line="240" w:lineRule="auto"/>
        <w:ind w:firstLine="709"/>
        <w:jc w:val="both"/>
        <w:rPr>
          <w:rFonts w:ascii="Times New Roman" w:eastAsia="Times New Roman" w:hAnsi="Times New Roman"/>
          <w:sz w:val="24"/>
          <w:szCs w:val="24"/>
          <w:u w:val="single"/>
          <w:lang w:eastAsia="ru-RU"/>
        </w:rPr>
      </w:pPr>
      <w:r w:rsidRPr="005A3493">
        <w:rPr>
          <w:rFonts w:ascii="Times New Roman" w:eastAsia="Times New Roman" w:hAnsi="Times New Roman"/>
          <w:sz w:val="24"/>
          <w:szCs w:val="24"/>
          <w:u w:val="single"/>
          <w:lang w:eastAsia="ru-RU"/>
        </w:rPr>
        <w:t>курируемые Управлением образования</w:t>
      </w:r>
    </w:p>
    <w:p w14:paraId="5959EC57" w14:textId="77777777" w:rsidR="00F8519C" w:rsidRPr="005A3493" w:rsidRDefault="00F8519C" w:rsidP="00F8519C">
      <w:pPr>
        <w:tabs>
          <w:tab w:val="left" w:pos="180"/>
          <w:tab w:val="left" w:pos="549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xml:space="preserve">- МОУ ДО «Центр физкультурно-спортивного образования </w:t>
      </w:r>
      <w:proofErr w:type="spellStart"/>
      <w:r w:rsidRPr="005A3493">
        <w:rPr>
          <w:rFonts w:ascii="Times New Roman" w:eastAsia="Times New Roman" w:hAnsi="Times New Roman"/>
          <w:sz w:val="24"/>
          <w:szCs w:val="24"/>
          <w:lang w:eastAsia="ru-RU"/>
        </w:rPr>
        <w:t>им.Н.Л.Федорович</w:t>
      </w:r>
      <w:proofErr w:type="spellEnd"/>
      <w:r w:rsidRPr="005A3493">
        <w:rPr>
          <w:rFonts w:ascii="Times New Roman" w:eastAsia="Times New Roman" w:hAnsi="Times New Roman"/>
          <w:sz w:val="24"/>
          <w:szCs w:val="24"/>
          <w:lang w:eastAsia="ru-RU"/>
        </w:rPr>
        <w:t>»,</w:t>
      </w:r>
      <w:r w:rsidRPr="005A3493">
        <w:rPr>
          <w:rFonts w:ascii="Times New Roman" w:eastAsia="Times New Roman" w:hAnsi="Times New Roman"/>
          <w:sz w:val="24"/>
          <w:szCs w:val="24"/>
          <w:lang w:eastAsia="ru-RU"/>
        </w:rPr>
        <w:tab/>
      </w:r>
    </w:p>
    <w:p w14:paraId="69CCA8A9"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lastRenderedPageBreak/>
        <w:t>- МОУ ДО «Центр детского и юношеского туризма и краеведения»,</w:t>
      </w:r>
    </w:p>
    <w:p w14:paraId="6B6F3A2D"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МОУ ДО «Центр творческого развития и гуманитарного образования»,</w:t>
      </w:r>
    </w:p>
    <w:p w14:paraId="2517C7EF"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xml:space="preserve">- МОУ ДО «Центр развития творчества детей и юношества «Ровесник» </w:t>
      </w:r>
    </w:p>
    <w:p w14:paraId="1C5DF1C5" w14:textId="77777777" w:rsidR="00F8519C" w:rsidRPr="005A3493" w:rsidRDefault="00F8519C" w:rsidP="00F8519C">
      <w:pPr>
        <w:tabs>
          <w:tab w:val="left" w:pos="180"/>
          <w:tab w:val="left" w:pos="5490"/>
        </w:tabs>
        <w:spacing w:after="0" w:line="240" w:lineRule="auto"/>
        <w:ind w:firstLine="709"/>
        <w:jc w:val="both"/>
        <w:rPr>
          <w:rFonts w:ascii="Times New Roman" w:eastAsia="Times New Roman" w:hAnsi="Times New Roman"/>
          <w:sz w:val="24"/>
          <w:szCs w:val="24"/>
          <w:u w:val="single"/>
          <w:lang w:eastAsia="ru-RU"/>
        </w:rPr>
      </w:pPr>
      <w:r w:rsidRPr="005A3493">
        <w:rPr>
          <w:rFonts w:ascii="Times New Roman" w:eastAsia="Times New Roman" w:hAnsi="Times New Roman"/>
          <w:sz w:val="24"/>
          <w:szCs w:val="24"/>
          <w:u w:val="single"/>
          <w:lang w:eastAsia="ru-RU"/>
        </w:rPr>
        <w:t>курируемые Управлением культуры</w:t>
      </w:r>
    </w:p>
    <w:p w14:paraId="5B10D327" w14:textId="77777777" w:rsidR="00F8519C" w:rsidRPr="005A3493" w:rsidRDefault="00F8519C" w:rsidP="00F8519C">
      <w:pPr>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МОУ ДО «ДШИ «Вдохновение»,</w:t>
      </w:r>
    </w:p>
    <w:p w14:paraId="2F816F0A" w14:textId="77777777" w:rsidR="00F8519C" w:rsidRPr="005A3493" w:rsidRDefault="00F8519C" w:rsidP="00F8519C">
      <w:pPr>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МОУ ДО «Истринская ДМШ»,</w:t>
      </w:r>
    </w:p>
    <w:p w14:paraId="138D8D61" w14:textId="77777777" w:rsidR="00F8519C" w:rsidRPr="005A3493" w:rsidRDefault="00F8519C" w:rsidP="00F8519C">
      <w:pPr>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МОУ ДО «Дедовская ДМШ»,</w:t>
      </w:r>
    </w:p>
    <w:p w14:paraId="3875854D" w14:textId="77777777" w:rsidR="00F8519C" w:rsidRPr="005A3493" w:rsidRDefault="00F8519C" w:rsidP="00F8519C">
      <w:pPr>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МОУ ДО «</w:t>
      </w:r>
      <w:proofErr w:type="spellStart"/>
      <w:r w:rsidRPr="005A3493">
        <w:rPr>
          <w:rFonts w:ascii="Times New Roman" w:eastAsia="Times New Roman" w:hAnsi="Times New Roman"/>
          <w:sz w:val="24"/>
          <w:szCs w:val="24"/>
          <w:lang w:eastAsia="ru-RU"/>
        </w:rPr>
        <w:t>Глебовская</w:t>
      </w:r>
      <w:proofErr w:type="spellEnd"/>
      <w:r w:rsidRPr="005A3493">
        <w:rPr>
          <w:rFonts w:ascii="Times New Roman" w:eastAsia="Times New Roman" w:hAnsi="Times New Roman"/>
          <w:sz w:val="24"/>
          <w:szCs w:val="24"/>
          <w:lang w:eastAsia="ru-RU"/>
        </w:rPr>
        <w:t xml:space="preserve"> ДМШ»,</w:t>
      </w:r>
    </w:p>
    <w:p w14:paraId="0F87A441" w14:textId="77777777" w:rsidR="00F8519C" w:rsidRPr="005A3493" w:rsidRDefault="00F8519C" w:rsidP="00F8519C">
      <w:pPr>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МОУ ДО «Павло-Слободская ДМШ»,</w:t>
      </w:r>
    </w:p>
    <w:p w14:paraId="61B51DD0" w14:textId="77777777" w:rsidR="00F8519C" w:rsidRPr="005A3493" w:rsidRDefault="00F8519C" w:rsidP="00F8519C">
      <w:pPr>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МОУ ДО «Ново-Петровская ДМШ»,</w:t>
      </w:r>
    </w:p>
    <w:p w14:paraId="7C45AA59" w14:textId="77777777" w:rsidR="00F8519C" w:rsidRPr="005A3493" w:rsidRDefault="00F8519C" w:rsidP="00F8519C">
      <w:pPr>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 МОУ ДО «</w:t>
      </w:r>
      <w:proofErr w:type="spellStart"/>
      <w:r w:rsidRPr="005A3493">
        <w:rPr>
          <w:rFonts w:ascii="Times New Roman" w:eastAsia="Times New Roman" w:hAnsi="Times New Roman"/>
          <w:sz w:val="24"/>
          <w:szCs w:val="24"/>
          <w:lang w:eastAsia="ru-RU"/>
        </w:rPr>
        <w:t>Снегиревская</w:t>
      </w:r>
      <w:proofErr w:type="spellEnd"/>
      <w:r w:rsidRPr="005A3493">
        <w:rPr>
          <w:rFonts w:ascii="Times New Roman" w:eastAsia="Times New Roman" w:hAnsi="Times New Roman"/>
          <w:sz w:val="24"/>
          <w:szCs w:val="24"/>
          <w:lang w:eastAsia="ru-RU"/>
        </w:rPr>
        <w:t xml:space="preserve"> ДШИ»</w:t>
      </w:r>
    </w:p>
    <w:p w14:paraId="17A506DB" w14:textId="77777777" w:rsidR="00F8519C" w:rsidRPr="005A3493"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p>
    <w:p w14:paraId="3104B00A" w14:textId="77777777" w:rsidR="00F8519C" w:rsidRPr="005A3493" w:rsidRDefault="00F8519C" w:rsidP="00F8519C">
      <w:pPr>
        <w:spacing w:after="0" w:line="240" w:lineRule="auto"/>
        <w:ind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В городском округе Истра обеспечены высокие показатели охвата образовательными услугами:</w:t>
      </w:r>
    </w:p>
    <w:p w14:paraId="1BE2371E" w14:textId="77777777" w:rsidR="00F8519C" w:rsidRPr="005A3493" w:rsidRDefault="00F8519C" w:rsidP="00F8519C">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услугами дошкольного образования охвачено 100 % детей в возрасте от 3 до 7 лет;</w:t>
      </w:r>
    </w:p>
    <w:p w14:paraId="50693850" w14:textId="77777777" w:rsidR="00F8519C" w:rsidRPr="005A3493" w:rsidRDefault="00F8519C" w:rsidP="00F8519C">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услугами общего образования охвачено 98,26 % детей и подростков;</w:t>
      </w:r>
    </w:p>
    <w:p w14:paraId="6FA23AAA" w14:textId="77777777" w:rsidR="00F8519C" w:rsidRPr="005A3493" w:rsidRDefault="00F8519C" w:rsidP="00F8519C">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услугами дополнительного образования детей в образовательных организациях охвачено 81,1 % детей в возрасте от 5 до 18 лет.</w:t>
      </w:r>
    </w:p>
    <w:p w14:paraId="3DB17149" w14:textId="77777777" w:rsidR="00F8519C" w:rsidRPr="005A3493"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5B53DC27" w14:textId="77777777" w:rsidR="00F8519C" w:rsidRPr="005A3493" w:rsidRDefault="00F8519C" w:rsidP="00F8519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A3493">
        <w:rPr>
          <w:rFonts w:ascii="Times New Roman" w:eastAsia="Times New Roman" w:hAnsi="Times New Roman"/>
          <w:sz w:val="24"/>
          <w:szCs w:val="24"/>
          <w:lang w:eastAsia="ru-RU"/>
        </w:rPr>
        <w:t>1) Доступность дошкольного образования.</w:t>
      </w:r>
    </w:p>
    <w:p w14:paraId="3B31ADD1" w14:textId="77777777" w:rsidR="00F8519C" w:rsidRPr="00DE0C95" w:rsidRDefault="00F8519C" w:rsidP="00F8519C">
      <w:pPr>
        <w:spacing w:after="0" w:line="240" w:lineRule="auto"/>
        <w:ind w:right="-284" w:firstLine="709"/>
        <w:jc w:val="both"/>
        <w:rPr>
          <w:rFonts w:ascii="Times New Roman" w:eastAsia="MS Mincho" w:hAnsi="Times New Roman"/>
          <w:sz w:val="24"/>
          <w:szCs w:val="24"/>
          <w:lang w:eastAsia="ru-RU"/>
        </w:rPr>
      </w:pPr>
      <w:r w:rsidRPr="005A3493">
        <w:rPr>
          <w:rFonts w:ascii="Times New Roman" w:eastAsia="MS Mincho" w:hAnsi="Times New Roman"/>
          <w:sz w:val="24"/>
          <w:szCs w:val="24"/>
          <w:lang w:eastAsia="ru-RU"/>
        </w:rPr>
        <w:t>Актуальная очередь детей от 3 до 7 лет отсутствует.</w:t>
      </w:r>
    </w:p>
    <w:p w14:paraId="7BE6091B" w14:textId="77777777" w:rsidR="00F8519C" w:rsidRPr="00DE0C95" w:rsidRDefault="00F8519C" w:rsidP="00F8519C">
      <w:pPr>
        <w:spacing w:after="0" w:line="240" w:lineRule="auto"/>
        <w:ind w:firstLine="709"/>
        <w:jc w:val="both"/>
        <w:rPr>
          <w:rFonts w:ascii="Times New Roman" w:eastAsia="Times New Roman" w:hAnsi="Times New Roman"/>
          <w:color w:val="000000"/>
          <w:sz w:val="24"/>
          <w:szCs w:val="24"/>
          <w:lang w:eastAsia="ru-RU"/>
        </w:rPr>
      </w:pPr>
      <w:r w:rsidRPr="00DE0C95">
        <w:rPr>
          <w:rFonts w:ascii="Times New Roman" w:eastAsia="Times New Roman" w:hAnsi="Times New Roman"/>
          <w:color w:val="000000"/>
          <w:sz w:val="24"/>
          <w:szCs w:val="24"/>
          <w:lang w:eastAsia="ru-RU"/>
        </w:rPr>
        <w:t>В связи с демографическим ростом населения и ведущейся застройкой в городском округе Истра  возрастает потребность в дошкольном образовании для детей от 1,5 до 3 лет. По состоянию на конец третьего триместра 2019 года очерёдность составляет 974  человека.</w:t>
      </w:r>
    </w:p>
    <w:p w14:paraId="42F85D60" w14:textId="77777777" w:rsidR="00F8519C" w:rsidRPr="00DE0C95" w:rsidRDefault="00F8519C" w:rsidP="00F8519C">
      <w:pPr>
        <w:spacing w:after="0" w:line="240" w:lineRule="auto"/>
        <w:ind w:firstLine="708"/>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Для решения данной проблемы необходимо строительство дошкольных образовательных организаций в г. Истра и г. Дедовск. Ведется контроль за исполнением обязательств застройщиков по строительству объектов образования.   </w:t>
      </w:r>
    </w:p>
    <w:p w14:paraId="4D22FC6C"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2) Современное качество дошкольного и общего образования. </w:t>
      </w:r>
    </w:p>
    <w:p w14:paraId="523A9F30"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Работа в рамках федерального государственного образовательного стандарта дошкольного образования требует продолжения укрепления материально-технической базы и обеспечения всех необходимых по стандарту условий в дошкольных образовательных организациях городского округа Истра.</w:t>
      </w:r>
    </w:p>
    <w:p w14:paraId="2DF9DA1E"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В системе общего образования в городском округе Истра в целом обеспечивается высокое качество образовательных результатов. В 2018-2019 годах наблюдается рост среднего тестового балла единого государственного экзамена (далее – ЕГЭ) по </w:t>
      </w:r>
      <w:proofErr w:type="gramStart"/>
      <w:r w:rsidRPr="00DE0C95">
        <w:rPr>
          <w:rFonts w:ascii="Times New Roman" w:eastAsia="Times New Roman" w:hAnsi="Times New Roman"/>
          <w:sz w:val="24"/>
          <w:szCs w:val="24"/>
          <w:lang w:eastAsia="ru-RU"/>
        </w:rPr>
        <w:t>четырем  общеобразовательным</w:t>
      </w:r>
      <w:proofErr w:type="gramEnd"/>
      <w:r w:rsidRPr="00DE0C95">
        <w:rPr>
          <w:rFonts w:ascii="Times New Roman" w:eastAsia="Times New Roman" w:hAnsi="Times New Roman"/>
          <w:sz w:val="24"/>
          <w:szCs w:val="24"/>
          <w:lang w:eastAsia="ru-RU"/>
        </w:rPr>
        <w:t xml:space="preserve">  предметам- английский язык, немецкий язык, физика и математика профиль.</w:t>
      </w:r>
    </w:p>
    <w:p w14:paraId="65317708" w14:textId="77777777" w:rsidR="00F8519C" w:rsidRPr="00DE0C95" w:rsidRDefault="00F8519C" w:rsidP="00F8519C">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Численность победителей областных и всероссийских олимпиад ежегодно увеличивается. В городском округе Истра реализуются меры по поддержке одаренных детей, образовательных организаций и педагогических кадров с высоким уровнем достижений.</w:t>
      </w:r>
    </w:p>
    <w:p w14:paraId="35B04858" w14:textId="77777777" w:rsidR="00F8519C" w:rsidRPr="00DE0C95" w:rsidRDefault="00F8519C" w:rsidP="00F8519C">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В настоящий момент в городском округе Истра сохраняются отдельные ограничения доступности качественных образовательных услуг общего образования: </w:t>
      </w:r>
    </w:p>
    <w:p w14:paraId="46D43B06" w14:textId="6EA34902" w:rsidR="00F8519C" w:rsidRPr="00DE0C95" w:rsidRDefault="00F8519C" w:rsidP="00F8519C">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w:t>
      </w:r>
      <w:r w:rsidRPr="00DE0C95">
        <w:rPr>
          <w:rFonts w:ascii="Times New Roman" w:eastAsia="Times New Roman" w:hAnsi="Times New Roman"/>
          <w:sz w:val="24"/>
          <w:szCs w:val="24"/>
          <w:lang w:eastAsia="ru-RU"/>
        </w:rPr>
        <w:tab/>
        <w:t>доля обучающихся во вторую смену составляет 10,95 % от общего числа обучающихся;</w:t>
      </w:r>
    </w:p>
    <w:p w14:paraId="56E933F7"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lastRenderedPageBreak/>
        <w:t xml:space="preserve">Для решения данной проблемы необходимо создать 2875 мест в образовательных организациях: новой школы в </w:t>
      </w:r>
      <w:proofErr w:type="spellStart"/>
      <w:r w:rsidRPr="00DE0C95">
        <w:rPr>
          <w:rFonts w:ascii="Times New Roman" w:eastAsia="Times New Roman" w:hAnsi="Times New Roman"/>
          <w:sz w:val="24"/>
          <w:szCs w:val="24"/>
          <w:lang w:eastAsia="ru-RU"/>
        </w:rPr>
        <w:t>мкр</w:t>
      </w:r>
      <w:proofErr w:type="spellEnd"/>
      <w:r w:rsidRPr="00DE0C95">
        <w:rPr>
          <w:rFonts w:ascii="Times New Roman" w:eastAsia="Times New Roman" w:hAnsi="Times New Roman"/>
          <w:sz w:val="24"/>
          <w:szCs w:val="24"/>
          <w:lang w:eastAsia="ru-RU"/>
        </w:rPr>
        <w:t xml:space="preserve">. Восточный г. Истра на 825 мест и пристройки блока начальных классов в МОУ </w:t>
      </w:r>
      <w:proofErr w:type="spellStart"/>
      <w:r w:rsidRPr="00DE0C95">
        <w:rPr>
          <w:rFonts w:ascii="Times New Roman" w:eastAsia="Times New Roman" w:hAnsi="Times New Roman"/>
          <w:sz w:val="24"/>
          <w:szCs w:val="24"/>
          <w:lang w:eastAsia="ru-RU"/>
        </w:rPr>
        <w:t>Глебовская</w:t>
      </w:r>
      <w:proofErr w:type="spellEnd"/>
      <w:r w:rsidRPr="00DE0C95">
        <w:rPr>
          <w:rFonts w:ascii="Times New Roman" w:eastAsia="Times New Roman" w:hAnsi="Times New Roman"/>
          <w:sz w:val="24"/>
          <w:szCs w:val="24"/>
          <w:lang w:eastAsia="ru-RU"/>
        </w:rPr>
        <w:t xml:space="preserve"> СОШ на 400 мест., школы на 1100 мест в п.Павловская Слобода, школы на 550 мест в </w:t>
      </w:r>
      <w:proofErr w:type="spellStart"/>
      <w:r w:rsidRPr="00DE0C95">
        <w:rPr>
          <w:rFonts w:ascii="Times New Roman" w:eastAsia="Times New Roman" w:hAnsi="Times New Roman"/>
          <w:sz w:val="24"/>
          <w:szCs w:val="24"/>
          <w:lang w:eastAsia="ru-RU"/>
        </w:rPr>
        <w:t>г.о.Истра</w:t>
      </w:r>
      <w:proofErr w:type="spellEnd"/>
      <w:r w:rsidRPr="00DE0C95">
        <w:rPr>
          <w:rFonts w:ascii="Times New Roman" w:eastAsia="Times New Roman" w:hAnsi="Times New Roman"/>
          <w:sz w:val="24"/>
          <w:szCs w:val="24"/>
          <w:lang w:eastAsia="ru-RU"/>
        </w:rPr>
        <w:t xml:space="preserve"> Павло- Слободское поселение, вблизи деревня Чёрная.</w:t>
      </w:r>
    </w:p>
    <w:p w14:paraId="4B7B5BF4"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3) Педагогический корпус.</w:t>
      </w:r>
    </w:p>
    <w:p w14:paraId="56837595"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В городском округе Истра созданы благоприятные условия для педагогических работников.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 (на 22,55%). Данная ситуация сложилась из-за нехватки педагогических кадров. В перспективе до 2021 года необходимо обеспечить выполнение показателя на уровне средней заработной платы по экономике.</w:t>
      </w:r>
    </w:p>
    <w:p w14:paraId="0C42BC15"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Актуальными остаются проблемы старения педагогических кадров, недостаточной привлекательности профессии педагога для молодых талантливых выпускников образовательных организаций высшего образования, низкой динамики обновления компетенций в условиях введения федеральных государственных образовательных стандартов общего и дошкольного образования.</w:t>
      </w:r>
    </w:p>
    <w:p w14:paraId="77363B21"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4) Воспитание и социализация детей и подростков, защиты их прав и интересов. </w:t>
      </w:r>
    </w:p>
    <w:p w14:paraId="76876875"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Несмотря на реализуемые в городском округе Истры меры в подростковой и молодежной среде продолжается распространение алкоголизма, табакокурения и ксенофобии. Значительным ресурсом в преодолении и профилактике указанных проблем, в том числе и проблемы наркомании, обладает система дополнительного образования. Уровень охвата детей дополнительными образовательными программами в городском округе превышает средний уровень по Московской области.</w:t>
      </w:r>
    </w:p>
    <w:p w14:paraId="43BF39EE" w14:textId="77777777" w:rsidR="00F8519C" w:rsidRPr="00DE0C95" w:rsidRDefault="00F8519C" w:rsidP="00F8519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Сохраняются проблемы социальной адаптации детей-сирот и детей, оставшихся без попечения родителей. В связи с вступлением в силу с 1 января 2013 года Федерального закона от 29 февраля 2012 года № 15-ФЗ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расширилась категория детей-сирот, детей, оставшихся без попечения родителей, а также лиц из их числа, подлежащих обеспечению жилыми помещениями, что требует увеличения ресурсов для их поддержки.</w:t>
      </w:r>
    </w:p>
    <w:p w14:paraId="1A1E28D2" w14:textId="77777777" w:rsidR="00DC7A46" w:rsidRPr="00DE0C95" w:rsidRDefault="00DC7A46" w:rsidP="00DC7A46">
      <w:pPr>
        <w:tabs>
          <w:tab w:val="left" w:pos="330"/>
        </w:tabs>
        <w:spacing w:after="1" w:line="220" w:lineRule="atLeast"/>
        <w:outlineLvl w:val="1"/>
        <w:rPr>
          <w:rFonts w:ascii="Times New Roman" w:hAnsi="Times New Roman"/>
          <w:b/>
          <w:sz w:val="24"/>
          <w:szCs w:val="24"/>
        </w:rPr>
      </w:pPr>
    </w:p>
    <w:p w14:paraId="1210AD19" w14:textId="77777777" w:rsidR="00DC7A46" w:rsidRPr="00DE0C95" w:rsidRDefault="00DC7A46" w:rsidP="00DC7A46">
      <w:pPr>
        <w:tabs>
          <w:tab w:val="left" w:pos="330"/>
        </w:tabs>
        <w:spacing w:after="1" w:line="220" w:lineRule="atLeast"/>
        <w:outlineLvl w:val="1"/>
        <w:rPr>
          <w:rFonts w:ascii="Times New Roman" w:hAnsi="Times New Roman"/>
          <w:b/>
          <w:sz w:val="24"/>
          <w:szCs w:val="24"/>
        </w:rPr>
      </w:pPr>
    </w:p>
    <w:p w14:paraId="24CD6363" w14:textId="77777777" w:rsidR="002E44CF" w:rsidRPr="00DE0C95" w:rsidRDefault="002E44C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DE0C95">
        <w:rPr>
          <w:rFonts w:ascii="Times New Roman" w:hAnsi="Times New Roman"/>
          <w:b/>
          <w:sz w:val="24"/>
          <w:szCs w:val="24"/>
        </w:rPr>
        <w:t>Прогноз развития сферы образования 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14:paraId="766A957E"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Важнейшим вызовом для развития дошкольного, общего и дополнительного образования детей в городском округе Истра до 2025 года станет рост численности детей в возрасте от 0 до 17 лет. Особенно актуально стоит вопрос с обеспечением достаточным количеством мест детей от 1,5 до 3 лет. Это потребует существенного роста расходов на строительство и содержание зданий образовательных организаций, развитие инфраструктуры и кадрового потенциала системы образования.</w:t>
      </w:r>
    </w:p>
    <w:p w14:paraId="71F5FC61"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Основным способом обеспечения доступности услуг дошкольного образования для детей в возрасте от 1,5 до 3 лет должно стать строительство зданий дошкольных образовательных организаций. Однако с учетом возможностей бюджета городского округа Истра,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 осуществляться поддержка негосударственного сектора услуг дошкольного образования, рациональное использование имеющихся площадей.</w:t>
      </w:r>
    </w:p>
    <w:p w14:paraId="04E00DF4"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w:t>
      </w:r>
    </w:p>
    <w:p w14:paraId="2283EEBB"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lastRenderedPageBreak/>
        <w:t>В условиях роста расходов на образование усилятся риски неэффективного использования бюджетных средств. В этой связи важной задачей станет внедрение современных механизмов финансового обеспечения и управления по результатам, а также моделей организации сети образовательных организаций, обеспечивающих эффективное использование ресурсов.</w:t>
      </w:r>
    </w:p>
    <w:p w14:paraId="3A6A5267"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Ежегодно повышается уровень требований к качеству услуг дошкольного, общего и дополнительного образования. Для удовлетворения этих требований будет создана современная система оценки и стимулирования качества образования.</w:t>
      </w:r>
    </w:p>
    <w:p w14:paraId="1BE8046C"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 предусматривающего обеспечение их заработной платы на уровне не ниже средней по экономике Московской области. Одновременно будут введены современные требования к производительности и результативности труда педагогических работников. Это позволит преодолеть тенденцию "старения" кадрового состава, привлечь в образовательные организации талантливую молодежь, расширить возможности для карьерного роста и профессионального развития </w:t>
      </w:r>
      <w:proofErr w:type="spellStart"/>
      <w:proofErr w:type="gramStart"/>
      <w:r w:rsidRPr="00DE0C95">
        <w:rPr>
          <w:rFonts w:ascii="Times New Roman" w:eastAsia="Times New Roman" w:hAnsi="Times New Roman"/>
          <w:sz w:val="24"/>
          <w:szCs w:val="24"/>
          <w:lang w:eastAsia="ru-RU"/>
        </w:rPr>
        <w:t>педагогов.во</w:t>
      </w:r>
      <w:proofErr w:type="spellEnd"/>
      <w:proofErr w:type="gramEnd"/>
      <w:r w:rsidRPr="00DE0C95">
        <w:rPr>
          <w:rFonts w:ascii="Times New Roman" w:eastAsia="Times New Roman" w:hAnsi="Times New Roman"/>
          <w:sz w:val="24"/>
          <w:szCs w:val="24"/>
          <w:lang w:eastAsia="ru-RU"/>
        </w:rPr>
        <w:t xml:space="preserve"> всех образовательных организациях будет создана современная инфраструктура для учебы, занятий физкультурой и спортом, питания обучающихся, в том числе обеспечен высокоскоростной Интернет.</w:t>
      </w:r>
    </w:p>
    <w:p w14:paraId="2EFE7642"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Ответом на растущий спрос  родителей на услуги дополнительного образования детей станет комплекс мер по развитию сети </w:t>
      </w:r>
      <w:r w:rsidR="00BB09E6" w:rsidRPr="00DE0C95">
        <w:rPr>
          <w:rFonts w:ascii="Times New Roman" w:eastAsia="Times New Roman" w:hAnsi="Times New Roman"/>
          <w:sz w:val="24"/>
          <w:szCs w:val="24"/>
          <w:lang w:eastAsia="ru-RU"/>
        </w:rPr>
        <w:t xml:space="preserve"> </w:t>
      </w:r>
      <w:proofErr w:type="spellStart"/>
      <w:r w:rsidRPr="00DE0C95">
        <w:rPr>
          <w:rFonts w:ascii="Times New Roman" w:eastAsia="Times New Roman" w:hAnsi="Times New Roman"/>
          <w:sz w:val="24"/>
          <w:szCs w:val="24"/>
          <w:lang w:eastAsia="ru-RU"/>
        </w:rPr>
        <w:t>организацийдополнительногообразования</w:t>
      </w:r>
      <w:proofErr w:type="spellEnd"/>
      <w:r w:rsidRPr="00DE0C95">
        <w:rPr>
          <w:rFonts w:ascii="Times New Roman" w:eastAsia="Times New Roman" w:hAnsi="Times New Roman"/>
          <w:sz w:val="24"/>
          <w:szCs w:val="24"/>
          <w:lang w:eastAsia="ru-RU"/>
        </w:rPr>
        <w:t xml:space="preserve"> и ее инфраструктуры.  Во исполнение поручений Губернатора Московской области </w:t>
      </w:r>
      <w:proofErr w:type="spellStart"/>
      <w:r w:rsidRPr="00DE0C95">
        <w:rPr>
          <w:rFonts w:ascii="Times New Roman" w:eastAsia="Times New Roman" w:hAnsi="Times New Roman"/>
          <w:sz w:val="24"/>
          <w:szCs w:val="24"/>
          <w:lang w:eastAsia="ru-RU"/>
        </w:rPr>
        <w:t>А.Ю.Воробъева</w:t>
      </w:r>
      <w:proofErr w:type="spellEnd"/>
      <w:r w:rsidRPr="00DE0C95">
        <w:rPr>
          <w:rFonts w:ascii="Times New Roman" w:eastAsia="Times New Roman" w:hAnsi="Times New Roman"/>
          <w:sz w:val="24"/>
          <w:szCs w:val="24"/>
          <w:lang w:eastAsia="ru-RU"/>
        </w:rPr>
        <w:t xml:space="preserve"> в целях реализации федерального проекта «Успех каждого ребенка» национального проекта  «Образование» по внедрению системы персонифицированного финансирования дополнительного образования детей в городском округе Истра с 2019 года внедряется система ПФДО в четырех  центрах дополнительного образования, курируемыми Управлением образования.  При этом формальное решение задачи роста охвата услугами дополнительного образования может привести к консервации его содержания. Избежать данного риска позволит создание в системе дополнительного образования механизмов прозрачного финансового обеспечения и конкуренции, в том числе с негосударственным сектором, поддержка инноваций, подготовка кадров.</w:t>
      </w:r>
    </w:p>
    <w:p w14:paraId="730B7F57"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Для решения проблемы дифференциации качества образования будут реализованы меры по поддержке общеобразовательных организаций, работающих в сложных социальных условиях, включающие действия по укреплению ресурсного и кадрового потенциала, развитию дистанционных образовательных технологий, интеграции в образовательный процесс социокультурных ресурсов территории.</w:t>
      </w:r>
    </w:p>
    <w:p w14:paraId="1B2123BE"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Внимание к проблеме "слабых" общеобразовательных организаций не должно привести к отказу от поддержки "точек роста" лидеров системы образования, формальному перераспределению ресурсов. Будут реализованы меры по поддержке общеобразовательных организаций, реализующих инновационные образовательные проекты и программы. Это позволит сохранить и расширить конкурентоспособность общеобразовательных организаций.</w:t>
      </w:r>
    </w:p>
    <w:p w14:paraId="616502AB"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Для обеспечения доступности качественных образовательных услуг, в том числе профильного обучения, для детей в сельской местности,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 Наряду с этим должен увеличиться масштаб распространения инклюзивного образования, в том числе за счет мер по созданию в образовательных организациях </w:t>
      </w:r>
      <w:proofErr w:type="spellStart"/>
      <w:r w:rsidRPr="00DE0C95">
        <w:rPr>
          <w:rFonts w:ascii="Times New Roman" w:eastAsia="Times New Roman" w:hAnsi="Times New Roman"/>
          <w:sz w:val="24"/>
          <w:szCs w:val="24"/>
          <w:lang w:eastAsia="ru-RU"/>
        </w:rPr>
        <w:t>безбарьерной</w:t>
      </w:r>
      <w:proofErr w:type="spellEnd"/>
      <w:r w:rsidRPr="00DE0C95">
        <w:rPr>
          <w:rFonts w:ascii="Times New Roman" w:eastAsia="Times New Roman" w:hAnsi="Times New Roman"/>
          <w:sz w:val="24"/>
          <w:szCs w:val="24"/>
          <w:lang w:eastAsia="ru-RU"/>
        </w:rPr>
        <w:t xml:space="preserve"> среды. В сельской местности получит дальнейшее развитие модель школы - социокультурного комплекса.</w:t>
      </w:r>
    </w:p>
    <w:p w14:paraId="7B24415E"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Будут реализованы специальные меры по культурной и языковой адаптации детей из семей мигрантов.</w:t>
      </w:r>
    </w:p>
    <w:p w14:paraId="38ECBEE4" w14:textId="77777777" w:rsidR="00EF7F6D" w:rsidRPr="00DE0C95" w:rsidRDefault="00EF7F6D" w:rsidP="00BB09E6">
      <w:pPr>
        <w:spacing w:after="1" w:line="220" w:lineRule="atLeast"/>
        <w:jc w:val="both"/>
        <w:rPr>
          <w:rFonts w:ascii="Times New Roman" w:hAnsi="Times New Roman"/>
          <w:sz w:val="24"/>
          <w:szCs w:val="24"/>
        </w:rPr>
      </w:pPr>
    </w:p>
    <w:p w14:paraId="6D640186" w14:textId="77777777" w:rsidR="002E44CF" w:rsidRPr="00DE0C95" w:rsidRDefault="002E44CF" w:rsidP="00BB09E6">
      <w:pPr>
        <w:numPr>
          <w:ilvl w:val="0"/>
          <w:numId w:val="2"/>
        </w:numPr>
        <w:tabs>
          <w:tab w:val="left" w:pos="330"/>
        </w:tabs>
        <w:spacing w:after="1" w:line="220" w:lineRule="atLeast"/>
        <w:ind w:left="0" w:firstLine="0"/>
        <w:jc w:val="both"/>
        <w:outlineLvl w:val="1"/>
        <w:rPr>
          <w:rFonts w:ascii="Times New Roman" w:hAnsi="Times New Roman"/>
          <w:b/>
          <w:sz w:val="24"/>
          <w:szCs w:val="24"/>
        </w:rPr>
      </w:pPr>
      <w:r w:rsidRPr="00DE0C95">
        <w:rPr>
          <w:rFonts w:ascii="Times New Roman" w:hAnsi="Times New Roman"/>
          <w:b/>
          <w:sz w:val="24"/>
          <w:szCs w:val="24"/>
        </w:rPr>
        <w:t>Перечень подпрограмм и краткое их описание</w:t>
      </w:r>
    </w:p>
    <w:p w14:paraId="309B6392" w14:textId="77777777" w:rsidR="00F8519C" w:rsidRPr="00DE0C95" w:rsidRDefault="00F8519C" w:rsidP="00BB09E6">
      <w:pPr>
        <w:pStyle w:val="af1"/>
        <w:widowControl w:val="0"/>
        <w:autoSpaceDE w:val="0"/>
        <w:autoSpaceDN w:val="0"/>
        <w:adjustRightInd w:val="0"/>
        <w:spacing w:after="0" w:line="240" w:lineRule="auto"/>
        <w:ind w:left="0"/>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Подпрограмма I «Дошкольное образование» направлена на решение проблемы, связанной с обеспечением доступности и повышения качества </w:t>
      </w:r>
      <w:r w:rsidRPr="00DE0C95">
        <w:rPr>
          <w:rFonts w:ascii="Times New Roman" w:eastAsia="Times New Roman" w:hAnsi="Times New Roman"/>
          <w:sz w:val="24"/>
          <w:szCs w:val="24"/>
          <w:lang w:eastAsia="ru-RU"/>
        </w:rPr>
        <w:lastRenderedPageBreak/>
        <w:t xml:space="preserve">услуг дошкольного образования. Цель подпрограммы- снижение доли детей в возрасте от 1,5 до 3 лет, не получающих дошкольное образование и ликвидация очередности в дошкольные образовательные организации. Данная подпрограмма обеспечивает достижение одного из основных результатов муниципальной программы – 100 процентов </w:t>
      </w:r>
      <w:proofErr w:type="spellStart"/>
      <w:r w:rsidRPr="00DE0C95">
        <w:rPr>
          <w:rFonts w:ascii="Times New Roman" w:eastAsia="Times New Roman" w:hAnsi="Times New Roman"/>
          <w:sz w:val="24"/>
          <w:szCs w:val="24"/>
          <w:lang w:eastAsia="ru-RU"/>
        </w:rPr>
        <w:t>доступак</w:t>
      </w:r>
      <w:proofErr w:type="spellEnd"/>
      <w:r w:rsidRPr="00DE0C95">
        <w:rPr>
          <w:rFonts w:ascii="Times New Roman" w:eastAsia="Times New Roman" w:hAnsi="Times New Roman"/>
          <w:sz w:val="24"/>
          <w:szCs w:val="24"/>
          <w:lang w:eastAsia="ru-RU"/>
        </w:rPr>
        <w:t xml:space="preserve"> услугам дошкольного образования детей в возрасте от 1,5 до 3 лет, нуждающихся в услуге дошкольного образования.</w:t>
      </w:r>
    </w:p>
    <w:p w14:paraId="5447B579" w14:textId="77777777" w:rsidR="00F8519C" w:rsidRPr="00DE0C95" w:rsidRDefault="00F8519C" w:rsidP="00BB09E6">
      <w:pPr>
        <w:pStyle w:val="af1"/>
        <w:widowControl w:val="0"/>
        <w:autoSpaceDE w:val="0"/>
        <w:autoSpaceDN w:val="0"/>
        <w:adjustRightInd w:val="0"/>
        <w:spacing w:after="0" w:line="240" w:lineRule="auto"/>
        <w:ind w:left="360"/>
        <w:jc w:val="both"/>
        <w:rPr>
          <w:rFonts w:cs="Calibri"/>
          <w:sz w:val="24"/>
          <w:szCs w:val="24"/>
        </w:rPr>
      </w:pPr>
    </w:p>
    <w:p w14:paraId="5E09D033" w14:textId="77777777" w:rsidR="00F8519C" w:rsidRPr="00DE0C95" w:rsidRDefault="00F8519C"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Подпрограмма </w:t>
      </w:r>
      <w:r w:rsidRPr="00DE0C95">
        <w:rPr>
          <w:rFonts w:ascii="Times New Roman" w:eastAsia="Times New Roman" w:hAnsi="Times New Roman"/>
          <w:sz w:val="24"/>
          <w:szCs w:val="24"/>
          <w:lang w:val="en-US" w:eastAsia="ru-RU"/>
        </w:rPr>
        <w:t>II</w:t>
      </w:r>
      <w:r w:rsidRPr="00DE0C95">
        <w:rPr>
          <w:rFonts w:ascii="Times New Roman" w:eastAsia="Times New Roman" w:hAnsi="Times New Roman"/>
          <w:sz w:val="24"/>
          <w:szCs w:val="24"/>
          <w:lang w:eastAsia="ru-RU"/>
        </w:rPr>
        <w:t xml:space="preserve"> «Общее образование»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 Цель- обеспечение выполнения Указа Президента Российской Федерации № 597.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w:t>
      </w:r>
    </w:p>
    <w:p w14:paraId="39852E49" w14:textId="77777777" w:rsidR="00F8519C" w:rsidRPr="00DE0C95" w:rsidRDefault="00F8519C" w:rsidP="00BB09E6">
      <w:pPr>
        <w:spacing w:after="1" w:line="220" w:lineRule="atLeast"/>
        <w:jc w:val="both"/>
        <w:outlineLvl w:val="2"/>
        <w:rPr>
          <w:rFonts w:cs="Calibri"/>
          <w:sz w:val="24"/>
          <w:szCs w:val="24"/>
        </w:rPr>
      </w:pPr>
    </w:p>
    <w:p w14:paraId="454D86BA" w14:textId="77777777" w:rsidR="00F8519C" w:rsidRPr="00DE0C95" w:rsidRDefault="00836C31" w:rsidP="00BB09E6">
      <w:pPr>
        <w:widowControl w:val="0"/>
        <w:autoSpaceDE w:val="0"/>
        <w:autoSpaceDN w:val="0"/>
        <w:adjustRightInd w:val="0"/>
        <w:spacing w:after="0" w:line="240" w:lineRule="auto"/>
        <w:jc w:val="both"/>
        <w:rPr>
          <w:rFonts w:ascii="Times New Roman" w:eastAsia="Times New Roman" w:hAnsi="Times New Roman"/>
          <w:sz w:val="24"/>
          <w:szCs w:val="24"/>
          <w:lang w:eastAsia="ru-RU"/>
        </w:rPr>
      </w:pPr>
      <w:hyperlink w:anchor="Par36881" w:tooltip="Ссылка на текущий документ" w:history="1">
        <w:r w:rsidR="00F8519C" w:rsidRPr="00DE0C95">
          <w:rPr>
            <w:rFonts w:ascii="Times New Roman" w:eastAsia="Times New Roman" w:hAnsi="Times New Roman"/>
            <w:sz w:val="24"/>
            <w:szCs w:val="24"/>
            <w:lang w:eastAsia="ru-RU"/>
          </w:rPr>
          <w:t>Подпрограмма III</w:t>
        </w:r>
      </w:hyperlink>
      <w:r w:rsidR="00F8519C" w:rsidRPr="00DE0C95">
        <w:rPr>
          <w:rFonts w:ascii="Times New Roman" w:eastAsia="Times New Roman" w:hAnsi="Times New Roman"/>
          <w:sz w:val="24"/>
          <w:szCs w:val="24"/>
          <w:lang w:eastAsia="ru-RU"/>
        </w:rPr>
        <w:t xml:space="preserve"> «Дополнительное образование, воспитание и психолого-социальное сопровождение детей»  направлена на решение проблем, связанных с обеспечением доступности дополнительного образования детей, профилактикой асоциальных явлений. Цель  подпрограммы- формирования системы непрерывного вариативного дополнительного образования детей, выполнение </w:t>
      </w:r>
      <w:hyperlink r:id="rId10" w:tooltip="Указ Президента РФ от 07.05.2012 N 599 &quot;О мерах по реализации государственной политики в области образования и науки&quot;{КонсультантПлюс}" w:history="1">
        <w:r w:rsidR="00F8519C" w:rsidRPr="00DE0C95">
          <w:rPr>
            <w:rFonts w:ascii="Times New Roman" w:eastAsia="Times New Roman" w:hAnsi="Times New Roman"/>
            <w:sz w:val="24"/>
            <w:szCs w:val="24"/>
            <w:lang w:eastAsia="ru-RU"/>
          </w:rPr>
          <w:t>Указа</w:t>
        </w:r>
      </w:hyperlink>
      <w:r w:rsidR="00F8519C" w:rsidRPr="00DE0C95">
        <w:rPr>
          <w:rFonts w:ascii="Times New Roman" w:eastAsia="Times New Roman" w:hAnsi="Times New Roman"/>
          <w:sz w:val="24"/>
          <w:szCs w:val="24"/>
          <w:lang w:eastAsia="ru-RU"/>
        </w:rPr>
        <w:t xml:space="preserve"> Президента Российской Федерации №599 по увеличению доли детей в возрасте от 5 до 18 лет, обучающихся по дополнительным образовательным программам, до 83,3 процента. (в ред. </w:t>
      </w:r>
      <w:hyperlink r:id="rId11" w:tooltip="Постановление Правительства МО от 25.02.2014 N 108/6 &quot;О внесении изменений в государственную программу Московской области &quot;Образование Подмосковья&quot; на 2014-2018 годы и о признании утратившими силу некоторых постановлений Правительства Московской области&quot;{Консу" w:history="1">
        <w:r w:rsidR="00F8519C" w:rsidRPr="00DE0C95">
          <w:rPr>
            <w:rFonts w:ascii="Times New Roman" w:eastAsia="Times New Roman" w:hAnsi="Times New Roman"/>
            <w:sz w:val="24"/>
            <w:szCs w:val="24"/>
            <w:lang w:eastAsia="ru-RU"/>
          </w:rPr>
          <w:t>постановления</w:t>
        </w:r>
      </w:hyperlink>
      <w:r w:rsidR="00F8519C" w:rsidRPr="00DE0C95">
        <w:rPr>
          <w:rFonts w:ascii="Times New Roman" w:eastAsia="Times New Roman" w:hAnsi="Times New Roman"/>
          <w:sz w:val="24"/>
          <w:szCs w:val="24"/>
          <w:lang w:eastAsia="ru-RU"/>
        </w:rPr>
        <w:t xml:space="preserve"> Правительства МО от 25.02.2014 N 108/6)</w:t>
      </w:r>
    </w:p>
    <w:p w14:paraId="4A36701A" w14:textId="77777777" w:rsidR="00F8519C" w:rsidRPr="00DE0C95" w:rsidRDefault="00F8519C" w:rsidP="00BB09E6">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257769D1" w14:textId="77777777" w:rsidR="00F8519C" w:rsidRPr="00DE0C95" w:rsidRDefault="00F8519C" w:rsidP="00BB09E6">
      <w:pPr>
        <w:pStyle w:val="af1"/>
        <w:widowControl w:val="0"/>
        <w:autoSpaceDE w:val="0"/>
        <w:autoSpaceDN w:val="0"/>
        <w:adjustRightInd w:val="0"/>
        <w:spacing w:after="0" w:line="240" w:lineRule="auto"/>
        <w:ind w:left="360"/>
        <w:jc w:val="both"/>
        <w:rPr>
          <w:rFonts w:ascii="Times New Roman" w:eastAsia="Times New Roman" w:hAnsi="Times New Roman"/>
          <w:sz w:val="24"/>
          <w:szCs w:val="24"/>
          <w:lang w:eastAsia="ru-RU"/>
        </w:rPr>
      </w:pPr>
    </w:p>
    <w:p w14:paraId="71233EA1" w14:textId="77777777" w:rsidR="00F8519C" w:rsidRPr="00DE0C95" w:rsidRDefault="00F8519C" w:rsidP="00BB09E6">
      <w:pPr>
        <w:pStyle w:val="af1"/>
        <w:spacing w:after="1" w:line="220" w:lineRule="atLeast"/>
        <w:ind w:left="360"/>
        <w:jc w:val="both"/>
        <w:rPr>
          <w:rFonts w:cs="Calibri"/>
          <w:color w:val="FF0000"/>
          <w:sz w:val="24"/>
          <w:szCs w:val="24"/>
        </w:rPr>
      </w:pPr>
    </w:p>
    <w:p w14:paraId="7026A02B" w14:textId="77777777" w:rsidR="00F8519C" w:rsidRPr="00DE0C95" w:rsidRDefault="00F8519C" w:rsidP="00BB09E6">
      <w:pPr>
        <w:spacing w:after="1" w:line="220" w:lineRule="atLeast"/>
        <w:jc w:val="both"/>
        <w:rPr>
          <w:rFonts w:ascii="Times New Roman" w:hAnsi="Times New Roman"/>
          <w:sz w:val="24"/>
          <w:szCs w:val="24"/>
        </w:rPr>
      </w:pPr>
      <w:r w:rsidRPr="00DE0C95">
        <w:rPr>
          <w:rFonts w:ascii="Times New Roman" w:hAnsi="Times New Roman"/>
          <w:sz w:val="24"/>
          <w:szCs w:val="24"/>
        </w:rPr>
        <w:t xml:space="preserve"> Подпрограмма IV «Профессиональное образование» направлена на </w:t>
      </w:r>
      <w:r w:rsidRPr="00DE0C95">
        <w:rPr>
          <w:rFonts w:ascii="Times New Roman" w:eastAsia="Times New Roman" w:hAnsi="Times New Roman"/>
          <w:sz w:val="24"/>
          <w:szCs w:val="24"/>
          <w:lang w:eastAsia="ru-RU"/>
        </w:rPr>
        <w:t>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Цель данной подпрограммы-</w:t>
      </w:r>
      <w:r w:rsidRPr="00DE0C95">
        <w:rPr>
          <w:rFonts w:ascii="Times New Roman" w:hAnsi="Times New Roman"/>
          <w:sz w:val="24"/>
          <w:szCs w:val="24"/>
        </w:rPr>
        <w:t xml:space="preserve"> </w:t>
      </w:r>
      <w:r w:rsidRPr="00DE0C95">
        <w:rPr>
          <w:rFonts w:ascii="Times New Roman" w:eastAsia="Times New Roman" w:hAnsi="Times New Roman"/>
          <w:sz w:val="24"/>
          <w:szCs w:val="24"/>
          <w:lang w:eastAsia="ru-RU"/>
        </w:rPr>
        <w:t>реализация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w:t>
      </w:r>
      <w:r w:rsidRPr="00DE0C95">
        <w:rPr>
          <w:rFonts w:ascii="Times New Roman" w:hAnsi="Times New Roman"/>
          <w:sz w:val="24"/>
          <w:szCs w:val="24"/>
        </w:rPr>
        <w:t xml:space="preserve"> увеличение числа </w:t>
      </w:r>
      <w:r w:rsidRPr="00DE0C95">
        <w:rPr>
          <w:rFonts w:ascii="Times New Roman" w:eastAsia="Times New Roman" w:hAnsi="Times New Roman"/>
          <w:sz w:val="24"/>
          <w:szCs w:val="24"/>
          <w:lang w:eastAsia="ru-RU"/>
        </w:rPr>
        <w:t xml:space="preserve"> педагогических  работников, прошедших добровольно независимую оценку квалификации.</w:t>
      </w:r>
    </w:p>
    <w:p w14:paraId="14DB913A" w14:textId="77777777" w:rsidR="00F8519C" w:rsidRPr="00DE0C95" w:rsidRDefault="00F8519C" w:rsidP="00BB09E6">
      <w:pPr>
        <w:spacing w:after="1" w:line="220" w:lineRule="atLeast"/>
        <w:jc w:val="both"/>
        <w:rPr>
          <w:rFonts w:cs="Calibri"/>
          <w:color w:val="FF0000"/>
          <w:sz w:val="24"/>
          <w:szCs w:val="24"/>
        </w:rPr>
      </w:pPr>
      <w:r w:rsidRPr="00DE0C95">
        <w:rPr>
          <w:rFonts w:cs="Calibri"/>
          <w:color w:val="FF0000"/>
          <w:sz w:val="24"/>
          <w:szCs w:val="24"/>
        </w:rPr>
        <w:t xml:space="preserve"> </w:t>
      </w:r>
    </w:p>
    <w:p w14:paraId="465F1E6F" w14:textId="77777777" w:rsidR="00F8519C" w:rsidRPr="00DE0C95" w:rsidRDefault="00F8519C" w:rsidP="00BB09E6">
      <w:pPr>
        <w:spacing w:after="0" w:line="240" w:lineRule="auto"/>
        <w:jc w:val="both"/>
        <w:rPr>
          <w:rFonts w:ascii="Times New Roman" w:eastAsia="Times New Roman" w:hAnsi="Times New Roman"/>
          <w:sz w:val="24"/>
          <w:szCs w:val="24"/>
          <w:lang w:eastAsia="ru-RU"/>
        </w:rPr>
      </w:pPr>
      <w:r w:rsidRPr="00DE0C95">
        <w:rPr>
          <w:rFonts w:ascii="Times New Roman" w:hAnsi="Times New Roman"/>
          <w:sz w:val="24"/>
          <w:szCs w:val="24"/>
        </w:rPr>
        <w:t xml:space="preserve">Подпрограмма  V </w:t>
      </w:r>
      <w:r w:rsidRPr="00DE0C95">
        <w:rPr>
          <w:rFonts w:ascii="Times New Roman" w:eastAsia="Times New Roman" w:hAnsi="Times New Roman"/>
          <w:sz w:val="24"/>
          <w:szCs w:val="24"/>
          <w:lang w:eastAsia="ru-RU"/>
        </w:rPr>
        <w:t>«Обеспечивающая подпрограмма» направлена на создание условий для реализации полномочий органов местного самоуправления, обеспечение деятельности муниципальных органов - учреждения в сфере образования, обеспечение деятельности прочих учреждений образования  (межшкольные учебные комбинаты, хозяйственные эксплуатационные конторы,  методические кабинеты). Цель- повышение эффективности использования бюджетных средств в системе образования, увеличение доли муниципальных систем образования, в которых внедрены инструменты управления по результатам.</w:t>
      </w:r>
    </w:p>
    <w:p w14:paraId="4A1F6349" w14:textId="77777777" w:rsidR="00F8519C" w:rsidRPr="00DE0C95" w:rsidRDefault="00F8519C" w:rsidP="00BB09E6">
      <w:pPr>
        <w:tabs>
          <w:tab w:val="left" w:pos="330"/>
        </w:tabs>
        <w:spacing w:after="1" w:line="220" w:lineRule="atLeast"/>
        <w:jc w:val="both"/>
        <w:outlineLvl w:val="1"/>
        <w:rPr>
          <w:rFonts w:ascii="Times New Roman" w:hAnsi="Times New Roman"/>
          <w:b/>
          <w:sz w:val="24"/>
          <w:szCs w:val="24"/>
        </w:rPr>
      </w:pPr>
    </w:p>
    <w:p w14:paraId="3130D4FE" w14:textId="77777777" w:rsidR="00F8519C" w:rsidRPr="00DE0C95" w:rsidRDefault="00F8519C" w:rsidP="00BB09E6">
      <w:pPr>
        <w:tabs>
          <w:tab w:val="left" w:pos="330"/>
        </w:tabs>
        <w:spacing w:after="1" w:line="220" w:lineRule="atLeast"/>
        <w:jc w:val="both"/>
        <w:outlineLvl w:val="1"/>
        <w:rPr>
          <w:rFonts w:ascii="Times New Roman" w:hAnsi="Times New Roman"/>
          <w:b/>
          <w:sz w:val="24"/>
          <w:szCs w:val="24"/>
        </w:rPr>
      </w:pPr>
    </w:p>
    <w:p w14:paraId="3967D636" w14:textId="77777777" w:rsidR="002E44CF" w:rsidRPr="00DE0C95" w:rsidRDefault="002E44CF" w:rsidP="00DA6A88">
      <w:pPr>
        <w:spacing w:after="1" w:line="220" w:lineRule="atLeast"/>
        <w:jc w:val="both"/>
        <w:rPr>
          <w:rFonts w:ascii="Times New Roman" w:hAnsi="Times New Roman"/>
          <w:sz w:val="24"/>
          <w:szCs w:val="24"/>
        </w:rPr>
      </w:pPr>
    </w:p>
    <w:p w14:paraId="5F91A976" w14:textId="77777777" w:rsidR="002E44CF" w:rsidRPr="00DE0C95" w:rsidRDefault="00CE0A9E" w:rsidP="004602EB">
      <w:pPr>
        <w:spacing w:after="1" w:line="220" w:lineRule="atLeast"/>
        <w:outlineLvl w:val="2"/>
        <w:rPr>
          <w:rFonts w:ascii="Times New Roman" w:hAnsi="Times New Roman"/>
          <w:sz w:val="24"/>
          <w:szCs w:val="24"/>
        </w:rPr>
      </w:pPr>
      <w:r w:rsidRPr="00DE0C95">
        <w:rPr>
          <w:rFonts w:ascii="Times New Roman" w:hAnsi="Times New Roman"/>
          <w:sz w:val="24"/>
          <w:szCs w:val="24"/>
        </w:rPr>
        <w:lastRenderedPageBreak/>
        <w:t xml:space="preserve">Подпрограмма </w:t>
      </w:r>
      <w:r w:rsidR="00A024E4" w:rsidRPr="00DE0C95">
        <w:rPr>
          <w:rFonts w:ascii="Times New Roman" w:hAnsi="Times New Roman"/>
          <w:sz w:val="24"/>
          <w:szCs w:val="24"/>
        </w:rPr>
        <w:t>1</w:t>
      </w:r>
      <w:r w:rsidR="002E44CF" w:rsidRPr="00DE0C95">
        <w:rPr>
          <w:rFonts w:ascii="Times New Roman" w:hAnsi="Times New Roman"/>
          <w:sz w:val="24"/>
          <w:szCs w:val="24"/>
        </w:rPr>
        <w:t xml:space="preserve"> </w:t>
      </w:r>
      <w:r w:rsidR="00E63395" w:rsidRPr="00DE0C95">
        <w:rPr>
          <w:rFonts w:ascii="Times New Roman" w:hAnsi="Times New Roman"/>
          <w:sz w:val="24"/>
          <w:szCs w:val="24"/>
        </w:rPr>
        <w:t>«</w:t>
      </w:r>
      <w:r w:rsidR="002E44CF" w:rsidRPr="00DE0C95">
        <w:rPr>
          <w:rFonts w:ascii="Times New Roman" w:hAnsi="Times New Roman"/>
          <w:sz w:val="24"/>
          <w:szCs w:val="24"/>
        </w:rPr>
        <w:t>Дошкольное образование</w:t>
      </w:r>
      <w:r w:rsidR="00E63395" w:rsidRPr="00DE0C95">
        <w:rPr>
          <w:rFonts w:ascii="Times New Roman" w:hAnsi="Times New Roman"/>
          <w:sz w:val="24"/>
          <w:szCs w:val="24"/>
        </w:rPr>
        <w:t>»</w:t>
      </w:r>
    </w:p>
    <w:p w14:paraId="721EF785" w14:textId="77777777" w:rsidR="002E44CF" w:rsidRPr="00DE0C95" w:rsidRDefault="002E44CF">
      <w:pPr>
        <w:spacing w:after="1" w:line="220" w:lineRule="atLeast"/>
        <w:jc w:val="both"/>
        <w:rPr>
          <w:rFonts w:ascii="Times New Roman" w:hAnsi="Times New Roman"/>
          <w:sz w:val="24"/>
          <w:szCs w:val="24"/>
        </w:rPr>
      </w:pPr>
    </w:p>
    <w:p w14:paraId="290A997C" w14:textId="77777777" w:rsidR="002E44CF" w:rsidRPr="00DE0C95" w:rsidRDefault="00CE0A9E" w:rsidP="004602EB">
      <w:pPr>
        <w:spacing w:after="1" w:line="220" w:lineRule="atLeast"/>
        <w:outlineLvl w:val="2"/>
        <w:rPr>
          <w:rFonts w:ascii="Times New Roman" w:hAnsi="Times New Roman"/>
          <w:sz w:val="24"/>
          <w:szCs w:val="24"/>
        </w:rPr>
      </w:pPr>
      <w:r w:rsidRPr="00DE0C95">
        <w:rPr>
          <w:rFonts w:ascii="Times New Roman" w:hAnsi="Times New Roman"/>
          <w:sz w:val="24"/>
          <w:szCs w:val="24"/>
        </w:rPr>
        <w:t xml:space="preserve">Подпрограмма </w:t>
      </w:r>
      <w:r w:rsidR="00A024E4" w:rsidRPr="00DE0C95">
        <w:rPr>
          <w:rFonts w:ascii="Times New Roman" w:hAnsi="Times New Roman"/>
          <w:sz w:val="24"/>
          <w:szCs w:val="24"/>
        </w:rPr>
        <w:t>2</w:t>
      </w:r>
      <w:r w:rsidR="00626E8F" w:rsidRPr="00DE0C95">
        <w:rPr>
          <w:rFonts w:ascii="Times New Roman" w:hAnsi="Times New Roman"/>
          <w:sz w:val="24"/>
          <w:szCs w:val="24"/>
        </w:rPr>
        <w:t xml:space="preserve"> </w:t>
      </w:r>
      <w:r w:rsidR="00E63395" w:rsidRPr="00DE0C95">
        <w:rPr>
          <w:rFonts w:ascii="Times New Roman" w:hAnsi="Times New Roman"/>
          <w:sz w:val="24"/>
          <w:szCs w:val="24"/>
        </w:rPr>
        <w:t>«</w:t>
      </w:r>
      <w:r w:rsidR="002E44CF" w:rsidRPr="00DE0C95">
        <w:rPr>
          <w:rFonts w:ascii="Times New Roman" w:hAnsi="Times New Roman"/>
          <w:sz w:val="24"/>
          <w:szCs w:val="24"/>
        </w:rPr>
        <w:t>Общее образование</w:t>
      </w:r>
      <w:r w:rsidR="00E63395" w:rsidRPr="00DE0C95">
        <w:rPr>
          <w:rFonts w:ascii="Times New Roman" w:hAnsi="Times New Roman"/>
          <w:sz w:val="24"/>
          <w:szCs w:val="24"/>
        </w:rPr>
        <w:t>»</w:t>
      </w:r>
    </w:p>
    <w:p w14:paraId="16AF00BE" w14:textId="77777777" w:rsidR="002E44CF" w:rsidRPr="00DE0C95" w:rsidRDefault="002E44CF">
      <w:pPr>
        <w:spacing w:after="1" w:line="220" w:lineRule="atLeast"/>
        <w:jc w:val="both"/>
        <w:rPr>
          <w:rFonts w:ascii="Times New Roman" w:hAnsi="Times New Roman"/>
          <w:sz w:val="24"/>
          <w:szCs w:val="24"/>
        </w:rPr>
      </w:pPr>
    </w:p>
    <w:p w14:paraId="52BC3291" w14:textId="77777777" w:rsidR="002E44CF" w:rsidRPr="00DE0C95" w:rsidRDefault="00CE0A9E" w:rsidP="00626E8F">
      <w:pPr>
        <w:spacing w:after="1" w:line="220" w:lineRule="atLeast"/>
        <w:outlineLvl w:val="2"/>
        <w:rPr>
          <w:rFonts w:ascii="Times New Roman" w:hAnsi="Times New Roman"/>
          <w:sz w:val="24"/>
          <w:szCs w:val="24"/>
        </w:rPr>
      </w:pPr>
      <w:r w:rsidRPr="00DE0C95">
        <w:rPr>
          <w:rFonts w:ascii="Times New Roman" w:hAnsi="Times New Roman"/>
          <w:sz w:val="24"/>
          <w:szCs w:val="24"/>
        </w:rPr>
        <w:t>Подпрограмма</w:t>
      </w:r>
      <w:r w:rsidR="00A024E4" w:rsidRPr="00DE0C95">
        <w:rPr>
          <w:rFonts w:ascii="Times New Roman" w:hAnsi="Times New Roman"/>
          <w:sz w:val="24"/>
          <w:szCs w:val="24"/>
        </w:rPr>
        <w:t xml:space="preserve"> 3</w:t>
      </w:r>
      <w:r w:rsidR="002E44CF" w:rsidRPr="00DE0C95">
        <w:rPr>
          <w:rFonts w:ascii="Times New Roman" w:hAnsi="Times New Roman"/>
          <w:sz w:val="24"/>
          <w:szCs w:val="24"/>
        </w:rPr>
        <w:t xml:space="preserve"> </w:t>
      </w:r>
      <w:r w:rsidR="00E63395" w:rsidRPr="00DE0C95">
        <w:rPr>
          <w:rFonts w:ascii="Times New Roman" w:hAnsi="Times New Roman"/>
          <w:sz w:val="24"/>
          <w:szCs w:val="24"/>
        </w:rPr>
        <w:t>«</w:t>
      </w:r>
      <w:r w:rsidR="002E44CF" w:rsidRPr="00DE0C95">
        <w:rPr>
          <w:rFonts w:ascii="Times New Roman" w:hAnsi="Times New Roman"/>
          <w:sz w:val="24"/>
          <w:szCs w:val="24"/>
        </w:rPr>
        <w:t>Дополнительное образование, воспитание</w:t>
      </w:r>
      <w:r w:rsidR="00626E8F" w:rsidRPr="00DE0C95">
        <w:rPr>
          <w:rFonts w:ascii="Times New Roman" w:hAnsi="Times New Roman"/>
          <w:sz w:val="24"/>
          <w:szCs w:val="24"/>
        </w:rPr>
        <w:t xml:space="preserve"> </w:t>
      </w:r>
      <w:r w:rsidR="002E44CF" w:rsidRPr="00DE0C95">
        <w:rPr>
          <w:rFonts w:ascii="Times New Roman" w:hAnsi="Times New Roman"/>
          <w:sz w:val="24"/>
          <w:szCs w:val="24"/>
        </w:rPr>
        <w:t>и психолого-социальное сопровождение детей</w:t>
      </w:r>
      <w:r w:rsidR="00E63395" w:rsidRPr="00DE0C95">
        <w:rPr>
          <w:rFonts w:ascii="Times New Roman" w:hAnsi="Times New Roman"/>
          <w:sz w:val="24"/>
          <w:szCs w:val="24"/>
        </w:rPr>
        <w:t>»</w:t>
      </w:r>
    </w:p>
    <w:p w14:paraId="18ECD1B3" w14:textId="77777777" w:rsidR="002E44CF" w:rsidRPr="00DE0C95" w:rsidRDefault="002E44CF">
      <w:pPr>
        <w:spacing w:after="1" w:line="220" w:lineRule="atLeast"/>
        <w:jc w:val="both"/>
        <w:rPr>
          <w:rFonts w:ascii="Times New Roman" w:hAnsi="Times New Roman"/>
          <w:sz w:val="24"/>
          <w:szCs w:val="24"/>
        </w:rPr>
      </w:pPr>
    </w:p>
    <w:p w14:paraId="50357E84" w14:textId="77777777" w:rsidR="00DB3B3B" w:rsidRPr="00DE0C95" w:rsidRDefault="00DB3B3B" w:rsidP="00DB3B3B">
      <w:pPr>
        <w:spacing w:after="1" w:line="220" w:lineRule="atLeast"/>
        <w:rPr>
          <w:rFonts w:ascii="Times New Roman" w:hAnsi="Times New Roman"/>
          <w:sz w:val="24"/>
          <w:szCs w:val="24"/>
        </w:rPr>
      </w:pPr>
      <w:r w:rsidRPr="00DE0C95">
        <w:rPr>
          <w:rFonts w:ascii="Times New Roman" w:hAnsi="Times New Roman"/>
          <w:sz w:val="24"/>
          <w:szCs w:val="24"/>
        </w:rPr>
        <w:t xml:space="preserve">Подпрограмма </w:t>
      </w:r>
      <w:r w:rsidR="00A024E4" w:rsidRPr="00DE0C95">
        <w:rPr>
          <w:rFonts w:ascii="Times New Roman" w:hAnsi="Times New Roman"/>
          <w:sz w:val="24"/>
          <w:szCs w:val="24"/>
        </w:rPr>
        <w:t>4</w:t>
      </w:r>
      <w:r w:rsidRPr="00DE0C95">
        <w:rPr>
          <w:rFonts w:ascii="Times New Roman" w:hAnsi="Times New Roman"/>
          <w:sz w:val="24"/>
          <w:szCs w:val="24"/>
        </w:rPr>
        <w:t xml:space="preserve"> </w:t>
      </w:r>
      <w:r w:rsidR="00E63395" w:rsidRPr="00DE0C95">
        <w:rPr>
          <w:rFonts w:ascii="Times New Roman" w:hAnsi="Times New Roman"/>
          <w:sz w:val="24"/>
          <w:szCs w:val="24"/>
        </w:rPr>
        <w:t>«</w:t>
      </w:r>
      <w:r w:rsidRPr="00DE0C95">
        <w:rPr>
          <w:rFonts w:ascii="Times New Roman" w:hAnsi="Times New Roman"/>
          <w:sz w:val="24"/>
          <w:szCs w:val="24"/>
        </w:rPr>
        <w:t>Профессиональное образование</w:t>
      </w:r>
      <w:r w:rsidR="00E63395" w:rsidRPr="00DE0C95">
        <w:rPr>
          <w:rFonts w:ascii="Times New Roman" w:hAnsi="Times New Roman"/>
          <w:sz w:val="24"/>
          <w:szCs w:val="24"/>
        </w:rPr>
        <w:t>»</w:t>
      </w:r>
    </w:p>
    <w:p w14:paraId="2F437A87" w14:textId="77777777" w:rsidR="00DB3B3B" w:rsidRPr="00DE0C95" w:rsidRDefault="00DB3B3B" w:rsidP="004C62F3">
      <w:pPr>
        <w:spacing w:after="1" w:line="220" w:lineRule="atLeast"/>
        <w:rPr>
          <w:rFonts w:ascii="Times New Roman" w:hAnsi="Times New Roman"/>
          <w:sz w:val="24"/>
          <w:szCs w:val="24"/>
        </w:rPr>
      </w:pPr>
    </w:p>
    <w:p w14:paraId="4AC04816" w14:textId="77777777" w:rsidR="00DB3B3B" w:rsidRPr="00DE0C95" w:rsidRDefault="00DB3B3B" w:rsidP="00DB3B3B">
      <w:pPr>
        <w:spacing w:after="1" w:line="220" w:lineRule="atLeast"/>
        <w:rPr>
          <w:rFonts w:ascii="Times New Roman" w:hAnsi="Times New Roman"/>
          <w:sz w:val="24"/>
          <w:szCs w:val="24"/>
        </w:rPr>
      </w:pPr>
      <w:r w:rsidRPr="00DE0C95">
        <w:rPr>
          <w:rFonts w:ascii="Times New Roman" w:hAnsi="Times New Roman"/>
          <w:sz w:val="24"/>
          <w:szCs w:val="24"/>
        </w:rPr>
        <w:t xml:space="preserve">Подпрограмма </w:t>
      </w:r>
      <w:r w:rsidR="00A024E4" w:rsidRPr="00DE0C95">
        <w:rPr>
          <w:rFonts w:ascii="Times New Roman" w:hAnsi="Times New Roman"/>
          <w:sz w:val="24"/>
          <w:szCs w:val="24"/>
        </w:rPr>
        <w:t>5</w:t>
      </w:r>
      <w:r w:rsidRPr="00DE0C95">
        <w:rPr>
          <w:rFonts w:ascii="Times New Roman" w:hAnsi="Times New Roman"/>
          <w:sz w:val="24"/>
          <w:szCs w:val="24"/>
        </w:rPr>
        <w:t xml:space="preserve"> </w:t>
      </w:r>
      <w:r w:rsidR="00E63395" w:rsidRPr="00DE0C95">
        <w:rPr>
          <w:rFonts w:ascii="Times New Roman" w:hAnsi="Times New Roman"/>
          <w:sz w:val="24"/>
          <w:szCs w:val="24"/>
        </w:rPr>
        <w:t>«</w:t>
      </w:r>
      <w:r w:rsidR="00DF3F5E" w:rsidRPr="00DE0C95">
        <w:rPr>
          <w:rFonts w:ascii="Times New Roman" w:hAnsi="Times New Roman"/>
          <w:sz w:val="24"/>
          <w:szCs w:val="24"/>
        </w:rPr>
        <w:t>Обеспечивающая подпрограмма</w:t>
      </w:r>
      <w:r w:rsidR="00E63395" w:rsidRPr="00DE0C95">
        <w:rPr>
          <w:rFonts w:ascii="Times New Roman" w:hAnsi="Times New Roman"/>
          <w:sz w:val="24"/>
          <w:szCs w:val="24"/>
        </w:rPr>
        <w:t>»</w:t>
      </w:r>
    </w:p>
    <w:p w14:paraId="4D9A52ED" w14:textId="77777777" w:rsidR="00DB3B3B" w:rsidRPr="00DE0C95" w:rsidRDefault="00DB3B3B" w:rsidP="00DA6A88">
      <w:pPr>
        <w:spacing w:after="1" w:line="220" w:lineRule="atLeast"/>
        <w:jc w:val="both"/>
        <w:rPr>
          <w:rFonts w:ascii="Times New Roman" w:hAnsi="Times New Roman"/>
          <w:sz w:val="24"/>
          <w:szCs w:val="24"/>
        </w:rPr>
      </w:pPr>
    </w:p>
    <w:p w14:paraId="346C2D42" w14:textId="77777777" w:rsidR="004602EB" w:rsidRPr="00DE0C95" w:rsidRDefault="004602EB" w:rsidP="00DA6A88">
      <w:pPr>
        <w:spacing w:after="1" w:line="220" w:lineRule="atLeast"/>
        <w:jc w:val="both"/>
        <w:rPr>
          <w:rFonts w:ascii="Times New Roman" w:hAnsi="Times New Roman"/>
          <w:sz w:val="24"/>
          <w:szCs w:val="24"/>
        </w:rPr>
      </w:pPr>
    </w:p>
    <w:p w14:paraId="35110AAE" w14:textId="77777777" w:rsidR="002E44CF" w:rsidRPr="00DE0C95" w:rsidRDefault="002E44CF" w:rsidP="0031692F">
      <w:pPr>
        <w:numPr>
          <w:ilvl w:val="0"/>
          <w:numId w:val="2"/>
        </w:numPr>
        <w:tabs>
          <w:tab w:val="left" w:pos="330"/>
        </w:tabs>
        <w:spacing w:after="1" w:line="220" w:lineRule="atLeast"/>
        <w:ind w:left="0" w:firstLine="0"/>
        <w:outlineLvl w:val="1"/>
        <w:rPr>
          <w:rFonts w:ascii="Times New Roman" w:hAnsi="Times New Roman"/>
          <w:b/>
          <w:sz w:val="24"/>
          <w:szCs w:val="24"/>
        </w:rPr>
      </w:pPr>
      <w:r w:rsidRPr="00DE0C95">
        <w:rPr>
          <w:rFonts w:ascii="Times New Roman" w:hAnsi="Times New Roman"/>
          <w:b/>
          <w:sz w:val="24"/>
          <w:szCs w:val="24"/>
        </w:rPr>
        <w:t>Обобщенная характеристика основных мероприятий</w:t>
      </w:r>
      <w:r w:rsidR="004602EB" w:rsidRPr="00DE0C95">
        <w:rPr>
          <w:rFonts w:ascii="Times New Roman" w:hAnsi="Times New Roman"/>
          <w:b/>
          <w:sz w:val="24"/>
          <w:szCs w:val="24"/>
        </w:rPr>
        <w:t xml:space="preserve"> </w:t>
      </w:r>
      <w:r w:rsidRPr="00DE0C95">
        <w:rPr>
          <w:rFonts w:ascii="Times New Roman" w:hAnsi="Times New Roman"/>
          <w:b/>
          <w:sz w:val="24"/>
          <w:szCs w:val="24"/>
        </w:rPr>
        <w:t>с обоснованием необходимости их осуществления (в том числе</w:t>
      </w:r>
      <w:r w:rsidR="004602EB" w:rsidRPr="00DE0C95">
        <w:rPr>
          <w:rFonts w:ascii="Times New Roman" w:hAnsi="Times New Roman"/>
          <w:b/>
          <w:sz w:val="24"/>
          <w:szCs w:val="24"/>
        </w:rPr>
        <w:t xml:space="preserve"> </w:t>
      </w:r>
      <w:r w:rsidRPr="00DE0C95">
        <w:rPr>
          <w:rFonts w:ascii="Times New Roman" w:hAnsi="Times New Roman"/>
          <w:b/>
          <w:sz w:val="24"/>
          <w:szCs w:val="24"/>
        </w:rPr>
        <w:t>влияние мероприятий на достижение показателей,</w:t>
      </w:r>
      <w:r w:rsidR="004602EB" w:rsidRPr="00DE0C95">
        <w:rPr>
          <w:rFonts w:ascii="Times New Roman" w:hAnsi="Times New Roman"/>
          <w:b/>
          <w:sz w:val="24"/>
          <w:szCs w:val="24"/>
        </w:rPr>
        <w:t xml:space="preserve"> </w:t>
      </w:r>
      <w:r w:rsidRPr="00DE0C95">
        <w:rPr>
          <w:rFonts w:ascii="Times New Roman" w:hAnsi="Times New Roman"/>
          <w:b/>
          <w:sz w:val="24"/>
          <w:szCs w:val="24"/>
        </w:rPr>
        <w:t>предусмотренных в указах Президента Российской Федерации,</w:t>
      </w:r>
      <w:r w:rsidR="004602EB" w:rsidRPr="00DE0C95">
        <w:rPr>
          <w:rFonts w:ascii="Times New Roman" w:hAnsi="Times New Roman"/>
          <w:b/>
          <w:sz w:val="24"/>
          <w:szCs w:val="24"/>
        </w:rPr>
        <w:t xml:space="preserve"> </w:t>
      </w:r>
      <w:r w:rsidRPr="00DE0C95">
        <w:rPr>
          <w:rFonts w:ascii="Times New Roman" w:hAnsi="Times New Roman"/>
          <w:b/>
          <w:sz w:val="24"/>
          <w:szCs w:val="24"/>
        </w:rPr>
        <w:t>обращениях Губернатора Московской области)</w:t>
      </w:r>
    </w:p>
    <w:p w14:paraId="69D3768C" w14:textId="77777777" w:rsidR="00BB09E6" w:rsidRPr="00DE0C95" w:rsidRDefault="00836C31" w:rsidP="00DE0C95">
      <w:pPr>
        <w:pStyle w:val="af1"/>
        <w:spacing w:after="1" w:line="220" w:lineRule="atLeast"/>
        <w:ind w:left="360"/>
        <w:jc w:val="both"/>
        <w:outlineLvl w:val="2"/>
        <w:rPr>
          <w:rFonts w:ascii="Times New Roman" w:hAnsi="Times New Roman"/>
          <w:sz w:val="24"/>
          <w:szCs w:val="24"/>
        </w:rPr>
      </w:pPr>
      <w:hyperlink w:anchor="P3009" w:history="1">
        <w:r w:rsidR="00BB09E6" w:rsidRPr="00DE0C95">
          <w:rPr>
            <w:rFonts w:ascii="Times New Roman" w:hAnsi="Times New Roman"/>
            <w:sz w:val="24"/>
            <w:szCs w:val="24"/>
          </w:rPr>
          <w:t>Подпрограмма I</w:t>
        </w:r>
      </w:hyperlink>
      <w:r w:rsidR="00BB09E6" w:rsidRPr="00DE0C95">
        <w:rPr>
          <w:rFonts w:ascii="Times New Roman" w:hAnsi="Times New Roman"/>
          <w:sz w:val="24"/>
          <w:szCs w:val="24"/>
        </w:rPr>
        <w:t xml:space="preserve"> «Дошкольное образование»</w:t>
      </w:r>
    </w:p>
    <w:p w14:paraId="7077C1AE" w14:textId="77777777" w:rsidR="00BB09E6" w:rsidRPr="00DE0C95" w:rsidRDefault="00BB09E6" w:rsidP="00DE0C95">
      <w:pPr>
        <w:pStyle w:val="af1"/>
        <w:widowControl w:val="0"/>
        <w:tabs>
          <w:tab w:val="left" w:pos="993"/>
        </w:tabs>
        <w:autoSpaceDE w:val="0"/>
        <w:autoSpaceDN w:val="0"/>
        <w:adjustRightInd w:val="0"/>
        <w:spacing w:after="0" w:line="240" w:lineRule="auto"/>
        <w:ind w:left="360"/>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-развитие сети дошкольных образовательных организаций и внедрение новых финансово-экономических механизмов, обеспечивающих равный доступ населения к услугам дошкольного образования;</w:t>
      </w:r>
    </w:p>
    <w:p w14:paraId="3D4E34D6" w14:textId="77777777" w:rsidR="00BB09E6" w:rsidRPr="00DE0C95" w:rsidRDefault="00BB09E6" w:rsidP="00DE0C95">
      <w:pPr>
        <w:pStyle w:val="af1"/>
        <w:widowControl w:val="0"/>
        <w:tabs>
          <w:tab w:val="left" w:pos="993"/>
        </w:tabs>
        <w:autoSpaceDE w:val="0"/>
        <w:autoSpaceDN w:val="0"/>
        <w:adjustRightInd w:val="0"/>
        <w:spacing w:after="0" w:line="240" w:lineRule="auto"/>
        <w:ind w:left="360"/>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-обеспечение обновления кадрового состава и привлечение молодых талантливых педагогов для работы в сфере дошкольного образования;</w:t>
      </w:r>
    </w:p>
    <w:p w14:paraId="7C4DBCB2" w14:textId="77777777" w:rsidR="00BB09E6" w:rsidRPr="00DE0C95" w:rsidRDefault="00BB09E6" w:rsidP="00DE0C95">
      <w:pPr>
        <w:pStyle w:val="af1"/>
        <w:widowControl w:val="0"/>
        <w:tabs>
          <w:tab w:val="left" w:pos="993"/>
        </w:tabs>
        <w:autoSpaceDE w:val="0"/>
        <w:autoSpaceDN w:val="0"/>
        <w:adjustRightInd w:val="0"/>
        <w:spacing w:after="0" w:line="240" w:lineRule="auto"/>
        <w:ind w:left="360"/>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-повышение эффективности деятельности дошкольных образовательных организаций, в том числе внедрение механизмов эффективного контракта с педагогическими работниками и руководителями дошкольных образовательных организаций, обеспечение создания и реализации программ развития дошкольных образовательных организаций;</w:t>
      </w:r>
    </w:p>
    <w:p w14:paraId="4D4CF964" w14:textId="77777777" w:rsidR="00BB09E6" w:rsidRPr="00DE0C95" w:rsidRDefault="00BB09E6" w:rsidP="00DE0C95">
      <w:pPr>
        <w:spacing w:after="1" w:line="220" w:lineRule="atLeast"/>
        <w:jc w:val="both"/>
        <w:rPr>
          <w:rFonts w:ascii="Times New Roman" w:hAnsi="Times New Roman"/>
          <w:sz w:val="24"/>
          <w:szCs w:val="24"/>
        </w:rPr>
      </w:pPr>
    </w:p>
    <w:p w14:paraId="1D084D91" w14:textId="77777777" w:rsidR="00BB09E6" w:rsidRPr="00DE0C95" w:rsidRDefault="00836C31" w:rsidP="00DE0C95">
      <w:pPr>
        <w:pStyle w:val="af1"/>
        <w:spacing w:after="1" w:line="220" w:lineRule="atLeast"/>
        <w:ind w:left="360"/>
        <w:jc w:val="both"/>
        <w:outlineLvl w:val="2"/>
        <w:rPr>
          <w:rFonts w:ascii="Times New Roman" w:hAnsi="Times New Roman"/>
          <w:sz w:val="24"/>
          <w:szCs w:val="24"/>
        </w:rPr>
      </w:pPr>
      <w:hyperlink w:anchor="P14866" w:history="1">
        <w:r w:rsidR="00BB09E6" w:rsidRPr="00DE0C95">
          <w:rPr>
            <w:rFonts w:ascii="Times New Roman" w:hAnsi="Times New Roman"/>
            <w:sz w:val="24"/>
            <w:szCs w:val="24"/>
          </w:rPr>
          <w:t>Подпрограмма II</w:t>
        </w:r>
      </w:hyperlink>
      <w:r w:rsidR="00BB09E6" w:rsidRPr="00DE0C95">
        <w:rPr>
          <w:rFonts w:ascii="Times New Roman" w:hAnsi="Times New Roman"/>
          <w:sz w:val="24"/>
          <w:szCs w:val="24"/>
        </w:rPr>
        <w:t xml:space="preserve"> «Общее образование»</w:t>
      </w:r>
    </w:p>
    <w:p w14:paraId="62947E27" w14:textId="77777777" w:rsidR="00BB09E6" w:rsidRPr="00DE0C95" w:rsidRDefault="00BB09E6" w:rsidP="00DE0C95">
      <w:pPr>
        <w:pStyle w:val="af1"/>
        <w:widowControl w:val="0"/>
        <w:tabs>
          <w:tab w:val="left" w:pos="993"/>
        </w:tabs>
        <w:autoSpaceDE w:val="0"/>
        <w:autoSpaceDN w:val="0"/>
        <w:adjustRightInd w:val="0"/>
        <w:spacing w:after="0" w:line="240" w:lineRule="auto"/>
        <w:ind w:left="360"/>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-создание механизмов, обеспечивающих равный доступ к качественному общему образованию, в том числе поддержка общеобразовательных организаций, работающих в сложных социальных контекстах; развитие дистанционных образовательных технологий; внедрение инклюзивного образования, поддержка обучению русскому языку с учетом задач речевой и социокультурной адаптации детей из семей мигрантов, социальная поддержка детей, находящихся в трудной жизненной ситуации </w:t>
      </w:r>
    </w:p>
    <w:p w14:paraId="75B88D22" w14:textId="77777777" w:rsidR="00BB09E6" w:rsidRPr="00DE0C95" w:rsidRDefault="00BB09E6" w:rsidP="00DE0C95">
      <w:pPr>
        <w:pStyle w:val="af1"/>
        <w:widowControl w:val="0"/>
        <w:tabs>
          <w:tab w:val="left" w:pos="993"/>
        </w:tabs>
        <w:autoSpaceDE w:val="0"/>
        <w:autoSpaceDN w:val="0"/>
        <w:adjustRightInd w:val="0"/>
        <w:spacing w:after="0" w:line="240" w:lineRule="auto"/>
        <w:ind w:left="360"/>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-развитие инновационной инфраструктуры общего образования, в том числе развитие сети региональных инновационных площадок, региональных </w:t>
      </w:r>
      <w:proofErr w:type="spellStart"/>
      <w:r w:rsidRPr="00DE0C95">
        <w:rPr>
          <w:rFonts w:ascii="Times New Roman" w:eastAsia="Times New Roman" w:hAnsi="Times New Roman"/>
          <w:sz w:val="24"/>
          <w:szCs w:val="24"/>
          <w:lang w:eastAsia="ru-RU"/>
        </w:rPr>
        <w:t>стажировочных</w:t>
      </w:r>
      <w:proofErr w:type="spellEnd"/>
      <w:r w:rsidRPr="00DE0C95">
        <w:rPr>
          <w:rFonts w:ascii="Times New Roman" w:eastAsia="Times New Roman" w:hAnsi="Times New Roman"/>
          <w:sz w:val="24"/>
          <w:szCs w:val="24"/>
          <w:lang w:eastAsia="ru-RU"/>
        </w:rPr>
        <w:t xml:space="preserve"> площадок, региональных </w:t>
      </w:r>
      <w:proofErr w:type="spellStart"/>
      <w:r w:rsidRPr="00DE0C95">
        <w:rPr>
          <w:rFonts w:ascii="Times New Roman" w:eastAsia="Times New Roman" w:hAnsi="Times New Roman"/>
          <w:sz w:val="24"/>
          <w:szCs w:val="24"/>
          <w:lang w:eastAsia="ru-RU"/>
        </w:rPr>
        <w:t>апробационных</w:t>
      </w:r>
      <w:proofErr w:type="spellEnd"/>
      <w:r w:rsidRPr="00DE0C95">
        <w:rPr>
          <w:rFonts w:ascii="Times New Roman" w:eastAsia="Times New Roman" w:hAnsi="Times New Roman"/>
          <w:sz w:val="24"/>
          <w:szCs w:val="24"/>
          <w:lang w:eastAsia="ru-RU"/>
        </w:rPr>
        <w:t xml:space="preserve"> площадок;</w:t>
      </w:r>
    </w:p>
    <w:p w14:paraId="440B51EE" w14:textId="77777777" w:rsidR="00BB09E6" w:rsidRPr="00DE0C95" w:rsidRDefault="00BB09E6" w:rsidP="00DE0C95">
      <w:pPr>
        <w:pStyle w:val="af1"/>
        <w:widowControl w:val="0"/>
        <w:tabs>
          <w:tab w:val="left" w:pos="993"/>
        </w:tabs>
        <w:autoSpaceDE w:val="0"/>
        <w:autoSpaceDN w:val="0"/>
        <w:adjustRightInd w:val="0"/>
        <w:spacing w:after="0" w:line="240" w:lineRule="auto"/>
        <w:ind w:left="360"/>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-создание условий для выявления и развития талантов детей,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 поощрение детей и подростков, проявивших выдающиеся способности в области науки, искусства и спорта;</w:t>
      </w:r>
    </w:p>
    <w:p w14:paraId="0152E59E" w14:textId="77777777" w:rsidR="00BB09E6" w:rsidRPr="00DE0C95" w:rsidRDefault="00BB09E6" w:rsidP="00DE0C95">
      <w:pPr>
        <w:spacing w:after="1" w:line="220" w:lineRule="atLeast"/>
        <w:jc w:val="both"/>
        <w:rPr>
          <w:rFonts w:ascii="Times New Roman" w:hAnsi="Times New Roman"/>
          <w:sz w:val="24"/>
          <w:szCs w:val="24"/>
        </w:rPr>
      </w:pPr>
    </w:p>
    <w:p w14:paraId="643F7CD1" w14:textId="77777777" w:rsidR="00BB09E6" w:rsidRPr="00DE0C95" w:rsidRDefault="00836C31" w:rsidP="00DE0C95">
      <w:pPr>
        <w:pStyle w:val="af1"/>
        <w:spacing w:after="1" w:line="220" w:lineRule="atLeast"/>
        <w:ind w:left="360"/>
        <w:outlineLvl w:val="2"/>
        <w:rPr>
          <w:rFonts w:ascii="Times New Roman" w:hAnsi="Times New Roman"/>
          <w:sz w:val="24"/>
          <w:szCs w:val="24"/>
        </w:rPr>
      </w:pPr>
      <w:hyperlink w:anchor="P25781" w:history="1">
        <w:r w:rsidR="00BB09E6" w:rsidRPr="00DE0C95">
          <w:rPr>
            <w:rFonts w:ascii="Times New Roman" w:hAnsi="Times New Roman"/>
            <w:sz w:val="24"/>
            <w:szCs w:val="24"/>
          </w:rPr>
          <w:t>Подпрограмма III</w:t>
        </w:r>
      </w:hyperlink>
      <w:r w:rsidR="00BB09E6" w:rsidRPr="00DE0C95">
        <w:rPr>
          <w:rFonts w:ascii="Times New Roman" w:hAnsi="Times New Roman"/>
          <w:sz w:val="24"/>
          <w:szCs w:val="24"/>
        </w:rPr>
        <w:t xml:space="preserve"> «Дополнительное образование, воспитание и психолого-социальное сопровождение детей»</w:t>
      </w:r>
    </w:p>
    <w:p w14:paraId="72A45463" w14:textId="77777777" w:rsidR="00DE0C95" w:rsidRPr="00DE0C95" w:rsidRDefault="00DE0C95" w:rsidP="00DE0C95">
      <w:pPr>
        <w:widowControl w:val="0"/>
        <w:tabs>
          <w:tab w:val="left" w:pos="993"/>
        </w:tabs>
        <w:autoSpaceDE w:val="0"/>
        <w:autoSpaceDN w:val="0"/>
        <w:adjustRightInd w:val="0"/>
        <w:spacing w:after="0" w:line="240" w:lineRule="auto"/>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      </w:t>
      </w:r>
      <w:r w:rsidR="00BB09E6" w:rsidRPr="00DE0C95">
        <w:rPr>
          <w:rFonts w:ascii="Times New Roman" w:eastAsia="Times New Roman" w:hAnsi="Times New Roman"/>
          <w:sz w:val="24"/>
          <w:szCs w:val="24"/>
          <w:lang w:eastAsia="ru-RU"/>
        </w:rPr>
        <w:t xml:space="preserve">-создание условий на увеличение охвата детей и подростков эффективными, вариативными дополнительными образовательными </w:t>
      </w:r>
      <w:r w:rsidRPr="00DE0C95">
        <w:rPr>
          <w:rFonts w:ascii="Times New Roman" w:eastAsia="Times New Roman" w:hAnsi="Times New Roman"/>
          <w:sz w:val="24"/>
          <w:szCs w:val="24"/>
          <w:lang w:eastAsia="ru-RU"/>
        </w:rPr>
        <w:t xml:space="preserve">   </w:t>
      </w:r>
    </w:p>
    <w:p w14:paraId="254645F0" w14:textId="77777777" w:rsidR="00BB09E6" w:rsidRPr="00DE0C95" w:rsidRDefault="00DE0C95" w:rsidP="00DE0C95">
      <w:pPr>
        <w:widowControl w:val="0"/>
        <w:tabs>
          <w:tab w:val="left" w:pos="993"/>
        </w:tabs>
        <w:autoSpaceDE w:val="0"/>
        <w:autoSpaceDN w:val="0"/>
        <w:adjustRightInd w:val="0"/>
        <w:spacing w:after="0" w:line="240" w:lineRule="auto"/>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lastRenderedPageBreak/>
        <w:t xml:space="preserve">      </w:t>
      </w:r>
      <w:r w:rsidR="00BB09E6" w:rsidRPr="00DE0C95">
        <w:rPr>
          <w:rFonts w:ascii="Times New Roman" w:eastAsia="Times New Roman" w:hAnsi="Times New Roman"/>
          <w:sz w:val="24"/>
          <w:szCs w:val="24"/>
          <w:lang w:eastAsia="ru-RU"/>
        </w:rPr>
        <w:t>программами, воспитание и социализация в общеобразовательных организациях и организациях дополнительного образования;</w:t>
      </w:r>
    </w:p>
    <w:p w14:paraId="13F5D84A" w14:textId="77777777" w:rsidR="00DE0C95" w:rsidRPr="00DE0C95" w:rsidRDefault="00DE0C95" w:rsidP="00DE0C95">
      <w:pPr>
        <w:widowControl w:val="0"/>
        <w:tabs>
          <w:tab w:val="left" w:pos="993"/>
        </w:tabs>
        <w:autoSpaceDE w:val="0"/>
        <w:autoSpaceDN w:val="0"/>
        <w:adjustRightInd w:val="0"/>
        <w:spacing w:after="0" w:line="240" w:lineRule="auto"/>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     </w:t>
      </w:r>
      <w:r w:rsidR="00BB09E6" w:rsidRPr="00DE0C95">
        <w:rPr>
          <w:rFonts w:ascii="Times New Roman" w:eastAsia="Times New Roman" w:hAnsi="Times New Roman"/>
          <w:sz w:val="24"/>
          <w:szCs w:val="24"/>
          <w:lang w:eastAsia="ru-RU"/>
        </w:rPr>
        <w:t xml:space="preserve">-совершенствование системы оплаты труда работников организаций дополнительного образования, в том числе доведение уровня </w:t>
      </w:r>
      <w:r w:rsidRPr="00DE0C95">
        <w:rPr>
          <w:rFonts w:ascii="Times New Roman" w:eastAsia="Times New Roman" w:hAnsi="Times New Roman"/>
          <w:sz w:val="24"/>
          <w:szCs w:val="24"/>
          <w:lang w:eastAsia="ru-RU"/>
        </w:rPr>
        <w:t xml:space="preserve">   </w:t>
      </w:r>
    </w:p>
    <w:p w14:paraId="59774907" w14:textId="77777777" w:rsidR="00DE0C95" w:rsidRPr="00DE0C95" w:rsidRDefault="00DE0C95" w:rsidP="00DE0C95">
      <w:pPr>
        <w:widowControl w:val="0"/>
        <w:tabs>
          <w:tab w:val="left" w:pos="993"/>
        </w:tabs>
        <w:autoSpaceDE w:val="0"/>
        <w:autoSpaceDN w:val="0"/>
        <w:adjustRightInd w:val="0"/>
        <w:spacing w:after="0" w:line="240" w:lineRule="auto"/>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     </w:t>
      </w:r>
      <w:r w:rsidR="00BB09E6" w:rsidRPr="00DE0C95">
        <w:rPr>
          <w:rFonts w:ascii="Times New Roman" w:eastAsia="Times New Roman" w:hAnsi="Times New Roman"/>
          <w:sz w:val="24"/>
          <w:szCs w:val="24"/>
          <w:lang w:eastAsia="ru-RU"/>
        </w:rPr>
        <w:t xml:space="preserve">средней заработной платы до среднемесячной заработной платы учителя в Московской области, заключение эффективных контрактов с </w:t>
      </w:r>
    </w:p>
    <w:p w14:paraId="50396995" w14:textId="77777777" w:rsidR="00BB09E6" w:rsidRPr="00DE0C95" w:rsidRDefault="00DE0C95" w:rsidP="00DE0C95">
      <w:pPr>
        <w:widowControl w:val="0"/>
        <w:tabs>
          <w:tab w:val="left" w:pos="993"/>
        </w:tabs>
        <w:autoSpaceDE w:val="0"/>
        <w:autoSpaceDN w:val="0"/>
        <w:adjustRightInd w:val="0"/>
        <w:spacing w:after="0" w:line="240" w:lineRule="auto"/>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     </w:t>
      </w:r>
      <w:r w:rsidR="00BB09E6" w:rsidRPr="00DE0C95">
        <w:rPr>
          <w:rFonts w:ascii="Times New Roman" w:eastAsia="Times New Roman" w:hAnsi="Times New Roman"/>
          <w:sz w:val="24"/>
          <w:szCs w:val="24"/>
          <w:lang w:eastAsia="ru-RU"/>
        </w:rPr>
        <w:t>руководителями организаций дополнительного образования;</w:t>
      </w:r>
    </w:p>
    <w:p w14:paraId="45946361" w14:textId="77777777" w:rsidR="00BB09E6" w:rsidRPr="00DE0C95" w:rsidRDefault="00DE0C95" w:rsidP="00DE0C95">
      <w:pPr>
        <w:widowControl w:val="0"/>
        <w:tabs>
          <w:tab w:val="left" w:pos="993"/>
        </w:tabs>
        <w:autoSpaceDE w:val="0"/>
        <w:autoSpaceDN w:val="0"/>
        <w:adjustRightInd w:val="0"/>
        <w:spacing w:after="0" w:line="240" w:lineRule="auto"/>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     </w:t>
      </w:r>
      <w:r w:rsidR="00BB09E6" w:rsidRPr="00DE0C95">
        <w:rPr>
          <w:rFonts w:ascii="Times New Roman" w:eastAsia="Times New Roman" w:hAnsi="Times New Roman"/>
          <w:sz w:val="24"/>
          <w:szCs w:val="24"/>
          <w:lang w:eastAsia="ru-RU"/>
        </w:rPr>
        <w:t>-внедрение в учреждения дополнительного образования детей системы персонифицированного финансирования;</w:t>
      </w:r>
    </w:p>
    <w:p w14:paraId="68B54971" w14:textId="77777777" w:rsidR="00DE0C95" w:rsidRPr="00DE0C95" w:rsidRDefault="00DE0C95" w:rsidP="00DE0C95">
      <w:pPr>
        <w:widowControl w:val="0"/>
        <w:tabs>
          <w:tab w:val="left" w:pos="993"/>
        </w:tabs>
        <w:autoSpaceDE w:val="0"/>
        <w:autoSpaceDN w:val="0"/>
        <w:adjustRightInd w:val="0"/>
        <w:spacing w:after="0" w:line="240" w:lineRule="auto"/>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     </w:t>
      </w:r>
      <w:r w:rsidR="00BB09E6" w:rsidRPr="00DE0C95">
        <w:rPr>
          <w:rFonts w:ascii="Times New Roman" w:eastAsia="Times New Roman" w:hAnsi="Times New Roman"/>
          <w:sz w:val="24"/>
          <w:szCs w:val="24"/>
          <w:lang w:eastAsia="ru-RU"/>
        </w:rPr>
        <w:t xml:space="preserve">-обеспечение функционирования системы персонифицированного финансирования, обеспечивающей свободу выбора образовательных </w:t>
      </w:r>
      <w:r w:rsidRPr="00DE0C95">
        <w:rPr>
          <w:rFonts w:ascii="Times New Roman" w:eastAsia="Times New Roman" w:hAnsi="Times New Roman"/>
          <w:sz w:val="24"/>
          <w:szCs w:val="24"/>
          <w:lang w:eastAsia="ru-RU"/>
        </w:rPr>
        <w:t xml:space="preserve">  </w:t>
      </w:r>
    </w:p>
    <w:p w14:paraId="0DCF5FA7" w14:textId="77777777" w:rsidR="00DE0C95" w:rsidRPr="00DE0C95" w:rsidRDefault="00DE0C95" w:rsidP="00DE0C95">
      <w:pPr>
        <w:widowControl w:val="0"/>
        <w:tabs>
          <w:tab w:val="left" w:pos="993"/>
        </w:tabs>
        <w:autoSpaceDE w:val="0"/>
        <w:autoSpaceDN w:val="0"/>
        <w:adjustRightInd w:val="0"/>
        <w:spacing w:after="0" w:line="240" w:lineRule="auto"/>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     </w:t>
      </w:r>
      <w:r w:rsidR="00BB09E6" w:rsidRPr="00DE0C95">
        <w:rPr>
          <w:rFonts w:ascii="Times New Roman" w:eastAsia="Times New Roman" w:hAnsi="Times New Roman"/>
          <w:sz w:val="24"/>
          <w:szCs w:val="24"/>
          <w:lang w:eastAsia="ru-RU"/>
        </w:rPr>
        <w:t xml:space="preserve">программ, равенство доступа к дополнительному образованию за счет средств бюджетов бюджетной системы, легкость и оперативность </w:t>
      </w:r>
      <w:r w:rsidRPr="00DE0C95">
        <w:rPr>
          <w:rFonts w:ascii="Times New Roman" w:eastAsia="Times New Roman" w:hAnsi="Times New Roman"/>
          <w:sz w:val="24"/>
          <w:szCs w:val="24"/>
          <w:lang w:eastAsia="ru-RU"/>
        </w:rPr>
        <w:t xml:space="preserve"> </w:t>
      </w:r>
    </w:p>
    <w:p w14:paraId="679536D9" w14:textId="77777777" w:rsidR="00BB09E6" w:rsidRPr="00DE0C95" w:rsidRDefault="00DE0C95" w:rsidP="00DE0C95">
      <w:pPr>
        <w:widowControl w:val="0"/>
        <w:tabs>
          <w:tab w:val="left" w:pos="993"/>
        </w:tabs>
        <w:autoSpaceDE w:val="0"/>
        <w:autoSpaceDN w:val="0"/>
        <w:adjustRightInd w:val="0"/>
        <w:spacing w:after="0" w:line="240" w:lineRule="auto"/>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     </w:t>
      </w:r>
      <w:r w:rsidR="00BB09E6" w:rsidRPr="00DE0C95">
        <w:rPr>
          <w:rFonts w:ascii="Times New Roman" w:eastAsia="Times New Roman" w:hAnsi="Times New Roman"/>
          <w:sz w:val="24"/>
          <w:szCs w:val="24"/>
          <w:lang w:eastAsia="ru-RU"/>
        </w:rPr>
        <w:t>смены осваиваемых образовательных программ.</w:t>
      </w:r>
    </w:p>
    <w:p w14:paraId="626610FA" w14:textId="77777777" w:rsidR="00BB09E6" w:rsidRPr="00DE0C95" w:rsidRDefault="00BB09E6" w:rsidP="00DE0C95">
      <w:pPr>
        <w:pStyle w:val="af1"/>
        <w:spacing w:after="1" w:line="220" w:lineRule="atLeast"/>
        <w:ind w:left="360"/>
        <w:outlineLvl w:val="2"/>
        <w:rPr>
          <w:rFonts w:ascii="Times New Roman" w:hAnsi="Times New Roman"/>
          <w:sz w:val="24"/>
          <w:szCs w:val="24"/>
        </w:rPr>
      </w:pPr>
    </w:p>
    <w:p w14:paraId="00A6211D" w14:textId="77777777" w:rsidR="00BB09E6" w:rsidRPr="00DE0C95" w:rsidRDefault="00BB09E6" w:rsidP="00DE0C95">
      <w:pPr>
        <w:pStyle w:val="af1"/>
        <w:spacing w:after="1" w:line="220" w:lineRule="atLeast"/>
        <w:ind w:left="360"/>
        <w:rPr>
          <w:rFonts w:ascii="Times New Roman" w:hAnsi="Times New Roman"/>
          <w:color w:val="FF0000"/>
          <w:sz w:val="24"/>
          <w:szCs w:val="24"/>
        </w:rPr>
      </w:pPr>
    </w:p>
    <w:p w14:paraId="0051044B" w14:textId="77777777" w:rsidR="00BB09E6" w:rsidRPr="00DE0C95" w:rsidRDefault="00BB09E6" w:rsidP="00DE0C95">
      <w:pPr>
        <w:pStyle w:val="af1"/>
        <w:spacing w:after="1" w:line="220" w:lineRule="atLeast"/>
        <w:ind w:left="360"/>
        <w:jc w:val="both"/>
        <w:rPr>
          <w:rFonts w:ascii="Times New Roman" w:hAnsi="Times New Roman"/>
          <w:sz w:val="24"/>
          <w:szCs w:val="24"/>
        </w:rPr>
      </w:pPr>
      <w:r w:rsidRPr="00DE0C95">
        <w:rPr>
          <w:rFonts w:ascii="Times New Roman" w:hAnsi="Times New Roman"/>
          <w:sz w:val="24"/>
          <w:szCs w:val="24"/>
        </w:rPr>
        <w:t>Подпрограмма IV «Профессиональное образование»</w:t>
      </w:r>
    </w:p>
    <w:p w14:paraId="3F1E71E9" w14:textId="77777777" w:rsidR="00BB09E6" w:rsidRPr="00DE0C95" w:rsidRDefault="00BB09E6" w:rsidP="00DE0C95">
      <w:pPr>
        <w:pStyle w:val="af1"/>
        <w:spacing w:after="1" w:line="220" w:lineRule="atLeast"/>
        <w:ind w:left="360"/>
        <w:jc w:val="both"/>
        <w:rPr>
          <w:rFonts w:ascii="Times New Roman" w:eastAsia="Times New Roman" w:hAnsi="Times New Roman"/>
          <w:sz w:val="24"/>
          <w:szCs w:val="24"/>
          <w:lang w:eastAsia="ru-RU"/>
        </w:rPr>
      </w:pPr>
      <w:r w:rsidRPr="00DE0C95">
        <w:rPr>
          <w:rFonts w:ascii="Times New Roman" w:eastAsia="Times New Roman" w:hAnsi="Times New Roman"/>
          <w:sz w:val="24"/>
          <w:szCs w:val="24"/>
          <w:lang w:eastAsia="ru-RU"/>
        </w:rPr>
        <w:t xml:space="preserve">-обеспечение мер социальной поддержки обучающихся в образовательных организациях, в том числе детей-сирот и детей, оставшихся без попечения </w:t>
      </w:r>
      <w:proofErr w:type="spellStart"/>
      <w:proofErr w:type="gramStart"/>
      <w:r w:rsidRPr="00DE0C95">
        <w:rPr>
          <w:rFonts w:ascii="Times New Roman" w:eastAsia="Times New Roman" w:hAnsi="Times New Roman"/>
          <w:sz w:val="24"/>
          <w:szCs w:val="24"/>
          <w:lang w:eastAsia="ru-RU"/>
        </w:rPr>
        <w:t>родителей,обучающихся</w:t>
      </w:r>
      <w:proofErr w:type="spellEnd"/>
      <w:proofErr w:type="gramEnd"/>
      <w:r w:rsidRPr="00DE0C95">
        <w:rPr>
          <w:rFonts w:ascii="Times New Roman" w:eastAsia="Times New Roman" w:hAnsi="Times New Roman"/>
          <w:sz w:val="24"/>
          <w:szCs w:val="24"/>
          <w:lang w:eastAsia="ru-RU"/>
        </w:rPr>
        <w:t xml:space="preserve"> в системе профессионального образования;</w:t>
      </w:r>
    </w:p>
    <w:p w14:paraId="0E04D39F" w14:textId="77777777" w:rsidR="00BB09E6" w:rsidRPr="00DE0C95" w:rsidRDefault="00BB09E6" w:rsidP="00DE0C95">
      <w:pPr>
        <w:pStyle w:val="af1"/>
        <w:spacing w:after="1" w:line="220" w:lineRule="atLeast"/>
        <w:ind w:left="360"/>
        <w:jc w:val="both"/>
        <w:rPr>
          <w:rFonts w:ascii="Times New Roman" w:hAnsi="Times New Roman"/>
          <w:sz w:val="24"/>
          <w:szCs w:val="24"/>
        </w:rPr>
      </w:pPr>
      <w:r w:rsidRPr="00DE0C95">
        <w:rPr>
          <w:rFonts w:ascii="Times New Roman" w:eastAsia="Times New Roman" w:hAnsi="Times New Roman"/>
          <w:sz w:val="24"/>
          <w:szCs w:val="24"/>
          <w:lang w:eastAsia="ru-RU"/>
        </w:rPr>
        <w:t>-</w:t>
      </w:r>
      <w:r w:rsidRPr="00DE0C95">
        <w:rPr>
          <w:rFonts w:ascii="Times New Roman" w:hAnsi="Times New Roman"/>
          <w:sz w:val="24"/>
          <w:szCs w:val="24"/>
        </w:rPr>
        <w:t xml:space="preserve"> </w:t>
      </w:r>
      <w:r w:rsidRPr="00DE0C95">
        <w:rPr>
          <w:rFonts w:ascii="Times New Roman" w:eastAsia="Times New Roman" w:hAnsi="Times New Roman"/>
          <w:sz w:val="24"/>
          <w:szCs w:val="24"/>
          <w:lang w:eastAsia="ru-RU"/>
        </w:rPr>
        <w:t>реализацию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w:t>
      </w:r>
      <w:r w:rsidRPr="00DE0C95">
        <w:rPr>
          <w:rFonts w:ascii="Times New Roman" w:hAnsi="Times New Roman"/>
          <w:sz w:val="24"/>
          <w:szCs w:val="24"/>
        </w:rPr>
        <w:t xml:space="preserve"> </w:t>
      </w:r>
    </w:p>
    <w:p w14:paraId="6A372BEA" w14:textId="77777777" w:rsidR="00BB09E6" w:rsidRPr="00DE0C95" w:rsidRDefault="00BB09E6" w:rsidP="00DE0C95">
      <w:pPr>
        <w:pStyle w:val="af1"/>
        <w:spacing w:after="1" w:line="220" w:lineRule="atLeast"/>
        <w:ind w:left="360"/>
        <w:jc w:val="both"/>
        <w:rPr>
          <w:rFonts w:ascii="Times New Roman" w:hAnsi="Times New Roman"/>
          <w:sz w:val="24"/>
          <w:szCs w:val="24"/>
        </w:rPr>
      </w:pPr>
      <w:r w:rsidRPr="00DE0C95">
        <w:rPr>
          <w:rFonts w:ascii="Times New Roman" w:hAnsi="Times New Roman"/>
          <w:sz w:val="24"/>
          <w:szCs w:val="24"/>
        </w:rPr>
        <w:t xml:space="preserve">-увеличение числа </w:t>
      </w:r>
      <w:r w:rsidRPr="00DE0C95">
        <w:rPr>
          <w:rFonts w:ascii="Times New Roman" w:eastAsia="Times New Roman" w:hAnsi="Times New Roman"/>
          <w:sz w:val="24"/>
          <w:szCs w:val="24"/>
          <w:lang w:eastAsia="ru-RU"/>
        </w:rPr>
        <w:t xml:space="preserve"> педагогических  работников, прошедших добровольно независимую оценку квалификации.</w:t>
      </w:r>
    </w:p>
    <w:p w14:paraId="619C8FD7" w14:textId="77777777" w:rsidR="00BB09E6" w:rsidRPr="00DE0C95" w:rsidRDefault="00BB09E6" w:rsidP="00DE0C95">
      <w:pPr>
        <w:pStyle w:val="af1"/>
        <w:spacing w:after="1" w:line="220" w:lineRule="atLeast"/>
        <w:ind w:left="360"/>
        <w:jc w:val="both"/>
        <w:rPr>
          <w:rFonts w:ascii="Times New Roman" w:hAnsi="Times New Roman"/>
          <w:color w:val="FF0000"/>
          <w:sz w:val="24"/>
          <w:szCs w:val="24"/>
        </w:rPr>
      </w:pPr>
    </w:p>
    <w:p w14:paraId="4E471128" w14:textId="77777777" w:rsidR="00BB09E6" w:rsidRPr="00DE0C95" w:rsidRDefault="00BB09E6" w:rsidP="00DE0C95">
      <w:pPr>
        <w:pStyle w:val="af1"/>
        <w:spacing w:after="1" w:line="220" w:lineRule="atLeast"/>
        <w:ind w:left="360"/>
        <w:jc w:val="both"/>
        <w:rPr>
          <w:rFonts w:ascii="Times New Roman" w:hAnsi="Times New Roman"/>
          <w:sz w:val="24"/>
          <w:szCs w:val="24"/>
        </w:rPr>
      </w:pPr>
      <w:r w:rsidRPr="00DE0C95">
        <w:rPr>
          <w:rFonts w:ascii="Times New Roman" w:hAnsi="Times New Roman"/>
          <w:sz w:val="24"/>
          <w:szCs w:val="24"/>
        </w:rPr>
        <w:t>Подпрограмма V «Обеспечивающая подпрограмма»</w:t>
      </w:r>
    </w:p>
    <w:p w14:paraId="176A1482" w14:textId="77777777" w:rsidR="00BB09E6" w:rsidRPr="00DE0C95" w:rsidRDefault="00BB09E6" w:rsidP="00DE0C95">
      <w:pPr>
        <w:pStyle w:val="af1"/>
        <w:spacing w:after="1" w:line="220" w:lineRule="atLeast"/>
        <w:ind w:left="360"/>
        <w:jc w:val="both"/>
        <w:rPr>
          <w:rFonts w:ascii="Times New Roman" w:hAnsi="Times New Roman"/>
          <w:sz w:val="24"/>
          <w:szCs w:val="24"/>
        </w:rPr>
      </w:pPr>
      <w:r w:rsidRPr="00DE0C95">
        <w:rPr>
          <w:rFonts w:ascii="Times New Roman" w:eastAsia="Times New Roman" w:hAnsi="Times New Roman"/>
          <w:sz w:val="24"/>
          <w:szCs w:val="24"/>
          <w:lang w:eastAsia="ru-RU"/>
        </w:rPr>
        <w:t>-создание условий для реализации полномочий органов местного самоуправления, обеспечение деятельности муниципальных органов - учреждения в сфере образования,</w:t>
      </w:r>
    </w:p>
    <w:p w14:paraId="5BA1850F" w14:textId="77777777" w:rsidR="00BB09E6" w:rsidRPr="00DE0C95" w:rsidRDefault="00BB09E6" w:rsidP="00DE0C95">
      <w:pPr>
        <w:pStyle w:val="af1"/>
        <w:spacing w:after="1" w:line="220" w:lineRule="atLeast"/>
        <w:ind w:left="360"/>
        <w:jc w:val="both"/>
        <w:outlineLvl w:val="2"/>
        <w:rPr>
          <w:rFonts w:ascii="Times New Roman" w:eastAsia="Times New Roman" w:hAnsi="Times New Roman"/>
          <w:sz w:val="24"/>
          <w:szCs w:val="24"/>
          <w:lang w:eastAsia="ru-RU"/>
        </w:rPr>
      </w:pPr>
      <w:r w:rsidRPr="00DE0C95">
        <w:rPr>
          <w:rFonts w:ascii="Times New Roman" w:hAnsi="Times New Roman"/>
          <w:sz w:val="24"/>
          <w:szCs w:val="24"/>
        </w:rPr>
        <w:t>-</w:t>
      </w:r>
      <w:r w:rsidRPr="00DE0C95">
        <w:rPr>
          <w:rFonts w:ascii="Times New Roman" w:eastAsia="Times New Roman" w:hAnsi="Times New Roman"/>
          <w:sz w:val="24"/>
          <w:szCs w:val="24"/>
          <w:lang w:eastAsia="ru-RU"/>
        </w:rPr>
        <w:t>повышение эффективности использования бюджетных средств в системе образования;</w:t>
      </w:r>
    </w:p>
    <w:p w14:paraId="5E7A7560" w14:textId="77777777" w:rsidR="00BB09E6" w:rsidRPr="00DE0C95" w:rsidRDefault="00BB09E6" w:rsidP="00DE0C95">
      <w:pPr>
        <w:spacing w:after="1" w:line="220" w:lineRule="atLeast"/>
        <w:jc w:val="both"/>
        <w:rPr>
          <w:rFonts w:ascii="Times New Roman" w:hAnsi="Times New Roman"/>
          <w:sz w:val="24"/>
          <w:szCs w:val="24"/>
        </w:rPr>
      </w:pPr>
    </w:p>
    <w:p w14:paraId="1AF5D76B" w14:textId="77777777" w:rsidR="00BB09E6" w:rsidRPr="00DE0C95" w:rsidRDefault="00BB09E6" w:rsidP="00DE0C95">
      <w:pPr>
        <w:pStyle w:val="af1"/>
        <w:spacing w:after="1" w:line="220" w:lineRule="atLeast"/>
        <w:ind w:left="360"/>
        <w:jc w:val="both"/>
        <w:rPr>
          <w:rFonts w:ascii="Times New Roman" w:hAnsi="Times New Roman"/>
          <w:sz w:val="24"/>
          <w:szCs w:val="24"/>
        </w:rPr>
      </w:pPr>
    </w:p>
    <w:p w14:paraId="6455DACB" w14:textId="77777777" w:rsidR="0031692F" w:rsidRPr="00DE0C95" w:rsidRDefault="0031692F" w:rsidP="00DA6A88">
      <w:pPr>
        <w:spacing w:after="1" w:line="220" w:lineRule="atLeast"/>
        <w:jc w:val="both"/>
        <w:rPr>
          <w:rFonts w:ascii="Times New Roman" w:hAnsi="Times New Roman"/>
          <w:sz w:val="24"/>
          <w:szCs w:val="24"/>
        </w:rPr>
      </w:pPr>
    </w:p>
    <w:p w14:paraId="4CB77D0E" w14:textId="77777777" w:rsidR="00E87256" w:rsidRPr="00DE0C95" w:rsidRDefault="00CE0A9E" w:rsidP="00E87256">
      <w:pPr>
        <w:spacing w:after="1" w:line="220" w:lineRule="atLeast"/>
        <w:outlineLvl w:val="2"/>
        <w:rPr>
          <w:rFonts w:ascii="Times New Roman" w:hAnsi="Times New Roman"/>
          <w:sz w:val="24"/>
          <w:szCs w:val="24"/>
        </w:rPr>
      </w:pPr>
      <w:r w:rsidRPr="00DE0C95">
        <w:rPr>
          <w:rFonts w:ascii="Times New Roman" w:hAnsi="Times New Roman"/>
          <w:sz w:val="24"/>
          <w:szCs w:val="24"/>
        </w:rPr>
        <w:t xml:space="preserve">Подпрограмма </w:t>
      </w:r>
      <w:r w:rsidR="00A024E4" w:rsidRPr="00DE0C95">
        <w:rPr>
          <w:rFonts w:ascii="Times New Roman" w:hAnsi="Times New Roman"/>
          <w:sz w:val="24"/>
          <w:szCs w:val="24"/>
        </w:rPr>
        <w:t>1</w:t>
      </w:r>
      <w:r w:rsidR="00E87256" w:rsidRPr="00DE0C95">
        <w:rPr>
          <w:rFonts w:ascii="Times New Roman" w:hAnsi="Times New Roman"/>
          <w:sz w:val="24"/>
          <w:szCs w:val="24"/>
        </w:rPr>
        <w:t xml:space="preserve"> </w:t>
      </w:r>
      <w:r w:rsidR="00E63395" w:rsidRPr="00DE0C95">
        <w:rPr>
          <w:rFonts w:ascii="Times New Roman" w:hAnsi="Times New Roman"/>
          <w:sz w:val="24"/>
          <w:szCs w:val="24"/>
        </w:rPr>
        <w:t>«</w:t>
      </w:r>
      <w:r w:rsidR="00E87256" w:rsidRPr="00DE0C95">
        <w:rPr>
          <w:rFonts w:ascii="Times New Roman" w:hAnsi="Times New Roman"/>
          <w:sz w:val="24"/>
          <w:szCs w:val="24"/>
        </w:rPr>
        <w:t>Дошкольное образование</w:t>
      </w:r>
      <w:r w:rsidR="00E63395" w:rsidRPr="00DE0C95">
        <w:rPr>
          <w:rFonts w:ascii="Times New Roman" w:hAnsi="Times New Roman"/>
          <w:sz w:val="24"/>
          <w:szCs w:val="24"/>
        </w:rPr>
        <w:t>»</w:t>
      </w:r>
    </w:p>
    <w:p w14:paraId="36455DB9" w14:textId="77777777" w:rsidR="00E87256" w:rsidRPr="00DE0C95" w:rsidRDefault="00E87256" w:rsidP="00E87256">
      <w:pPr>
        <w:spacing w:after="1" w:line="220" w:lineRule="atLeast"/>
        <w:jc w:val="both"/>
        <w:rPr>
          <w:rFonts w:ascii="Times New Roman" w:hAnsi="Times New Roman"/>
          <w:sz w:val="24"/>
          <w:szCs w:val="24"/>
        </w:rPr>
      </w:pPr>
    </w:p>
    <w:p w14:paraId="1E2961AB" w14:textId="77777777" w:rsidR="00E87256" w:rsidRPr="00DE0C95" w:rsidRDefault="00CE0A9E" w:rsidP="00E87256">
      <w:pPr>
        <w:spacing w:after="1" w:line="220" w:lineRule="atLeast"/>
        <w:outlineLvl w:val="2"/>
        <w:rPr>
          <w:rFonts w:ascii="Times New Roman" w:hAnsi="Times New Roman"/>
          <w:sz w:val="24"/>
          <w:szCs w:val="24"/>
        </w:rPr>
      </w:pPr>
      <w:r w:rsidRPr="00DE0C95">
        <w:rPr>
          <w:rFonts w:ascii="Times New Roman" w:hAnsi="Times New Roman"/>
          <w:sz w:val="24"/>
          <w:szCs w:val="24"/>
        </w:rPr>
        <w:t xml:space="preserve">Подпрограмма </w:t>
      </w:r>
      <w:r w:rsidR="00A024E4" w:rsidRPr="00DE0C95">
        <w:rPr>
          <w:rFonts w:ascii="Times New Roman" w:hAnsi="Times New Roman"/>
          <w:sz w:val="24"/>
          <w:szCs w:val="24"/>
        </w:rPr>
        <w:t>2</w:t>
      </w:r>
      <w:r w:rsidR="00E87256" w:rsidRPr="00DE0C95">
        <w:rPr>
          <w:rFonts w:ascii="Times New Roman" w:hAnsi="Times New Roman"/>
          <w:sz w:val="24"/>
          <w:szCs w:val="24"/>
        </w:rPr>
        <w:t xml:space="preserve"> </w:t>
      </w:r>
      <w:r w:rsidR="00E63395" w:rsidRPr="00DE0C95">
        <w:rPr>
          <w:rFonts w:ascii="Times New Roman" w:hAnsi="Times New Roman"/>
          <w:sz w:val="24"/>
          <w:szCs w:val="24"/>
        </w:rPr>
        <w:t>«</w:t>
      </w:r>
      <w:r w:rsidR="00E87256" w:rsidRPr="00DE0C95">
        <w:rPr>
          <w:rFonts w:ascii="Times New Roman" w:hAnsi="Times New Roman"/>
          <w:sz w:val="24"/>
          <w:szCs w:val="24"/>
        </w:rPr>
        <w:t>Общее образование</w:t>
      </w:r>
      <w:r w:rsidR="00E63395" w:rsidRPr="00DE0C95">
        <w:rPr>
          <w:rFonts w:ascii="Times New Roman" w:hAnsi="Times New Roman"/>
          <w:sz w:val="24"/>
          <w:szCs w:val="24"/>
        </w:rPr>
        <w:t>»</w:t>
      </w:r>
    </w:p>
    <w:p w14:paraId="3494A055" w14:textId="77777777" w:rsidR="00E87256" w:rsidRPr="00DE0C95" w:rsidRDefault="00E87256" w:rsidP="00E87256">
      <w:pPr>
        <w:spacing w:after="1" w:line="220" w:lineRule="atLeast"/>
        <w:jc w:val="both"/>
        <w:rPr>
          <w:rFonts w:ascii="Times New Roman" w:hAnsi="Times New Roman"/>
          <w:sz w:val="24"/>
          <w:szCs w:val="24"/>
        </w:rPr>
      </w:pPr>
    </w:p>
    <w:p w14:paraId="44D7B418" w14:textId="77777777" w:rsidR="00E87256" w:rsidRPr="00DE0C95" w:rsidRDefault="00CE0A9E" w:rsidP="00E87256">
      <w:pPr>
        <w:spacing w:after="1" w:line="220" w:lineRule="atLeast"/>
        <w:outlineLvl w:val="2"/>
        <w:rPr>
          <w:rFonts w:ascii="Times New Roman" w:hAnsi="Times New Roman"/>
          <w:sz w:val="24"/>
          <w:szCs w:val="24"/>
        </w:rPr>
      </w:pPr>
      <w:r w:rsidRPr="00DE0C95">
        <w:rPr>
          <w:rFonts w:ascii="Times New Roman" w:hAnsi="Times New Roman"/>
          <w:sz w:val="24"/>
          <w:szCs w:val="24"/>
        </w:rPr>
        <w:t xml:space="preserve">Подпрограмма </w:t>
      </w:r>
      <w:r w:rsidR="00A024E4" w:rsidRPr="00DE0C95">
        <w:rPr>
          <w:rFonts w:ascii="Times New Roman" w:hAnsi="Times New Roman"/>
          <w:sz w:val="24"/>
          <w:szCs w:val="24"/>
        </w:rPr>
        <w:t>3</w:t>
      </w:r>
      <w:r w:rsidR="00E87256" w:rsidRPr="00DE0C95">
        <w:rPr>
          <w:rFonts w:ascii="Times New Roman" w:hAnsi="Times New Roman"/>
          <w:sz w:val="24"/>
          <w:szCs w:val="24"/>
        </w:rPr>
        <w:t xml:space="preserve"> </w:t>
      </w:r>
      <w:r w:rsidR="00E63395" w:rsidRPr="00DE0C95">
        <w:rPr>
          <w:rFonts w:ascii="Times New Roman" w:hAnsi="Times New Roman"/>
          <w:sz w:val="24"/>
          <w:szCs w:val="24"/>
        </w:rPr>
        <w:t>«</w:t>
      </w:r>
      <w:r w:rsidR="00E87256" w:rsidRPr="00DE0C95">
        <w:rPr>
          <w:rFonts w:ascii="Times New Roman" w:hAnsi="Times New Roman"/>
          <w:sz w:val="24"/>
          <w:szCs w:val="24"/>
        </w:rPr>
        <w:t>Дополнительное образование, воспитание и психолого-социальное сопровождение детей</w:t>
      </w:r>
      <w:r w:rsidR="00E63395" w:rsidRPr="00DE0C95">
        <w:rPr>
          <w:rFonts w:ascii="Times New Roman" w:hAnsi="Times New Roman"/>
          <w:sz w:val="24"/>
          <w:szCs w:val="24"/>
        </w:rPr>
        <w:t>»</w:t>
      </w:r>
    </w:p>
    <w:p w14:paraId="2224E70B" w14:textId="77777777" w:rsidR="00E87256" w:rsidRPr="00DE0C95" w:rsidRDefault="00E87256" w:rsidP="00E87256">
      <w:pPr>
        <w:spacing w:after="1" w:line="220" w:lineRule="atLeast"/>
        <w:jc w:val="both"/>
        <w:rPr>
          <w:rFonts w:ascii="Times New Roman" w:hAnsi="Times New Roman"/>
          <w:sz w:val="24"/>
          <w:szCs w:val="24"/>
        </w:rPr>
      </w:pPr>
    </w:p>
    <w:p w14:paraId="7CC0612A" w14:textId="77777777" w:rsidR="004C62F3" w:rsidRPr="00DE0C95" w:rsidRDefault="004C62F3" w:rsidP="004C62F3">
      <w:pPr>
        <w:spacing w:after="1" w:line="220" w:lineRule="atLeast"/>
        <w:rPr>
          <w:rFonts w:ascii="Times New Roman" w:hAnsi="Times New Roman"/>
          <w:sz w:val="24"/>
          <w:szCs w:val="24"/>
        </w:rPr>
      </w:pPr>
      <w:r w:rsidRPr="00DE0C95">
        <w:rPr>
          <w:rFonts w:ascii="Times New Roman" w:hAnsi="Times New Roman"/>
          <w:sz w:val="24"/>
          <w:szCs w:val="24"/>
        </w:rPr>
        <w:t xml:space="preserve">Подпрограмма </w:t>
      </w:r>
      <w:r w:rsidR="00A024E4" w:rsidRPr="00DE0C95">
        <w:rPr>
          <w:rFonts w:ascii="Times New Roman" w:hAnsi="Times New Roman"/>
          <w:sz w:val="24"/>
          <w:szCs w:val="24"/>
        </w:rPr>
        <w:t>4</w:t>
      </w:r>
      <w:r w:rsidRPr="00DE0C95">
        <w:rPr>
          <w:rFonts w:ascii="Times New Roman" w:hAnsi="Times New Roman"/>
          <w:sz w:val="24"/>
          <w:szCs w:val="24"/>
        </w:rPr>
        <w:t xml:space="preserve"> </w:t>
      </w:r>
      <w:r w:rsidR="00E63395" w:rsidRPr="00DE0C95">
        <w:rPr>
          <w:rFonts w:ascii="Times New Roman" w:hAnsi="Times New Roman"/>
          <w:sz w:val="24"/>
          <w:szCs w:val="24"/>
        </w:rPr>
        <w:t>«</w:t>
      </w:r>
      <w:r w:rsidR="00DB3B3B" w:rsidRPr="00DE0C95">
        <w:rPr>
          <w:rFonts w:ascii="Times New Roman" w:hAnsi="Times New Roman"/>
          <w:sz w:val="24"/>
          <w:szCs w:val="24"/>
        </w:rPr>
        <w:t>Профессиональное образование</w:t>
      </w:r>
      <w:r w:rsidR="00E63395" w:rsidRPr="00DE0C95">
        <w:rPr>
          <w:rFonts w:ascii="Times New Roman" w:hAnsi="Times New Roman"/>
          <w:sz w:val="24"/>
          <w:szCs w:val="24"/>
        </w:rPr>
        <w:t>»</w:t>
      </w:r>
    </w:p>
    <w:p w14:paraId="7B5C9618" w14:textId="77777777" w:rsidR="00DB3B3B" w:rsidRPr="00DE0C95" w:rsidRDefault="00DB3B3B" w:rsidP="00DA6A88">
      <w:pPr>
        <w:spacing w:after="1" w:line="220" w:lineRule="atLeast"/>
        <w:jc w:val="both"/>
        <w:rPr>
          <w:rFonts w:ascii="Times New Roman" w:hAnsi="Times New Roman"/>
          <w:sz w:val="24"/>
          <w:szCs w:val="24"/>
        </w:rPr>
      </w:pPr>
    </w:p>
    <w:p w14:paraId="29F71114" w14:textId="77777777" w:rsidR="00DF3F5E" w:rsidRPr="00DE0C95" w:rsidRDefault="00DF3F5E" w:rsidP="00DF3F5E">
      <w:pPr>
        <w:spacing w:after="1" w:line="220" w:lineRule="atLeast"/>
        <w:rPr>
          <w:rFonts w:ascii="Times New Roman" w:hAnsi="Times New Roman"/>
          <w:sz w:val="24"/>
          <w:szCs w:val="24"/>
        </w:rPr>
      </w:pPr>
      <w:r w:rsidRPr="00DE0C95">
        <w:rPr>
          <w:rFonts w:ascii="Times New Roman" w:hAnsi="Times New Roman"/>
          <w:sz w:val="24"/>
          <w:szCs w:val="24"/>
        </w:rPr>
        <w:t xml:space="preserve">Подпрограмма </w:t>
      </w:r>
      <w:r w:rsidR="00A024E4" w:rsidRPr="00DE0C95">
        <w:rPr>
          <w:rFonts w:ascii="Times New Roman" w:hAnsi="Times New Roman"/>
          <w:sz w:val="24"/>
          <w:szCs w:val="24"/>
        </w:rPr>
        <w:t>5</w:t>
      </w:r>
      <w:r w:rsidR="006E6035" w:rsidRPr="00DE0C95">
        <w:rPr>
          <w:rFonts w:ascii="Times New Roman" w:hAnsi="Times New Roman"/>
          <w:sz w:val="24"/>
          <w:szCs w:val="24"/>
        </w:rPr>
        <w:t xml:space="preserve"> «</w:t>
      </w:r>
      <w:r w:rsidRPr="00DE0C95">
        <w:rPr>
          <w:rFonts w:ascii="Times New Roman" w:hAnsi="Times New Roman"/>
          <w:sz w:val="24"/>
          <w:szCs w:val="24"/>
        </w:rPr>
        <w:t>Обеспечивающая подпрограмма</w:t>
      </w:r>
      <w:r w:rsidR="00E63395" w:rsidRPr="00DE0C95">
        <w:rPr>
          <w:rFonts w:ascii="Times New Roman" w:hAnsi="Times New Roman"/>
          <w:sz w:val="24"/>
          <w:szCs w:val="24"/>
        </w:rPr>
        <w:t>»</w:t>
      </w:r>
    </w:p>
    <w:p w14:paraId="0656F793" w14:textId="77777777" w:rsidR="00D824E5" w:rsidRPr="00C04E3E" w:rsidRDefault="00D824E5" w:rsidP="004C62F3">
      <w:pPr>
        <w:spacing w:after="1" w:line="220" w:lineRule="atLeast"/>
        <w:outlineLvl w:val="2"/>
        <w:rPr>
          <w:rFonts w:ascii="Times New Roman" w:hAnsi="Times New Roman"/>
          <w:sz w:val="24"/>
          <w:szCs w:val="24"/>
        </w:rPr>
        <w:sectPr w:rsidR="00D824E5" w:rsidRPr="00C04E3E" w:rsidSect="00360298">
          <w:headerReference w:type="default" r:id="rId12"/>
          <w:pgSz w:w="16838" w:h="11905" w:orient="landscape"/>
          <w:pgMar w:top="568" w:right="1134" w:bottom="993" w:left="1134" w:header="426" w:footer="0" w:gutter="0"/>
          <w:cols w:space="720"/>
          <w:titlePg/>
          <w:docGrid w:linePitch="299"/>
        </w:sectPr>
      </w:pPr>
    </w:p>
    <w:p w14:paraId="51646492" w14:textId="77777777" w:rsidR="00DF3F5E" w:rsidRPr="00C04E3E" w:rsidRDefault="00DF3F5E">
      <w:pPr>
        <w:spacing w:after="1" w:line="220" w:lineRule="atLeast"/>
        <w:jc w:val="both"/>
        <w:rPr>
          <w:rFonts w:ascii="Times New Roman" w:hAnsi="Times New Roman"/>
          <w:sz w:val="24"/>
          <w:szCs w:val="24"/>
        </w:rPr>
      </w:pPr>
    </w:p>
    <w:p w14:paraId="1373084A" w14:textId="77777777" w:rsidR="002E44CF" w:rsidRPr="00C04E3E" w:rsidRDefault="002E44CF" w:rsidP="000F30D4">
      <w:pPr>
        <w:numPr>
          <w:ilvl w:val="0"/>
          <w:numId w:val="2"/>
        </w:numPr>
        <w:tabs>
          <w:tab w:val="left" w:pos="330"/>
        </w:tabs>
        <w:spacing w:after="1" w:line="220" w:lineRule="atLeast"/>
        <w:ind w:left="0" w:firstLine="0"/>
        <w:outlineLvl w:val="1"/>
        <w:rPr>
          <w:rFonts w:ascii="Times New Roman" w:hAnsi="Times New Roman"/>
          <w:b/>
          <w:sz w:val="24"/>
          <w:szCs w:val="24"/>
        </w:rPr>
      </w:pPr>
      <w:r w:rsidRPr="00C04E3E">
        <w:rPr>
          <w:rFonts w:ascii="Times New Roman" w:hAnsi="Times New Roman"/>
          <w:b/>
          <w:sz w:val="24"/>
          <w:szCs w:val="24"/>
        </w:rPr>
        <w:t xml:space="preserve">Планируемые результаты реализации муниципальной  программы </w:t>
      </w:r>
      <w:r w:rsidR="00D06B30" w:rsidRPr="00C04E3E">
        <w:rPr>
          <w:rFonts w:ascii="Times New Roman" w:hAnsi="Times New Roman"/>
          <w:b/>
          <w:sz w:val="24"/>
          <w:szCs w:val="24"/>
        </w:rPr>
        <w:t xml:space="preserve">______________________________________________ </w:t>
      </w:r>
      <w:r w:rsidR="00E63395" w:rsidRPr="00C04E3E">
        <w:rPr>
          <w:rFonts w:ascii="Times New Roman" w:hAnsi="Times New Roman"/>
          <w:b/>
          <w:sz w:val="24"/>
          <w:szCs w:val="24"/>
        </w:rPr>
        <w:t>«</w:t>
      </w:r>
      <w:r w:rsidRPr="00C04E3E">
        <w:rPr>
          <w:rFonts w:ascii="Times New Roman" w:hAnsi="Times New Roman"/>
          <w:b/>
          <w:sz w:val="24"/>
          <w:szCs w:val="24"/>
        </w:rPr>
        <w:t>Образование</w:t>
      </w:r>
      <w:r w:rsidR="00E63395" w:rsidRPr="00C04E3E">
        <w:rPr>
          <w:rFonts w:ascii="Times New Roman" w:hAnsi="Times New Roman"/>
          <w:b/>
          <w:sz w:val="24"/>
          <w:szCs w:val="24"/>
        </w:rPr>
        <w:t>»</w:t>
      </w:r>
    </w:p>
    <w:p w14:paraId="3F11AACB" w14:textId="77777777" w:rsidR="00F12973" w:rsidRPr="00C04E3E" w:rsidRDefault="00F12973" w:rsidP="00DA6A88">
      <w:pPr>
        <w:spacing w:after="1" w:line="220" w:lineRule="atLeast"/>
        <w:rPr>
          <w:rFonts w:ascii="Times New Roman" w:hAnsi="Times New Roman"/>
          <w:sz w:val="24"/>
          <w:szCs w:val="24"/>
        </w:rPr>
      </w:pPr>
    </w:p>
    <w:p w14:paraId="23D1F228" w14:textId="77777777" w:rsidR="00F12973" w:rsidRPr="00C04E3E" w:rsidRDefault="00F12973" w:rsidP="00DA6A88">
      <w:pPr>
        <w:spacing w:after="1" w:line="220" w:lineRule="atLeast"/>
        <w:rPr>
          <w:rFonts w:ascii="Times New Roman" w:hAnsi="Times New Roman"/>
          <w:sz w:val="24"/>
          <w:szCs w:val="24"/>
        </w:rPr>
      </w:pPr>
    </w:p>
    <w:tbl>
      <w:tblPr>
        <w:tblW w:w="156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00" w:firstRow="0" w:lastRow="0" w:firstColumn="0" w:lastColumn="0" w:noHBand="0" w:noVBand="1"/>
      </w:tblPr>
      <w:tblGrid>
        <w:gridCol w:w="852"/>
        <w:gridCol w:w="2689"/>
        <w:gridCol w:w="22"/>
        <w:gridCol w:w="1540"/>
        <w:gridCol w:w="1163"/>
        <w:gridCol w:w="1730"/>
        <w:gridCol w:w="1275"/>
        <w:gridCol w:w="1276"/>
        <w:gridCol w:w="992"/>
        <w:gridCol w:w="1103"/>
        <w:gridCol w:w="961"/>
        <w:gridCol w:w="122"/>
        <w:gridCol w:w="1890"/>
        <w:gridCol w:w="7"/>
      </w:tblGrid>
      <w:tr w:rsidR="00F12973" w:rsidRPr="00C04E3E" w14:paraId="6DB0554A" w14:textId="77777777" w:rsidTr="008111FC">
        <w:trPr>
          <w:gridAfter w:val="1"/>
          <w:wAfter w:w="7" w:type="dxa"/>
        </w:trPr>
        <w:tc>
          <w:tcPr>
            <w:tcW w:w="852"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4843BC27"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 </w:t>
            </w:r>
          </w:p>
          <w:p w14:paraId="6995F2EA"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п/п</w:t>
            </w:r>
          </w:p>
        </w:tc>
        <w:tc>
          <w:tcPr>
            <w:tcW w:w="2689"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894F78A"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Планируемые результаты реализации муниципальной программы (подпрограммы)</w:t>
            </w:r>
          </w:p>
          <w:p w14:paraId="45E93EA0"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(Показатель реализации мероприятий)</w:t>
            </w:r>
            <w:r w:rsidRPr="00C04E3E">
              <w:rPr>
                <w:rStyle w:val="ab"/>
                <w:rFonts w:ascii="Times New Roman" w:eastAsia="Times New Roman" w:hAnsi="Times New Roman"/>
                <w:sz w:val="24"/>
                <w:szCs w:val="24"/>
              </w:rPr>
              <w:footnoteReference w:id="1"/>
            </w:r>
          </w:p>
        </w:tc>
        <w:tc>
          <w:tcPr>
            <w:tcW w:w="1562" w:type="dxa"/>
            <w:gridSpan w:val="2"/>
            <w:vMerge w:val="restart"/>
            <w:tcBorders>
              <w:top w:val="single" w:sz="4" w:space="0" w:color="000000"/>
              <w:left w:val="single" w:sz="4" w:space="0" w:color="000000"/>
              <w:right w:val="single" w:sz="4" w:space="0" w:color="000000"/>
            </w:tcBorders>
            <w:shd w:val="clear" w:color="auto" w:fill="FFFFFF"/>
          </w:tcPr>
          <w:p w14:paraId="201463A2"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Тип показателя</w:t>
            </w:r>
          </w:p>
        </w:tc>
        <w:tc>
          <w:tcPr>
            <w:tcW w:w="1163"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493EF9B8"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Единица измерения</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FFEE6B5"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Базовое значение показателя                      на начало реализации </w:t>
            </w:r>
          </w:p>
          <w:p w14:paraId="40E55F95"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программы</w:t>
            </w:r>
          </w:p>
        </w:tc>
        <w:tc>
          <w:tcPr>
            <w:tcW w:w="5607" w:type="dxa"/>
            <w:gridSpan w:val="5"/>
            <w:tcBorders>
              <w:top w:val="single" w:sz="4" w:space="0" w:color="000000"/>
              <w:left w:val="single" w:sz="4" w:space="0" w:color="000000"/>
              <w:bottom w:val="single" w:sz="4" w:space="0" w:color="000000"/>
              <w:right w:val="single" w:sz="4" w:space="0" w:color="000000"/>
            </w:tcBorders>
            <w:shd w:val="clear" w:color="auto" w:fill="FFFFFF"/>
          </w:tcPr>
          <w:p w14:paraId="3A90A8F4"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Планируемое значение по годам реализации</w:t>
            </w:r>
          </w:p>
        </w:tc>
        <w:tc>
          <w:tcPr>
            <w:tcW w:w="2012" w:type="dxa"/>
            <w:gridSpan w:val="2"/>
            <w:vMerge w:val="restart"/>
            <w:tcBorders>
              <w:top w:val="single" w:sz="4" w:space="0" w:color="000000"/>
              <w:left w:val="single" w:sz="4" w:space="0" w:color="000000"/>
              <w:right w:val="single" w:sz="4" w:space="0" w:color="000000"/>
            </w:tcBorders>
            <w:shd w:val="clear" w:color="auto" w:fill="FFFFFF"/>
          </w:tcPr>
          <w:p w14:paraId="5AAE599A"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Номер и н</w:t>
            </w:r>
            <w:r w:rsidR="00DB0EE5" w:rsidRPr="00C04E3E">
              <w:rPr>
                <w:rFonts w:ascii="Times New Roman" w:eastAsia="Times New Roman" w:hAnsi="Times New Roman"/>
                <w:sz w:val="24"/>
                <w:szCs w:val="24"/>
              </w:rPr>
              <w:t>азвание основного мероприятия в </w:t>
            </w:r>
            <w:r w:rsidRPr="00C04E3E">
              <w:rPr>
                <w:rFonts w:ascii="Times New Roman" w:eastAsia="Times New Roman" w:hAnsi="Times New Roman"/>
                <w:sz w:val="24"/>
                <w:szCs w:val="24"/>
              </w:rPr>
              <w:t>перечне мероприятий подпрограммы</w:t>
            </w:r>
          </w:p>
        </w:tc>
      </w:tr>
      <w:tr w:rsidR="00F12973" w:rsidRPr="00C04E3E" w14:paraId="494BF197" w14:textId="77777777" w:rsidTr="008111FC">
        <w:trPr>
          <w:gridAfter w:val="1"/>
          <w:wAfter w:w="7" w:type="dxa"/>
          <w:trHeight w:val="1101"/>
        </w:trPr>
        <w:tc>
          <w:tcPr>
            <w:tcW w:w="852" w:type="dxa"/>
            <w:vMerge/>
            <w:tcBorders>
              <w:top w:val="single" w:sz="4" w:space="0" w:color="000000"/>
              <w:left w:val="single" w:sz="4" w:space="0" w:color="000000"/>
              <w:bottom w:val="single" w:sz="4" w:space="0" w:color="000000"/>
              <w:right w:val="single" w:sz="4" w:space="0" w:color="000000"/>
            </w:tcBorders>
            <w:shd w:val="clear" w:color="auto" w:fill="FFFFFF"/>
          </w:tcPr>
          <w:p w14:paraId="20C4EAC0" w14:textId="77777777" w:rsidR="00F12973" w:rsidRPr="00C04E3E" w:rsidRDefault="00F12973" w:rsidP="00D824E5">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2689" w:type="dxa"/>
            <w:vMerge/>
            <w:tcBorders>
              <w:top w:val="single" w:sz="4" w:space="0" w:color="000000"/>
              <w:left w:val="single" w:sz="4" w:space="0" w:color="000000"/>
              <w:bottom w:val="single" w:sz="4" w:space="0" w:color="000000"/>
              <w:right w:val="single" w:sz="4" w:space="0" w:color="000000"/>
            </w:tcBorders>
            <w:shd w:val="clear" w:color="auto" w:fill="FFFFFF"/>
          </w:tcPr>
          <w:p w14:paraId="3D6E8CC2" w14:textId="77777777" w:rsidR="00F12973" w:rsidRPr="00C04E3E" w:rsidRDefault="00F12973" w:rsidP="00D824E5">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1562" w:type="dxa"/>
            <w:gridSpan w:val="2"/>
            <w:vMerge/>
            <w:tcBorders>
              <w:top w:val="single" w:sz="4" w:space="0" w:color="000000"/>
              <w:left w:val="single" w:sz="4" w:space="0" w:color="000000"/>
              <w:right w:val="single" w:sz="4" w:space="0" w:color="000000"/>
            </w:tcBorders>
            <w:shd w:val="clear" w:color="auto" w:fill="FFFFFF"/>
          </w:tcPr>
          <w:p w14:paraId="551AD37B" w14:textId="77777777" w:rsidR="00F12973" w:rsidRPr="00C04E3E" w:rsidRDefault="00F12973" w:rsidP="00D824E5">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1163" w:type="dxa"/>
            <w:vMerge/>
            <w:tcBorders>
              <w:top w:val="single" w:sz="4" w:space="0" w:color="000000"/>
              <w:left w:val="single" w:sz="4" w:space="0" w:color="000000"/>
              <w:bottom w:val="single" w:sz="4" w:space="0" w:color="000000"/>
              <w:right w:val="single" w:sz="4" w:space="0" w:color="000000"/>
            </w:tcBorders>
            <w:shd w:val="clear" w:color="auto" w:fill="FFFFFF"/>
          </w:tcPr>
          <w:p w14:paraId="012FE9D5" w14:textId="77777777" w:rsidR="00F12973" w:rsidRPr="00C04E3E" w:rsidRDefault="00F12973" w:rsidP="00D824E5">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FFFFFF"/>
          </w:tcPr>
          <w:p w14:paraId="262A432F" w14:textId="77777777" w:rsidR="00F12973" w:rsidRPr="00C04E3E" w:rsidRDefault="00F12973" w:rsidP="00D824E5">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E601B65"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2020 год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807D550"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2021 год</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2F8F112A"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2022 год</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E924D74"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2023 год</w:t>
            </w:r>
          </w:p>
        </w:tc>
        <w:tc>
          <w:tcPr>
            <w:tcW w:w="961" w:type="dxa"/>
            <w:tcBorders>
              <w:top w:val="single" w:sz="4" w:space="0" w:color="000000"/>
              <w:left w:val="single" w:sz="4" w:space="0" w:color="000000"/>
              <w:bottom w:val="single" w:sz="4" w:space="0" w:color="000000"/>
              <w:right w:val="single" w:sz="4" w:space="0" w:color="000000"/>
            </w:tcBorders>
            <w:shd w:val="clear" w:color="auto" w:fill="FFFFFF"/>
          </w:tcPr>
          <w:p w14:paraId="6DB222C5"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2024 год</w:t>
            </w:r>
          </w:p>
        </w:tc>
        <w:tc>
          <w:tcPr>
            <w:tcW w:w="2012" w:type="dxa"/>
            <w:gridSpan w:val="2"/>
            <w:vMerge/>
            <w:tcBorders>
              <w:top w:val="single" w:sz="4" w:space="0" w:color="000000"/>
              <w:left w:val="single" w:sz="4" w:space="0" w:color="000000"/>
              <w:right w:val="single" w:sz="4" w:space="0" w:color="000000"/>
            </w:tcBorders>
            <w:shd w:val="clear" w:color="auto" w:fill="FFFFFF"/>
          </w:tcPr>
          <w:p w14:paraId="65ECD248" w14:textId="77777777" w:rsidR="00F12973" w:rsidRPr="00C04E3E" w:rsidRDefault="00F12973" w:rsidP="00D824E5">
            <w:pPr>
              <w:widowControl w:val="0"/>
              <w:pBdr>
                <w:top w:val="nil"/>
                <w:left w:val="nil"/>
                <w:bottom w:val="nil"/>
                <w:right w:val="nil"/>
                <w:between w:val="nil"/>
              </w:pBdr>
              <w:spacing w:after="0" w:line="240" w:lineRule="auto"/>
              <w:rPr>
                <w:rFonts w:ascii="Times New Roman" w:eastAsia="Times New Roman" w:hAnsi="Times New Roman"/>
                <w:sz w:val="24"/>
                <w:szCs w:val="24"/>
              </w:rPr>
            </w:pPr>
          </w:p>
        </w:tc>
      </w:tr>
      <w:tr w:rsidR="00F12973" w:rsidRPr="00C04E3E" w14:paraId="75AF23F9" w14:textId="77777777" w:rsidTr="008111FC">
        <w:trPr>
          <w:gridAfter w:val="1"/>
          <w:wAfter w:w="7" w:type="dxa"/>
          <w:trHeight w:val="151"/>
        </w:trPr>
        <w:tc>
          <w:tcPr>
            <w:tcW w:w="852" w:type="dxa"/>
            <w:tcBorders>
              <w:top w:val="single" w:sz="4" w:space="0" w:color="000000"/>
              <w:left w:val="single" w:sz="4" w:space="0" w:color="000000"/>
              <w:bottom w:val="single" w:sz="4" w:space="0" w:color="000000"/>
              <w:right w:val="single" w:sz="4" w:space="0" w:color="000000"/>
            </w:tcBorders>
            <w:shd w:val="clear" w:color="auto" w:fill="FFFFFF"/>
          </w:tcPr>
          <w:p w14:paraId="01801B1B"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w:t>
            </w:r>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14:paraId="2A9C87D8"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w:t>
            </w:r>
          </w:p>
        </w:tc>
        <w:tc>
          <w:tcPr>
            <w:tcW w:w="1562" w:type="dxa"/>
            <w:gridSpan w:val="2"/>
            <w:tcBorders>
              <w:left w:val="single" w:sz="4" w:space="0" w:color="000000"/>
              <w:right w:val="single" w:sz="4" w:space="0" w:color="000000"/>
            </w:tcBorders>
            <w:shd w:val="clear" w:color="auto" w:fill="FFFFFF"/>
          </w:tcPr>
          <w:p w14:paraId="52142350"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3</w:t>
            </w:r>
          </w:p>
        </w:tc>
        <w:tc>
          <w:tcPr>
            <w:tcW w:w="1163" w:type="dxa"/>
            <w:tcBorders>
              <w:top w:val="single" w:sz="4" w:space="0" w:color="000000"/>
              <w:left w:val="single" w:sz="4" w:space="0" w:color="000000"/>
              <w:bottom w:val="single" w:sz="4" w:space="0" w:color="000000"/>
              <w:right w:val="single" w:sz="4" w:space="0" w:color="000000"/>
            </w:tcBorders>
            <w:shd w:val="clear" w:color="auto" w:fill="FFFFFF"/>
          </w:tcPr>
          <w:p w14:paraId="699BA218"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4</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12A655C7"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12356BB8"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6721CB4"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7</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2C3FB56"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38DD2D5"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9</w:t>
            </w:r>
          </w:p>
        </w:tc>
        <w:tc>
          <w:tcPr>
            <w:tcW w:w="961" w:type="dxa"/>
            <w:tcBorders>
              <w:top w:val="single" w:sz="4" w:space="0" w:color="000000"/>
              <w:left w:val="single" w:sz="4" w:space="0" w:color="000000"/>
              <w:bottom w:val="single" w:sz="4" w:space="0" w:color="000000"/>
              <w:right w:val="single" w:sz="4" w:space="0" w:color="000000"/>
            </w:tcBorders>
            <w:shd w:val="clear" w:color="auto" w:fill="FFFFFF"/>
          </w:tcPr>
          <w:p w14:paraId="62DDFEE2"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10</w:t>
            </w:r>
          </w:p>
        </w:tc>
        <w:tc>
          <w:tcPr>
            <w:tcW w:w="2012" w:type="dxa"/>
            <w:gridSpan w:val="2"/>
            <w:tcBorders>
              <w:left w:val="single" w:sz="4" w:space="0" w:color="000000"/>
              <w:right w:val="single" w:sz="4" w:space="0" w:color="000000"/>
            </w:tcBorders>
            <w:shd w:val="clear" w:color="auto" w:fill="FFFFFF"/>
          </w:tcPr>
          <w:p w14:paraId="79881C35"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11</w:t>
            </w:r>
          </w:p>
        </w:tc>
      </w:tr>
      <w:tr w:rsidR="00F12973" w:rsidRPr="00C04E3E" w14:paraId="308A2C2E" w14:textId="77777777" w:rsidTr="008111FC">
        <w:trPr>
          <w:trHeight w:val="297"/>
        </w:trPr>
        <w:tc>
          <w:tcPr>
            <w:tcW w:w="852" w:type="dxa"/>
            <w:tcBorders>
              <w:top w:val="single" w:sz="4" w:space="0" w:color="000000"/>
              <w:left w:val="single" w:sz="4" w:space="0" w:color="000000"/>
              <w:bottom w:val="single" w:sz="4" w:space="0" w:color="000000"/>
              <w:right w:val="single" w:sz="4" w:space="0" w:color="auto"/>
            </w:tcBorders>
            <w:shd w:val="clear" w:color="auto" w:fill="FFFFFF"/>
          </w:tcPr>
          <w:p w14:paraId="5B03F813" w14:textId="77777777" w:rsidR="00F12973" w:rsidRPr="00C04E3E" w:rsidRDefault="00F1297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w:t>
            </w:r>
          </w:p>
        </w:tc>
        <w:tc>
          <w:tcPr>
            <w:tcW w:w="14770" w:type="dxa"/>
            <w:gridSpan w:val="13"/>
            <w:tcBorders>
              <w:top w:val="single" w:sz="4" w:space="0" w:color="000000"/>
              <w:left w:val="single" w:sz="4" w:space="0" w:color="auto"/>
              <w:bottom w:val="single" w:sz="4" w:space="0" w:color="000000"/>
              <w:right w:val="single" w:sz="4" w:space="0" w:color="000000"/>
            </w:tcBorders>
            <w:shd w:val="clear" w:color="auto" w:fill="FFFFFF"/>
          </w:tcPr>
          <w:p w14:paraId="4250CB0B" w14:textId="77777777" w:rsidR="00F12973" w:rsidRPr="00C04E3E" w:rsidRDefault="00F12973" w:rsidP="00DB0EE5">
            <w:pPr>
              <w:widowControl w:val="0"/>
              <w:autoSpaceDE w:val="0"/>
              <w:autoSpaceDN w:val="0"/>
              <w:adjustRightInd w:val="0"/>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lang w:eastAsia="ru-RU"/>
              </w:rPr>
              <w:t xml:space="preserve">Подпрограмма </w:t>
            </w:r>
            <w:r w:rsidR="00A024E4" w:rsidRPr="00C04E3E">
              <w:rPr>
                <w:rFonts w:ascii="Times New Roman" w:eastAsia="Times New Roman" w:hAnsi="Times New Roman"/>
                <w:sz w:val="24"/>
                <w:szCs w:val="24"/>
                <w:lang w:val="en-US" w:eastAsia="ru-RU"/>
              </w:rPr>
              <w:t>1</w:t>
            </w:r>
            <w:r w:rsidRPr="00C04E3E">
              <w:rPr>
                <w:rFonts w:ascii="Times New Roman" w:eastAsia="Times New Roman" w:hAnsi="Times New Roman"/>
                <w:sz w:val="24"/>
                <w:szCs w:val="24"/>
                <w:lang w:val="en-US" w:eastAsia="ru-RU"/>
              </w:rPr>
              <w:t xml:space="preserve"> </w:t>
            </w:r>
            <w:r w:rsidR="00E63395" w:rsidRPr="00C04E3E">
              <w:rPr>
                <w:rFonts w:ascii="Times New Roman" w:eastAsia="Times New Roman" w:hAnsi="Times New Roman"/>
                <w:sz w:val="24"/>
                <w:szCs w:val="24"/>
                <w:lang w:eastAsia="ru-RU"/>
              </w:rPr>
              <w:t>«</w:t>
            </w:r>
            <w:r w:rsidRPr="00C04E3E">
              <w:rPr>
                <w:rFonts w:ascii="Times New Roman" w:eastAsia="Times New Roman" w:hAnsi="Times New Roman"/>
                <w:sz w:val="24"/>
                <w:szCs w:val="24"/>
                <w:lang w:eastAsia="ru-RU"/>
              </w:rPr>
              <w:t>Дошкольное образование</w:t>
            </w:r>
            <w:r w:rsidR="00E63395" w:rsidRPr="00C04E3E">
              <w:rPr>
                <w:rFonts w:ascii="Times New Roman" w:eastAsia="Times New Roman" w:hAnsi="Times New Roman"/>
                <w:sz w:val="24"/>
                <w:szCs w:val="24"/>
                <w:lang w:eastAsia="ru-RU"/>
              </w:rPr>
              <w:t>»</w:t>
            </w:r>
          </w:p>
        </w:tc>
      </w:tr>
      <w:tr w:rsidR="0057656C" w:rsidRPr="00C04E3E" w14:paraId="09D62708" w14:textId="77777777" w:rsidTr="008111FC">
        <w:trPr>
          <w:gridAfter w:val="1"/>
          <w:wAfter w:w="7" w:type="dxa"/>
          <w:trHeight w:val="312"/>
        </w:trPr>
        <w:tc>
          <w:tcPr>
            <w:tcW w:w="852" w:type="dxa"/>
            <w:tcBorders>
              <w:top w:val="single" w:sz="4" w:space="0" w:color="000000"/>
              <w:left w:val="single" w:sz="4" w:space="0" w:color="000000"/>
              <w:bottom w:val="single" w:sz="4" w:space="0" w:color="000000"/>
              <w:right w:val="single" w:sz="4" w:space="0" w:color="auto"/>
            </w:tcBorders>
            <w:shd w:val="clear" w:color="auto" w:fill="FFFFFF"/>
          </w:tcPr>
          <w:p w14:paraId="3FCDA99E" w14:textId="77777777" w:rsidR="0057656C" w:rsidRPr="00C04E3E" w:rsidRDefault="0057656C"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1.1</w:t>
            </w:r>
          </w:p>
        </w:tc>
        <w:tc>
          <w:tcPr>
            <w:tcW w:w="2689" w:type="dxa"/>
            <w:tcBorders>
              <w:top w:val="single" w:sz="4" w:space="0" w:color="000000"/>
              <w:left w:val="single" w:sz="4" w:space="0" w:color="auto"/>
              <w:bottom w:val="single" w:sz="4" w:space="0" w:color="000000"/>
              <w:right w:val="single" w:sz="4" w:space="0" w:color="000000"/>
            </w:tcBorders>
            <w:shd w:val="clear" w:color="auto" w:fill="auto"/>
          </w:tcPr>
          <w:p w14:paraId="4FF0E21F" w14:textId="77777777" w:rsidR="0057656C" w:rsidRPr="00C04E3E" w:rsidRDefault="0057656C" w:rsidP="00200543">
            <w:pPr>
              <w:spacing w:after="0" w:line="240" w:lineRule="auto"/>
              <w:rPr>
                <w:rFonts w:ascii="Times New Roman" w:hAnsi="Times New Roman"/>
                <w:sz w:val="24"/>
                <w:szCs w:val="24"/>
              </w:rPr>
            </w:pPr>
            <w:r w:rsidRPr="00C04E3E">
              <w:rPr>
                <w:rFonts w:ascii="Times New Roman" w:hAnsi="Times New Roman"/>
                <w:sz w:val="24"/>
                <w:szCs w:val="24"/>
              </w:rPr>
              <w:t>Создание дополнительных мест д</w:t>
            </w:r>
            <w:r w:rsidR="00200543" w:rsidRPr="00C04E3E">
              <w:rPr>
                <w:rFonts w:ascii="Times New Roman" w:hAnsi="Times New Roman"/>
                <w:sz w:val="24"/>
                <w:szCs w:val="24"/>
              </w:rPr>
              <w:t>ля детей в возрасте от 2 месяцев до 3 лет в </w:t>
            </w:r>
            <w:r w:rsidRPr="00C04E3E">
              <w:rPr>
                <w:rFonts w:ascii="Times New Roman" w:hAnsi="Times New Roman"/>
                <w:sz w:val="24"/>
                <w:szCs w:val="24"/>
              </w:rPr>
              <w:t>образовательных организациях, реализующих образовательные программы дошкольного образования</w:t>
            </w:r>
          </w:p>
        </w:tc>
        <w:tc>
          <w:tcPr>
            <w:tcW w:w="1562" w:type="dxa"/>
            <w:gridSpan w:val="2"/>
            <w:tcBorders>
              <w:left w:val="single" w:sz="4" w:space="0" w:color="000000"/>
              <w:right w:val="single" w:sz="4" w:space="0" w:color="000000"/>
            </w:tcBorders>
            <w:shd w:val="clear" w:color="auto" w:fill="auto"/>
          </w:tcPr>
          <w:p w14:paraId="671FA34A" w14:textId="77777777" w:rsidR="000B0C88" w:rsidRPr="00C04E3E" w:rsidRDefault="00200543" w:rsidP="00D824E5">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w:t>
            </w:r>
            <w:r w:rsidR="00D74A6C" w:rsidRPr="00C04E3E">
              <w:rPr>
                <w:rFonts w:ascii="Times New Roman" w:eastAsia="Times New Roman" w:hAnsi="Times New Roman"/>
                <w:sz w:val="24"/>
                <w:szCs w:val="24"/>
              </w:rPr>
              <w:t>оказатель к</w:t>
            </w:r>
            <w:r w:rsidR="00D74A6C" w:rsidRPr="00C04E3E">
              <w:rPr>
                <w:rFonts w:ascii="Times New Roman" w:eastAsia="Times New Roman" w:hAnsi="Times New Roman"/>
                <w:sz w:val="24"/>
                <w:szCs w:val="24"/>
                <w:lang w:val="en-US"/>
              </w:rPr>
              <w:t> </w:t>
            </w:r>
            <w:r w:rsidR="00F442ED" w:rsidRPr="00C04E3E">
              <w:rPr>
                <w:rFonts w:ascii="Times New Roman" w:eastAsia="Times New Roman" w:hAnsi="Times New Roman"/>
                <w:sz w:val="24"/>
                <w:szCs w:val="24"/>
              </w:rPr>
              <w:t>ежегодному обращению Губернатора Московской области</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14:paraId="43C83A87" w14:textId="77777777" w:rsidR="0057656C" w:rsidRPr="00C04E3E" w:rsidRDefault="001E3221" w:rsidP="001E3221">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мест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14:paraId="737A356A" w14:textId="77777777" w:rsidR="0057656C" w:rsidRPr="00C04E3E" w:rsidRDefault="00720F90" w:rsidP="00D824E5">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26024AF" w14:textId="77777777" w:rsidR="0057656C" w:rsidRPr="00C04E3E" w:rsidRDefault="00720F90" w:rsidP="00D824E5">
            <w:pPr>
              <w:spacing w:after="0" w:line="240" w:lineRule="auto"/>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D6C2D1C" w14:textId="77777777" w:rsidR="0057656C" w:rsidRPr="00C04E3E" w:rsidRDefault="00720F90" w:rsidP="00D824E5">
            <w:pPr>
              <w:spacing w:after="0" w:line="240" w:lineRule="auto"/>
              <w:jc w:val="center"/>
              <w:rPr>
                <w:rFonts w:ascii="Times New Roman" w:hAnsi="Times New Roman"/>
                <w:sz w:val="24"/>
                <w:szCs w:val="24"/>
              </w:rPr>
            </w:pPr>
            <w:r>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0B555A" w14:textId="77777777" w:rsidR="0057656C" w:rsidRPr="00C04E3E" w:rsidRDefault="00720F90" w:rsidP="00D824E5">
            <w:pPr>
              <w:spacing w:after="0" w:line="240" w:lineRule="auto"/>
              <w:jc w:val="center"/>
              <w:rPr>
                <w:rFonts w:ascii="Times New Roman" w:hAnsi="Times New Roman"/>
                <w:sz w:val="24"/>
                <w:szCs w:val="24"/>
              </w:rPr>
            </w:pPr>
            <w:r>
              <w:rPr>
                <w:rFonts w:ascii="Times New Roman" w:hAnsi="Times New Roman"/>
                <w:sz w:val="24"/>
                <w:szCs w:val="24"/>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0FD630CB" w14:textId="77777777" w:rsidR="0057656C" w:rsidRPr="00C04E3E" w:rsidRDefault="00720F90" w:rsidP="00D824E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61" w:type="dxa"/>
            <w:tcBorders>
              <w:top w:val="single" w:sz="4" w:space="0" w:color="000000"/>
              <w:left w:val="single" w:sz="4" w:space="0" w:color="000000"/>
              <w:bottom w:val="single" w:sz="4" w:space="0" w:color="000000"/>
              <w:right w:val="single" w:sz="4" w:space="0" w:color="000000"/>
            </w:tcBorders>
            <w:shd w:val="clear" w:color="auto" w:fill="auto"/>
          </w:tcPr>
          <w:p w14:paraId="271AA015" w14:textId="77777777" w:rsidR="0057656C" w:rsidRPr="00C04E3E" w:rsidRDefault="00720F90" w:rsidP="00D824E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2012" w:type="dxa"/>
            <w:gridSpan w:val="2"/>
            <w:tcBorders>
              <w:left w:val="single" w:sz="4" w:space="0" w:color="000000"/>
              <w:right w:val="single" w:sz="4" w:space="0" w:color="000000"/>
            </w:tcBorders>
            <w:shd w:val="clear" w:color="auto" w:fill="auto"/>
          </w:tcPr>
          <w:p w14:paraId="437C1248" w14:textId="77777777" w:rsidR="0057656C" w:rsidRPr="00C04E3E" w:rsidRDefault="00D824E5" w:rsidP="00D824E5">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Р2. Ф</w:t>
            </w:r>
            <w:r w:rsidR="0086686B" w:rsidRPr="00C04E3E">
              <w:rPr>
                <w:rFonts w:ascii="Times New Roman" w:hAnsi="Times New Roman"/>
                <w:sz w:val="24"/>
                <w:szCs w:val="24"/>
              </w:rPr>
              <w:t xml:space="preserve">едеральный проект </w:t>
            </w:r>
            <w:r w:rsidR="00E63395" w:rsidRPr="00C04E3E">
              <w:rPr>
                <w:rFonts w:ascii="Times New Roman" w:hAnsi="Times New Roman"/>
                <w:sz w:val="24"/>
                <w:szCs w:val="24"/>
              </w:rPr>
              <w:t>«</w:t>
            </w:r>
            <w:r w:rsidR="0086686B" w:rsidRPr="00C04E3E">
              <w:rPr>
                <w:rFonts w:ascii="Times New Roman" w:hAnsi="Times New Roman"/>
                <w:sz w:val="24"/>
                <w:szCs w:val="24"/>
              </w:rPr>
              <w:t>Содействие занятости женщин - создание условий дошкольного обра</w:t>
            </w:r>
            <w:r w:rsidR="00200543" w:rsidRPr="00C04E3E">
              <w:rPr>
                <w:rFonts w:ascii="Times New Roman" w:hAnsi="Times New Roman"/>
                <w:sz w:val="24"/>
                <w:szCs w:val="24"/>
              </w:rPr>
              <w:t>зования для детей в возрасте до </w:t>
            </w:r>
            <w:r w:rsidR="0086686B" w:rsidRPr="00C04E3E">
              <w:rPr>
                <w:rFonts w:ascii="Times New Roman" w:hAnsi="Times New Roman"/>
                <w:sz w:val="24"/>
                <w:szCs w:val="24"/>
              </w:rPr>
              <w:t>трех лет</w:t>
            </w:r>
            <w:r w:rsidR="00E63395" w:rsidRPr="00C04E3E">
              <w:rPr>
                <w:rFonts w:ascii="Times New Roman" w:hAnsi="Times New Roman"/>
                <w:sz w:val="24"/>
                <w:szCs w:val="24"/>
              </w:rPr>
              <w:t>»</w:t>
            </w:r>
            <w:r w:rsidR="0086686B" w:rsidRPr="00C04E3E">
              <w:rPr>
                <w:rFonts w:ascii="Times New Roman" w:hAnsi="Times New Roman"/>
                <w:sz w:val="24"/>
                <w:szCs w:val="24"/>
              </w:rPr>
              <w:t xml:space="preserve"> </w:t>
            </w:r>
          </w:p>
        </w:tc>
      </w:tr>
      <w:tr w:rsidR="00720F90" w:rsidRPr="00C04E3E" w14:paraId="517F742C" w14:textId="77777777" w:rsidTr="008111FC">
        <w:trPr>
          <w:gridAfter w:val="1"/>
          <w:wAfter w:w="7" w:type="dxa"/>
          <w:trHeight w:val="312"/>
        </w:trPr>
        <w:tc>
          <w:tcPr>
            <w:tcW w:w="852" w:type="dxa"/>
            <w:tcBorders>
              <w:top w:val="single" w:sz="4" w:space="0" w:color="000000"/>
              <w:left w:val="single" w:sz="4" w:space="0" w:color="000000"/>
              <w:bottom w:val="single" w:sz="4" w:space="0" w:color="000000"/>
              <w:right w:val="single" w:sz="4" w:space="0" w:color="auto"/>
            </w:tcBorders>
            <w:shd w:val="clear" w:color="auto" w:fill="FFFFFF"/>
          </w:tcPr>
          <w:p w14:paraId="77A40D55"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1.2</w:t>
            </w:r>
          </w:p>
        </w:tc>
        <w:tc>
          <w:tcPr>
            <w:tcW w:w="2689" w:type="dxa"/>
            <w:tcBorders>
              <w:top w:val="single" w:sz="4" w:space="0" w:color="000000"/>
              <w:left w:val="single" w:sz="4" w:space="0" w:color="auto"/>
              <w:bottom w:val="single" w:sz="4" w:space="0" w:color="000000"/>
              <w:right w:val="single" w:sz="4" w:space="0" w:color="000000"/>
            </w:tcBorders>
            <w:shd w:val="clear" w:color="auto" w:fill="auto"/>
          </w:tcPr>
          <w:p w14:paraId="6BA07541"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Количество отремонтированных дошкольных образовательных организаций</w:t>
            </w:r>
          </w:p>
        </w:tc>
        <w:tc>
          <w:tcPr>
            <w:tcW w:w="1562" w:type="dxa"/>
            <w:gridSpan w:val="2"/>
            <w:tcBorders>
              <w:left w:val="single" w:sz="4" w:space="0" w:color="000000"/>
              <w:right w:val="single" w:sz="4" w:space="0" w:color="000000"/>
            </w:tcBorders>
            <w:shd w:val="clear" w:color="auto" w:fill="auto"/>
          </w:tcPr>
          <w:p w14:paraId="05BF36BA"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Показатель к</w:t>
            </w:r>
            <w:r w:rsidRPr="00C04E3E">
              <w:rPr>
                <w:rFonts w:ascii="Times New Roman" w:eastAsia="Times New Roman" w:hAnsi="Times New Roman"/>
                <w:sz w:val="24"/>
                <w:szCs w:val="24"/>
                <w:lang w:val="en-US"/>
              </w:rPr>
              <w:t> </w:t>
            </w:r>
            <w:r w:rsidRPr="00C04E3E">
              <w:rPr>
                <w:rFonts w:ascii="Times New Roman" w:eastAsia="Times New Roman" w:hAnsi="Times New Roman"/>
                <w:sz w:val="24"/>
                <w:szCs w:val="24"/>
              </w:rPr>
              <w:t xml:space="preserve">ежегодному обращению Губернатора </w:t>
            </w:r>
            <w:r w:rsidRPr="00C04E3E">
              <w:rPr>
                <w:rFonts w:ascii="Times New Roman" w:eastAsia="Times New Roman" w:hAnsi="Times New Roman"/>
                <w:sz w:val="24"/>
                <w:szCs w:val="24"/>
              </w:rPr>
              <w:lastRenderedPageBreak/>
              <w:t>Московской области</w:t>
            </w:r>
          </w:p>
          <w:p w14:paraId="13A337A5" w14:textId="77777777" w:rsidR="00720F90" w:rsidRPr="00C04E3E" w:rsidRDefault="00720F90" w:rsidP="00720F90">
            <w:pPr>
              <w:spacing w:after="0" w:line="240" w:lineRule="auto"/>
              <w:jc w:val="center"/>
              <w:rPr>
                <w:rFonts w:ascii="Times New Roman" w:eastAsia="Times New Roman" w:hAnsi="Times New Roman"/>
                <w:sz w:val="24"/>
                <w:szCs w:val="24"/>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14:paraId="779A5FA6"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Штук</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14:paraId="785451AC"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5CE22C0"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01815E9"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70D76A5"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7A8D5A1A" w14:textId="77777777" w:rsidR="00720F90" w:rsidRPr="00C04E3E" w:rsidRDefault="00720F90"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61" w:type="dxa"/>
            <w:tcBorders>
              <w:top w:val="single" w:sz="4" w:space="0" w:color="000000"/>
              <w:left w:val="single" w:sz="4" w:space="0" w:color="000000"/>
              <w:bottom w:val="single" w:sz="4" w:space="0" w:color="000000"/>
              <w:right w:val="single" w:sz="4" w:space="0" w:color="000000"/>
            </w:tcBorders>
            <w:shd w:val="clear" w:color="auto" w:fill="auto"/>
          </w:tcPr>
          <w:p w14:paraId="1BC68033" w14:textId="77777777" w:rsidR="00720F90" w:rsidRPr="00C04E3E" w:rsidRDefault="00720F90"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2012" w:type="dxa"/>
            <w:gridSpan w:val="2"/>
            <w:tcBorders>
              <w:left w:val="single" w:sz="4" w:space="0" w:color="000000"/>
              <w:right w:val="single" w:sz="4" w:space="0" w:color="000000"/>
            </w:tcBorders>
            <w:shd w:val="clear" w:color="auto" w:fill="auto"/>
          </w:tcPr>
          <w:p w14:paraId="2930D59B"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01. Проведение капитального ремонта </w:t>
            </w:r>
            <w:r w:rsidRPr="00C04E3E">
              <w:rPr>
                <w:rFonts w:ascii="Times New Roman" w:hAnsi="Times New Roman"/>
                <w:sz w:val="24"/>
                <w:szCs w:val="24"/>
              </w:rPr>
              <w:lastRenderedPageBreak/>
              <w:t>объектов дошкольного образования</w:t>
            </w:r>
          </w:p>
        </w:tc>
      </w:tr>
      <w:tr w:rsidR="00720F90" w:rsidRPr="00C04E3E" w14:paraId="1FC181B1" w14:textId="77777777" w:rsidTr="008111FC">
        <w:trPr>
          <w:gridAfter w:val="1"/>
          <w:wAfter w:w="7" w:type="dxa"/>
          <w:trHeight w:val="312"/>
        </w:trPr>
        <w:tc>
          <w:tcPr>
            <w:tcW w:w="852" w:type="dxa"/>
            <w:tcBorders>
              <w:top w:val="single" w:sz="4" w:space="0" w:color="000000"/>
              <w:left w:val="single" w:sz="4" w:space="0" w:color="000000"/>
              <w:bottom w:val="single" w:sz="4" w:space="0" w:color="000000"/>
              <w:right w:val="single" w:sz="4" w:space="0" w:color="auto"/>
            </w:tcBorders>
            <w:shd w:val="clear" w:color="auto" w:fill="FFFFFF"/>
          </w:tcPr>
          <w:p w14:paraId="2198A629"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1.3</w:t>
            </w:r>
          </w:p>
        </w:tc>
        <w:tc>
          <w:tcPr>
            <w:tcW w:w="2689" w:type="dxa"/>
            <w:tcBorders>
              <w:top w:val="single" w:sz="4" w:space="0" w:color="000000"/>
              <w:left w:val="single" w:sz="4" w:space="0" w:color="auto"/>
              <w:bottom w:val="single" w:sz="4" w:space="0" w:color="000000"/>
              <w:right w:val="single" w:sz="4" w:space="0" w:color="000000"/>
            </w:tcBorders>
            <w:shd w:val="clear" w:color="auto" w:fill="FFFFFF"/>
          </w:tcPr>
          <w:p w14:paraId="782B3521"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Отношение численности детей в возрасте от 3 до 7 лет, получающих дошкольное образование в</w:t>
            </w:r>
            <w:r w:rsidRPr="00C04E3E">
              <w:rPr>
                <w:rFonts w:ascii="Times New Roman" w:hAnsi="Times New Roman"/>
                <w:sz w:val="24"/>
                <w:szCs w:val="24"/>
                <w:lang w:val="en-US"/>
              </w:rPr>
              <w:t> </w:t>
            </w:r>
            <w:r w:rsidRPr="00C04E3E">
              <w:rPr>
                <w:rFonts w:ascii="Times New Roman" w:hAnsi="Times New Roman"/>
                <w:sz w:val="24"/>
                <w:szCs w:val="24"/>
              </w:rPr>
              <w:t>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1562" w:type="dxa"/>
            <w:gridSpan w:val="2"/>
            <w:tcBorders>
              <w:left w:val="single" w:sz="4" w:space="0" w:color="000000"/>
              <w:right w:val="single" w:sz="4" w:space="0" w:color="000000"/>
            </w:tcBorders>
            <w:shd w:val="clear" w:color="auto" w:fill="FFFFFF"/>
          </w:tcPr>
          <w:p w14:paraId="2CA222B5"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Показатель к указу Президента Российской Федерации</w:t>
            </w:r>
          </w:p>
          <w:p w14:paraId="631A4CFF" w14:textId="77777777" w:rsidR="00720F90" w:rsidRPr="00C04E3E" w:rsidRDefault="00720F90" w:rsidP="00720F90">
            <w:pPr>
              <w:spacing w:after="0" w:line="240" w:lineRule="auto"/>
              <w:jc w:val="center"/>
              <w:rPr>
                <w:rFonts w:ascii="Times New Roman" w:eastAsia="Times New Roman" w:hAnsi="Times New Roman"/>
                <w:sz w:val="24"/>
                <w:szCs w:val="24"/>
              </w:rPr>
            </w:pPr>
          </w:p>
        </w:tc>
        <w:tc>
          <w:tcPr>
            <w:tcW w:w="1163" w:type="dxa"/>
            <w:tcBorders>
              <w:top w:val="single" w:sz="4" w:space="0" w:color="000000"/>
              <w:left w:val="single" w:sz="4" w:space="0" w:color="000000"/>
              <w:bottom w:val="single" w:sz="4" w:space="0" w:color="000000"/>
              <w:right w:val="single" w:sz="4" w:space="0" w:color="000000"/>
            </w:tcBorders>
            <w:shd w:val="clear" w:color="auto" w:fill="FFFFFF"/>
          </w:tcPr>
          <w:p w14:paraId="0308CB46"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hAnsi="Times New Roman"/>
                <w:sz w:val="24"/>
                <w:szCs w:val="24"/>
              </w:rPr>
              <w:t>%</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036B00D8"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B0C0BBA"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82AC450"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BBA153D"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CCDBFBF" w14:textId="77777777" w:rsidR="00720F90" w:rsidRPr="00C04E3E" w:rsidRDefault="00720F90"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961" w:type="dxa"/>
            <w:tcBorders>
              <w:top w:val="single" w:sz="4" w:space="0" w:color="000000"/>
              <w:left w:val="single" w:sz="4" w:space="0" w:color="000000"/>
              <w:bottom w:val="single" w:sz="4" w:space="0" w:color="000000"/>
              <w:right w:val="single" w:sz="4" w:space="0" w:color="000000"/>
            </w:tcBorders>
            <w:shd w:val="clear" w:color="auto" w:fill="FFFFFF"/>
          </w:tcPr>
          <w:p w14:paraId="6C41BC27" w14:textId="77777777" w:rsidR="00720F90" w:rsidRPr="00C04E3E" w:rsidRDefault="00720F90"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2012" w:type="dxa"/>
            <w:gridSpan w:val="2"/>
            <w:tcBorders>
              <w:left w:val="single" w:sz="4" w:space="0" w:color="000000"/>
              <w:right w:val="single" w:sz="4" w:space="0" w:color="000000"/>
            </w:tcBorders>
            <w:shd w:val="clear" w:color="auto" w:fill="FFFFFF"/>
          </w:tcPr>
          <w:p w14:paraId="30DC2618"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02.</w:t>
            </w:r>
          </w:p>
          <w:p w14:paraId="08AE3F5D"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Финансовое обеспечение реализации прав граждан на получение общедоступного и бесплатного дошкольного образования</w:t>
            </w:r>
          </w:p>
        </w:tc>
      </w:tr>
      <w:tr w:rsidR="00720F90" w:rsidRPr="00C04E3E" w14:paraId="438CEFF7" w14:textId="77777777" w:rsidTr="008111FC">
        <w:trPr>
          <w:gridAfter w:val="1"/>
          <w:wAfter w:w="7" w:type="dxa"/>
          <w:trHeight w:val="312"/>
        </w:trPr>
        <w:tc>
          <w:tcPr>
            <w:tcW w:w="852" w:type="dxa"/>
            <w:tcBorders>
              <w:top w:val="single" w:sz="4" w:space="0" w:color="000000"/>
              <w:left w:val="single" w:sz="4" w:space="0" w:color="000000"/>
              <w:bottom w:val="single" w:sz="4" w:space="0" w:color="000000"/>
              <w:right w:val="single" w:sz="4" w:space="0" w:color="auto"/>
            </w:tcBorders>
            <w:shd w:val="clear" w:color="auto" w:fill="FFFFFF"/>
          </w:tcPr>
          <w:p w14:paraId="5D9931E6"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1.4</w:t>
            </w:r>
          </w:p>
        </w:tc>
        <w:tc>
          <w:tcPr>
            <w:tcW w:w="2689" w:type="dxa"/>
            <w:tcBorders>
              <w:top w:val="single" w:sz="4" w:space="0" w:color="000000"/>
              <w:left w:val="single" w:sz="4" w:space="0" w:color="auto"/>
              <w:bottom w:val="single" w:sz="4" w:space="0" w:color="000000"/>
              <w:right w:val="single" w:sz="4" w:space="0" w:color="000000"/>
            </w:tcBorders>
            <w:shd w:val="clear" w:color="auto" w:fill="FFFFFF"/>
          </w:tcPr>
          <w:p w14:paraId="591C3326" w14:textId="77777777" w:rsidR="00720F90" w:rsidRPr="00C04E3E" w:rsidRDefault="00720F90" w:rsidP="00720F90">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Доступность дошкольного образования для детей в возрасте от полутора до трех лет</w:t>
            </w:r>
          </w:p>
        </w:tc>
        <w:tc>
          <w:tcPr>
            <w:tcW w:w="1562" w:type="dxa"/>
            <w:gridSpan w:val="2"/>
            <w:tcBorders>
              <w:left w:val="single" w:sz="4" w:space="0" w:color="000000"/>
              <w:right w:val="single" w:sz="4" w:space="0" w:color="000000"/>
            </w:tcBorders>
            <w:shd w:val="clear" w:color="auto" w:fill="FFFFFF"/>
          </w:tcPr>
          <w:p w14:paraId="29E3168B"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Показатель к соглашению с ФОИВ по </w:t>
            </w:r>
            <w:r w:rsidRPr="00C04E3E">
              <w:rPr>
                <w:rFonts w:ascii="Times New Roman" w:hAnsi="Times New Roman"/>
                <w:sz w:val="24"/>
                <w:szCs w:val="24"/>
              </w:rPr>
              <w:t xml:space="preserve">федеральному проекту </w:t>
            </w:r>
            <w:r w:rsidRPr="00C04E3E">
              <w:rPr>
                <w:rFonts w:ascii="Times New Roman" w:eastAsia="Times New Roman" w:hAnsi="Times New Roman"/>
                <w:sz w:val="24"/>
                <w:szCs w:val="24"/>
              </w:rPr>
              <w:t xml:space="preserve">«Содействие занятости женщин – создание условий дошкольного </w:t>
            </w:r>
            <w:r w:rsidRPr="00C04E3E">
              <w:rPr>
                <w:rFonts w:ascii="Times New Roman" w:eastAsia="Times New Roman" w:hAnsi="Times New Roman"/>
                <w:sz w:val="24"/>
                <w:szCs w:val="24"/>
              </w:rPr>
              <w:lastRenderedPageBreak/>
              <w:t>образования для детей в возрасте до трех лет»</w:t>
            </w:r>
          </w:p>
        </w:tc>
        <w:tc>
          <w:tcPr>
            <w:tcW w:w="1163" w:type="dxa"/>
            <w:tcBorders>
              <w:top w:val="single" w:sz="4" w:space="0" w:color="000000"/>
              <w:left w:val="single" w:sz="4" w:space="0" w:color="000000"/>
              <w:bottom w:val="single" w:sz="4" w:space="0" w:color="000000"/>
              <w:right w:val="single" w:sz="4" w:space="0" w:color="000000"/>
            </w:tcBorders>
            <w:shd w:val="clear" w:color="auto" w:fill="FFFFFF"/>
          </w:tcPr>
          <w:p w14:paraId="07E48EE4"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664A83BD"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69,1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53ACCB5E"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702A998"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2C30FAE5"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E15F263" w14:textId="77777777" w:rsidR="00720F90" w:rsidRPr="00C04E3E" w:rsidRDefault="00720F90"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961" w:type="dxa"/>
            <w:tcBorders>
              <w:top w:val="single" w:sz="4" w:space="0" w:color="000000"/>
              <w:left w:val="single" w:sz="4" w:space="0" w:color="000000"/>
              <w:bottom w:val="single" w:sz="4" w:space="0" w:color="000000"/>
              <w:right w:val="single" w:sz="4" w:space="0" w:color="000000"/>
            </w:tcBorders>
            <w:shd w:val="clear" w:color="auto" w:fill="FFFFFF"/>
          </w:tcPr>
          <w:p w14:paraId="5B00BFF1" w14:textId="77777777" w:rsidR="00720F90" w:rsidRPr="00C04E3E" w:rsidRDefault="00720F90"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2012" w:type="dxa"/>
            <w:gridSpan w:val="2"/>
            <w:tcBorders>
              <w:left w:val="single" w:sz="4" w:space="0" w:color="000000"/>
              <w:right w:val="single" w:sz="4" w:space="0" w:color="000000"/>
            </w:tcBorders>
            <w:shd w:val="clear" w:color="auto" w:fill="FFFFFF"/>
          </w:tcPr>
          <w:p w14:paraId="46D063AE"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P2. Федеральный проект «Содействие занятости женщин – создание условий дошкольного образования для детей в возрасте до трех лет» </w:t>
            </w:r>
          </w:p>
        </w:tc>
      </w:tr>
      <w:tr w:rsidR="00720F90" w:rsidRPr="00C04E3E" w14:paraId="52F14188" w14:textId="77777777" w:rsidTr="008111FC">
        <w:trPr>
          <w:gridAfter w:val="1"/>
          <w:wAfter w:w="7" w:type="dxa"/>
          <w:trHeight w:val="312"/>
        </w:trPr>
        <w:tc>
          <w:tcPr>
            <w:tcW w:w="852" w:type="dxa"/>
            <w:tcBorders>
              <w:top w:val="single" w:sz="4" w:space="0" w:color="000000"/>
              <w:left w:val="single" w:sz="4" w:space="0" w:color="000000"/>
              <w:bottom w:val="single" w:sz="4" w:space="0" w:color="000000"/>
              <w:right w:val="single" w:sz="4" w:space="0" w:color="auto"/>
            </w:tcBorders>
            <w:shd w:val="clear" w:color="auto" w:fill="FFFFFF"/>
          </w:tcPr>
          <w:p w14:paraId="10DEA3D6"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1.5.</w:t>
            </w:r>
          </w:p>
        </w:tc>
        <w:tc>
          <w:tcPr>
            <w:tcW w:w="2689" w:type="dxa"/>
            <w:tcBorders>
              <w:top w:val="single" w:sz="4" w:space="0" w:color="000000"/>
              <w:left w:val="single" w:sz="4" w:space="0" w:color="auto"/>
              <w:bottom w:val="single" w:sz="4" w:space="0" w:color="000000"/>
              <w:right w:val="single" w:sz="4" w:space="0" w:color="000000"/>
            </w:tcBorders>
            <w:shd w:val="clear" w:color="auto" w:fill="FFFFFF"/>
          </w:tcPr>
          <w:p w14:paraId="483FF8B2" w14:textId="77777777" w:rsidR="00720F90" w:rsidRPr="00C04E3E" w:rsidRDefault="00720F90" w:rsidP="00720F90">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tc>
        <w:tc>
          <w:tcPr>
            <w:tcW w:w="1562" w:type="dxa"/>
            <w:gridSpan w:val="2"/>
            <w:tcBorders>
              <w:left w:val="single" w:sz="4" w:space="0" w:color="000000"/>
              <w:right w:val="single" w:sz="4" w:space="0" w:color="000000"/>
            </w:tcBorders>
            <w:shd w:val="clear" w:color="auto" w:fill="FFFFFF"/>
          </w:tcPr>
          <w:p w14:paraId="5934A818"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Показатель к указу Президента Российской Федерации</w:t>
            </w:r>
          </w:p>
        </w:tc>
        <w:tc>
          <w:tcPr>
            <w:tcW w:w="1163" w:type="dxa"/>
            <w:tcBorders>
              <w:top w:val="single" w:sz="4" w:space="0" w:color="000000"/>
              <w:left w:val="single" w:sz="4" w:space="0" w:color="000000"/>
              <w:bottom w:val="single" w:sz="4" w:space="0" w:color="000000"/>
              <w:right w:val="single" w:sz="4" w:space="0" w:color="000000"/>
            </w:tcBorders>
            <w:shd w:val="clear" w:color="auto" w:fill="FFFFFF"/>
          </w:tcPr>
          <w:p w14:paraId="54217BFB"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239E2F2A"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110,61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06843614"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w:t>
            </w:r>
            <w:r w:rsidR="00DC7A46">
              <w:rPr>
                <w:rFonts w:ascii="Times New Roman" w:hAnsi="Times New Roman"/>
                <w:sz w:val="24"/>
                <w:szCs w:val="24"/>
              </w:rPr>
              <w:t>4</w:t>
            </w:r>
            <w:r>
              <w:rPr>
                <w:rFonts w:ascii="Times New Roman" w:hAnsi="Times New Roman"/>
                <w:sz w:val="24"/>
                <w:szCs w:val="24"/>
              </w:rPr>
              <w:t>,</w:t>
            </w:r>
            <w:r w:rsidR="00DC7A46">
              <w:rPr>
                <w:rFonts w:ascii="Times New Roman" w:hAnsi="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91B4C40"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748E274" w14:textId="77777777" w:rsidR="00720F90" w:rsidRPr="00C04E3E" w:rsidRDefault="00720F90" w:rsidP="00720F90">
            <w:pPr>
              <w:spacing w:after="0" w:line="240" w:lineRule="auto"/>
              <w:jc w:val="center"/>
              <w:rPr>
                <w:rFonts w:ascii="Times New Roman" w:hAnsi="Times New Roman"/>
                <w:sz w:val="24"/>
                <w:szCs w:val="24"/>
              </w:rPr>
            </w:pPr>
            <w:r>
              <w:rPr>
                <w:rFonts w:ascii="Times New Roman" w:hAnsi="Times New Roman"/>
                <w:sz w:val="24"/>
                <w:szCs w:val="24"/>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224669D" w14:textId="77777777" w:rsidR="00720F90" w:rsidRPr="00C04E3E" w:rsidRDefault="00720F90"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961" w:type="dxa"/>
            <w:tcBorders>
              <w:top w:val="single" w:sz="4" w:space="0" w:color="000000"/>
              <w:left w:val="single" w:sz="4" w:space="0" w:color="000000"/>
              <w:bottom w:val="single" w:sz="4" w:space="0" w:color="000000"/>
              <w:right w:val="single" w:sz="4" w:space="0" w:color="000000"/>
            </w:tcBorders>
            <w:shd w:val="clear" w:color="auto" w:fill="FFFFFF"/>
          </w:tcPr>
          <w:p w14:paraId="59817325" w14:textId="77777777" w:rsidR="00720F90" w:rsidRPr="00C04E3E" w:rsidRDefault="00720F90"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2012" w:type="dxa"/>
            <w:gridSpan w:val="2"/>
            <w:tcBorders>
              <w:left w:val="single" w:sz="4" w:space="0" w:color="000000"/>
              <w:right w:val="single" w:sz="4" w:space="0" w:color="000000"/>
            </w:tcBorders>
            <w:shd w:val="clear" w:color="auto" w:fill="FFFFFF"/>
          </w:tcPr>
          <w:p w14:paraId="562B31AD"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02.</w:t>
            </w:r>
          </w:p>
          <w:p w14:paraId="521D8E84"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Финансовое обеспечение реализации прав граждан на получение общедоступного и бесплатного дошкольного образования</w:t>
            </w:r>
          </w:p>
        </w:tc>
      </w:tr>
      <w:tr w:rsidR="00720F90" w:rsidRPr="00C04E3E" w14:paraId="61D52FA5" w14:textId="77777777" w:rsidTr="008111FC">
        <w:trPr>
          <w:gridAfter w:val="1"/>
          <w:wAfter w:w="7" w:type="dxa"/>
          <w:trHeight w:val="312"/>
        </w:trPr>
        <w:tc>
          <w:tcPr>
            <w:tcW w:w="852" w:type="dxa"/>
            <w:tcBorders>
              <w:top w:val="single" w:sz="4" w:space="0" w:color="000000"/>
              <w:left w:val="single" w:sz="4" w:space="0" w:color="000000"/>
              <w:bottom w:val="single" w:sz="4" w:space="0" w:color="000000"/>
              <w:right w:val="single" w:sz="4" w:space="0" w:color="auto"/>
            </w:tcBorders>
            <w:shd w:val="clear" w:color="auto" w:fill="FFFFFF"/>
          </w:tcPr>
          <w:p w14:paraId="0C6BE79C"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1.6</w:t>
            </w:r>
          </w:p>
        </w:tc>
        <w:tc>
          <w:tcPr>
            <w:tcW w:w="2689" w:type="dxa"/>
            <w:tcBorders>
              <w:top w:val="single" w:sz="4" w:space="0" w:color="000000"/>
              <w:left w:val="single" w:sz="4" w:space="0" w:color="auto"/>
              <w:bottom w:val="single" w:sz="4" w:space="0" w:color="000000"/>
              <w:right w:val="single" w:sz="4" w:space="0" w:color="000000"/>
            </w:tcBorders>
            <w:shd w:val="clear" w:color="auto" w:fill="FFFFFF"/>
          </w:tcPr>
          <w:p w14:paraId="22A1000D" w14:textId="77777777" w:rsidR="00720F90" w:rsidRPr="00C04E3E" w:rsidRDefault="00720F90" w:rsidP="00720F90">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 xml:space="preserve">Создано не менее 90 тыс.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до трех лет за счет средств федерального бюджета, бюджетов субъектов </w:t>
            </w:r>
            <w:r w:rsidRPr="00C04E3E">
              <w:rPr>
                <w:rFonts w:ascii="Times New Roman" w:eastAsia="Times New Roman" w:hAnsi="Times New Roman"/>
                <w:sz w:val="24"/>
                <w:szCs w:val="24"/>
              </w:rPr>
              <w:lastRenderedPageBreak/>
              <w:t>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562" w:type="dxa"/>
            <w:gridSpan w:val="2"/>
            <w:tcBorders>
              <w:left w:val="single" w:sz="4" w:space="0" w:color="000000"/>
              <w:right w:val="single" w:sz="4" w:space="0" w:color="000000"/>
            </w:tcBorders>
            <w:shd w:val="clear" w:color="auto" w:fill="FFFFFF"/>
          </w:tcPr>
          <w:p w14:paraId="158BA4ED"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 xml:space="preserve">Показатель к соглашению с ФОИВ по </w:t>
            </w:r>
            <w:r w:rsidRPr="00C04E3E">
              <w:rPr>
                <w:rFonts w:ascii="Times New Roman" w:hAnsi="Times New Roman"/>
                <w:sz w:val="24"/>
                <w:szCs w:val="24"/>
              </w:rPr>
              <w:t xml:space="preserve">федеральному проекту </w:t>
            </w:r>
            <w:r w:rsidRPr="00C04E3E">
              <w:rPr>
                <w:rFonts w:ascii="Times New Roman" w:eastAsia="Times New Roman" w:hAnsi="Times New Roman"/>
                <w:sz w:val="24"/>
                <w:szCs w:val="24"/>
              </w:rPr>
              <w:t>«Содействие занятости женщин – создание условий дошкольного образования для детей в возрасте до трех лет»</w:t>
            </w:r>
          </w:p>
        </w:tc>
        <w:tc>
          <w:tcPr>
            <w:tcW w:w="1163" w:type="dxa"/>
            <w:tcBorders>
              <w:top w:val="single" w:sz="4" w:space="0" w:color="000000"/>
              <w:left w:val="single" w:sz="4" w:space="0" w:color="000000"/>
              <w:bottom w:val="single" w:sz="4" w:space="0" w:color="000000"/>
              <w:right w:val="single" w:sz="4" w:space="0" w:color="000000"/>
            </w:tcBorders>
            <w:shd w:val="clear" w:color="auto" w:fill="FFFFFF"/>
          </w:tcPr>
          <w:p w14:paraId="2942E666"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Штук</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068DA9C8"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03B6FF27"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E673610"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891D4CF"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D9DF09B" w14:textId="77777777" w:rsidR="00720F90" w:rsidRPr="00C04E3E" w:rsidRDefault="00920608"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61" w:type="dxa"/>
            <w:tcBorders>
              <w:top w:val="single" w:sz="4" w:space="0" w:color="000000"/>
              <w:left w:val="single" w:sz="4" w:space="0" w:color="000000"/>
              <w:bottom w:val="single" w:sz="4" w:space="0" w:color="000000"/>
              <w:right w:val="single" w:sz="4" w:space="0" w:color="000000"/>
            </w:tcBorders>
            <w:shd w:val="clear" w:color="auto" w:fill="FFFFFF"/>
          </w:tcPr>
          <w:p w14:paraId="7F2410E5" w14:textId="77777777" w:rsidR="00720F90" w:rsidRPr="00C04E3E" w:rsidRDefault="00920608"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2012" w:type="dxa"/>
            <w:gridSpan w:val="2"/>
            <w:tcBorders>
              <w:left w:val="single" w:sz="4" w:space="0" w:color="000000"/>
              <w:right w:val="single" w:sz="4" w:space="0" w:color="000000"/>
            </w:tcBorders>
            <w:shd w:val="clear" w:color="auto" w:fill="FFFFFF"/>
          </w:tcPr>
          <w:p w14:paraId="25A90FF0"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Р2. Федеральный проект «Содействие занятости женщин – создание условий дошкольного образования для детей в возрасте до</w:t>
            </w:r>
            <w:r w:rsidRPr="00C04E3E">
              <w:rPr>
                <w:rFonts w:ascii="Times New Roman" w:hAnsi="Times New Roman"/>
                <w:sz w:val="24"/>
                <w:szCs w:val="24"/>
                <w:lang w:val="en-US"/>
              </w:rPr>
              <w:t> </w:t>
            </w:r>
            <w:r w:rsidRPr="00C04E3E">
              <w:rPr>
                <w:rFonts w:ascii="Times New Roman" w:hAnsi="Times New Roman"/>
                <w:sz w:val="24"/>
                <w:szCs w:val="24"/>
              </w:rPr>
              <w:t xml:space="preserve">трех лет» </w:t>
            </w:r>
          </w:p>
        </w:tc>
      </w:tr>
      <w:tr w:rsidR="00720F90" w:rsidRPr="00C04E3E" w14:paraId="557B82E5" w14:textId="77777777" w:rsidTr="008111FC">
        <w:trPr>
          <w:gridAfter w:val="1"/>
          <w:wAfter w:w="7" w:type="dxa"/>
          <w:trHeight w:val="312"/>
        </w:trPr>
        <w:tc>
          <w:tcPr>
            <w:tcW w:w="852" w:type="dxa"/>
            <w:tcBorders>
              <w:top w:val="single" w:sz="4" w:space="0" w:color="000000"/>
              <w:left w:val="single" w:sz="4" w:space="0" w:color="000000"/>
              <w:bottom w:val="single" w:sz="4" w:space="0" w:color="000000"/>
              <w:right w:val="single" w:sz="4" w:space="0" w:color="auto"/>
            </w:tcBorders>
            <w:shd w:val="clear" w:color="auto" w:fill="FFFFFF"/>
          </w:tcPr>
          <w:p w14:paraId="4A91B564"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1.7</w:t>
            </w:r>
          </w:p>
        </w:tc>
        <w:tc>
          <w:tcPr>
            <w:tcW w:w="2689" w:type="dxa"/>
            <w:tcBorders>
              <w:top w:val="single" w:sz="4" w:space="0" w:color="000000"/>
              <w:left w:val="single" w:sz="4" w:space="0" w:color="auto"/>
              <w:bottom w:val="single" w:sz="4" w:space="0" w:color="000000"/>
              <w:right w:val="single" w:sz="4" w:space="0" w:color="000000"/>
            </w:tcBorders>
            <w:shd w:val="clear" w:color="auto" w:fill="FFFFFF"/>
          </w:tcPr>
          <w:p w14:paraId="52E89F1C" w14:textId="77777777" w:rsidR="00720F90" w:rsidRPr="00C04E3E" w:rsidRDefault="00720F90" w:rsidP="00720F90">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 xml:space="preserve">Созданы дополнительные места в субъектах Российской Федерации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w:t>
            </w:r>
            <w:r w:rsidRPr="00C04E3E">
              <w:rPr>
                <w:rFonts w:ascii="Times New Roman" w:eastAsia="Times New Roman" w:hAnsi="Times New Roman"/>
                <w:sz w:val="24"/>
                <w:szCs w:val="24"/>
              </w:rPr>
              <w:lastRenderedPageBreak/>
              <w:t>и присмотр и уход за детьми</w:t>
            </w:r>
          </w:p>
        </w:tc>
        <w:tc>
          <w:tcPr>
            <w:tcW w:w="1562" w:type="dxa"/>
            <w:gridSpan w:val="2"/>
            <w:tcBorders>
              <w:left w:val="single" w:sz="4" w:space="0" w:color="000000"/>
              <w:right w:val="single" w:sz="4" w:space="0" w:color="000000"/>
            </w:tcBorders>
            <w:shd w:val="clear" w:color="auto" w:fill="FFFFFF"/>
          </w:tcPr>
          <w:p w14:paraId="412CD096"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 xml:space="preserve">Показатель к соглашению с ФОИВ по </w:t>
            </w:r>
            <w:r w:rsidRPr="00C04E3E">
              <w:rPr>
                <w:rFonts w:ascii="Times New Roman" w:hAnsi="Times New Roman"/>
                <w:sz w:val="24"/>
                <w:szCs w:val="24"/>
              </w:rPr>
              <w:t xml:space="preserve">федеральному проекту </w:t>
            </w:r>
            <w:r w:rsidRPr="00C04E3E">
              <w:rPr>
                <w:rFonts w:ascii="Times New Roman" w:eastAsia="Times New Roman" w:hAnsi="Times New Roman"/>
                <w:sz w:val="24"/>
                <w:szCs w:val="24"/>
              </w:rPr>
              <w:t>«Содействие занятости женщин – создание условий дошкольного образования для детей в возрасте до трех лет»</w:t>
            </w:r>
          </w:p>
        </w:tc>
        <w:tc>
          <w:tcPr>
            <w:tcW w:w="1163" w:type="dxa"/>
            <w:tcBorders>
              <w:top w:val="single" w:sz="4" w:space="0" w:color="000000"/>
              <w:left w:val="single" w:sz="4" w:space="0" w:color="000000"/>
              <w:bottom w:val="single" w:sz="4" w:space="0" w:color="000000"/>
              <w:right w:val="single" w:sz="4" w:space="0" w:color="000000"/>
            </w:tcBorders>
            <w:shd w:val="clear" w:color="auto" w:fill="FFFFFF"/>
          </w:tcPr>
          <w:p w14:paraId="6F4AD50B"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Место</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24DBFCEF"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6833312"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24AEFA4"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FD81F99"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1411331" w14:textId="77777777" w:rsidR="00720F90" w:rsidRPr="00C04E3E" w:rsidRDefault="00920608"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61" w:type="dxa"/>
            <w:tcBorders>
              <w:top w:val="single" w:sz="4" w:space="0" w:color="000000"/>
              <w:left w:val="single" w:sz="4" w:space="0" w:color="000000"/>
              <w:bottom w:val="single" w:sz="4" w:space="0" w:color="000000"/>
              <w:right w:val="single" w:sz="4" w:space="0" w:color="000000"/>
            </w:tcBorders>
            <w:shd w:val="clear" w:color="auto" w:fill="FFFFFF"/>
          </w:tcPr>
          <w:p w14:paraId="3889F3C7" w14:textId="77777777" w:rsidR="00720F90" w:rsidRPr="00C04E3E" w:rsidRDefault="00920608"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2012" w:type="dxa"/>
            <w:gridSpan w:val="2"/>
            <w:tcBorders>
              <w:left w:val="single" w:sz="4" w:space="0" w:color="000000"/>
              <w:right w:val="single" w:sz="4" w:space="0" w:color="000000"/>
            </w:tcBorders>
            <w:shd w:val="clear" w:color="auto" w:fill="FFFFFF"/>
          </w:tcPr>
          <w:p w14:paraId="1F59DCE2"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Р2. Федеральный проект «Содействие занятости женщин – создание условий дошкольного образования для детей в возрасте до трех лет» </w:t>
            </w:r>
          </w:p>
        </w:tc>
      </w:tr>
      <w:tr w:rsidR="00720F90" w:rsidRPr="00C04E3E" w14:paraId="56D88DE3" w14:textId="77777777" w:rsidTr="008111FC">
        <w:trPr>
          <w:trHeight w:val="293"/>
        </w:trPr>
        <w:tc>
          <w:tcPr>
            <w:tcW w:w="852" w:type="dxa"/>
            <w:tcBorders>
              <w:top w:val="single" w:sz="4" w:space="0" w:color="auto"/>
              <w:left w:val="single" w:sz="4" w:space="0" w:color="auto"/>
              <w:bottom w:val="single" w:sz="4" w:space="0" w:color="auto"/>
              <w:right w:val="single" w:sz="4" w:space="0" w:color="auto"/>
            </w:tcBorders>
            <w:shd w:val="clear" w:color="auto" w:fill="FFFFFF"/>
          </w:tcPr>
          <w:p w14:paraId="7E597F40" w14:textId="77777777" w:rsidR="00720F90" w:rsidRPr="00C04E3E" w:rsidRDefault="00720F90" w:rsidP="00720F90">
            <w:pPr>
              <w:spacing w:after="0" w:line="240" w:lineRule="auto"/>
              <w:jc w:val="center"/>
              <w:rPr>
                <w:rFonts w:ascii="Times New Roman" w:hAnsi="Times New Roman"/>
                <w:sz w:val="24"/>
                <w:szCs w:val="24"/>
              </w:rPr>
            </w:pPr>
            <w:r w:rsidRPr="00C04E3E">
              <w:rPr>
                <w:rFonts w:ascii="Times New Roman" w:hAnsi="Times New Roman"/>
                <w:sz w:val="24"/>
                <w:szCs w:val="24"/>
              </w:rPr>
              <w:t>2</w:t>
            </w:r>
          </w:p>
        </w:tc>
        <w:tc>
          <w:tcPr>
            <w:tcW w:w="14770" w:type="dxa"/>
            <w:gridSpan w:val="13"/>
            <w:tcBorders>
              <w:top w:val="single" w:sz="4" w:space="0" w:color="auto"/>
              <w:left w:val="single" w:sz="4" w:space="0" w:color="auto"/>
              <w:bottom w:val="single" w:sz="4" w:space="0" w:color="auto"/>
              <w:right w:val="single" w:sz="4" w:space="0" w:color="auto"/>
            </w:tcBorders>
            <w:shd w:val="clear" w:color="auto" w:fill="FFFFFF"/>
          </w:tcPr>
          <w:p w14:paraId="4A73C850" w14:textId="77777777" w:rsidR="00720F90" w:rsidRPr="00C04E3E" w:rsidRDefault="00720F90" w:rsidP="00720F90">
            <w:pPr>
              <w:spacing w:after="0" w:line="240" w:lineRule="auto"/>
              <w:jc w:val="center"/>
              <w:rPr>
                <w:rFonts w:ascii="Times New Roman" w:hAnsi="Times New Roman"/>
                <w:sz w:val="24"/>
                <w:szCs w:val="24"/>
              </w:rPr>
            </w:pPr>
            <w:r w:rsidRPr="00C04E3E">
              <w:rPr>
                <w:rFonts w:ascii="Times New Roman" w:hAnsi="Times New Roman"/>
                <w:sz w:val="24"/>
                <w:szCs w:val="24"/>
              </w:rPr>
              <w:t xml:space="preserve">Подпрограмма 2 </w:t>
            </w:r>
            <w:r w:rsidRPr="00C04E3E">
              <w:rPr>
                <w:rFonts w:ascii="Times New Roman" w:eastAsia="Times New Roman" w:hAnsi="Times New Roman"/>
                <w:sz w:val="24"/>
                <w:szCs w:val="24"/>
                <w:lang w:eastAsia="ru-RU"/>
              </w:rPr>
              <w:t>«Общее образование»</w:t>
            </w:r>
          </w:p>
        </w:tc>
      </w:tr>
      <w:tr w:rsidR="00720F90" w:rsidRPr="00C04E3E" w14:paraId="1FF89958" w14:textId="77777777" w:rsidTr="008111FC">
        <w:trPr>
          <w:gridAfter w:val="1"/>
          <w:wAfter w:w="7" w:type="dxa"/>
          <w:trHeight w:val="453"/>
        </w:trPr>
        <w:tc>
          <w:tcPr>
            <w:tcW w:w="852" w:type="dxa"/>
            <w:tcBorders>
              <w:top w:val="single" w:sz="4" w:space="0" w:color="000000"/>
              <w:left w:val="single" w:sz="4" w:space="0" w:color="000000"/>
              <w:bottom w:val="single" w:sz="4" w:space="0" w:color="auto"/>
              <w:right w:val="single" w:sz="4" w:space="0" w:color="auto"/>
            </w:tcBorders>
            <w:shd w:val="clear" w:color="auto" w:fill="FFFFFF"/>
          </w:tcPr>
          <w:p w14:paraId="4CC81BB9"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2.1</w:t>
            </w:r>
          </w:p>
        </w:tc>
        <w:tc>
          <w:tcPr>
            <w:tcW w:w="2711" w:type="dxa"/>
            <w:gridSpan w:val="2"/>
            <w:tcBorders>
              <w:top w:val="single" w:sz="4" w:space="0" w:color="000000"/>
              <w:left w:val="single" w:sz="4" w:space="0" w:color="auto"/>
              <w:bottom w:val="single" w:sz="4" w:space="0" w:color="000000"/>
              <w:right w:val="single" w:sz="4" w:space="0" w:color="000000"/>
            </w:tcBorders>
            <w:shd w:val="clear" w:color="auto" w:fill="FFFFFF"/>
          </w:tcPr>
          <w:p w14:paraId="33DC7561"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1540" w:type="dxa"/>
            <w:tcBorders>
              <w:left w:val="single" w:sz="4" w:space="0" w:color="000000"/>
              <w:bottom w:val="single" w:sz="4" w:space="0" w:color="auto"/>
              <w:right w:val="single" w:sz="4" w:space="0" w:color="000000"/>
            </w:tcBorders>
            <w:shd w:val="clear" w:color="auto" w:fill="FFFFFF"/>
          </w:tcPr>
          <w:p w14:paraId="2B8FD6AB"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Показатель к указу Президента Российской Федерации</w:t>
            </w:r>
          </w:p>
        </w:tc>
        <w:tc>
          <w:tcPr>
            <w:tcW w:w="1163" w:type="dxa"/>
            <w:tcBorders>
              <w:top w:val="single" w:sz="4" w:space="0" w:color="000000"/>
              <w:left w:val="single" w:sz="4" w:space="0" w:color="000000"/>
              <w:bottom w:val="single" w:sz="4" w:space="0" w:color="auto"/>
              <w:right w:val="single" w:sz="4" w:space="0" w:color="000000"/>
            </w:tcBorders>
            <w:shd w:val="clear" w:color="auto" w:fill="FFFFFF"/>
          </w:tcPr>
          <w:p w14:paraId="482B1C16" w14:textId="77777777" w:rsidR="00720F90" w:rsidRPr="00C04E3E" w:rsidRDefault="00720F90" w:rsidP="00720F90">
            <w:pPr>
              <w:spacing w:after="0" w:line="240" w:lineRule="auto"/>
              <w:jc w:val="center"/>
              <w:rPr>
                <w:rFonts w:ascii="Times New Roman" w:eastAsia="Times New Roman" w:hAnsi="Times New Roman"/>
                <w:sz w:val="24"/>
                <w:szCs w:val="24"/>
              </w:rPr>
            </w:pPr>
            <w:r w:rsidRPr="00C04E3E">
              <w:rPr>
                <w:rFonts w:ascii="Times New Roman" w:hAnsi="Times New Roman"/>
                <w:sz w:val="24"/>
                <w:szCs w:val="24"/>
              </w:rPr>
              <w:t>%</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38E15A26"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122,55</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84C3BB2" w14:textId="77777777" w:rsidR="00720F90" w:rsidRPr="00C04E3E" w:rsidRDefault="00920608" w:rsidP="00720F90">
            <w:pPr>
              <w:spacing w:after="0" w:line="240" w:lineRule="auto"/>
              <w:jc w:val="center"/>
              <w:rPr>
                <w:rFonts w:ascii="Times New Roman" w:hAnsi="Times New Roman"/>
                <w:sz w:val="24"/>
                <w:szCs w:val="24"/>
              </w:rPr>
            </w:pPr>
            <w:r>
              <w:rPr>
                <w:rFonts w:ascii="Times New Roman" w:hAnsi="Times New Roman"/>
                <w:sz w:val="24"/>
                <w:szCs w:val="24"/>
              </w:rPr>
              <w:t>1</w:t>
            </w:r>
            <w:r w:rsidR="00413685">
              <w:rPr>
                <w:rFonts w:ascii="Times New Roman" w:hAnsi="Times New Roman"/>
                <w:sz w:val="24"/>
                <w:szCs w:val="24"/>
              </w:rPr>
              <w:t>05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F9AF7F9" w14:textId="77777777" w:rsidR="00720F90" w:rsidRPr="00C04E3E" w:rsidRDefault="00920608"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7280344" w14:textId="77777777" w:rsidR="00720F90" w:rsidRPr="00C04E3E" w:rsidRDefault="00920608"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512328D" w14:textId="77777777" w:rsidR="00720F90" w:rsidRPr="00C04E3E" w:rsidRDefault="00920608"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162A25D0" w14:textId="77777777" w:rsidR="00720F90" w:rsidRPr="00C04E3E" w:rsidRDefault="00920608" w:rsidP="00720F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890" w:type="dxa"/>
            <w:tcBorders>
              <w:left w:val="single" w:sz="4" w:space="0" w:color="000000"/>
              <w:bottom w:val="single" w:sz="4" w:space="0" w:color="auto"/>
              <w:right w:val="single" w:sz="4" w:space="0" w:color="000000"/>
            </w:tcBorders>
            <w:shd w:val="clear" w:color="auto" w:fill="FFFFFF"/>
          </w:tcPr>
          <w:p w14:paraId="69F96730" w14:textId="77777777" w:rsidR="00720F90" w:rsidRPr="00C04E3E" w:rsidRDefault="00720F90" w:rsidP="00720F90">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01. Финансовое обеспечение деятельности образовательных организаций</w:t>
            </w:r>
          </w:p>
        </w:tc>
      </w:tr>
      <w:tr w:rsidR="00920608" w:rsidRPr="00C04E3E" w14:paraId="216E33FF"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57A8C47C" w14:textId="236F5600" w:rsidR="00920608" w:rsidRPr="00C04E3E" w:rsidRDefault="00920608" w:rsidP="00920608">
            <w:pPr>
              <w:spacing w:after="0" w:line="240" w:lineRule="auto"/>
              <w:jc w:val="center"/>
              <w:rPr>
                <w:rFonts w:ascii="Times New Roman" w:eastAsia="Times New Roman" w:hAnsi="Times New Roman"/>
                <w:sz w:val="24"/>
                <w:szCs w:val="24"/>
              </w:rPr>
            </w:pPr>
            <w:r w:rsidRPr="00AF4A0B">
              <w:rPr>
                <w:rFonts w:ascii="Times New Roman" w:eastAsia="Times New Roman" w:hAnsi="Times New Roman"/>
                <w:sz w:val="24"/>
                <w:szCs w:val="24"/>
              </w:rPr>
              <w:t>2.</w:t>
            </w:r>
            <w:r w:rsidR="00C17EB3" w:rsidRPr="00AF4A0B">
              <w:rPr>
                <w:rFonts w:ascii="Times New Roman" w:eastAsia="Times New Roman" w:hAnsi="Times New Roman"/>
                <w:sz w:val="24"/>
                <w:szCs w:val="24"/>
              </w:rPr>
              <w:t>2</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869D46"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 xml:space="preserve">Обновлена материально-техническая база для формирования у обучающихся современных технологических и гуманитарных навыков. Создана материально-техническая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w:t>
            </w:r>
            <w:r w:rsidRPr="00C04E3E">
              <w:rPr>
                <w:rFonts w:ascii="Times New Roman" w:eastAsia="Times New Roman" w:hAnsi="Times New Roman"/>
                <w:sz w:val="24"/>
                <w:szCs w:val="24"/>
              </w:rPr>
              <w:lastRenderedPageBreak/>
              <w:t>малых городах</w:t>
            </w:r>
            <w:ins w:id="0" w:author="Lavreniuk" w:date="2020-07-23T12:30:00Z">
              <w:r w:rsidRPr="00C04E3E">
                <w:rPr>
                  <w:rFonts w:ascii="Times New Roman" w:eastAsia="Times New Roman" w:hAnsi="Times New Roman"/>
                  <w:sz w:val="24"/>
                  <w:szCs w:val="24"/>
                </w:rPr>
                <w:t xml:space="preserve"> </w:t>
              </w:r>
            </w:ins>
            <w:r w:rsidRPr="00C04E3E">
              <w:rPr>
                <w:rFonts w:ascii="Times New Roman" w:eastAsia="Times New Roman" w:hAnsi="Times New Roman"/>
                <w:sz w:val="24"/>
                <w:szCs w:val="24"/>
              </w:rPr>
              <w:t>(нарастающим итогом)</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474C2839" w14:textId="77777777" w:rsidR="00920608" w:rsidRPr="00C04E3E" w:rsidRDefault="00920608" w:rsidP="00920608">
            <w:pPr>
              <w:spacing w:after="0" w:line="240" w:lineRule="auto"/>
              <w:ind w:left="-127" w:right="-106"/>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 xml:space="preserve">Показатель к соглашению с ФОИВ по </w:t>
            </w:r>
            <w:r w:rsidRPr="00C04E3E">
              <w:rPr>
                <w:rFonts w:ascii="Times New Roman" w:hAnsi="Times New Roman"/>
                <w:sz w:val="24"/>
                <w:szCs w:val="24"/>
              </w:rPr>
              <w:t>федеральному проекту «Современная школа»</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4FAFE979"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Тыс.ед.</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2A9CB94D"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597D797E"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w:t>
            </w:r>
            <w:r w:rsidR="00DC7A46">
              <w:rPr>
                <w:rFonts w:ascii="Times New Roman" w:eastAsia="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DAAAB4B"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0,005</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77A31E3"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0,011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5D8C2E9"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0,018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67BA1845"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0,018</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6941EEAC"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E1. Федеральный проект «Современная школа» </w:t>
            </w:r>
          </w:p>
        </w:tc>
      </w:tr>
      <w:tr w:rsidR="00920608" w:rsidRPr="00C04E3E" w14:paraId="36D1053B"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1BCD8C9D" w14:textId="7C5E382B"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w:t>
            </w:r>
            <w:r w:rsidR="00884616">
              <w:rPr>
                <w:rFonts w:ascii="Times New Roman" w:eastAsia="Times New Roman" w:hAnsi="Times New Roman"/>
                <w:sz w:val="24"/>
                <w:szCs w:val="24"/>
              </w:rPr>
              <w:t>3</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9827BF"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Поддержка образования для детей с ограниченными возможностями здоровья. Обновление материально - технической базы в</w:t>
            </w:r>
            <w:r w:rsidRPr="00C04E3E">
              <w:rPr>
                <w:rFonts w:ascii="Times New Roman" w:eastAsia="Times New Roman" w:hAnsi="Times New Roman"/>
                <w:sz w:val="24"/>
                <w:szCs w:val="24"/>
                <w:lang w:val="en-US"/>
              </w:rPr>
              <w:t> </w:t>
            </w:r>
            <w:r w:rsidRPr="00C04E3E">
              <w:rPr>
                <w:rFonts w:ascii="Times New Roman" w:eastAsia="Times New Roman" w:hAnsi="Times New Roman"/>
                <w:sz w:val="24"/>
                <w:szCs w:val="24"/>
              </w:rPr>
              <w:t>организациях, осуществляющих образовательную деятельность исключительно по адаптированным основным общеобразовательным программам</w:t>
            </w:r>
            <w:ins w:id="1" w:author="Lavreniuk" w:date="2020-07-23T12:42:00Z">
              <w:r w:rsidRPr="00C04E3E">
                <w:rPr>
                  <w:rFonts w:ascii="Times New Roman" w:eastAsia="Times New Roman" w:hAnsi="Times New Roman"/>
                  <w:sz w:val="24"/>
                  <w:szCs w:val="24"/>
                </w:rPr>
                <w:t xml:space="preserve"> </w:t>
              </w:r>
            </w:ins>
            <w:r w:rsidRPr="00C04E3E">
              <w:rPr>
                <w:rFonts w:ascii="Times New Roman" w:eastAsia="Times New Roman" w:hAnsi="Times New Roman"/>
                <w:sz w:val="24"/>
                <w:szCs w:val="24"/>
              </w:rPr>
              <w:t>(нарастающим итогом)</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63399384" w14:textId="77777777" w:rsidR="00920608" w:rsidRPr="00C04E3E" w:rsidRDefault="00920608" w:rsidP="00920608">
            <w:pPr>
              <w:spacing w:after="0" w:line="240" w:lineRule="auto"/>
              <w:ind w:left="-127" w:right="-106"/>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Показатель к соглашению с ФОИВ по </w:t>
            </w:r>
            <w:r w:rsidRPr="00C04E3E">
              <w:rPr>
                <w:rFonts w:ascii="Times New Roman" w:hAnsi="Times New Roman"/>
                <w:sz w:val="24"/>
                <w:szCs w:val="24"/>
              </w:rPr>
              <w:t>федеральному проекту «Современная школа»</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32DD1395"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единиц</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664512CB"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02EEE385"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19B1CC4"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6AB4E91"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4F1E679"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F23629C"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1B8ACC6C"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E1. Федеральный проект «Современная школа» </w:t>
            </w:r>
          </w:p>
        </w:tc>
      </w:tr>
      <w:tr w:rsidR="00920608" w:rsidRPr="00C04E3E" w14:paraId="401E04FF"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0BC2728B" w14:textId="4FD346BA"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w:t>
            </w:r>
            <w:r w:rsidR="00884616">
              <w:rPr>
                <w:rFonts w:ascii="Times New Roman" w:eastAsia="Times New Roman" w:hAnsi="Times New Roman"/>
                <w:sz w:val="24"/>
                <w:szCs w:val="24"/>
              </w:rPr>
              <w:t>4</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B0E443"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Для 935 тыс. детей в не менее чем в 7000 общеобразовательных организаций, расположенных в сельской местности, обновлена материально-техническая база для занятий физической культурой и спортом</w:t>
            </w:r>
            <w:ins w:id="2" w:author="Lavreniuk" w:date="2020-07-23T12:31:00Z">
              <w:r w:rsidRPr="00C04E3E">
                <w:rPr>
                  <w:rFonts w:ascii="Times New Roman" w:eastAsia="Times New Roman" w:hAnsi="Times New Roman"/>
                  <w:sz w:val="24"/>
                  <w:szCs w:val="24"/>
                </w:rPr>
                <w:t xml:space="preserve"> </w:t>
              </w:r>
            </w:ins>
            <w:r w:rsidRPr="00C04E3E">
              <w:rPr>
                <w:rFonts w:ascii="Times New Roman" w:eastAsia="Times New Roman" w:hAnsi="Times New Roman"/>
                <w:sz w:val="24"/>
                <w:szCs w:val="24"/>
              </w:rPr>
              <w:t>(нарастающим итогом)</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4631A6CC"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Показатель к соглашению с ФОИВ по </w:t>
            </w:r>
            <w:r w:rsidRPr="00C04E3E">
              <w:rPr>
                <w:rFonts w:ascii="Times New Roman" w:hAnsi="Times New Roman"/>
                <w:sz w:val="24"/>
                <w:szCs w:val="24"/>
              </w:rPr>
              <w:t xml:space="preserve">федеральному проекту </w:t>
            </w:r>
            <w:r w:rsidRPr="00C04E3E">
              <w:rPr>
                <w:rFonts w:ascii="Times New Roman" w:eastAsia="Times New Roman" w:hAnsi="Times New Roman"/>
                <w:sz w:val="24"/>
                <w:szCs w:val="24"/>
              </w:rPr>
              <w:t>«Успех каждого ребенка»</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79D8AC62"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Штук</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085A285C"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05CB1589"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B05E084"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B830731"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CB7911B"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69469C63"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54EA6B2A"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E2. Федеральный проект «Успех каждого ребенка» </w:t>
            </w:r>
          </w:p>
        </w:tc>
      </w:tr>
      <w:tr w:rsidR="00920608" w:rsidRPr="00C04E3E" w14:paraId="443F10CB"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5AB28333" w14:textId="692C7370"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2.</w:t>
            </w:r>
            <w:r w:rsidR="00884616">
              <w:rPr>
                <w:rFonts w:ascii="Times New Roman" w:eastAsia="Times New Roman" w:hAnsi="Times New Roman"/>
                <w:sz w:val="24"/>
                <w:szCs w:val="24"/>
              </w:rPr>
              <w:t>5</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D603032"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Количество отремонтированных общеобразовательных организаций</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3E259A86" w14:textId="77777777" w:rsidR="00920608" w:rsidRPr="00C04E3E" w:rsidRDefault="00920608" w:rsidP="00920608">
            <w:pPr>
              <w:spacing w:after="0" w:line="240" w:lineRule="auto"/>
              <w:ind w:left="-127" w:right="-106"/>
              <w:jc w:val="center"/>
              <w:rPr>
                <w:rFonts w:ascii="Times New Roman" w:eastAsia="Times New Roman" w:hAnsi="Times New Roman"/>
                <w:sz w:val="24"/>
                <w:szCs w:val="24"/>
              </w:rPr>
            </w:pPr>
            <w:r w:rsidRPr="00C04E3E">
              <w:rPr>
                <w:rFonts w:ascii="Times New Roman" w:eastAsia="Times New Roman" w:hAnsi="Times New Roman"/>
                <w:sz w:val="24"/>
                <w:szCs w:val="24"/>
              </w:rPr>
              <w:t>Отраслевой показатель</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43A5CE89"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Штук</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4AF13F07"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40BC08B"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1E65588"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2C6C35B9"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E55C2AA"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19C009"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35E8EFAA"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E1. Федеральный </w:t>
            </w:r>
            <w:r w:rsidRPr="00C04E3E">
              <w:rPr>
                <w:rFonts w:ascii="Times New Roman" w:hAnsi="Times New Roman"/>
                <w:sz w:val="24"/>
                <w:szCs w:val="24"/>
              </w:rPr>
              <w:lastRenderedPageBreak/>
              <w:t xml:space="preserve">проект «Современная школа» </w:t>
            </w:r>
          </w:p>
        </w:tc>
      </w:tr>
      <w:tr w:rsidR="00920608" w:rsidRPr="00C04E3E" w14:paraId="494F7A9D"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427412E3" w14:textId="122D7320"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2.</w:t>
            </w:r>
            <w:r w:rsidR="00884616">
              <w:rPr>
                <w:rFonts w:ascii="Times New Roman" w:eastAsia="Times New Roman" w:hAnsi="Times New Roman"/>
                <w:sz w:val="24"/>
                <w:szCs w:val="24"/>
              </w:rPr>
              <w:t>6</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7A0571D1"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Доля выпускников текущего года, набравших 220 баллов и более по 3 предметам, к общему количеству выпускников текущего года, сдававших ЕГЭ по 3 и более предметам</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3DEC5995" w14:textId="77777777" w:rsidR="00920608" w:rsidRPr="00C04E3E" w:rsidRDefault="00920608" w:rsidP="00920608">
            <w:pPr>
              <w:spacing w:after="0" w:line="240" w:lineRule="auto"/>
              <w:ind w:left="-127" w:right="-106"/>
              <w:jc w:val="center"/>
              <w:rPr>
                <w:rFonts w:ascii="Times New Roman" w:eastAsia="Times New Roman" w:hAnsi="Times New Roman"/>
                <w:sz w:val="24"/>
                <w:szCs w:val="24"/>
              </w:rPr>
            </w:pPr>
            <w:r w:rsidRPr="00C04E3E">
              <w:rPr>
                <w:rFonts w:ascii="Times New Roman" w:eastAsia="Times New Roman" w:hAnsi="Times New Roman"/>
                <w:sz w:val="24"/>
                <w:szCs w:val="24"/>
              </w:rPr>
              <w:t>Отраслевой показатель</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2F35904E"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34EDDEBF"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24,48</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4871A22"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E024E89"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25,8</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98BC2D8"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1BEDA05"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26</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01BECDD5"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26,1</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0FEB19F5"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05. 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r>
      <w:tr w:rsidR="00920608" w:rsidRPr="00C04E3E" w14:paraId="1EC47042" w14:textId="77777777" w:rsidTr="008111FC">
        <w:trPr>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091FA2C5" w14:textId="77777777" w:rsidR="00920608" w:rsidRPr="00C04E3E" w:rsidRDefault="00920608" w:rsidP="00920608">
            <w:pPr>
              <w:spacing w:after="0" w:line="240" w:lineRule="auto"/>
              <w:jc w:val="center"/>
              <w:rPr>
                <w:rFonts w:ascii="Times New Roman" w:eastAsia="Times New Roman" w:hAnsi="Times New Roman"/>
                <w:sz w:val="24"/>
                <w:szCs w:val="24"/>
                <w:lang w:val="en-US"/>
              </w:rPr>
            </w:pPr>
            <w:r w:rsidRPr="00C04E3E">
              <w:rPr>
                <w:rFonts w:ascii="Times New Roman" w:eastAsia="Times New Roman" w:hAnsi="Times New Roman"/>
                <w:sz w:val="24"/>
                <w:szCs w:val="24"/>
              </w:rPr>
              <w:t>3</w:t>
            </w:r>
          </w:p>
        </w:tc>
        <w:tc>
          <w:tcPr>
            <w:tcW w:w="14770" w:type="dxa"/>
            <w:gridSpan w:val="13"/>
            <w:tcBorders>
              <w:top w:val="single" w:sz="4" w:space="0" w:color="000000"/>
              <w:left w:val="single" w:sz="4" w:space="0" w:color="000000"/>
              <w:bottom w:val="single" w:sz="4" w:space="0" w:color="000000"/>
              <w:right w:val="single" w:sz="4" w:space="0" w:color="000000"/>
            </w:tcBorders>
            <w:shd w:val="clear" w:color="auto" w:fill="FFFFFF"/>
          </w:tcPr>
          <w:p w14:paraId="1DB408DB" w14:textId="77777777" w:rsidR="00920608" w:rsidRPr="00C04E3E" w:rsidRDefault="00920608" w:rsidP="00920608">
            <w:pPr>
              <w:spacing w:after="0" w:line="240" w:lineRule="auto"/>
              <w:jc w:val="center"/>
              <w:rPr>
                <w:rFonts w:ascii="Times New Roman" w:hAnsi="Times New Roman"/>
                <w:sz w:val="24"/>
                <w:szCs w:val="24"/>
              </w:rPr>
            </w:pPr>
            <w:r w:rsidRPr="00C04E3E">
              <w:rPr>
                <w:rFonts w:ascii="Times New Roman" w:eastAsia="Times New Roman" w:hAnsi="Times New Roman"/>
                <w:sz w:val="24"/>
                <w:szCs w:val="24"/>
              </w:rPr>
              <w:t>Подпрограмма 3 «Дополнительное образование, воспитание и психолого-социальное сопровождение детей»</w:t>
            </w:r>
          </w:p>
        </w:tc>
      </w:tr>
      <w:tr w:rsidR="00920608" w:rsidRPr="00C04E3E" w14:paraId="4F1E2834"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71135E61"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3.1</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F18973E"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3D6EDD7F"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Показатель к указу Президента Российской Федерации</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61341EE9"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2792BF51"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3C244C4"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ED4F1D7"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A4E8865"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1D34283"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AB81CB"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3E9F194B"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03.</w:t>
            </w:r>
          </w:p>
          <w:p w14:paraId="789A3633"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 xml:space="preserve">Финансовое обеспечение оказания услуг (выполнения работ) организациями </w:t>
            </w:r>
            <w:r w:rsidRPr="00C04E3E">
              <w:rPr>
                <w:rFonts w:ascii="Times New Roman" w:hAnsi="Times New Roman"/>
                <w:sz w:val="24"/>
                <w:szCs w:val="24"/>
              </w:rPr>
              <w:lastRenderedPageBreak/>
              <w:t>дополнительного образования</w:t>
            </w:r>
          </w:p>
        </w:tc>
      </w:tr>
      <w:tr w:rsidR="00920608" w:rsidRPr="00C04E3E" w14:paraId="307F24DA"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52F93F76"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3.2</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F047346"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hAnsi="Times New Roman"/>
                <w:sz w:val="24"/>
                <w:szCs w:val="24"/>
              </w:rPr>
              <w:t>Количество образовательных организаций в сфере культуры (детские школы по видам искусств), оснащенных музыкальными инструментами, оборудованием, материалами</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28C7235E" w14:textId="77777777" w:rsidR="00920608" w:rsidRPr="00C04E3E" w:rsidRDefault="00920608" w:rsidP="00920608">
            <w:pPr>
              <w:spacing w:after="0" w:line="240" w:lineRule="auto"/>
              <w:jc w:val="center"/>
              <w:rPr>
                <w:rFonts w:ascii="Times New Roman" w:eastAsia="Times New Roman" w:hAnsi="Times New Roman"/>
                <w:sz w:val="24"/>
                <w:szCs w:val="24"/>
              </w:rPr>
            </w:pP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7AA485F1"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Единиц</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14B3629E"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0DB08D0"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DEDDCFE"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943D66A"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A8567B0"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AE7BA35"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36DF52FA"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A1. Федеральный проект «Культурная среда»</w:t>
            </w:r>
          </w:p>
        </w:tc>
      </w:tr>
      <w:tr w:rsidR="00920608" w:rsidRPr="00C04E3E" w14:paraId="02E1E4D9"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18B5857B"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3.3</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6CE81B3"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Доля детей, привлекаемых к участию в творческих мероприятиях сферы культуры</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3B52647A"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Показатель к указу Президента Российской Федерации</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62E57BDA"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18CD4ABE" w14:textId="77777777" w:rsidR="00920608" w:rsidRPr="00C04E3E" w:rsidRDefault="00920608"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9,5</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16B907C2"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9,6</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36B61CF"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9,7</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9943537"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5CA51DA"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9,9</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5DB2EDFD"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3460DBED"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eastAsia="Times New Roman" w:hAnsi="Times New Roman"/>
                <w:sz w:val="24"/>
                <w:szCs w:val="24"/>
              </w:rPr>
              <w:t>Основное мероприятие A2. Федеральный проект «Творческие люди»</w:t>
            </w:r>
          </w:p>
        </w:tc>
      </w:tr>
      <w:tr w:rsidR="00920608" w:rsidRPr="00C04E3E" w14:paraId="2C13C0BB"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2F1512D4"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3.4</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680191F"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Число детей, охваченных деятельностью детских технопарков «</w:t>
            </w:r>
            <w:proofErr w:type="spellStart"/>
            <w:r w:rsidRPr="00C04E3E">
              <w:rPr>
                <w:rFonts w:ascii="Times New Roman" w:eastAsia="Times New Roman" w:hAnsi="Times New Roman"/>
                <w:sz w:val="24"/>
                <w:szCs w:val="24"/>
              </w:rPr>
              <w:t>Кванториум</w:t>
            </w:r>
            <w:proofErr w:type="spellEnd"/>
            <w:r w:rsidRPr="00C04E3E">
              <w:rPr>
                <w:rFonts w:ascii="Times New Roman" w:eastAsia="Times New Roman" w:hAnsi="Times New Roman"/>
                <w:sz w:val="24"/>
                <w:szCs w:val="24"/>
              </w:rPr>
              <w:t>» (мобильных технопарков «</w:t>
            </w:r>
            <w:proofErr w:type="spellStart"/>
            <w:r w:rsidRPr="00C04E3E">
              <w:rPr>
                <w:rFonts w:ascii="Times New Roman" w:eastAsia="Times New Roman" w:hAnsi="Times New Roman"/>
                <w:sz w:val="24"/>
                <w:szCs w:val="24"/>
              </w:rPr>
              <w:t>Кванториум</w:t>
            </w:r>
            <w:proofErr w:type="spellEnd"/>
            <w:r w:rsidRPr="00C04E3E">
              <w:rPr>
                <w:rFonts w:ascii="Times New Roman" w:eastAsia="Times New Roman" w:hAnsi="Times New Roman"/>
                <w:sz w:val="24"/>
                <w:szCs w:val="24"/>
              </w:rPr>
              <w:t xml:space="preserve">») и других проектов, направленных на обеспечение доступности дополнительных общеобразовательных программ естественнонаучной </w:t>
            </w:r>
            <w:r w:rsidRPr="00C04E3E">
              <w:rPr>
                <w:rFonts w:ascii="Times New Roman" w:eastAsia="Times New Roman" w:hAnsi="Times New Roman"/>
                <w:sz w:val="24"/>
                <w:szCs w:val="24"/>
              </w:rPr>
              <w:lastRenderedPageBreak/>
              <w:t>и технической направленностей, соответствующих приоритетным направлениям технологического развития Российской Федерации</w:t>
            </w:r>
            <w:ins w:id="3" w:author="Lavreniuk" w:date="2020-07-23T12:34:00Z">
              <w:r w:rsidRPr="00C04E3E">
                <w:rPr>
                  <w:rFonts w:ascii="Times New Roman" w:eastAsia="Times New Roman" w:hAnsi="Times New Roman"/>
                  <w:sz w:val="24"/>
                  <w:szCs w:val="24"/>
                </w:rPr>
                <w:t xml:space="preserve"> </w:t>
              </w:r>
            </w:ins>
            <w:r w:rsidRPr="00C04E3E">
              <w:rPr>
                <w:rFonts w:ascii="Times New Roman" w:eastAsia="Times New Roman" w:hAnsi="Times New Roman"/>
                <w:sz w:val="24"/>
                <w:szCs w:val="24"/>
              </w:rPr>
              <w:t>(нарастающим итогом)</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0B509D65"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 xml:space="preserve">Показатель к соглашению с ФОИВ по </w:t>
            </w:r>
            <w:r w:rsidRPr="00C04E3E">
              <w:rPr>
                <w:rFonts w:ascii="Times New Roman" w:hAnsi="Times New Roman"/>
                <w:sz w:val="24"/>
                <w:szCs w:val="24"/>
              </w:rPr>
              <w:t xml:space="preserve">федеральному проекту </w:t>
            </w:r>
            <w:r w:rsidRPr="00C04E3E">
              <w:rPr>
                <w:rFonts w:ascii="Times New Roman" w:eastAsia="Times New Roman" w:hAnsi="Times New Roman"/>
                <w:sz w:val="24"/>
                <w:szCs w:val="24"/>
              </w:rPr>
              <w:t>«Успех каждого ребенка»</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2EB2EB15"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Тыс. чел.</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20F151BB"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CC5A6E">
              <w:rPr>
                <w:rFonts w:ascii="Times New Roman" w:eastAsia="Times New Roman" w:hAnsi="Times New Roman"/>
                <w:sz w:val="24"/>
                <w:szCs w:val="24"/>
              </w:rPr>
              <w:t>,</w:t>
            </w:r>
            <w:r>
              <w:rPr>
                <w:rFonts w:ascii="Times New Roman" w:eastAsia="Times New Roman" w:hAnsi="Times New Roman"/>
                <w:sz w:val="24"/>
                <w:szCs w:val="24"/>
              </w:rPr>
              <w:t>115</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64D94940" w14:textId="77777777" w:rsidR="00920608" w:rsidRPr="00C04E3E" w:rsidRDefault="00CC5A6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r w:rsidR="00D269F2">
              <w:rPr>
                <w:rFonts w:ascii="Times New Roman" w:eastAsia="Times New Roman" w:hAnsi="Times New Roman"/>
                <w:sz w:val="24"/>
                <w:szCs w:val="24"/>
              </w:rPr>
              <w:t>229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EDBFFAD" w14:textId="77777777" w:rsidR="00920608" w:rsidRPr="00C04E3E" w:rsidRDefault="00CC5A6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r w:rsidR="00D269F2">
              <w:rPr>
                <w:rFonts w:ascii="Times New Roman" w:eastAsia="Times New Roman" w:hAnsi="Times New Roman"/>
                <w:sz w:val="24"/>
                <w:szCs w:val="24"/>
              </w:rPr>
              <w:t>283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8EC9179" w14:textId="77777777" w:rsidR="00920608" w:rsidRPr="00C04E3E" w:rsidRDefault="00CC5A6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r w:rsidR="00D269F2">
              <w:rPr>
                <w:rFonts w:ascii="Times New Roman" w:eastAsia="Times New Roman" w:hAnsi="Times New Roman"/>
                <w:sz w:val="24"/>
                <w:szCs w:val="24"/>
              </w:rPr>
              <w:t>337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695B217"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CC5A6E">
              <w:rPr>
                <w:rFonts w:ascii="Times New Roman" w:eastAsia="Times New Roman" w:hAnsi="Times New Roman"/>
                <w:sz w:val="24"/>
                <w:szCs w:val="24"/>
              </w:rPr>
              <w:t>,</w:t>
            </w:r>
            <w:r>
              <w:rPr>
                <w:rFonts w:ascii="Times New Roman" w:eastAsia="Times New Roman" w:hAnsi="Times New Roman"/>
                <w:sz w:val="24"/>
                <w:szCs w:val="24"/>
              </w:rPr>
              <w:t>115</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DDDBBF"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CC5A6E">
              <w:rPr>
                <w:rFonts w:ascii="Times New Roman" w:eastAsia="Times New Roman" w:hAnsi="Times New Roman"/>
                <w:sz w:val="24"/>
                <w:szCs w:val="24"/>
              </w:rPr>
              <w:t>,</w:t>
            </w:r>
            <w:r>
              <w:rPr>
                <w:rFonts w:ascii="Times New Roman" w:eastAsia="Times New Roman" w:hAnsi="Times New Roman"/>
                <w:sz w:val="24"/>
                <w:szCs w:val="24"/>
              </w:rPr>
              <w:t>115</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5543FB7D"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E2. Федеральный проект «Успех каждого ребенка» </w:t>
            </w:r>
          </w:p>
        </w:tc>
      </w:tr>
      <w:tr w:rsidR="00920608" w:rsidRPr="00C04E3E" w14:paraId="08E9DB64"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0CD58301"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3.5</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760F7242"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Созданы детские технопарки «</w:t>
            </w:r>
            <w:proofErr w:type="spellStart"/>
            <w:r w:rsidRPr="00C04E3E">
              <w:rPr>
                <w:rFonts w:ascii="Times New Roman" w:eastAsia="Times New Roman" w:hAnsi="Times New Roman"/>
                <w:sz w:val="24"/>
                <w:szCs w:val="24"/>
              </w:rPr>
              <w:t>Кванториум</w:t>
            </w:r>
            <w:proofErr w:type="spellEnd"/>
            <w:r w:rsidRPr="00C04E3E">
              <w:rPr>
                <w:rFonts w:ascii="Times New Roman" w:eastAsia="Times New Roman" w:hAnsi="Times New Roman"/>
                <w:sz w:val="24"/>
                <w:szCs w:val="24"/>
              </w:rPr>
              <w:t>»</w:t>
            </w:r>
            <w:ins w:id="4" w:author="Lavreniuk" w:date="2020-07-23T12:35:00Z">
              <w:r w:rsidRPr="00C04E3E">
                <w:rPr>
                  <w:rFonts w:ascii="Times New Roman" w:eastAsia="Times New Roman" w:hAnsi="Times New Roman"/>
                  <w:sz w:val="24"/>
                  <w:szCs w:val="24"/>
                </w:rPr>
                <w:t xml:space="preserve"> </w:t>
              </w:r>
            </w:ins>
            <w:r w:rsidRPr="00C04E3E">
              <w:rPr>
                <w:rFonts w:ascii="Times New Roman" w:eastAsia="Times New Roman" w:hAnsi="Times New Roman"/>
                <w:sz w:val="24"/>
                <w:szCs w:val="24"/>
              </w:rPr>
              <w:t>(Нарастающим)</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499F5752" w14:textId="77777777" w:rsidR="00920608" w:rsidRPr="00C04E3E" w:rsidRDefault="00920608" w:rsidP="00920608">
            <w:pPr>
              <w:spacing w:after="0" w:line="240" w:lineRule="auto"/>
              <w:ind w:left="15"/>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Показатель к соглашению с ФОИВ по </w:t>
            </w:r>
            <w:r w:rsidRPr="00C04E3E">
              <w:rPr>
                <w:rFonts w:ascii="Times New Roman" w:hAnsi="Times New Roman"/>
                <w:sz w:val="24"/>
                <w:szCs w:val="24"/>
              </w:rPr>
              <w:t xml:space="preserve">федеральному проекту </w:t>
            </w:r>
            <w:r w:rsidRPr="00C04E3E">
              <w:rPr>
                <w:rFonts w:ascii="Times New Roman" w:eastAsia="Times New Roman" w:hAnsi="Times New Roman"/>
                <w:sz w:val="24"/>
                <w:szCs w:val="24"/>
              </w:rPr>
              <w:t>«Успех каждого ребенка»</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00E5BCAF"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Единица</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08843B87"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53EC5521"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C8AA2FA"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D9B13A8"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14DEEC6"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5CDD422"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044FEAA8"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E2. Федеральный проект «Успех каждого ребенка» </w:t>
            </w:r>
          </w:p>
        </w:tc>
      </w:tr>
      <w:tr w:rsidR="00920608" w:rsidRPr="00C04E3E" w14:paraId="05F78B81" w14:textId="77777777" w:rsidTr="008111FC">
        <w:trPr>
          <w:gridAfter w:val="1"/>
          <w:wAfter w:w="7" w:type="dxa"/>
          <w:trHeight w:val="158"/>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0E925330"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3.6</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8E1355" w14:textId="77777777" w:rsidR="00920608" w:rsidRPr="00C04E3E" w:rsidRDefault="00920608" w:rsidP="00920608">
            <w:pPr>
              <w:spacing w:after="0" w:line="240" w:lineRule="auto"/>
              <w:rPr>
                <w:rFonts w:ascii="Times New Roman" w:eastAsia="Times New Roman" w:hAnsi="Times New Roman"/>
                <w:sz w:val="24"/>
                <w:szCs w:val="24"/>
              </w:rPr>
            </w:pPr>
            <w:bookmarkStart w:id="5" w:name="_Hlk61269266"/>
            <w:r w:rsidRPr="00C04E3E">
              <w:rPr>
                <w:rFonts w:ascii="Times New Roman" w:eastAsia="Times New Roman" w:hAnsi="Times New Roman"/>
                <w:sz w:val="24"/>
                <w:szCs w:val="24"/>
              </w:rPr>
              <w:t>Доля детей в возрасте от 5 до 18 лет, охваченных дополнительным образованием</w:t>
            </w:r>
            <w:bookmarkEnd w:id="5"/>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4B8874E0"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Показатель к соглашению с ФОИВ по </w:t>
            </w:r>
            <w:r w:rsidRPr="00C04E3E">
              <w:rPr>
                <w:rFonts w:ascii="Times New Roman" w:hAnsi="Times New Roman"/>
                <w:sz w:val="24"/>
                <w:szCs w:val="24"/>
              </w:rPr>
              <w:t xml:space="preserve">федеральному проекту </w:t>
            </w:r>
            <w:r w:rsidRPr="00C04E3E">
              <w:rPr>
                <w:rFonts w:ascii="Times New Roman" w:eastAsia="Times New Roman" w:hAnsi="Times New Roman"/>
                <w:sz w:val="24"/>
                <w:szCs w:val="24"/>
              </w:rPr>
              <w:t>«Успех каждого ребенка»</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4CF89CC7"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78A34B3E"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83,1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B8A7845"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83,2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A34B486"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83,3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2FE6121"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83,4</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3E110EC"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83,5</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6C52F0B8"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83,6</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44E9AB85"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E2. Федеральный проект «Успех каждого ребенка».</w:t>
            </w:r>
          </w:p>
          <w:p w14:paraId="5365DDB7" w14:textId="77777777" w:rsidR="00920608" w:rsidRPr="00C04E3E" w:rsidRDefault="00920608" w:rsidP="00920608">
            <w:pPr>
              <w:spacing w:after="0" w:line="240" w:lineRule="auto"/>
              <w:rPr>
                <w:rFonts w:ascii="Times New Roman" w:hAnsi="Times New Roman"/>
                <w:sz w:val="24"/>
                <w:szCs w:val="24"/>
              </w:rPr>
            </w:pPr>
          </w:p>
        </w:tc>
      </w:tr>
      <w:tr w:rsidR="00920608" w:rsidRPr="00C04E3E" w14:paraId="129C84AD"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04AF750F"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3.7</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A2A85D5"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Созданы центры цифрового образования детей «IT-куб»</w:t>
            </w:r>
            <w:ins w:id="6" w:author="Lavreniuk" w:date="2020-07-23T12:35:00Z">
              <w:r w:rsidRPr="00C04E3E">
                <w:rPr>
                  <w:rFonts w:ascii="Times New Roman" w:eastAsia="Times New Roman" w:hAnsi="Times New Roman"/>
                  <w:sz w:val="24"/>
                  <w:szCs w:val="24"/>
                </w:rPr>
                <w:t xml:space="preserve"> </w:t>
              </w:r>
            </w:ins>
            <w:r w:rsidRPr="00C04E3E">
              <w:rPr>
                <w:rFonts w:ascii="Times New Roman" w:eastAsia="Times New Roman" w:hAnsi="Times New Roman"/>
                <w:sz w:val="24"/>
                <w:szCs w:val="24"/>
              </w:rPr>
              <w:t>(нарастающим итогом)</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2C5D1DDD" w14:textId="77777777" w:rsidR="00920608" w:rsidRPr="00C04E3E" w:rsidRDefault="00920608" w:rsidP="00920608">
            <w:pPr>
              <w:spacing w:after="0" w:line="240" w:lineRule="auto"/>
              <w:ind w:left="-127" w:right="-106"/>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Показатель к соглашению с ФОИВ по </w:t>
            </w:r>
            <w:r w:rsidRPr="00C04E3E">
              <w:rPr>
                <w:rFonts w:ascii="Times New Roman" w:hAnsi="Times New Roman"/>
                <w:sz w:val="24"/>
                <w:szCs w:val="24"/>
              </w:rPr>
              <w:t>федеральному проекту «Цифровая образовательная среда»</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0B4F66D4"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Единица</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002887B2"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DEA5F61"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359CA0F"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6A95DB0"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A7C2AA3"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687C993C" w14:textId="77777777" w:rsidR="00920608" w:rsidRPr="00C04E3E" w:rsidRDefault="00D269F2"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0F0F93D4"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E4. Федеральный проект «Цифровая образовательная среда»</w:t>
            </w:r>
          </w:p>
          <w:p w14:paraId="63A6D73F" w14:textId="77777777" w:rsidR="00920608" w:rsidRPr="00C04E3E" w:rsidRDefault="00920608" w:rsidP="00920608">
            <w:pPr>
              <w:spacing w:after="0" w:line="240" w:lineRule="auto"/>
              <w:jc w:val="center"/>
              <w:rPr>
                <w:rFonts w:ascii="Times New Roman" w:hAnsi="Times New Roman"/>
                <w:sz w:val="24"/>
                <w:szCs w:val="24"/>
              </w:rPr>
            </w:pPr>
          </w:p>
        </w:tc>
      </w:tr>
      <w:tr w:rsidR="00920608" w:rsidRPr="00C04E3E" w14:paraId="6ACD38C6"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199A8CD5"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3.8</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91992C1"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Созданы новые места в образовательных организациях различных типов для реализации дополнительных общеразвивающих программ всех направленностей</w:t>
            </w:r>
            <w:ins w:id="7" w:author="Lavreniuk" w:date="2020-07-23T12:36:00Z">
              <w:r w:rsidRPr="00C04E3E">
                <w:rPr>
                  <w:rFonts w:ascii="Times New Roman" w:eastAsia="Times New Roman" w:hAnsi="Times New Roman"/>
                  <w:sz w:val="24"/>
                  <w:szCs w:val="24"/>
                </w:rPr>
                <w:t xml:space="preserve"> </w:t>
              </w:r>
            </w:ins>
            <w:r w:rsidRPr="00C04E3E">
              <w:rPr>
                <w:rFonts w:ascii="Times New Roman" w:eastAsia="Times New Roman" w:hAnsi="Times New Roman"/>
                <w:sz w:val="24"/>
                <w:szCs w:val="24"/>
              </w:rPr>
              <w:t>(</w:t>
            </w:r>
            <w:proofErr w:type="spellStart"/>
            <w:r w:rsidRPr="00C04E3E">
              <w:rPr>
                <w:rFonts w:ascii="Times New Roman" w:eastAsia="Times New Roman" w:hAnsi="Times New Roman"/>
                <w:sz w:val="24"/>
                <w:szCs w:val="24"/>
              </w:rPr>
              <w:t>нарастающитм</w:t>
            </w:r>
            <w:proofErr w:type="spellEnd"/>
            <w:r w:rsidRPr="00C04E3E">
              <w:rPr>
                <w:rFonts w:ascii="Times New Roman" w:eastAsia="Times New Roman" w:hAnsi="Times New Roman"/>
                <w:sz w:val="24"/>
                <w:szCs w:val="24"/>
              </w:rPr>
              <w:t xml:space="preserve"> итогом)</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451FEBFA"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Показатель к соглашению с ФОИВ по </w:t>
            </w:r>
            <w:r w:rsidRPr="00C04E3E">
              <w:rPr>
                <w:rFonts w:ascii="Times New Roman" w:hAnsi="Times New Roman"/>
                <w:sz w:val="24"/>
                <w:szCs w:val="24"/>
              </w:rPr>
              <w:t xml:space="preserve">федеральному проекту </w:t>
            </w:r>
            <w:r w:rsidRPr="00C04E3E">
              <w:rPr>
                <w:rFonts w:ascii="Times New Roman" w:eastAsia="Times New Roman" w:hAnsi="Times New Roman"/>
                <w:sz w:val="24"/>
                <w:szCs w:val="24"/>
              </w:rPr>
              <w:t>«Успех каждого ребенка»</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74ACA4F1"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Тыс. ед.</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1E40AA90"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1DC1747"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375C4C6"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80AD2CC"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245A10C"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14400109"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7674682B"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Е2. Федеральный проект «Успех каждого ребенка»</w:t>
            </w:r>
          </w:p>
        </w:tc>
      </w:tr>
      <w:tr w:rsidR="00920608" w:rsidRPr="00C04E3E" w14:paraId="0FF53E7D"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5E07E735"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3.9</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3DD004"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Количество капитально отремонтированных детских школ искусств по видам искусств</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0E621BA6"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 xml:space="preserve">Подпункт «з» пункта 4 Перечня поручений по реализации Послания Президента Российской Федерации Федеральному Собранию Российской Федерации </w:t>
            </w:r>
          </w:p>
          <w:p w14:paraId="64CB5BE3"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от 24.01.2020 № Пр-113</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6890F039"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единица</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1B5CB5F7"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EBD96DA"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A510608"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1613CC4"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A651F91"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5478DAF6" w14:textId="77777777" w:rsidR="00920608" w:rsidRPr="00C04E3E" w:rsidRDefault="000C1C1E"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3B74EEAD"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Основное мероприятие 05. Модернизация детских школ искусств</w:t>
            </w:r>
          </w:p>
        </w:tc>
      </w:tr>
      <w:tr w:rsidR="00920608" w:rsidRPr="00C04E3E" w14:paraId="51986FE7" w14:textId="77777777" w:rsidTr="008111FC">
        <w:trPr>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4E6AFA81"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4</w:t>
            </w:r>
          </w:p>
        </w:tc>
        <w:tc>
          <w:tcPr>
            <w:tcW w:w="14770" w:type="dxa"/>
            <w:gridSpan w:val="13"/>
            <w:tcBorders>
              <w:top w:val="single" w:sz="4" w:space="0" w:color="000000"/>
              <w:left w:val="single" w:sz="4" w:space="0" w:color="000000"/>
              <w:bottom w:val="single" w:sz="4" w:space="0" w:color="000000"/>
              <w:right w:val="single" w:sz="4" w:space="0" w:color="000000"/>
            </w:tcBorders>
            <w:shd w:val="clear" w:color="auto" w:fill="FFFFFF"/>
          </w:tcPr>
          <w:p w14:paraId="7919106F" w14:textId="77777777" w:rsidR="00920608" w:rsidRPr="00C04E3E" w:rsidRDefault="00920608" w:rsidP="00920608">
            <w:pPr>
              <w:spacing w:after="0" w:line="240" w:lineRule="auto"/>
              <w:jc w:val="center"/>
              <w:rPr>
                <w:rFonts w:ascii="Times New Roman" w:hAnsi="Times New Roman"/>
                <w:sz w:val="24"/>
                <w:szCs w:val="24"/>
              </w:rPr>
            </w:pPr>
            <w:r w:rsidRPr="00C04E3E">
              <w:rPr>
                <w:rFonts w:ascii="Times New Roman" w:eastAsia="Times New Roman" w:hAnsi="Times New Roman"/>
                <w:sz w:val="24"/>
                <w:szCs w:val="24"/>
              </w:rPr>
              <w:t xml:space="preserve">Подпрограмма </w:t>
            </w:r>
            <w:r w:rsidRPr="00C04E3E">
              <w:rPr>
                <w:rFonts w:ascii="Times New Roman" w:eastAsia="Times New Roman" w:hAnsi="Times New Roman"/>
                <w:sz w:val="24"/>
                <w:szCs w:val="24"/>
                <w:lang w:val="en-US"/>
              </w:rPr>
              <w:t>4</w:t>
            </w:r>
            <w:r w:rsidRPr="00C04E3E">
              <w:rPr>
                <w:rFonts w:ascii="Times New Roman" w:eastAsia="Times New Roman" w:hAnsi="Times New Roman"/>
                <w:sz w:val="24"/>
                <w:szCs w:val="24"/>
              </w:rPr>
              <w:t xml:space="preserve"> «Профессиональное образование»</w:t>
            </w:r>
          </w:p>
        </w:tc>
      </w:tr>
      <w:tr w:rsidR="00920608" w:rsidRPr="00C04E3E" w14:paraId="11EA6958" w14:textId="77777777" w:rsidTr="008111FC">
        <w:trPr>
          <w:gridAfter w:val="1"/>
          <w:wAfter w:w="7" w:type="dxa"/>
          <w:trHeight w:val="343"/>
        </w:trPr>
        <w:tc>
          <w:tcPr>
            <w:tcW w:w="852" w:type="dxa"/>
            <w:tcBorders>
              <w:top w:val="single" w:sz="4" w:space="0" w:color="auto"/>
              <w:left w:val="single" w:sz="4" w:space="0" w:color="000000"/>
              <w:bottom w:val="single" w:sz="4" w:space="0" w:color="auto"/>
              <w:right w:val="single" w:sz="4" w:space="0" w:color="000000"/>
            </w:tcBorders>
            <w:shd w:val="clear" w:color="auto" w:fill="FFFFFF"/>
          </w:tcPr>
          <w:p w14:paraId="6009DB3D"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4.1</w:t>
            </w:r>
          </w:p>
        </w:tc>
        <w:tc>
          <w:tcPr>
            <w:tcW w:w="27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752CA9B2"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Доля педагогических работников, прошедших</w:t>
            </w:r>
          </w:p>
          <w:p w14:paraId="4D76F924" w14:textId="77777777" w:rsidR="00920608" w:rsidRPr="00C04E3E" w:rsidRDefault="00920608" w:rsidP="00920608">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lastRenderedPageBreak/>
              <w:t>добровольную независимую оценку квалификации</w:t>
            </w:r>
          </w:p>
        </w:tc>
        <w:tc>
          <w:tcPr>
            <w:tcW w:w="1540" w:type="dxa"/>
            <w:tcBorders>
              <w:top w:val="single" w:sz="4" w:space="0" w:color="auto"/>
              <w:left w:val="single" w:sz="4" w:space="0" w:color="000000"/>
              <w:bottom w:val="single" w:sz="4" w:space="0" w:color="auto"/>
              <w:right w:val="single" w:sz="4" w:space="0" w:color="000000"/>
            </w:tcBorders>
            <w:shd w:val="clear" w:color="auto" w:fill="FFFFFF"/>
          </w:tcPr>
          <w:p w14:paraId="6840AE12"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 xml:space="preserve">Показатель к соглашению с ФОИВ по </w:t>
            </w:r>
            <w:r w:rsidRPr="00C04E3E">
              <w:rPr>
                <w:rFonts w:ascii="Times New Roman" w:hAnsi="Times New Roman"/>
                <w:sz w:val="24"/>
                <w:szCs w:val="24"/>
              </w:rPr>
              <w:t>федерально</w:t>
            </w:r>
            <w:r w:rsidRPr="00C04E3E">
              <w:rPr>
                <w:rFonts w:ascii="Times New Roman" w:hAnsi="Times New Roman"/>
                <w:sz w:val="24"/>
                <w:szCs w:val="24"/>
              </w:rPr>
              <w:lastRenderedPageBreak/>
              <w:t>му проекту</w:t>
            </w:r>
            <w:r w:rsidRPr="00C04E3E">
              <w:rPr>
                <w:rFonts w:ascii="Times New Roman" w:eastAsia="Times New Roman" w:hAnsi="Times New Roman"/>
                <w:sz w:val="24"/>
                <w:szCs w:val="24"/>
              </w:rPr>
              <w:t xml:space="preserve"> «Учитель будущего»</w:t>
            </w:r>
          </w:p>
        </w:tc>
        <w:tc>
          <w:tcPr>
            <w:tcW w:w="1163" w:type="dxa"/>
            <w:tcBorders>
              <w:top w:val="single" w:sz="4" w:space="0" w:color="auto"/>
              <w:left w:val="single" w:sz="4" w:space="0" w:color="000000"/>
              <w:bottom w:val="single" w:sz="4" w:space="0" w:color="auto"/>
              <w:right w:val="single" w:sz="4" w:space="0" w:color="000000"/>
            </w:tcBorders>
            <w:shd w:val="clear" w:color="auto" w:fill="FFFFFF"/>
          </w:tcPr>
          <w:p w14:paraId="1462DA22" w14:textId="77777777" w:rsidR="00920608" w:rsidRPr="00C04E3E" w:rsidRDefault="00920608" w:rsidP="00920608">
            <w:pPr>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lastRenderedPageBreak/>
              <w:t>%</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2F570BEA" w14:textId="77777777" w:rsidR="00920608" w:rsidRPr="00C04E3E" w:rsidRDefault="008111FC"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970E760" w14:textId="77777777" w:rsidR="00920608" w:rsidRPr="00C04E3E" w:rsidRDefault="008111FC"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B691FC6" w14:textId="77777777" w:rsidR="00920608" w:rsidRPr="00C04E3E" w:rsidRDefault="008111FC"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AF4B6DC" w14:textId="77777777" w:rsidR="00920608" w:rsidRPr="00C04E3E" w:rsidRDefault="008111FC"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917FE26" w14:textId="77777777" w:rsidR="00920608" w:rsidRPr="00C04E3E" w:rsidRDefault="008111FC"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FFFFFF"/>
          </w:tcPr>
          <w:p w14:paraId="187DC4AF" w14:textId="77777777" w:rsidR="00920608" w:rsidRPr="00C04E3E" w:rsidRDefault="008111FC" w:rsidP="0092060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890" w:type="dxa"/>
            <w:tcBorders>
              <w:top w:val="single" w:sz="4" w:space="0" w:color="auto"/>
              <w:left w:val="single" w:sz="4" w:space="0" w:color="000000"/>
              <w:bottom w:val="single" w:sz="4" w:space="0" w:color="auto"/>
              <w:right w:val="single" w:sz="4" w:space="0" w:color="000000"/>
            </w:tcBorders>
            <w:shd w:val="clear" w:color="auto" w:fill="FFFFFF"/>
          </w:tcPr>
          <w:p w14:paraId="2BEF2EFD" w14:textId="77777777" w:rsidR="00920608" w:rsidRPr="00C04E3E" w:rsidRDefault="00920608" w:rsidP="00920608">
            <w:pPr>
              <w:spacing w:after="0" w:line="240" w:lineRule="auto"/>
              <w:rPr>
                <w:rFonts w:ascii="Times New Roman" w:hAnsi="Times New Roman"/>
                <w:sz w:val="24"/>
                <w:szCs w:val="24"/>
              </w:rPr>
            </w:pPr>
            <w:r w:rsidRPr="00C04E3E">
              <w:rPr>
                <w:rFonts w:ascii="Times New Roman" w:hAnsi="Times New Roman"/>
                <w:sz w:val="24"/>
                <w:szCs w:val="24"/>
              </w:rPr>
              <w:t xml:space="preserve">Основное мероприятие E5. Федеральный проект </w:t>
            </w:r>
            <w:r w:rsidRPr="00C04E3E">
              <w:rPr>
                <w:rFonts w:ascii="Times New Roman" w:hAnsi="Times New Roman"/>
                <w:sz w:val="24"/>
                <w:szCs w:val="24"/>
              </w:rPr>
              <w:lastRenderedPageBreak/>
              <w:t>«Учитель будущего»</w:t>
            </w:r>
          </w:p>
        </w:tc>
      </w:tr>
    </w:tbl>
    <w:p w14:paraId="68D808BE" w14:textId="77777777" w:rsidR="001A2116" w:rsidRPr="00C04E3E" w:rsidRDefault="001A2116">
      <w:pPr>
        <w:spacing w:after="1" w:line="220" w:lineRule="atLeast"/>
        <w:jc w:val="both"/>
        <w:rPr>
          <w:rFonts w:ascii="Times New Roman" w:hAnsi="Times New Roman"/>
          <w:sz w:val="24"/>
          <w:szCs w:val="24"/>
        </w:rPr>
        <w:sectPr w:rsidR="001A2116" w:rsidRPr="00C04E3E" w:rsidSect="00360298">
          <w:headerReference w:type="default" r:id="rId13"/>
          <w:headerReference w:type="first" r:id="rId14"/>
          <w:pgSz w:w="16838" w:h="11905" w:orient="landscape"/>
          <w:pgMar w:top="568" w:right="1134" w:bottom="993" w:left="1134" w:header="426" w:footer="0" w:gutter="0"/>
          <w:cols w:space="720"/>
          <w:titlePg/>
          <w:docGrid w:linePitch="299"/>
        </w:sectPr>
      </w:pPr>
    </w:p>
    <w:p w14:paraId="42D44E92" w14:textId="77777777" w:rsidR="002E44CF" w:rsidRPr="00C04E3E" w:rsidRDefault="002E44CF">
      <w:pPr>
        <w:spacing w:after="1" w:line="220" w:lineRule="atLeast"/>
        <w:jc w:val="both"/>
        <w:rPr>
          <w:rFonts w:ascii="Times New Roman" w:hAnsi="Times New Roman"/>
          <w:sz w:val="24"/>
          <w:szCs w:val="24"/>
        </w:rPr>
      </w:pPr>
    </w:p>
    <w:p w14:paraId="65D6FFF1" w14:textId="77777777" w:rsidR="002E44CF" w:rsidRPr="00C04E3E" w:rsidRDefault="002E44CF" w:rsidP="006B70AA">
      <w:pPr>
        <w:numPr>
          <w:ilvl w:val="0"/>
          <w:numId w:val="2"/>
        </w:numPr>
        <w:tabs>
          <w:tab w:val="left" w:pos="330"/>
        </w:tabs>
        <w:spacing w:after="1" w:line="220" w:lineRule="atLeast"/>
        <w:ind w:left="0" w:firstLine="0"/>
        <w:outlineLvl w:val="1"/>
        <w:rPr>
          <w:rFonts w:ascii="Times New Roman" w:hAnsi="Times New Roman"/>
          <w:b/>
          <w:sz w:val="24"/>
          <w:szCs w:val="24"/>
        </w:rPr>
      </w:pPr>
      <w:bookmarkStart w:id="8" w:name="P2228"/>
      <w:bookmarkStart w:id="9" w:name="P2234"/>
      <w:bookmarkEnd w:id="8"/>
      <w:bookmarkEnd w:id="9"/>
      <w:r w:rsidRPr="00C04E3E">
        <w:rPr>
          <w:rFonts w:ascii="Times New Roman" w:hAnsi="Times New Roman"/>
          <w:b/>
          <w:sz w:val="24"/>
          <w:szCs w:val="24"/>
        </w:rPr>
        <w:t>Методика расчета значений планируемых результатов</w:t>
      </w:r>
      <w:r w:rsidR="00417FBA" w:rsidRPr="00C04E3E">
        <w:rPr>
          <w:rFonts w:ascii="Times New Roman" w:hAnsi="Times New Roman"/>
          <w:b/>
          <w:sz w:val="24"/>
          <w:szCs w:val="24"/>
        </w:rPr>
        <w:t xml:space="preserve"> </w:t>
      </w:r>
      <w:r w:rsidRPr="00C04E3E">
        <w:rPr>
          <w:rFonts w:ascii="Times New Roman" w:hAnsi="Times New Roman"/>
          <w:b/>
          <w:sz w:val="24"/>
          <w:szCs w:val="24"/>
        </w:rPr>
        <w:t xml:space="preserve">реализации </w:t>
      </w:r>
      <w:r w:rsidR="00D06B30" w:rsidRPr="00C04E3E">
        <w:rPr>
          <w:rFonts w:ascii="Times New Roman" w:hAnsi="Times New Roman"/>
          <w:b/>
          <w:sz w:val="24"/>
          <w:szCs w:val="24"/>
        </w:rPr>
        <w:t>муниципальной программы</w:t>
      </w:r>
      <w:r w:rsidRPr="00C04E3E">
        <w:rPr>
          <w:rFonts w:ascii="Times New Roman" w:hAnsi="Times New Roman"/>
          <w:b/>
          <w:sz w:val="24"/>
          <w:szCs w:val="24"/>
        </w:rPr>
        <w:t xml:space="preserve"> </w:t>
      </w:r>
      <w:r w:rsidR="00D06B30" w:rsidRPr="00C04E3E">
        <w:rPr>
          <w:rFonts w:ascii="Times New Roman" w:hAnsi="Times New Roman"/>
          <w:b/>
          <w:sz w:val="24"/>
          <w:szCs w:val="24"/>
        </w:rPr>
        <w:t>_________________________________________</w:t>
      </w:r>
      <w:r w:rsidRPr="00C04E3E">
        <w:rPr>
          <w:rFonts w:ascii="Times New Roman" w:hAnsi="Times New Roman"/>
          <w:b/>
          <w:sz w:val="24"/>
          <w:szCs w:val="24"/>
        </w:rPr>
        <w:t xml:space="preserve"> </w:t>
      </w:r>
      <w:r w:rsidR="00E63395" w:rsidRPr="00C04E3E">
        <w:rPr>
          <w:rFonts w:ascii="Times New Roman" w:hAnsi="Times New Roman"/>
          <w:b/>
          <w:sz w:val="24"/>
          <w:szCs w:val="24"/>
        </w:rPr>
        <w:t>«</w:t>
      </w:r>
      <w:r w:rsidR="00417FBA" w:rsidRPr="00C04E3E">
        <w:rPr>
          <w:rFonts w:ascii="Times New Roman" w:hAnsi="Times New Roman"/>
          <w:b/>
          <w:sz w:val="24"/>
          <w:szCs w:val="24"/>
        </w:rPr>
        <w:t>Образование</w:t>
      </w:r>
      <w:r w:rsidR="00E63395" w:rsidRPr="00C04E3E">
        <w:rPr>
          <w:rFonts w:ascii="Times New Roman" w:hAnsi="Times New Roman"/>
          <w:b/>
          <w:sz w:val="24"/>
          <w:szCs w:val="24"/>
        </w:rPr>
        <w:t>»</w:t>
      </w:r>
    </w:p>
    <w:p w14:paraId="0425B6A4" w14:textId="77777777" w:rsidR="00417FBA" w:rsidRPr="00C04E3E" w:rsidRDefault="00417FBA" w:rsidP="005B467D">
      <w:pPr>
        <w:spacing w:after="1" w:line="220" w:lineRule="atLeast"/>
        <w:jc w:val="both"/>
        <w:rPr>
          <w:rFonts w:ascii="Times New Roman" w:hAnsi="Times New Roman"/>
          <w:sz w:val="24"/>
          <w:szCs w:val="24"/>
        </w:rPr>
      </w:pPr>
    </w:p>
    <w:p w14:paraId="35DC6F3F" w14:textId="77777777" w:rsidR="00964CB0" w:rsidRPr="00C04E3E" w:rsidRDefault="00964CB0" w:rsidP="005B467D">
      <w:pPr>
        <w:spacing w:after="1" w:line="220" w:lineRule="atLeast"/>
        <w:jc w:val="both"/>
        <w:rPr>
          <w:rFonts w:ascii="Times New Roman" w:hAnsi="Times New Roman"/>
          <w:sz w:val="24"/>
          <w:szCs w:val="24"/>
        </w:rPr>
      </w:pPr>
    </w:p>
    <w:p w14:paraId="64A48A2B" w14:textId="77777777" w:rsidR="00964CB0" w:rsidRPr="00C04E3E" w:rsidRDefault="00964CB0" w:rsidP="005B467D">
      <w:pPr>
        <w:spacing w:after="1" w:line="220" w:lineRule="atLeast"/>
        <w:jc w:val="both"/>
        <w:rPr>
          <w:rFonts w:ascii="Times New Roman" w:hAnsi="Times New Roman"/>
          <w:sz w:val="24"/>
          <w:szCs w:val="24"/>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00" w:firstRow="0" w:lastRow="0" w:firstColumn="0" w:lastColumn="0" w:noHBand="0" w:noVBand="1"/>
      </w:tblPr>
      <w:tblGrid>
        <w:gridCol w:w="738"/>
        <w:gridCol w:w="2894"/>
        <w:gridCol w:w="1330"/>
        <w:gridCol w:w="3714"/>
        <w:gridCol w:w="3119"/>
        <w:gridCol w:w="2977"/>
      </w:tblGrid>
      <w:tr w:rsidR="00964CB0" w:rsidRPr="00C04E3E" w14:paraId="239A9D3F" w14:textId="77777777" w:rsidTr="003B697F">
        <w:trPr>
          <w:trHeight w:val="276"/>
        </w:trPr>
        <w:tc>
          <w:tcPr>
            <w:tcW w:w="738" w:type="dxa"/>
            <w:shd w:val="clear" w:color="auto" w:fill="FFFFFF"/>
          </w:tcPr>
          <w:p w14:paraId="17557C00" w14:textId="77777777" w:rsidR="00964CB0" w:rsidRPr="00C04E3E"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w:t>
            </w:r>
          </w:p>
          <w:p w14:paraId="4582C073" w14:textId="77777777" w:rsidR="00964CB0" w:rsidRPr="00C04E3E"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п/п</w:t>
            </w:r>
          </w:p>
        </w:tc>
        <w:tc>
          <w:tcPr>
            <w:tcW w:w="2894" w:type="dxa"/>
            <w:shd w:val="clear" w:color="auto" w:fill="FFFFFF"/>
          </w:tcPr>
          <w:p w14:paraId="441DDB50" w14:textId="77777777" w:rsidR="00964CB0" w:rsidRPr="00C04E3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Наименование показателя</w:t>
            </w:r>
          </w:p>
        </w:tc>
        <w:tc>
          <w:tcPr>
            <w:tcW w:w="1330" w:type="dxa"/>
            <w:shd w:val="clear" w:color="auto" w:fill="FFFFFF"/>
          </w:tcPr>
          <w:p w14:paraId="4873563E" w14:textId="77777777" w:rsidR="00964CB0" w:rsidRPr="00C04E3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Единица измерения</w:t>
            </w:r>
          </w:p>
        </w:tc>
        <w:tc>
          <w:tcPr>
            <w:tcW w:w="3714" w:type="dxa"/>
            <w:shd w:val="clear" w:color="auto" w:fill="FFFFFF"/>
          </w:tcPr>
          <w:p w14:paraId="0BC05B9F" w14:textId="77777777" w:rsidR="00964CB0" w:rsidRPr="00C04E3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Методика расчета показателя </w:t>
            </w:r>
          </w:p>
        </w:tc>
        <w:tc>
          <w:tcPr>
            <w:tcW w:w="3119" w:type="dxa"/>
            <w:shd w:val="clear" w:color="auto" w:fill="FFFFFF"/>
          </w:tcPr>
          <w:p w14:paraId="6D87A718" w14:textId="77777777" w:rsidR="00964CB0" w:rsidRPr="00C04E3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Источник данных</w:t>
            </w:r>
          </w:p>
        </w:tc>
        <w:tc>
          <w:tcPr>
            <w:tcW w:w="2977" w:type="dxa"/>
            <w:tcBorders>
              <w:right w:val="single" w:sz="4" w:space="0" w:color="auto"/>
            </w:tcBorders>
            <w:shd w:val="clear" w:color="auto" w:fill="FFFFFF"/>
          </w:tcPr>
          <w:p w14:paraId="082236BD" w14:textId="77777777" w:rsidR="00964CB0" w:rsidRPr="00C04E3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Период представления отчетности</w:t>
            </w:r>
          </w:p>
        </w:tc>
      </w:tr>
      <w:tr w:rsidR="00964CB0" w:rsidRPr="00C04E3E" w14:paraId="3B1173EC" w14:textId="77777777" w:rsidTr="003B697F">
        <w:trPr>
          <w:trHeight w:val="28"/>
        </w:trPr>
        <w:tc>
          <w:tcPr>
            <w:tcW w:w="738" w:type="dxa"/>
            <w:shd w:val="clear" w:color="auto" w:fill="FFFFFF"/>
          </w:tcPr>
          <w:p w14:paraId="7D8F3048" w14:textId="77777777" w:rsidR="00964CB0" w:rsidRPr="00C04E3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w:t>
            </w:r>
          </w:p>
        </w:tc>
        <w:tc>
          <w:tcPr>
            <w:tcW w:w="2894" w:type="dxa"/>
            <w:shd w:val="clear" w:color="auto" w:fill="FFFFFF"/>
          </w:tcPr>
          <w:p w14:paraId="793C3569" w14:textId="77777777" w:rsidR="00964CB0" w:rsidRPr="00C04E3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w:t>
            </w:r>
          </w:p>
        </w:tc>
        <w:tc>
          <w:tcPr>
            <w:tcW w:w="1330" w:type="dxa"/>
            <w:shd w:val="clear" w:color="auto" w:fill="FFFFFF"/>
          </w:tcPr>
          <w:p w14:paraId="15D9F5B5" w14:textId="77777777" w:rsidR="00964CB0" w:rsidRPr="00C04E3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w:t>
            </w:r>
          </w:p>
        </w:tc>
        <w:tc>
          <w:tcPr>
            <w:tcW w:w="3714" w:type="dxa"/>
            <w:shd w:val="clear" w:color="auto" w:fill="FFFFFF"/>
          </w:tcPr>
          <w:p w14:paraId="65B3DE45" w14:textId="77777777" w:rsidR="00964CB0" w:rsidRPr="00C04E3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4</w:t>
            </w:r>
          </w:p>
        </w:tc>
        <w:tc>
          <w:tcPr>
            <w:tcW w:w="3119" w:type="dxa"/>
            <w:shd w:val="clear" w:color="auto" w:fill="FFFFFF"/>
          </w:tcPr>
          <w:p w14:paraId="4062DBC7" w14:textId="77777777" w:rsidR="00964CB0" w:rsidRPr="00C04E3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5</w:t>
            </w:r>
          </w:p>
        </w:tc>
        <w:tc>
          <w:tcPr>
            <w:tcW w:w="2977" w:type="dxa"/>
            <w:shd w:val="clear" w:color="auto" w:fill="FFFFFF"/>
          </w:tcPr>
          <w:p w14:paraId="2B962B8C" w14:textId="77777777" w:rsidR="00964CB0" w:rsidRPr="00C04E3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6</w:t>
            </w:r>
          </w:p>
        </w:tc>
      </w:tr>
      <w:tr w:rsidR="00964CB0" w:rsidRPr="00C04E3E" w14:paraId="6A5646B4" w14:textId="77777777" w:rsidTr="003B697F">
        <w:trPr>
          <w:trHeight w:val="274"/>
        </w:trPr>
        <w:tc>
          <w:tcPr>
            <w:tcW w:w="738" w:type="dxa"/>
            <w:tcBorders>
              <w:right w:val="single" w:sz="4" w:space="0" w:color="auto"/>
            </w:tcBorders>
            <w:shd w:val="clear" w:color="auto" w:fill="FFFFFF"/>
          </w:tcPr>
          <w:p w14:paraId="27990B50" w14:textId="77777777" w:rsidR="00964CB0" w:rsidRPr="00C04E3E" w:rsidRDefault="00C71D8F" w:rsidP="00C71D8F">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C04E3E">
              <w:rPr>
                <w:rFonts w:ascii="Times New Roman" w:eastAsia="Times New Roman" w:hAnsi="Times New Roman"/>
                <w:sz w:val="24"/>
                <w:szCs w:val="24"/>
                <w:lang w:val="en-US" w:eastAsia="ru-RU"/>
              </w:rPr>
              <w:t>1</w:t>
            </w:r>
          </w:p>
        </w:tc>
        <w:tc>
          <w:tcPr>
            <w:tcW w:w="14034" w:type="dxa"/>
            <w:gridSpan w:val="5"/>
            <w:tcBorders>
              <w:right w:val="single" w:sz="4" w:space="0" w:color="auto"/>
            </w:tcBorders>
            <w:shd w:val="clear" w:color="auto" w:fill="FFFFFF"/>
          </w:tcPr>
          <w:p w14:paraId="3553C917" w14:textId="77777777" w:rsidR="00964CB0" w:rsidRPr="00C04E3E" w:rsidRDefault="00964CB0" w:rsidP="00C71D8F">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Подпрограмма 1 </w:t>
            </w:r>
            <w:r w:rsidR="00E63395" w:rsidRPr="00C04E3E">
              <w:rPr>
                <w:rFonts w:ascii="Times New Roman" w:eastAsia="Times New Roman" w:hAnsi="Times New Roman"/>
                <w:sz w:val="24"/>
                <w:szCs w:val="24"/>
                <w:lang w:eastAsia="ru-RU"/>
              </w:rPr>
              <w:t>«</w:t>
            </w:r>
            <w:r w:rsidR="00DE2924" w:rsidRPr="00C04E3E">
              <w:rPr>
                <w:rFonts w:ascii="Times New Roman" w:eastAsia="Times New Roman" w:hAnsi="Times New Roman"/>
                <w:sz w:val="24"/>
                <w:szCs w:val="24"/>
                <w:lang w:eastAsia="ru-RU"/>
              </w:rPr>
              <w:t>Дошкольное образование</w:t>
            </w:r>
            <w:r w:rsidR="00E63395" w:rsidRPr="00C04E3E">
              <w:rPr>
                <w:rFonts w:ascii="Times New Roman" w:eastAsia="Times New Roman" w:hAnsi="Times New Roman"/>
                <w:sz w:val="24"/>
                <w:szCs w:val="24"/>
                <w:lang w:eastAsia="ru-RU"/>
              </w:rPr>
              <w:t>»</w:t>
            </w:r>
          </w:p>
        </w:tc>
      </w:tr>
      <w:tr w:rsidR="00964CB0" w:rsidRPr="00C04E3E" w14:paraId="44867317" w14:textId="77777777" w:rsidTr="003B697F">
        <w:trPr>
          <w:trHeight w:val="250"/>
        </w:trPr>
        <w:tc>
          <w:tcPr>
            <w:tcW w:w="738" w:type="dxa"/>
            <w:shd w:val="clear" w:color="auto" w:fill="FFFFFF"/>
          </w:tcPr>
          <w:p w14:paraId="0AE34EF2" w14:textId="77777777" w:rsidR="00964CB0" w:rsidRPr="00C04E3E" w:rsidRDefault="00DE3B51"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1.1</w:t>
            </w:r>
          </w:p>
        </w:tc>
        <w:tc>
          <w:tcPr>
            <w:tcW w:w="2894" w:type="dxa"/>
            <w:shd w:val="clear" w:color="auto" w:fill="FFFFFF"/>
          </w:tcPr>
          <w:p w14:paraId="4D584E70" w14:textId="77777777" w:rsidR="00964CB0" w:rsidRPr="00C04E3E" w:rsidRDefault="00964CB0" w:rsidP="00D824E5">
            <w:pPr>
              <w:spacing w:after="0" w:line="240" w:lineRule="auto"/>
              <w:rPr>
                <w:rFonts w:ascii="Times New Roman" w:hAnsi="Times New Roman"/>
                <w:sz w:val="24"/>
                <w:szCs w:val="24"/>
              </w:rPr>
            </w:pPr>
            <w:r w:rsidRPr="00C04E3E">
              <w:rPr>
                <w:rFonts w:ascii="Times New Roman" w:hAnsi="Times New Roman"/>
                <w:sz w:val="24"/>
                <w:szCs w:val="24"/>
              </w:rPr>
              <w:t>Создание дополнительных мест для детей в возрасте от 2 месяцев до 3 лет в образовательных организациях, реализующих образовательные про</w:t>
            </w:r>
            <w:r w:rsidR="00DE3B51" w:rsidRPr="00C04E3E">
              <w:rPr>
                <w:rFonts w:ascii="Times New Roman" w:hAnsi="Times New Roman"/>
                <w:sz w:val="24"/>
                <w:szCs w:val="24"/>
              </w:rPr>
              <w:t>граммы дошкольного образования</w:t>
            </w:r>
          </w:p>
        </w:tc>
        <w:tc>
          <w:tcPr>
            <w:tcW w:w="1330" w:type="dxa"/>
            <w:shd w:val="clear" w:color="auto" w:fill="FFFFFF"/>
          </w:tcPr>
          <w:p w14:paraId="4FC60530" w14:textId="77777777" w:rsidR="00964CB0" w:rsidRPr="00C04E3E" w:rsidRDefault="00D74A6C" w:rsidP="00D824E5">
            <w:pPr>
              <w:widowControl w:val="0"/>
              <w:autoSpaceDE w:val="0"/>
              <w:autoSpaceDN w:val="0"/>
              <w:adjustRightInd w:val="0"/>
              <w:spacing w:after="0" w:line="240" w:lineRule="auto"/>
              <w:jc w:val="center"/>
              <w:rPr>
                <w:rFonts w:ascii="Times New Roman" w:hAnsi="Times New Roman"/>
                <w:sz w:val="24"/>
                <w:szCs w:val="24"/>
              </w:rPr>
            </w:pPr>
            <w:r w:rsidRPr="00C04E3E">
              <w:rPr>
                <w:rFonts w:ascii="Times New Roman" w:hAnsi="Times New Roman"/>
                <w:sz w:val="24"/>
                <w:szCs w:val="24"/>
              </w:rPr>
              <w:t>М</w:t>
            </w:r>
            <w:r w:rsidR="00DE2924" w:rsidRPr="00C04E3E">
              <w:rPr>
                <w:rFonts w:ascii="Times New Roman" w:hAnsi="Times New Roman"/>
                <w:sz w:val="24"/>
                <w:szCs w:val="24"/>
              </w:rPr>
              <w:t>ест</w:t>
            </w:r>
          </w:p>
        </w:tc>
        <w:tc>
          <w:tcPr>
            <w:tcW w:w="3714" w:type="dxa"/>
            <w:shd w:val="clear" w:color="auto" w:fill="FFFFFF"/>
          </w:tcPr>
          <w:p w14:paraId="7AC1EEDB" w14:textId="77777777" w:rsidR="00964CB0" w:rsidRPr="00C04E3E" w:rsidRDefault="006217CB"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 xml:space="preserve">Количество мест для </w:t>
            </w:r>
            <w:r w:rsidR="005117B7" w:rsidRPr="00C04E3E">
              <w:rPr>
                <w:rFonts w:ascii="Times New Roman" w:hAnsi="Times New Roman"/>
                <w:sz w:val="24"/>
                <w:szCs w:val="24"/>
              </w:rPr>
              <w:t xml:space="preserve">детей </w:t>
            </w:r>
            <w:r w:rsidR="007A5367" w:rsidRPr="00C04E3E">
              <w:rPr>
                <w:rFonts w:ascii="Times New Roman" w:hAnsi="Times New Roman"/>
                <w:sz w:val="24"/>
                <w:szCs w:val="24"/>
              </w:rPr>
              <w:t>в</w:t>
            </w:r>
            <w:r w:rsidR="007A5367" w:rsidRPr="00C04E3E">
              <w:rPr>
                <w:rFonts w:ascii="Times New Roman" w:hAnsi="Times New Roman"/>
                <w:sz w:val="24"/>
                <w:szCs w:val="24"/>
                <w:lang w:val="en-US"/>
              </w:rPr>
              <w:t> </w:t>
            </w:r>
            <w:r w:rsidRPr="00C04E3E">
              <w:rPr>
                <w:rFonts w:ascii="Times New Roman" w:hAnsi="Times New Roman"/>
                <w:sz w:val="24"/>
                <w:szCs w:val="24"/>
              </w:rPr>
              <w:t>возрасте от 2 месяцев д</w:t>
            </w:r>
            <w:r w:rsidR="00D74A6C" w:rsidRPr="00C04E3E">
              <w:rPr>
                <w:rFonts w:ascii="Times New Roman" w:hAnsi="Times New Roman"/>
                <w:sz w:val="24"/>
                <w:szCs w:val="24"/>
              </w:rPr>
              <w:t>о 3 </w:t>
            </w:r>
            <w:r w:rsidRPr="00C04E3E">
              <w:rPr>
                <w:rFonts w:ascii="Times New Roman" w:hAnsi="Times New Roman"/>
                <w:sz w:val="24"/>
                <w:szCs w:val="24"/>
              </w:rPr>
              <w:t>лет в образовательных организациях, реализующих образовательные программы дошкольного образования</w:t>
            </w:r>
          </w:p>
        </w:tc>
        <w:tc>
          <w:tcPr>
            <w:tcW w:w="3119" w:type="dxa"/>
            <w:shd w:val="clear" w:color="auto" w:fill="FFFFFF"/>
          </w:tcPr>
          <w:p w14:paraId="7CF54163" w14:textId="77777777" w:rsidR="00964CB0" w:rsidRPr="00C04E3E" w:rsidRDefault="006F7860" w:rsidP="00D824E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Ведомственные данные</w:t>
            </w:r>
          </w:p>
        </w:tc>
        <w:tc>
          <w:tcPr>
            <w:tcW w:w="2977" w:type="dxa"/>
            <w:tcBorders>
              <w:right w:val="single" w:sz="4" w:space="0" w:color="auto"/>
            </w:tcBorders>
            <w:shd w:val="clear" w:color="auto" w:fill="FFFFFF"/>
          </w:tcPr>
          <w:p w14:paraId="67DA80A7" w14:textId="77777777" w:rsidR="00964CB0" w:rsidRPr="00C04E3E" w:rsidRDefault="008111FC" w:rsidP="00D824E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раз в год</w:t>
            </w:r>
          </w:p>
        </w:tc>
      </w:tr>
      <w:tr w:rsidR="00964CB0" w:rsidRPr="00C04E3E" w14:paraId="418E925E" w14:textId="77777777" w:rsidTr="003B697F">
        <w:trPr>
          <w:trHeight w:val="250"/>
        </w:trPr>
        <w:tc>
          <w:tcPr>
            <w:tcW w:w="738" w:type="dxa"/>
            <w:shd w:val="clear" w:color="auto" w:fill="FFFFFF"/>
          </w:tcPr>
          <w:p w14:paraId="74FA0CD3" w14:textId="77777777" w:rsidR="00964CB0" w:rsidRPr="00C04E3E" w:rsidRDefault="00DE3B51"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1.2</w:t>
            </w:r>
          </w:p>
        </w:tc>
        <w:tc>
          <w:tcPr>
            <w:tcW w:w="2894" w:type="dxa"/>
            <w:shd w:val="clear" w:color="auto" w:fill="FFFFFF"/>
          </w:tcPr>
          <w:p w14:paraId="37CAE1D4" w14:textId="77777777" w:rsidR="00964CB0" w:rsidRPr="00C04E3E" w:rsidRDefault="00964CB0" w:rsidP="00D824E5">
            <w:pPr>
              <w:spacing w:after="0" w:line="240" w:lineRule="auto"/>
              <w:rPr>
                <w:rFonts w:ascii="Times New Roman" w:hAnsi="Times New Roman"/>
                <w:sz w:val="24"/>
                <w:szCs w:val="24"/>
              </w:rPr>
            </w:pPr>
            <w:r w:rsidRPr="00C04E3E">
              <w:rPr>
                <w:rFonts w:ascii="Times New Roman" w:hAnsi="Times New Roman"/>
                <w:sz w:val="24"/>
                <w:szCs w:val="24"/>
              </w:rPr>
              <w:t>Количество отремонтированных дошкольн</w:t>
            </w:r>
            <w:r w:rsidR="00DE3B51" w:rsidRPr="00C04E3E">
              <w:rPr>
                <w:rFonts w:ascii="Times New Roman" w:hAnsi="Times New Roman"/>
                <w:sz w:val="24"/>
                <w:szCs w:val="24"/>
              </w:rPr>
              <w:t>ых образовательных организаций</w:t>
            </w:r>
          </w:p>
        </w:tc>
        <w:tc>
          <w:tcPr>
            <w:tcW w:w="1330" w:type="dxa"/>
            <w:shd w:val="clear" w:color="auto" w:fill="FFFFFF"/>
          </w:tcPr>
          <w:p w14:paraId="7D46607F" w14:textId="77777777" w:rsidR="00964CB0" w:rsidRPr="00C04E3E" w:rsidRDefault="00DE7213" w:rsidP="00D824E5">
            <w:pPr>
              <w:widowControl w:val="0"/>
              <w:autoSpaceDE w:val="0"/>
              <w:autoSpaceDN w:val="0"/>
              <w:adjustRightInd w:val="0"/>
              <w:spacing w:after="0" w:line="240" w:lineRule="auto"/>
              <w:jc w:val="center"/>
              <w:rPr>
                <w:rFonts w:ascii="Times New Roman" w:hAnsi="Times New Roman"/>
                <w:sz w:val="24"/>
                <w:szCs w:val="24"/>
              </w:rPr>
            </w:pPr>
            <w:r w:rsidRPr="00C04E3E">
              <w:rPr>
                <w:rFonts w:ascii="Times New Roman" w:hAnsi="Times New Roman"/>
                <w:sz w:val="24"/>
                <w:szCs w:val="24"/>
              </w:rPr>
              <w:t>Штук</w:t>
            </w:r>
          </w:p>
        </w:tc>
        <w:tc>
          <w:tcPr>
            <w:tcW w:w="3714" w:type="dxa"/>
            <w:shd w:val="clear" w:color="auto" w:fill="FFFFFF"/>
          </w:tcPr>
          <w:p w14:paraId="0FF0EA37" w14:textId="77777777" w:rsidR="00964CB0" w:rsidRPr="00C04E3E" w:rsidRDefault="006F7860" w:rsidP="00D824E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Количество отремонтированных дошкольных образовательных организаций</w:t>
            </w:r>
          </w:p>
        </w:tc>
        <w:tc>
          <w:tcPr>
            <w:tcW w:w="3119" w:type="dxa"/>
            <w:shd w:val="clear" w:color="auto" w:fill="FFFFFF"/>
          </w:tcPr>
          <w:p w14:paraId="2856000C" w14:textId="77777777" w:rsidR="00964CB0" w:rsidRPr="00C04E3E" w:rsidRDefault="006F7860" w:rsidP="00D824E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Ведомственные данные</w:t>
            </w:r>
          </w:p>
        </w:tc>
        <w:tc>
          <w:tcPr>
            <w:tcW w:w="2977" w:type="dxa"/>
            <w:tcBorders>
              <w:right w:val="single" w:sz="4" w:space="0" w:color="auto"/>
            </w:tcBorders>
            <w:shd w:val="clear" w:color="auto" w:fill="FFFFFF"/>
          </w:tcPr>
          <w:p w14:paraId="064C8B74" w14:textId="77777777" w:rsidR="00964CB0" w:rsidRPr="00C04E3E" w:rsidRDefault="008111FC" w:rsidP="00D824E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раз в год</w:t>
            </w:r>
          </w:p>
        </w:tc>
      </w:tr>
      <w:tr w:rsidR="00964CB0" w:rsidRPr="00C04E3E" w14:paraId="0CB920AC" w14:textId="77777777" w:rsidTr="003B697F">
        <w:trPr>
          <w:trHeight w:val="250"/>
        </w:trPr>
        <w:tc>
          <w:tcPr>
            <w:tcW w:w="738" w:type="dxa"/>
            <w:shd w:val="clear" w:color="auto" w:fill="FFFFFF"/>
          </w:tcPr>
          <w:p w14:paraId="159206F4" w14:textId="77777777" w:rsidR="00964CB0" w:rsidRPr="00C04E3E" w:rsidRDefault="00DE3B51"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1.3</w:t>
            </w:r>
          </w:p>
        </w:tc>
        <w:tc>
          <w:tcPr>
            <w:tcW w:w="2894" w:type="dxa"/>
            <w:shd w:val="clear" w:color="auto" w:fill="FFFFFF"/>
          </w:tcPr>
          <w:p w14:paraId="1E217A36" w14:textId="77777777" w:rsidR="00964CB0" w:rsidRPr="00C04E3E" w:rsidRDefault="00EE3015" w:rsidP="00D824E5">
            <w:pPr>
              <w:spacing w:after="0" w:line="240" w:lineRule="auto"/>
              <w:rPr>
                <w:rFonts w:ascii="Times New Roman" w:hAnsi="Times New Roman"/>
                <w:sz w:val="24"/>
                <w:szCs w:val="24"/>
              </w:rPr>
            </w:pPr>
            <w:r w:rsidRPr="00C04E3E">
              <w:rPr>
                <w:rFonts w:ascii="Times New Roman" w:hAnsi="Times New Roman"/>
                <w:sz w:val="24"/>
                <w:szCs w:val="24"/>
              </w:rPr>
              <w:t>Отношение численности детей в</w:t>
            </w:r>
            <w:r w:rsidRPr="00C04E3E">
              <w:rPr>
                <w:rFonts w:ascii="Times New Roman" w:hAnsi="Times New Roman"/>
                <w:sz w:val="24"/>
                <w:szCs w:val="24"/>
                <w:lang w:val="en-US"/>
              </w:rPr>
              <w:t> </w:t>
            </w:r>
            <w:r w:rsidR="00964CB0" w:rsidRPr="00C04E3E">
              <w:rPr>
                <w:rFonts w:ascii="Times New Roman" w:hAnsi="Times New Roman"/>
                <w:sz w:val="24"/>
                <w:szCs w:val="24"/>
              </w:rPr>
              <w:t>возрасте от 3 до 7 лет, получающих дошкольное образование в</w:t>
            </w:r>
            <w:r w:rsidRPr="00C04E3E">
              <w:rPr>
                <w:rFonts w:ascii="Times New Roman" w:hAnsi="Times New Roman"/>
                <w:sz w:val="24"/>
                <w:szCs w:val="24"/>
                <w:lang w:val="en-US"/>
              </w:rPr>
              <w:t> </w:t>
            </w:r>
            <w:r w:rsidRPr="00C04E3E">
              <w:rPr>
                <w:rFonts w:ascii="Times New Roman" w:hAnsi="Times New Roman"/>
                <w:sz w:val="24"/>
                <w:szCs w:val="24"/>
              </w:rPr>
              <w:t>текущем году, к</w:t>
            </w:r>
            <w:r w:rsidRPr="00C04E3E">
              <w:rPr>
                <w:rFonts w:ascii="Times New Roman" w:hAnsi="Times New Roman"/>
                <w:sz w:val="24"/>
                <w:szCs w:val="24"/>
                <w:lang w:val="en-US"/>
              </w:rPr>
              <w:t> </w:t>
            </w:r>
            <w:r w:rsidR="00964CB0" w:rsidRPr="00C04E3E">
              <w:rPr>
                <w:rFonts w:ascii="Times New Roman" w:hAnsi="Times New Roman"/>
                <w:sz w:val="24"/>
                <w:szCs w:val="24"/>
              </w:rPr>
              <w:t>сумме численности детей в возрасте от 3 до 7 лет, полу</w:t>
            </w:r>
            <w:r w:rsidRPr="00C04E3E">
              <w:rPr>
                <w:rFonts w:ascii="Times New Roman" w:hAnsi="Times New Roman"/>
                <w:sz w:val="24"/>
                <w:szCs w:val="24"/>
              </w:rPr>
              <w:t>чающих дошкольное образование в</w:t>
            </w:r>
            <w:r w:rsidRPr="00C04E3E">
              <w:rPr>
                <w:rFonts w:ascii="Times New Roman" w:hAnsi="Times New Roman"/>
                <w:sz w:val="24"/>
                <w:szCs w:val="24"/>
                <w:lang w:val="en-US"/>
              </w:rPr>
              <w:t> </w:t>
            </w:r>
            <w:r w:rsidRPr="00C04E3E">
              <w:rPr>
                <w:rFonts w:ascii="Times New Roman" w:hAnsi="Times New Roman"/>
                <w:sz w:val="24"/>
                <w:szCs w:val="24"/>
              </w:rPr>
              <w:t>текущем году, и</w:t>
            </w:r>
            <w:r w:rsidRPr="00C04E3E">
              <w:rPr>
                <w:rFonts w:ascii="Times New Roman" w:hAnsi="Times New Roman"/>
                <w:sz w:val="24"/>
                <w:szCs w:val="24"/>
                <w:lang w:val="en-US"/>
              </w:rPr>
              <w:t> </w:t>
            </w:r>
            <w:r w:rsidR="00964CB0" w:rsidRPr="00C04E3E">
              <w:rPr>
                <w:rFonts w:ascii="Times New Roman" w:hAnsi="Times New Roman"/>
                <w:sz w:val="24"/>
                <w:szCs w:val="24"/>
              </w:rPr>
              <w:t xml:space="preserve">численности </w:t>
            </w:r>
            <w:r w:rsidR="00964CB0" w:rsidRPr="00C04E3E">
              <w:rPr>
                <w:rFonts w:ascii="Times New Roman" w:hAnsi="Times New Roman"/>
                <w:sz w:val="24"/>
                <w:szCs w:val="24"/>
              </w:rPr>
              <w:lastRenderedPageBreak/>
              <w:t>детей в возрасте от 3 до 7 лет</w:t>
            </w:r>
            <w:r w:rsidR="00735A8E" w:rsidRPr="00C04E3E">
              <w:rPr>
                <w:rFonts w:ascii="Times New Roman" w:hAnsi="Times New Roman"/>
                <w:sz w:val="24"/>
                <w:szCs w:val="24"/>
              </w:rPr>
              <w:t>, находящихся в очереди на получение в текущем году дошкольного образования</w:t>
            </w:r>
          </w:p>
        </w:tc>
        <w:tc>
          <w:tcPr>
            <w:tcW w:w="1330" w:type="dxa"/>
            <w:shd w:val="clear" w:color="auto" w:fill="FFFFFF"/>
          </w:tcPr>
          <w:p w14:paraId="055A2C9B" w14:textId="77777777" w:rsidR="00964CB0" w:rsidRPr="00C04E3E" w:rsidRDefault="00A70AC5" w:rsidP="00D824E5">
            <w:pPr>
              <w:widowControl w:val="0"/>
              <w:autoSpaceDE w:val="0"/>
              <w:autoSpaceDN w:val="0"/>
              <w:adjustRightInd w:val="0"/>
              <w:spacing w:after="0" w:line="240" w:lineRule="auto"/>
              <w:jc w:val="center"/>
              <w:rPr>
                <w:rFonts w:ascii="Times New Roman" w:hAnsi="Times New Roman"/>
                <w:sz w:val="24"/>
                <w:szCs w:val="24"/>
              </w:rPr>
            </w:pPr>
            <w:r w:rsidRPr="00C04E3E">
              <w:rPr>
                <w:rFonts w:ascii="Times New Roman" w:hAnsi="Times New Roman"/>
                <w:sz w:val="24"/>
                <w:szCs w:val="24"/>
              </w:rPr>
              <w:lastRenderedPageBreak/>
              <w:t>%</w:t>
            </w:r>
          </w:p>
        </w:tc>
        <w:tc>
          <w:tcPr>
            <w:tcW w:w="3714" w:type="dxa"/>
            <w:shd w:val="clear" w:color="auto" w:fill="FFFFFF"/>
          </w:tcPr>
          <w:p w14:paraId="6F6DF89E" w14:textId="77777777" w:rsidR="00A70AC5" w:rsidRPr="00C04E3E" w:rsidRDefault="00A70AC5"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 xml:space="preserve">П= </w:t>
            </w:r>
            <w:proofErr w:type="gramStart"/>
            <w:r w:rsidRPr="00C04E3E">
              <w:rPr>
                <w:rFonts w:ascii="Times New Roman" w:hAnsi="Times New Roman"/>
                <w:sz w:val="24"/>
                <w:szCs w:val="24"/>
              </w:rPr>
              <w:t>Ч</w:t>
            </w:r>
            <w:r w:rsidRPr="00C04E3E">
              <w:rPr>
                <w:rFonts w:ascii="Times New Roman" w:hAnsi="Times New Roman"/>
                <w:sz w:val="24"/>
                <w:szCs w:val="24"/>
                <w:vertAlign w:val="subscript"/>
              </w:rPr>
              <w:t>(</w:t>
            </w:r>
            <w:proofErr w:type="gramEnd"/>
            <w:r w:rsidRPr="00C04E3E">
              <w:rPr>
                <w:rFonts w:ascii="Times New Roman" w:hAnsi="Times New Roman"/>
                <w:sz w:val="24"/>
                <w:szCs w:val="24"/>
                <w:vertAlign w:val="subscript"/>
              </w:rPr>
              <w:t xml:space="preserve">3-7) </w:t>
            </w:r>
            <w:r w:rsidRPr="00C04E3E">
              <w:rPr>
                <w:rFonts w:ascii="Times New Roman" w:hAnsi="Times New Roman"/>
                <w:sz w:val="24"/>
                <w:szCs w:val="24"/>
              </w:rPr>
              <w:t>/ (Ч</w:t>
            </w:r>
            <w:r w:rsidRPr="00C04E3E">
              <w:rPr>
                <w:rFonts w:ascii="Times New Roman" w:hAnsi="Times New Roman"/>
                <w:sz w:val="24"/>
                <w:szCs w:val="24"/>
                <w:vertAlign w:val="subscript"/>
              </w:rPr>
              <w:t xml:space="preserve">(3-7) + </w:t>
            </w:r>
            <w:r w:rsidRPr="00C04E3E">
              <w:rPr>
                <w:rFonts w:ascii="Times New Roman" w:hAnsi="Times New Roman"/>
                <w:sz w:val="24"/>
                <w:szCs w:val="24"/>
              </w:rPr>
              <w:t>Ч</w:t>
            </w:r>
            <w:r w:rsidRPr="00C04E3E">
              <w:rPr>
                <w:rFonts w:ascii="Times New Roman" w:hAnsi="Times New Roman"/>
                <w:sz w:val="24"/>
                <w:szCs w:val="24"/>
                <w:vertAlign w:val="subscript"/>
              </w:rPr>
              <w:t>(очередь)</w:t>
            </w:r>
            <w:r w:rsidRPr="00C04E3E">
              <w:rPr>
                <w:rFonts w:ascii="Times New Roman" w:hAnsi="Times New Roman"/>
                <w:sz w:val="24"/>
                <w:szCs w:val="24"/>
              </w:rPr>
              <w:t>) х 100, где:</w:t>
            </w:r>
          </w:p>
          <w:p w14:paraId="68E7BC15" w14:textId="77777777" w:rsidR="00A70AC5" w:rsidRPr="00C04E3E" w:rsidRDefault="00A70AC5"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П – планируемый показатель;</w:t>
            </w:r>
          </w:p>
          <w:p w14:paraId="1D27670B" w14:textId="77777777" w:rsidR="00A70AC5" w:rsidRPr="00C04E3E" w:rsidRDefault="00A70AC5"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Ч</w:t>
            </w:r>
            <w:r w:rsidRPr="00C04E3E">
              <w:rPr>
                <w:rFonts w:ascii="Times New Roman" w:hAnsi="Times New Roman"/>
                <w:sz w:val="24"/>
                <w:szCs w:val="24"/>
                <w:vertAlign w:val="subscript"/>
              </w:rPr>
              <w:t xml:space="preserve">(3-7) </w:t>
            </w:r>
            <w:r w:rsidR="00A95F0C" w:rsidRPr="00C04E3E">
              <w:rPr>
                <w:rFonts w:ascii="Times New Roman" w:hAnsi="Times New Roman"/>
                <w:sz w:val="24"/>
                <w:szCs w:val="24"/>
              </w:rPr>
              <w:t>– численность детей в </w:t>
            </w:r>
            <w:r w:rsidRPr="00C04E3E">
              <w:rPr>
                <w:rFonts w:ascii="Times New Roman" w:hAnsi="Times New Roman"/>
                <w:sz w:val="24"/>
                <w:szCs w:val="24"/>
              </w:rPr>
              <w:t>возрасте от 3 до 7 лет, получающих дошкольное образование в текущем году;</w:t>
            </w:r>
          </w:p>
          <w:p w14:paraId="0BA8DCAD" w14:textId="77777777" w:rsidR="00964CB0" w:rsidRPr="00C04E3E" w:rsidRDefault="00A70AC5" w:rsidP="00D824E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Ч</w:t>
            </w:r>
            <w:r w:rsidRPr="00C04E3E">
              <w:rPr>
                <w:rFonts w:ascii="Times New Roman" w:hAnsi="Times New Roman"/>
                <w:sz w:val="24"/>
                <w:szCs w:val="24"/>
                <w:vertAlign w:val="subscript"/>
              </w:rPr>
              <w:t xml:space="preserve">(очередь) </w:t>
            </w:r>
            <w:r w:rsidRPr="00C04E3E">
              <w:rPr>
                <w:rFonts w:ascii="Times New Roman" w:hAnsi="Times New Roman"/>
                <w:sz w:val="24"/>
                <w:szCs w:val="24"/>
              </w:rPr>
              <w:t>– численность детей в возрасте от 3 до 7 лет, находящихся в очер</w:t>
            </w:r>
            <w:r w:rsidR="009E693A" w:rsidRPr="00C04E3E">
              <w:rPr>
                <w:rFonts w:ascii="Times New Roman" w:hAnsi="Times New Roman"/>
                <w:sz w:val="24"/>
                <w:szCs w:val="24"/>
              </w:rPr>
              <w:t xml:space="preserve">еди на </w:t>
            </w:r>
            <w:r w:rsidR="009E693A" w:rsidRPr="00C04E3E">
              <w:rPr>
                <w:rFonts w:ascii="Times New Roman" w:hAnsi="Times New Roman"/>
                <w:sz w:val="24"/>
                <w:szCs w:val="24"/>
              </w:rPr>
              <w:lastRenderedPageBreak/>
              <w:t xml:space="preserve">получение в текущем году </w:t>
            </w:r>
            <w:r w:rsidRPr="00C04E3E">
              <w:rPr>
                <w:rFonts w:ascii="Times New Roman" w:hAnsi="Times New Roman"/>
                <w:sz w:val="24"/>
                <w:szCs w:val="24"/>
              </w:rPr>
              <w:t>дошкольного образования</w:t>
            </w:r>
          </w:p>
        </w:tc>
        <w:tc>
          <w:tcPr>
            <w:tcW w:w="3119" w:type="dxa"/>
            <w:shd w:val="clear" w:color="auto" w:fill="FFFFFF"/>
          </w:tcPr>
          <w:p w14:paraId="68269DDB" w14:textId="77777777" w:rsidR="009E693A" w:rsidRPr="00C04E3E" w:rsidRDefault="009E693A"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lastRenderedPageBreak/>
              <w:t>Данные ЕИС,</w:t>
            </w:r>
          </w:p>
          <w:p w14:paraId="2C82BF90" w14:textId="77777777" w:rsidR="00964CB0" w:rsidRPr="00C04E3E" w:rsidRDefault="009E693A" w:rsidP="00D824E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Федерального сегмента электронной очереди</w:t>
            </w:r>
          </w:p>
        </w:tc>
        <w:tc>
          <w:tcPr>
            <w:tcW w:w="2977" w:type="dxa"/>
            <w:tcBorders>
              <w:right w:val="single" w:sz="4" w:space="0" w:color="auto"/>
            </w:tcBorders>
            <w:shd w:val="clear" w:color="auto" w:fill="FFFFFF"/>
          </w:tcPr>
          <w:p w14:paraId="2EFBCB75" w14:textId="77777777" w:rsidR="00964CB0" w:rsidRPr="00C04E3E" w:rsidRDefault="008111FC" w:rsidP="00D824E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ежеквартально</w:t>
            </w:r>
          </w:p>
        </w:tc>
      </w:tr>
      <w:tr w:rsidR="00964CB0" w:rsidRPr="00C04E3E" w14:paraId="069E9406" w14:textId="77777777" w:rsidTr="003B697F">
        <w:trPr>
          <w:trHeight w:val="250"/>
        </w:trPr>
        <w:tc>
          <w:tcPr>
            <w:tcW w:w="738" w:type="dxa"/>
            <w:shd w:val="clear" w:color="auto" w:fill="FFFFFF"/>
          </w:tcPr>
          <w:p w14:paraId="35271FCE" w14:textId="77777777" w:rsidR="00964CB0" w:rsidRPr="00C04E3E" w:rsidRDefault="00DE3B51"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1.4</w:t>
            </w:r>
          </w:p>
        </w:tc>
        <w:tc>
          <w:tcPr>
            <w:tcW w:w="2894" w:type="dxa"/>
            <w:shd w:val="clear" w:color="auto" w:fill="FFFFFF"/>
          </w:tcPr>
          <w:p w14:paraId="38FBF9F4" w14:textId="77777777" w:rsidR="00964CB0" w:rsidRPr="00C04E3E" w:rsidRDefault="00964CB0"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Доступность дошкольного обра</w:t>
            </w:r>
            <w:r w:rsidR="00EE3015" w:rsidRPr="00C04E3E">
              <w:rPr>
                <w:rFonts w:ascii="Times New Roman" w:eastAsia="Times New Roman" w:hAnsi="Times New Roman"/>
                <w:sz w:val="24"/>
                <w:szCs w:val="24"/>
              </w:rPr>
              <w:t>зования для детей в возрасте от</w:t>
            </w:r>
            <w:r w:rsidR="00EE3015" w:rsidRPr="00C04E3E">
              <w:rPr>
                <w:rFonts w:ascii="Times New Roman" w:eastAsia="Times New Roman" w:hAnsi="Times New Roman"/>
                <w:sz w:val="24"/>
                <w:szCs w:val="24"/>
                <w:lang w:val="en-US"/>
              </w:rPr>
              <w:t> </w:t>
            </w:r>
            <w:r w:rsidRPr="00C04E3E">
              <w:rPr>
                <w:rFonts w:ascii="Times New Roman" w:eastAsia="Times New Roman" w:hAnsi="Times New Roman"/>
                <w:sz w:val="24"/>
                <w:szCs w:val="24"/>
              </w:rPr>
              <w:t>полутора до трех лет</w:t>
            </w:r>
          </w:p>
        </w:tc>
        <w:tc>
          <w:tcPr>
            <w:tcW w:w="1330" w:type="dxa"/>
            <w:shd w:val="clear" w:color="auto" w:fill="FFFFFF"/>
          </w:tcPr>
          <w:p w14:paraId="35B0D07F" w14:textId="77777777" w:rsidR="00964CB0" w:rsidRPr="00C04E3E" w:rsidRDefault="009E693A" w:rsidP="00D824E5">
            <w:pPr>
              <w:widowControl w:val="0"/>
              <w:autoSpaceDE w:val="0"/>
              <w:autoSpaceDN w:val="0"/>
              <w:adjustRightInd w:val="0"/>
              <w:spacing w:after="0" w:line="240" w:lineRule="auto"/>
              <w:jc w:val="center"/>
              <w:rPr>
                <w:rFonts w:ascii="Times New Roman" w:hAnsi="Times New Roman"/>
                <w:sz w:val="24"/>
                <w:szCs w:val="24"/>
              </w:rPr>
            </w:pPr>
            <w:r w:rsidRPr="00C04E3E">
              <w:rPr>
                <w:rFonts w:ascii="Times New Roman" w:hAnsi="Times New Roman"/>
                <w:sz w:val="24"/>
                <w:szCs w:val="24"/>
              </w:rPr>
              <w:t>%</w:t>
            </w:r>
          </w:p>
        </w:tc>
        <w:tc>
          <w:tcPr>
            <w:tcW w:w="3714" w:type="dxa"/>
            <w:shd w:val="clear" w:color="auto" w:fill="FFFFFF"/>
          </w:tcPr>
          <w:p w14:paraId="5B3B5D38" w14:textId="77777777" w:rsidR="009E693A" w:rsidRPr="00C04E3E" w:rsidRDefault="009E693A"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П = Ч</w:t>
            </w:r>
            <w:r w:rsidRPr="00C04E3E">
              <w:rPr>
                <w:rFonts w:ascii="Times New Roman" w:hAnsi="Times New Roman"/>
                <w:sz w:val="24"/>
                <w:szCs w:val="24"/>
                <w:vertAlign w:val="subscript"/>
              </w:rPr>
              <w:t>(2м-3л)</w:t>
            </w:r>
            <w:r w:rsidRPr="00C04E3E">
              <w:rPr>
                <w:rFonts w:ascii="Times New Roman" w:hAnsi="Times New Roman"/>
                <w:sz w:val="24"/>
                <w:szCs w:val="24"/>
              </w:rPr>
              <w:t xml:space="preserve"> / (Ч</w:t>
            </w:r>
            <w:r w:rsidRPr="00C04E3E">
              <w:rPr>
                <w:rFonts w:ascii="Times New Roman" w:hAnsi="Times New Roman"/>
                <w:sz w:val="24"/>
                <w:szCs w:val="24"/>
                <w:vertAlign w:val="subscript"/>
              </w:rPr>
              <w:t>(2м-3л)</w:t>
            </w:r>
            <w:r w:rsidRPr="00C04E3E">
              <w:rPr>
                <w:rFonts w:ascii="Times New Roman" w:hAnsi="Times New Roman"/>
                <w:sz w:val="24"/>
                <w:szCs w:val="24"/>
              </w:rPr>
              <w:t xml:space="preserve"> + Ч</w:t>
            </w:r>
            <w:r w:rsidRPr="00C04E3E">
              <w:rPr>
                <w:rFonts w:ascii="Times New Roman" w:hAnsi="Times New Roman"/>
                <w:sz w:val="24"/>
                <w:szCs w:val="24"/>
                <w:vertAlign w:val="subscript"/>
              </w:rPr>
              <w:t>(учет)</w:t>
            </w:r>
            <w:r w:rsidRPr="00C04E3E">
              <w:rPr>
                <w:rFonts w:ascii="Times New Roman" w:hAnsi="Times New Roman"/>
                <w:sz w:val="24"/>
                <w:szCs w:val="24"/>
              </w:rPr>
              <w:t>) х 100, где:</w:t>
            </w:r>
          </w:p>
          <w:p w14:paraId="0F741952" w14:textId="77777777" w:rsidR="009E693A" w:rsidRPr="00C04E3E" w:rsidRDefault="009E693A"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П – планируемый показатель;</w:t>
            </w:r>
          </w:p>
          <w:p w14:paraId="73FC0872" w14:textId="77777777" w:rsidR="009E693A" w:rsidRPr="00C04E3E" w:rsidRDefault="009E693A"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Ч</w:t>
            </w:r>
            <w:r w:rsidRPr="00C04E3E">
              <w:rPr>
                <w:rFonts w:ascii="Times New Roman" w:hAnsi="Times New Roman"/>
                <w:sz w:val="24"/>
                <w:szCs w:val="24"/>
                <w:vertAlign w:val="subscript"/>
              </w:rPr>
              <w:t xml:space="preserve">(2м-3л) </w:t>
            </w:r>
            <w:r w:rsidR="005965B4" w:rsidRPr="00C04E3E">
              <w:rPr>
                <w:rFonts w:ascii="Times New Roman" w:hAnsi="Times New Roman"/>
                <w:sz w:val="24"/>
                <w:szCs w:val="24"/>
              </w:rPr>
              <w:t>– численность детей в </w:t>
            </w:r>
            <w:r w:rsidR="00A95F0C" w:rsidRPr="00C04E3E">
              <w:rPr>
                <w:rFonts w:ascii="Times New Roman" w:hAnsi="Times New Roman"/>
                <w:sz w:val="24"/>
                <w:szCs w:val="24"/>
              </w:rPr>
              <w:t>возрасте от 2 месяцев до 3 </w:t>
            </w:r>
            <w:r w:rsidRPr="00C04E3E">
              <w:rPr>
                <w:rFonts w:ascii="Times New Roman" w:hAnsi="Times New Roman"/>
                <w:sz w:val="24"/>
                <w:szCs w:val="24"/>
              </w:rPr>
              <w:t>лет, которым предоставлена возможность получать услугу дошкольного образования;</w:t>
            </w:r>
          </w:p>
          <w:p w14:paraId="26DCFD52" w14:textId="77777777" w:rsidR="009E693A" w:rsidRPr="00C04E3E" w:rsidRDefault="009E693A"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Ч</w:t>
            </w:r>
            <w:r w:rsidRPr="00C04E3E">
              <w:rPr>
                <w:rFonts w:ascii="Times New Roman" w:hAnsi="Times New Roman"/>
                <w:sz w:val="24"/>
                <w:szCs w:val="24"/>
                <w:vertAlign w:val="subscript"/>
              </w:rPr>
              <w:t>(учет)</w:t>
            </w:r>
            <w:r w:rsidR="005965B4" w:rsidRPr="00C04E3E">
              <w:rPr>
                <w:rFonts w:ascii="Times New Roman" w:hAnsi="Times New Roman"/>
                <w:sz w:val="24"/>
                <w:szCs w:val="24"/>
              </w:rPr>
              <w:t xml:space="preserve"> – численность детей в </w:t>
            </w:r>
            <w:r w:rsidR="00A95F0C" w:rsidRPr="00C04E3E">
              <w:rPr>
                <w:rFonts w:ascii="Times New Roman" w:hAnsi="Times New Roman"/>
                <w:sz w:val="24"/>
                <w:szCs w:val="24"/>
              </w:rPr>
              <w:t>возрасте от 2 месяцев до 3 </w:t>
            </w:r>
            <w:r w:rsidRPr="00C04E3E">
              <w:rPr>
                <w:rFonts w:ascii="Times New Roman" w:hAnsi="Times New Roman"/>
                <w:sz w:val="24"/>
                <w:szCs w:val="24"/>
              </w:rPr>
              <w:t>лет, состоящих на у</w:t>
            </w:r>
            <w:r w:rsidR="005965B4" w:rsidRPr="00C04E3E">
              <w:rPr>
                <w:rFonts w:ascii="Times New Roman" w:hAnsi="Times New Roman"/>
                <w:sz w:val="24"/>
                <w:szCs w:val="24"/>
              </w:rPr>
              <w:t>чете для предоставления места в </w:t>
            </w:r>
            <w:r w:rsidRPr="00C04E3E">
              <w:rPr>
                <w:rFonts w:ascii="Times New Roman" w:hAnsi="Times New Roman"/>
                <w:sz w:val="24"/>
                <w:szCs w:val="24"/>
              </w:rPr>
              <w:t>дошкольн</w:t>
            </w:r>
            <w:r w:rsidR="007A5367" w:rsidRPr="00C04E3E">
              <w:rPr>
                <w:rFonts w:ascii="Times New Roman" w:hAnsi="Times New Roman"/>
                <w:sz w:val="24"/>
                <w:szCs w:val="24"/>
              </w:rPr>
              <w:t>ом образовательном учреждении с</w:t>
            </w:r>
            <w:r w:rsidR="007A5367" w:rsidRPr="00C04E3E">
              <w:rPr>
                <w:rFonts w:ascii="Times New Roman" w:hAnsi="Times New Roman"/>
                <w:sz w:val="24"/>
                <w:szCs w:val="24"/>
                <w:lang w:val="en-US"/>
              </w:rPr>
              <w:t> </w:t>
            </w:r>
            <w:r w:rsidRPr="00C04E3E">
              <w:rPr>
                <w:rFonts w:ascii="Times New Roman" w:hAnsi="Times New Roman"/>
                <w:sz w:val="24"/>
                <w:szCs w:val="24"/>
              </w:rPr>
              <w:t xml:space="preserve">предпочтительной датой приёма в текущем году (актуальный спрос), </w:t>
            </w:r>
          </w:p>
          <w:p w14:paraId="06EEE8AB" w14:textId="77777777" w:rsidR="00964CB0" w:rsidRPr="00C04E3E" w:rsidRDefault="009E693A" w:rsidP="00D824E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с учетом прироста по</w:t>
            </w:r>
            <w:r w:rsidR="005965B4" w:rsidRPr="00C04E3E">
              <w:rPr>
                <w:rFonts w:ascii="Times New Roman" w:hAnsi="Times New Roman"/>
                <w:sz w:val="24"/>
                <w:szCs w:val="24"/>
              </w:rPr>
              <w:t> </w:t>
            </w:r>
            <w:r w:rsidRPr="00C04E3E">
              <w:rPr>
                <w:rFonts w:ascii="Times New Roman" w:hAnsi="Times New Roman"/>
                <w:sz w:val="24"/>
                <w:szCs w:val="24"/>
              </w:rPr>
              <w:t>данным государственной статистики</w:t>
            </w:r>
          </w:p>
        </w:tc>
        <w:tc>
          <w:tcPr>
            <w:tcW w:w="3119" w:type="dxa"/>
            <w:shd w:val="clear" w:color="auto" w:fill="FFFFFF"/>
          </w:tcPr>
          <w:p w14:paraId="16608C3D" w14:textId="77777777" w:rsidR="009E693A" w:rsidRPr="00C04E3E" w:rsidRDefault="009E693A"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Данные ЕИС,</w:t>
            </w:r>
          </w:p>
          <w:p w14:paraId="10F0C8C5" w14:textId="77777777" w:rsidR="00964CB0" w:rsidRPr="00C04E3E" w:rsidRDefault="009E693A" w:rsidP="00D824E5">
            <w:pPr>
              <w:spacing w:after="0" w:line="240" w:lineRule="auto"/>
              <w:rPr>
                <w:rFonts w:ascii="Times New Roman" w:hAnsi="Times New Roman"/>
                <w:sz w:val="24"/>
                <w:szCs w:val="24"/>
              </w:rPr>
            </w:pPr>
            <w:r w:rsidRPr="00C04E3E">
              <w:rPr>
                <w:rFonts w:ascii="Times New Roman" w:hAnsi="Times New Roman"/>
                <w:sz w:val="24"/>
                <w:szCs w:val="24"/>
              </w:rPr>
              <w:t>Федерального сегмента электронной очереди</w:t>
            </w:r>
          </w:p>
        </w:tc>
        <w:tc>
          <w:tcPr>
            <w:tcW w:w="2977" w:type="dxa"/>
            <w:tcBorders>
              <w:right w:val="single" w:sz="4" w:space="0" w:color="auto"/>
            </w:tcBorders>
            <w:shd w:val="clear" w:color="auto" w:fill="FFFFFF"/>
          </w:tcPr>
          <w:p w14:paraId="0052E16C" w14:textId="77777777" w:rsidR="00964CB0" w:rsidRPr="00C04E3E" w:rsidRDefault="008111FC" w:rsidP="00D824E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раз в год</w:t>
            </w:r>
          </w:p>
        </w:tc>
      </w:tr>
      <w:tr w:rsidR="00360298" w:rsidRPr="00C04E3E" w14:paraId="47CCB080" w14:textId="77777777" w:rsidTr="003B697F">
        <w:trPr>
          <w:trHeight w:val="250"/>
        </w:trPr>
        <w:tc>
          <w:tcPr>
            <w:tcW w:w="738" w:type="dxa"/>
            <w:shd w:val="clear" w:color="auto" w:fill="FFFFFF"/>
          </w:tcPr>
          <w:p w14:paraId="0CA16EF8" w14:textId="77777777" w:rsidR="00360298" w:rsidRPr="00C04E3E" w:rsidRDefault="00DE3B51"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1.5</w:t>
            </w:r>
          </w:p>
        </w:tc>
        <w:tc>
          <w:tcPr>
            <w:tcW w:w="2894" w:type="dxa"/>
            <w:shd w:val="clear" w:color="auto" w:fill="FFFFFF"/>
          </w:tcPr>
          <w:p w14:paraId="282AD834" w14:textId="77777777" w:rsidR="00360298" w:rsidRPr="00C04E3E" w:rsidRDefault="00360298" w:rsidP="00D824E5">
            <w:pPr>
              <w:spacing w:after="0" w:line="240" w:lineRule="auto"/>
              <w:divId w:val="33700698"/>
              <w:rPr>
                <w:rFonts w:ascii="Times New Roman" w:hAnsi="Times New Roman"/>
                <w:sz w:val="24"/>
                <w:szCs w:val="24"/>
              </w:rPr>
            </w:pPr>
            <w:r w:rsidRPr="00C04E3E">
              <w:rPr>
                <w:rFonts w:ascii="Times New Roman" w:hAnsi="Times New Roman"/>
                <w:sz w:val="24"/>
                <w:szCs w:val="24"/>
              </w:rPr>
              <w:t>Отношение средней заработной платы педагогических работников дошкольны</w:t>
            </w:r>
            <w:r w:rsidR="005965B4" w:rsidRPr="00C04E3E">
              <w:rPr>
                <w:rFonts w:ascii="Times New Roman" w:hAnsi="Times New Roman"/>
                <w:sz w:val="24"/>
                <w:szCs w:val="24"/>
              </w:rPr>
              <w:t xml:space="preserve">х образовательных организаций к средней заработной плате в </w:t>
            </w:r>
            <w:r w:rsidRPr="00C04E3E">
              <w:rPr>
                <w:rFonts w:ascii="Times New Roman" w:hAnsi="Times New Roman"/>
                <w:sz w:val="24"/>
                <w:szCs w:val="24"/>
              </w:rPr>
              <w:t>общ</w:t>
            </w:r>
            <w:r w:rsidR="005965B4" w:rsidRPr="00C04E3E">
              <w:rPr>
                <w:rFonts w:ascii="Times New Roman" w:hAnsi="Times New Roman"/>
                <w:sz w:val="24"/>
                <w:szCs w:val="24"/>
              </w:rPr>
              <w:t>еобразовательных организациях в </w:t>
            </w:r>
            <w:r w:rsidRPr="00C04E3E">
              <w:rPr>
                <w:rFonts w:ascii="Times New Roman" w:hAnsi="Times New Roman"/>
                <w:sz w:val="24"/>
                <w:szCs w:val="24"/>
              </w:rPr>
              <w:t>Московской области</w:t>
            </w:r>
          </w:p>
        </w:tc>
        <w:tc>
          <w:tcPr>
            <w:tcW w:w="1330" w:type="dxa"/>
            <w:shd w:val="clear" w:color="auto" w:fill="FFFFFF"/>
          </w:tcPr>
          <w:p w14:paraId="0EB507B7" w14:textId="77777777" w:rsidR="00360298" w:rsidRPr="00C04E3E" w:rsidRDefault="00360298" w:rsidP="00D824E5">
            <w:pPr>
              <w:widowControl w:val="0"/>
              <w:autoSpaceDE w:val="0"/>
              <w:autoSpaceDN w:val="0"/>
              <w:adjustRightInd w:val="0"/>
              <w:spacing w:after="0" w:line="240" w:lineRule="auto"/>
              <w:jc w:val="center"/>
              <w:rPr>
                <w:rFonts w:ascii="Times New Roman" w:hAnsi="Times New Roman"/>
                <w:sz w:val="24"/>
                <w:szCs w:val="24"/>
              </w:rPr>
            </w:pPr>
            <w:r w:rsidRPr="00C04E3E">
              <w:rPr>
                <w:rFonts w:ascii="Times New Roman" w:hAnsi="Times New Roman"/>
                <w:sz w:val="24"/>
                <w:szCs w:val="24"/>
              </w:rPr>
              <w:t>%</w:t>
            </w:r>
          </w:p>
        </w:tc>
        <w:tc>
          <w:tcPr>
            <w:tcW w:w="3714" w:type="dxa"/>
            <w:shd w:val="clear" w:color="auto" w:fill="FFFFFF"/>
          </w:tcPr>
          <w:p w14:paraId="51F5B7E1" w14:textId="77777777" w:rsidR="00360298" w:rsidRPr="00C04E3E" w:rsidRDefault="00360298"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П = З(</w:t>
            </w:r>
            <w:proofErr w:type="spellStart"/>
            <w:r w:rsidRPr="00C04E3E">
              <w:rPr>
                <w:rFonts w:ascii="Times New Roman" w:hAnsi="Times New Roman"/>
                <w:sz w:val="24"/>
                <w:szCs w:val="24"/>
              </w:rPr>
              <w:t>мун</w:t>
            </w:r>
            <w:proofErr w:type="spellEnd"/>
            <w:r w:rsidRPr="00C04E3E">
              <w:rPr>
                <w:rFonts w:ascii="Times New Roman" w:hAnsi="Times New Roman"/>
                <w:sz w:val="24"/>
                <w:szCs w:val="24"/>
              </w:rPr>
              <w:t>) / З(о) х 100, где:</w:t>
            </w:r>
          </w:p>
          <w:p w14:paraId="5A9C245E" w14:textId="77777777" w:rsidR="00360298" w:rsidRPr="00C04E3E" w:rsidRDefault="00360298"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П – планируемый показатель;</w:t>
            </w:r>
          </w:p>
          <w:p w14:paraId="332C026A" w14:textId="77777777" w:rsidR="00360298" w:rsidRPr="00C04E3E" w:rsidRDefault="00360298"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З(</w:t>
            </w:r>
            <w:proofErr w:type="spellStart"/>
            <w:r w:rsidRPr="00C04E3E">
              <w:rPr>
                <w:rFonts w:ascii="Times New Roman" w:hAnsi="Times New Roman"/>
                <w:sz w:val="24"/>
                <w:szCs w:val="24"/>
              </w:rPr>
              <w:t>мун</w:t>
            </w:r>
            <w:proofErr w:type="spellEnd"/>
            <w:r w:rsidRPr="00C04E3E">
              <w:rPr>
                <w:rFonts w:ascii="Times New Roman" w:hAnsi="Times New Roman"/>
                <w:sz w:val="24"/>
                <w:szCs w:val="24"/>
              </w:rPr>
              <w:t>) – среднемесячная заработная плата педагогических работников муниципальных дошкольных образовательных организаций;</w:t>
            </w:r>
          </w:p>
          <w:p w14:paraId="3A65754C" w14:textId="77777777" w:rsidR="00360298" w:rsidRPr="00C04E3E" w:rsidRDefault="00360298"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З(о)– ср</w:t>
            </w:r>
            <w:r w:rsidR="00610A3D" w:rsidRPr="00C04E3E">
              <w:rPr>
                <w:rFonts w:ascii="Times New Roman" w:hAnsi="Times New Roman"/>
                <w:sz w:val="24"/>
                <w:szCs w:val="24"/>
              </w:rPr>
              <w:t>еднемесячная заработная плата в</w:t>
            </w:r>
            <w:r w:rsidRPr="00C04E3E">
              <w:rPr>
                <w:rFonts w:ascii="Times New Roman" w:hAnsi="Times New Roman"/>
                <w:sz w:val="24"/>
                <w:szCs w:val="24"/>
              </w:rPr>
              <w:t xml:space="preserve"> сфере общего образ</w:t>
            </w:r>
            <w:r w:rsidR="005965B4" w:rsidRPr="00C04E3E">
              <w:rPr>
                <w:rFonts w:ascii="Times New Roman" w:hAnsi="Times New Roman"/>
                <w:sz w:val="24"/>
                <w:szCs w:val="24"/>
              </w:rPr>
              <w:t>ования в Московской области</w:t>
            </w:r>
          </w:p>
        </w:tc>
        <w:tc>
          <w:tcPr>
            <w:tcW w:w="3119" w:type="dxa"/>
            <w:shd w:val="clear" w:color="auto" w:fill="FFFFFF"/>
          </w:tcPr>
          <w:p w14:paraId="6151C7D0" w14:textId="77777777" w:rsidR="00360298" w:rsidRPr="00C04E3E" w:rsidRDefault="00360298"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Данные государственной статистики</w:t>
            </w:r>
          </w:p>
        </w:tc>
        <w:tc>
          <w:tcPr>
            <w:tcW w:w="2977" w:type="dxa"/>
            <w:tcBorders>
              <w:right w:val="single" w:sz="4" w:space="0" w:color="auto"/>
            </w:tcBorders>
            <w:shd w:val="clear" w:color="auto" w:fill="FFFFFF"/>
          </w:tcPr>
          <w:p w14:paraId="196B6349" w14:textId="77777777" w:rsidR="00360298" w:rsidRPr="00C04E3E" w:rsidRDefault="008111FC" w:rsidP="00D824E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раз в квартал</w:t>
            </w:r>
          </w:p>
        </w:tc>
      </w:tr>
      <w:tr w:rsidR="00F52CA8" w:rsidRPr="00C04E3E" w14:paraId="52E4A72D" w14:textId="77777777" w:rsidTr="003B697F">
        <w:trPr>
          <w:trHeight w:val="250"/>
        </w:trPr>
        <w:tc>
          <w:tcPr>
            <w:tcW w:w="738" w:type="dxa"/>
            <w:shd w:val="clear" w:color="auto" w:fill="FFFFFF"/>
          </w:tcPr>
          <w:p w14:paraId="129BF532" w14:textId="77777777" w:rsidR="00F52CA8" w:rsidRPr="00C04E3E" w:rsidRDefault="00DE3B51"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lastRenderedPageBreak/>
              <w:t>1.6</w:t>
            </w:r>
          </w:p>
        </w:tc>
        <w:tc>
          <w:tcPr>
            <w:tcW w:w="2894" w:type="dxa"/>
            <w:shd w:val="clear" w:color="auto" w:fill="FFFFFF"/>
          </w:tcPr>
          <w:p w14:paraId="041A38B7" w14:textId="77777777" w:rsidR="00F52CA8" w:rsidRPr="00C04E3E" w:rsidRDefault="00F52CA8" w:rsidP="00D824E5">
            <w:pPr>
              <w:spacing w:after="0" w:line="240" w:lineRule="auto"/>
              <w:rPr>
                <w:rFonts w:ascii="Times New Roman" w:hAnsi="Times New Roman"/>
                <w:sz w:val="24"/>
                <w:szCs w:val="24"/>
              </w:rPr>
            </w:pPr>
            <w:r w:rsidRPr="00C04E3E">
              <w:rPr>
                <w:rFonts w:ascii="Times New Roman" w:eastAsia="Times New Roman" w:hAnsi="Times New Roman"/>
                <w:sz w:val="24"/>
                <w:szCs w:val="24"/>
              </w:rPr>
              <w:t>Создано не мен</w:t>
            </w:r>
            <w:r w:rsidR="0042431A" w:rsidRPr="00C04E3E">
              <w:rPr>
                <w:rFonts w:ascii="Times New Roman" w:eastAsia="Times New Roman" w:hAnsi="Times New Roman"/>
                <w:sz w:val="24"/>
                <w:szCs w:val="24"/>
              </w:rPr>
              <w:t>ее 90</w:t>
            </w:r>
            <w:r w:rsidR="0042431A" w:rsidRPr="00C04E3E">
              <w:rPr>
                <w:rFonts w:ascii="Times New Roman" w:eastAsia="Times New Roman" w:hAnsi="Times New Roman"/>
                <w:sz w:val="24"/>
                <w:szCs w:val="24"/>
                <w:lang w:val="en-US"/>
              </w:rPr>
              <w:t> </w:t>
            </w:r>
            <w:r w:rsidRPr="00C04E3E">
              <w:rPr>
                <w:rFonts w:ascii="Times New Roman" w:eastAsia="Times New Roman" w:hAnsi="Times New Roman"/>
                <w:sz w:val="24"/>
                <w:szCs w:val="24"/>
              </w:rPr>
              <w:t>тыс. доп</w:t>
            </w:r>
            <w:r w:rsidR="005965B4" w:rsidRPr="00C04E3E">
              <w:rPr>
                <w:rFonts w:ascii="Times New Roman" w:eastAsia="Times New Roman" w:hAnsi="Times New Roman"/>
                <w:sz w:val="24"/>
                <w:szCs w:val="24"/>
              </w:rPr>
              <w:t>олнительных мест, в том числе с </w:t>
            </w:r>
            <w:r w:rsidRPr="00C04E3E">
              <w:rPr>
                <w:rFonts w:ascii="Times New Roman" w:eastAsia="Times New Roman" w:hAnsi="Times New Roman"/>
                <w:sz w:val="24"/>
                <w:szCs w:val="24"/>
              </w:rPr>
              <w:t>обеспечением необходимых условий пребывания д</w:t>
            </w:r>
            <w:r w:rsidR="005965B4" w:rsidRPr="00C04E3E">
              <w:rPr>
                <w:rFonts w:ascii="Times New Roman" w:eastAsia="Times New Roman" w:hAnsi="Times New Roman"/>
                <w:sz w:val="24"/>
                <w:szCs w:val="24"/>
              </w:rPr>
              <w:t>етей с ОВЗ и детей-инвалидов, в </w:t>
            </w:r>
            <w:r w:rsidRPr="00C04E3E">
              <w:rPr>
                <w:rFonts w:ascii="Times New Roman" w:eastAsia="Times New Roman" w:hAnsi="Times New Roman"/>
                <w:sz w:val="24"/>
                <w:szCs w:val="24"/>
              </w:rPr>
              <w:t>организациях, осуществляющих образовательную деятельность</w:t>
            </w:r>
            <w:r w:rsidR="00723B9E" w:rsidRPr="00C04E3E">
              <w:rPr>
                <w:rFonts w:ascii="Times New Roman" w:eastAsia="Times New Roman" w:hAnsi="Times New Roman"/>
                <w:sz w:val="24"/>
                <w:szCs w:val="24"/>
              </w:rPr>
              <w:t xml:space="preserve"> </w:t>
            </w:r>
            <w:r w:rsidR="005965B4" w:rsidRPr="00C04E3E">
              <w:rPr>
                <w:rFonts w:ascii="Times New Roman" w:eastAsia="Times New Roman" w:hAnsi="Times New Roman"/>
                <w:sz w:val="24"/>
                <w:szCs w:val="24"/>
              </w:rPr>
              <w:t>по </w:t>
            </w:r>
            <w:r w:rsidRPr="00C04E3E">
              <w:rPr>
                <w:rFonts w:ascii="Times New Roman" w:eastAsia="Times New Roman" w:hAnsi="Times New Roman"/>
                <w:sz w:val="24"/>
                <w:szCs w:val="24"/>
              </w:rPr>
              <w:t>образовательным программам дошкольного образ</w:t>
            </w:r>
            <w:r w:rsidR="005965B4" w:rsidRPr="00C04E3E">
              <w:rPr>
                <w:rFonts w:ascii="Times New Roman" w:eastAsia="Times New Roman" w:hAnsi="Times New Roman"/>
                <w:sz w:val="24"/>
                <w:szCs w:val="24"/>
              </w:rPr>
              <w:t>ования, для детей в возрасте до </w:t>
            </w:r>
            <w:r w:rsidRPr="00C04E3E">
              <w:rPr>
                <w:rFonts w:ascii="Times New Roman" w:eastAsia="Times New Roman" w:hAnsi="Times New Roman"/>
                <w:sz w:val="24"/>
                <w:szCs w:val="24"/>
              </w:rPr>
              <w:t>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w:t>
            </w:r>
            <w:r w:rsidR="005965B4" w:rsidRPr="00C04E3E">
              <w:rPr>
                <w:rFonts w:ascii="Times New Roman" w:eastAsia="Times New Roman" w:hAnsi="Times New Roman"/>
                <w:sz w:val="24"/>
                <w:szCs w:val="24"/>
              </w:rPr>
              <w:t>дерации, в том числе входящих в </w:t>
            </w:r>
            <w:r w:rsidRPr="00C04E3E">
              <w:rPr>
                <w:rFonts w:ascii="Times New Roman" w:eastAsia="Times New Roman" w:hAnsi="Times New Roman"/>
                <w:sz w:val="24"/>
                <w:szCs w:val="24"/>
              </w:rPr>
              <w:t>состав</w:t>
            </w:r>
            <w:r w:rsidR="005965B4" w:rsidRPr="00C04E3E">
              <w:rPr>
                <w:rFonts w:ascii="Times New Roman" w:eastAsia="Times New Roman" w:hAnsi="Times New Roman"/>
                <w:sz w:val="24"/>
                <w:szCs w:val="24"/>
              </w:rPr>
              <w:t xml:space="preserve"> Дальневосточного и </w:t>
            </w:r>
            <w:r w:rsidR="005117B7" w:rsidRPr="00C04E3E">
              <w:rPr>
                <w:rFonts w:ascii="Times New Roman" w:eastAsia="Times New Roman" w:hAnsi="Times New Roman"/>
                <w:sz w:val="24"/>
                <w:szCs w:val="24"/>
              </w:rPr>
              <w:t>Северо-</w:t>
            </w:r>
            <w:r w:rsidRPr="00C04E3E">
              <w:rPr>
                <w:rFonts w:ascii="Times New Roman" w:eastAsia="Times New Roman" w:hAnsi="Times New Roman"/>
                <w:sz w:val="24"/>
                <w:szCs w:val="24"/>
              </w:rPr>
              <w:t>Кавказского федеральных округов</w:t>
            </w:r>
          </w:p>
        </w:tc>
        <w:tc>
          <w:tcPr>
            <w:tcW w:w="1330" w:type="dxa"/>
            <w:shd w:val="clear" w:color="auto" w:fill="FFFFFF"/>
          </w:tcPr>
          <w:p w14:paraId="7CFE64C5" w14:textId="77777777" w:rsidR="00F52CA8" w:rsidRPr="00C04E3E" w:rsidRDefault="00DE7213" w:rsidP="00D824E5">
            <w:pPr>
              <w:widowControl w:val="0"/>
              <w:autoSpaceDE w:val="0"/>
              <w:autoSpaceDN w:val="0"/>
              <w:adjustRightInd w:val="0"/>
              <w:spacing w:after="0" w:line="240" w:lineRule="auto"/>
              <w:jc w:val="center"/>
              <w:rPr>
                <w:rFonts w:ascii="Times New Roman" w:hAnsi="Times New Roman"/>
                <w:sz w:val="24"/>
                <w:szCs w:val="24"/>
              </w:rPr>
            </w:pPr>
            <w:r w:rsidRPr="00C04E3E">
              <w:rPr>
                <w:rFonts w:ascii="Times New Roman" w:hAnsi="Times New Roman"/>
                <w:sz w:val="24"/>
                <w:szCs w:val="24"/>
              </w:rPr>
              <w:t>Штук</w:t>
            </w:r>
          </w:p>
          <w:p w14:paraId="466CE4C8" w14:textId="77777777" w:rsidR="00F52CA8" w:rsidRPr="00C04E3E" w:rsidRDefault="00F52CA8" w:rsidP="00D824E5">
            <w:pPr>
              <w:widowControl w:val="0"/>
              <w:autoSpaceDE w:val="0"/>
              <w:autoSpaceDN w:val="0"/>
              <w:adjustRightInd w:val="0"/>
              <w:spacing w:after="0" w:line="240" w:lineRule="auto"/>
              <w:jc w:val="center"/>
              <w:rPr>
                <w:rFonts w:ascii="Times New Roman" w:hAnsi="Times New Roman"/>
                <w:sz w:val="24"/>
                <w:szCs w:val="24"/>
              </w:rPr>
            </w:pPr>
          </w:p>
        </w:tc>
        <w:tc>
          <w:tcPr>
            <w:tcW w:w="3714" w:type="dxa"/>
            <w:shd w:val="clear" w:color="auto" w:fill="FFFFFF"/>
          </w:tcPr>
          <w:p w14:paraId="5A91B960" w14:textId="77777777" w:rsidR="00F52CA8" w:rsidRPr="00C04E3E" w:rsidRDefault="00A00236"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В соответствии с данными Министерства строительного комплекса Московской об</w:t>
            </w:r>
            <w:r w:rsidR="005965B4" w:rsidRPr="00C04E3E">
              <w:rPr>
                <w:rFonts w:ascii="Times New Roman" w:hAnsi="Times New Roman"/>
                <w:sz w:val="24"/>
                <w:szCs w:val="24"/>
              </w:rPr>
              <w:t>ласти и </w:t>
            </w:r>
            <w:r w:rsidRPr="00C04E3E">
              <w:rPr>
                <w:rFonts w:ascii="Times New Roman" w:hAnsi="Times New Roman"/>
                <w:sz w:val="24"/>
                <w:szCs w:val="24"/>
              </w:rPr>
              <w:t>муниципальных образований Московской области</w:t>
            </w:r>
          </w:p>
        </w:tc>
        <w:tc>
          <w:tcPr>
            <w:tcW w:w="3119" w:type="dxa"/>
            <w:shd w:val="clear" w:color="auto" w:fill="FFFFFF"/>
          </w:tcPr>
          <w:p w14:paraId="23818738" w14:textId="77777777" w:rsidR="00F52CA8" w:rsidRPr="00C04E3E" w:rsidRDefault="00F52CA8"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Ведомственные данные</w:t>
            </w:r>
          </w:p>
        </w:tc>
        <w:tc>
          <w:tcPr>
            <w:tcW w:w="2977" w:type="dxa"/>
            <w:tcBorders>
              <w:right w:val="single" w:sz="4" w:space="0" w:color="auto"/>
            </w:tcBorders>
            <w:shd w:val="clear" w:color="auto" w:fill="FFFFFF"/>
          </w:tcPr>
          <w:p w14:paraId="3B2D4609" w14:textId="77777777" w:rsidR="00F52CA8" w:rsidRPr="00C04E3E" w:rsidRDefault="005D4630" w:rsidP="00D824E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раз в год</w:t>
            </w:r>
          </w:p>
        </w:tc>
      </w:tr>
      <w:tr w:rsidR="00A00236" w:rsidRPr="00C04E3E" w14:paraId="7E5EBF78" w14:textId="77777777" w:rsidTr="003B697F">
        <w:trPr>
          <w:trHeight w:val="250"/>
        </w:trPr>
        <w:tc>
          <w:tcPr>
            <w:tcW w:w="738" w:type="dxa"/>
            <w:shd w:val="clear" w:color="auto" w:fill="FFFFFF"/>
          </w:tcPr>
          <w:p w14:paraId="28EE565F" w14:textId="77777777" w:rsidR="00A00236" w:rsidRPr="00C04E3E" w:rsidRDefault="00A00236"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1.7</w:t>
            </w:r>
          </w:p>
        </w:tc>
        <w:tc>
          <w:tcPr>
            <w:tcW w:w="2894" w:type="dxa"/>
            <w:shd w:val="clear" w:color="auto" w:fill="FFFFFF"/>
          </w:tcPr>
          <w:p w14:paraId="5A743900" w14:textId="77777777" w:rsidR="00A00236" w:rsidRPr="00C04E3E" w:rsidRDefault="00A00236"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Созданы дополнительные места в субъектах Российской Федерации д</w:t>
            </w:r>
            <w:r w:rsidR="005965B4" w:rsidRPr="00C04E3E">
              <w:rPr>
                <w:rFonts w:ascii="Times New Roman" w:eastAsia="Times New Roman" w:hAnsi="Times New Roman"/>
                <w:sz w:val="24"/>
                <w:szCs w:val="24"/>
              </w:rPr>
              <w:t>ля детей в возрасте от 1,5 до 3 </w:t>
            </w:r>
            <w:r w:rsidR="00EE3015" w:rsidRPr="00C04E3E">
              <w:rPr>
                <w:rFonts w:ascii="Times New Roman" w:eastAsia="Times New Roman" w:hAnsi="Times New Roman"/>
                <w:sz w:val="24"/>
                <w:szCs w:val="24"/>
              </w:rPr>
              <w:t>лет любой направленности в</w:t>
            </w:r>
            <w:r w:rsidR="00EE3015" w:rsidRPr="00C04E3E">
              <w:rPr>
                <w:rFonts w:ascii="Times New Roman" w:eastAsia="Times New Roman" w:hAnsi="Times New Roman"/>
                <w:sz w:val="24"/>
                <w:szCs w:val="24"/>
                <w:lang w:val="en-US"/>
              </w:rPr>
              <w:t> </w:t>
            </w:r>
            <w:r w:rsidRPr="00C04E3E">
              <w:rPr>
                <w:rFonts w:ascii="Times New Roman" w:eastAsia="Times New Roman" w:hAnsi="Times New Roman"/>
                <w:sz w:val="24"/>
                <w:szCs w:val="24"/>
              </w:rPr>
              <w:t xml:space="preserve">организациях, осуществляющих </w:t>
            </w:r>
            <w:r w:rsidRPr="00C04E3E">
              <w:rPr>
                <w:rFonts w:ascii="Times New Roman" w:eastAsia="Times New Roman" w:hAnsi="Times New Roman"/>
                <w:sz w:val="24"/>
                <w:szCs w:val="24"/>
              </w:rPr>
              <w:lastRenderedPageBreak/>
              <w:t xml:space="preserve">образовательную </w:t>
            </w:r>
            <w:r w:rsidR="00D511E6" w:rsidRPr="00C04E3E">
              <w:rPr>
                <w:rFonts w:ascii="Times New Roman" w:eastAsia="Times New Roman" w:hAnsi="Times New Roman"/>
                <w:sz w:val="24"/>
                <w:szCs w:val="24"/>
              </w:rPr>
              <w:t>деятельность (за исключением государственных и муниципальных), и </w:t>
            </w:r>
            <w:r w:rsidRPr="00C04E3E">
              <w:rPr>
                <w:rFonts w:ascii="Times New Roman" w:eastAsia="Times New Roman" w:hAnsi="Times New Roman"/>
                <w:sz w:val="24"/>
                <w:szCs w:val="24"/>
              </w:rPr>
              <w:t xml:space="preserve">у индивидуальных предпринимателей, осуществляющих </w:t>
            </w:r>
            <w:r w:rsidR="00D511E6" w:rsidRPr="00C04E3E">
              <w:rPr>
                <w:rFonts w:ascii="Times New Roman" w:eastAsia="Times New Roman" w:hAnsi="Times New Roman"/>
                <w:sz w:val="24"/>
                <w:szCs w:val="24"/>
              </w:rPr>
              <w:t>образовательную деятельность по </w:t>
            </w:r>
            <w:r w:rsidRPr="00C04E3E">
              <w:rPr>
                <w:rFonts w:ascii="Times New Roman" w:eastAsia="Times New Roman" w:hAnsi="Times New Roman"/>
                <w:sz w:val="24"/>
                <w:szCs w:val="24"/>
              </w:rPr>
              <w:t>образовательным программам дошкольного образования, в том числе</w:t>
            </w:r>
            <w:r w:rsidR="00D511E6" w:rsidRPr="00C04E3E">
              <w:rPr>
                <w:rFonts w:ascii="Times New Roman" w:eastAsia="Times New Roman" w:hAnsi="Times New Roman"/>
                <w:sz w:val="24"/>
                <w:szCs w:val="24"/>
              </w:rPr>
              <w:t xml:space="preserve"> адаптированным, и присмотр и уход за </w:t>
            </w:r>
            <w:r w:rsidRPr="00C04E3E">
              <w:rPr>
                <w:rFonts w:ascii="Times New Roman" w:eastAsia="Times New Roman" w:hAnsi="Times New Roman"/>
                <w:sz w:val="24"/>
                <w:szCs w:val="24"/>
              </w:rPr>
              <w:t>детьми</w:t>
            </w:r>
          </w:p>
        </w:tc>
        <w:tc>
          <w:tcPr>
            <w:tcW w:w="1330" w:type="dxa"/>
            <w:shd w:val="clear" w:color="auto" w:fill="FFFFFF"/>
          </w:tcPr>
          <w:p w14:paraId="37BBA192" w14:textId="77777777" w:rsidR="00A00236" w:rsidRPr="00C04E3E" w:rsidRDefault="00D74A6C" w:rsidP="00D824E5">
            <w:pPr>
              <w:widowControl w:val="0"/>
              <w:autoSpaceDE w:val="0"/>
              <w:autoSpaceDN w:val="0"/>
              <w:adjustRightInd w:val="0"/>
              <w:spacing w:after="0" w:line="240" w:lineRule="auto"/>
              <w:jc w:val="center"/>
              <w:rPr>
                <w:rFonts w:ascii="Times New Roman" w:hAnsi="Times New Roman"/>
                <w:sz w:val="24"/>
                <w:szCs w:val="24"/>
              </w:rPr>
            </w:pPr>
            <w:r w:rsidRPr="00C04E3E">
              <w:rPr>
                <w:rFonts w:ascii="Times New Roman" w:hAnsi="Times New Roman"/>
                <w:sz w:val="24"/>
                <w:szCs w:val="24"/>
              </w:rPr>
              <w:lastRenderedPageBreak/>
              <w:t>Мест</w:t>
            </w:r>
          </w:p>
        </w:tc>
        <w:tc>
          <w:tcPr>
            <w:tcW w:w="3714" w:type="dxa"/>
            <w:shd w:val="clear" w:color="auto" w:fill="FFFFFF"/>
          </w:tcPr>
          <w:p w14:paraId="34323F72" w14:textId="77777777" w:rsidR="00A00236" w:rsidRPr="00C04E3E" w:rsidRDefault="00A00236"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 xml:space="preserve">Созданы дополнительные места для детей в возрасте от 1,5 </w:t>
            </w:r>
            <w:r w:rsidR="005965B4" w:rsidRPr="00C04E3E">
              <w:rPr>
                <w:rFonts w:ascii="Times New Roman" w:hAnsi="Times New Roman"/>
                <w:sz w:val="24"/>
                <w:szCs w:val="24"/>
              </w:rPr>
              <w:t>до 3 лет любой направленности в </w:t>
            </w:r>
            <w:r w:rsidRPr="00C04E3E">
              <w:rPr>
                <w:rFonts w:ascii="Times New Roman" w:hAnsi="Times New Roman"/>
                <w:sz w:val="24"/>
                <w:szCs w:val="24"/>
              </w:rPr>
              <w:t>организациях, осуществляющих о</w:t>
            </w:r>
            <w:r w:rsidR="005965B4" w:rsidRPr="00C04E3E">
              <w:rPr>
                <w:rFonts w:ascii="Times New Roman" w:hAnsi="Times New Roman"/>
                <w:sz w:val="24"/>
                <w:szCs w:val="24"/>
              </w:rPr>
              <w:t xml:space="preserve">бразовательную деятельность (за исключением государственных и муниципальных), </w:t>
            </w:r>
            <w:r w:rsidR="005965B4" w:rsidRPr="00C04E3E">
              <w:rPr>
                <w:rFonts w:ascii="Times New Roman" w:hAnsi="Times New Roman"/>
                <w:sz w:val="24"/>
                <w:szCs w:val="24"/>
              </w:rPr>
              <w:lastRenderedPageBreak/>
              <w:t>и у </w:t>
            </w:r>
            <w:r w:rsidRPr="00C04E3E">
              <w:rPr>
                <w:rFonts w:ascii="Times New Roman" w:hAnsi="Times New Roman"/>
                <w:sz w:val="24"/>
                <w:szCs w:val="24"/>
              </w:rPr>
              <w:t>индивидуальных предпринимателей, осуществляющих образовательную деят</w:t>
            </w:r>
            <w:r w:rsidR="005965B4" w:rsidRPr="00C04E3E">
              <w:rPr>
                <w:rFonts w:ascii="Times New Roman" w:hAnsi="Times New Roman"/>
                <w:sz w:val="24"/>
                <w:szCs w:val="24"/>
              </w:rPr>
              <w:t>ельность по </w:t>
            </w:r>
            <w:r w:rsidR="00723B9E" w:rsidRPr="00C04E3E">
              <w:rPr>
                <w:rFonts w:ascii="Times New Roman" w:hAnsi="Times New Roman"/>
                <w:sz w:val="24"/>
                <w:szCs w:val="24"/>
              </w:rPr>
              <w:t>образовательным про</w:t>
            </w:r>
            <w:r w:rsidRPr="00C04E3E">
              <w:rPr>
                <w:rFonts w:ascii="Times New Roman" w:hAnsi="Times New Roman"/>
                <w:sz w:val="24"/>
                <w:szCs w:val="24"/>
              </w:rPr>
              <w:t>граммам дошкольного образования</w:t>
            </w:r>
            <w:r w:rsidR="005965B4" w:rsidRPr="00C04E3E">
              <w:rPr>
                <w:rFonts w:ascii="Times New Roman" w:hAnsi="Times New Roman"/>
                <w:sz w:val="24"/>
                <w:szCs w:val="24"/>
              </w:rPr>
              <w:t>, в том числе адаптированным, и </w:t>
            </w:r>
            <w:r w:rsidRPr="00C04E3E">
              <w:rPr>
                <w:rFonts w:ascii="Times New Roman" w:hAnsi="Times New Roman"/>
                <w:sz w:val="24"/>
                <w:szCs w:val="24"/>
              </w:rPr>
              <w:t>присмотр и уход за детьми</w:t>
            </w:r>
          </w:p>
        </w:tc>
        <w:tc>
          <w:tcPr>
            <w:tcW w:w="3119" w:type="dxa"/>
            <w:shd w:val="clear" w:color="auto" w:fill="FFFFFF"/>
          </w:tcPr>
          <w:p w14:paraId="06B8D75A" w14:textId="77777777" w:rsidR="00A00236" w:rsidRPr="00C04E3E" w:rsidRDefault="00A00236"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lastRenderedPageBreak/>
              <w:t>Ведомственные данные</w:t>
            </w:r>
          </w:p>
        </w:tc>
        <w:tc>
          <w:tcPr>
            <w:tcW w:w="2977" w:type="dxa"/>
            <w:tcBorders>
              <w:right w:val="single" w:sz="4" w:space="0" w:color="auto"/>
            </w:tcBorders>
            <w:shd w:val="clear" w:color="auto" w:fill="FFFFFF"/>
          </w:tcPr>
          <w:p w14:paraId="7C2A507D" w14:textId="77777777" w:rsidR="00A00236" w:rsidRPr="00C04E3E" w:rsidRDefault="00A00236" w:rsidP="00D824E5">
            <w:pPr>
              <w:widowControl w:val="0"/>
              <w:autoSpaceDE w:val="0"/>
              <w:autoSpaceDN w:val="0"/>
              <w:adjustRightInd w:val="0"/>
              <w:spacing w:after="0" w:line="240" w:lineRule="auto"/>
              <w:jc w:val="center"/>
              <w:rPr>
                <w:rFonts w:ascii="Times New Roman" w:hAnsi="Times New Roman"/>
                <w:sz w:val="24"/>
                <w:szCs w:val="24"/>
              </w:rPr>
            </w:pPr>
          </w:p>
        </w:tc>
      </w:tr>
      <w:tr w:rsidR="00360298" w:rsidRPr="00C04E3E" w14:paraId="637F6694" w14:textId="77777777" w:rsidTr="003B697F">
        <w:trPr>
          <w:trHeight w:val="293"/>
        </w:trPr>
        <w:tc>
          <w:tcPr>
            <w:tcW w:w="738" w:type="dxa"/>
            <w:tcBorders>
              <w:right w:val="single" w:sz="4" w:space="0" w:color="auto"/>
            </w:tcBorders>
            <w:shd w:val="clear" w:color="auto" w:fill="FFFFFF"/>
          </w:tcPr>
          <w:p w14:paraId="13E46CBC" w14:textId="77777777" w:rsidR="00360298" w:rsidRPr="00C04E3E" w:rsidRDefault="00DE3B51" w:rsidP="00D824E5">
            <w:pPr>
              <w:widowControl w:val="0"/>
              <w:autoSpaceDE w:val="0"/>
              <w:autoSpaceDN w:val="0"/>
              <w:adjustRightInd w:val="0"/>
              <w:spacing w:after="0" w:line="240" w:lineRule="auto"/>
              <w:ind w:left="-725"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w:t>
            </w:r>
          </w:p>
        </w:tc>
        <w:tc>
          <w:tcPr>
            <w:tcW w:w="14034" w:type="dxa"/>
            <w:gridSpan w:val="5"/>
            <w:tcBorders>
              <w:right w:val="single" w:sz="4" w:space="0" w:color="auto"/>
            </w:tcBorders>
            <w:shd w:val="clear" w:color="auto" w:fill="FFFFFF"/>
          </w:tcPr>
          <w:p w14:paraId="3D2C31CD" w14:textId="77777777" w:rsidR="00360298" w:rsidRPr="00C04E3E" w:rsidRDefault="00360298" w:rsidP="00D824E5">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C04E3E">
              <w:rPr>
                <w:rFonts w:ascii="Times New Roman" w:hAnsi="Times New Roman"/>
                <w:sz w:val="24"/>
                <w:szCs w:val="24"/>
              </w:rPr>
              <w:t xml:space="preserve">Подпрограмма 2 </w:t>
            </w:r>
            <w:r w:rsidR="00E63395" w:rsidRPr="00C04E3E">
              <w:rPr>
                <w:rFonts w:ascii="Times New Roman" w:eastAsia="Times New Roman" w:hAnsi="Times New Roman"/>
                <w:sz w:val="24"/>
                <w:szCs w:val="24"/>
                <w:lang w:eastAsia="ru-RU"/>
              </w:rPr>
              <w:t>«</w:t>
            </w:r>
            <w:r w:rsidRPr="00C04E3E">
              <w:rPr>
                <w:rFonts w:ascii="Times New Roman" w:eastAsia="Times New Roman" w:hAnsi="Times New Roman"/>
                <w:sz w:val="24"/>
                <w:szCs w:val="24"/>
                <w:lang w:eastAsia="ru-RU"/>
              </w:rPr>
              <w:t>Общее образование</w:t>
            </w:r>
            <w:r w:rsidR="00E63395" w:rsidRPr="00C04E3E">
              <w:rPr>
                <w:rFonts w:ascii="Times New Roman" w:eastAsia="Times New Roman" w:hAnsi="Times New Roman"/>
                <w:sz w:val="24"/>
                <w:szCs w:val="24"/>
                <w:lang w:eastAsia="ru-RU"/>
              </w:rPr>
              <w:t>»</w:t>
            </w:r>
          </w:p>
        </w:tc>
      </w:tr>
      <w:tr w:rsidR="00360298" w:rsidRPr="00C04E3E" w14:paraId="3063CC67" w14:textId="77777777" w:rsidTr="003B697F">
        <w:trPr>
          <w:trHeight w:val="390"/>
        </w:trPr>
        <w:tc>
          <w:tcPr>
            <w:tcW w:w="738" w:type="dxa"/>
            <w:shd w:val="clear" w:color="auto" w:fill="FFFFFF"/>
          </w:tcPr>
          <w:p w14:paraId="298F2531" w14:textId="77777777" w:rsidR="00360298" w:rsidRPr="00C04E3E" w:rsidRDefault="00DE3B51" w:rsidP="00D824E5">
            <w:pPr>
              <w:widowControl w:val="0"/>
              <w:autoSpaceDE w:val="0"/>
              <w:autoSpaceDN w:val="0"/>
              <w:adjustRightInd w:val="0"/>
              <w:spacing w:after="0" w:line="240" w:lineRule="auto"/>
              <w:ind w:left="-706"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2.1</w:t>
            </w:r>
          </w:p>
        </w:tc>
        <w:tc>
          <w:tcPr>
            <w:tcW w:w="2894" w:type="dxa"/>
            <w:shd w:val="clear" w:color="auto" w:fill="FFFFFF"/>
          </w:tcPr>
          <w:p w14:paraId="73929214" w14:textId="77777777" w:rsidR="00360298" w:rsidRPr="00C04E3E" w:rsidRDefault="00360298" w:rsidP="00D824E5">
            <w:pPr>
              <w:spacing w:after="0" w:line="240" w:lineRule="auto"/>
              <w:rPr>
                <w:rFonts w:ascii="Times New Roman" w:hAnsi="Times New Roman"/>
                <w:sz w:val="24"/>
                <w:szCs w:val="24"/>
              </w:rPr>
            </w:pPr>
            <w:r w:rsidRPr="00C04E3E">
              <w:rPr>
                <w:rFonts w:ascii="Times New Roman" w:hAnsi="Times New Roman"/>
                <w:sz w:val="24"/>
                <w:szCs w:val="24"/>
              </w:rPr>
              <w:t>Отношение средней заработной платы педагогических работников общеобразовательных о</w:t>
            </w:r>
            <w:r w:rsidR="00D511E6" w:rsidRPr="00C04E3E">
              <w:rPr>
                <w:rFonts w:ascii="Times New Roman" w:hAnsi="Times New Roman"/>
                <w:sz w:val="24"/>
                <w:szCs w:val="24"/>
              </w:rPr>
              <w:t>рганизаций общего образования к </w:t>
            </w:r>
            <w:r w:rsidRPr="00C04E3E">
              <w:rPr>
                <w:rFonts w:ascii="Times New Roman" w:hAnsi="Times New Roman"/>
                <w:sz w:val="24"/>
                <w:szCs w:val="24"/>
              </w:rPr>
              <w:t xml:space="preserve">среднемесячному доходу от трудовой </w:t>
            </w:r>
            <w:r w:rsidR="005117B7" w:rsidRPr="00C04E3E">
              <w:rPr>
                <w:rFonts w:ascii="Times New Roman" w:hAnsi="Times New Roman"/>
                <w:sz w:val="24"/>
                <w:szCs w:val="24"/>
              </w:rPr>
              <w:t>деятельности</w:t>
            </w:r>
          </w:p>
        </w:tc>
        <w:tc>
          <w:tcPr>
            <w:tcW w:w="1330" w:type="dxa"/>
            <w:shd w:val="clear" w:color="auto" w:fill="FFFFFF"/>
          </w:tcPr>
          <w:p w14:paraId="58FAFBD4" w14:textId="77777777" w:rsidR="00360298" w:rsidRPr="00C04E3E" w:rsidRDefault="00360298"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hAnsi="Times New Roman"/>
                <w:sz w:val="24"/>
                <w:szCs w:val="24"/>
              </w:rPr>
              <w:t>%</w:t>
            </w:r>
          </w:p>
        </w:tc>
        <w:tc>
          <w:tcPr>
            <w:tcW w:w="3714" w:type="dxa"/>
            <w:shd w:val="clear" w:color="auto" w:fill="FFFFFF"/>
          </w:tcPr>
          <w:p w14:paraId="2F9BE9E1" w14:textId="77777777" w:rsidR="00360298" w:rsidRPr="00C04E3E" w:rsidRDefault="00360298" w:rsidP="00D824E5">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П = </w:t>
            </w:r>
            <w:proofErr w:type="gramStart"/>
            <w:r w:rsidRPr="00C04E3E">
              <w:rPr>
                <w:rFonts w:ascii="Times New Roman" w:eastAsia="Times New Roman" w:hAnsi="Times New Roman"/>
                <w:sz w:val="24"/>
                <w:szCs w:val="24"/>
                <w:lang w:eastAsia="ru-RU"/>
              </w:rPr>
              <w:t>ЗОО(</w:t>
            </w:r>
            <w:proofErr w:type="spellStart"/>
            <w:proofErr w:type="gramEnd"/>
            <w:r w:rsidRPr="00C04E3E">
              <w:rPr>
                <w:rFonts w:ascii="Times New Roman" w:eastAsia="Times New Roman" w:hAnsi="Times New Roman"/>
                <w:sz w:val="24"/>
                <w:szCs w:val="24"/>
                <w:lang w:eastAsia="ru-RU"/>
              </w:rPr>
              <w:t>мун</w:t>
            </w:r>
            <w:proofErr w:type="spellEnd"/>
            <w:r w:rsidRPr="00C04E3E">
              <w:rPr>
                <w:rFonts w:ascii="Times New Roman" w:eastAsia="Times New Roman" w:hAnsi="Times New Roman"/>
                <w:sz w:val="24"/>
                <w:szCs w:val="24"/>
                <w:lang w:eastAsia="ru-RU"/>
              </w:rPr>
              <w:t>) / З(д) х 100, где:</w:t>
            </w:r>
          </w:p>
          <w:p w14:paraId="0B682BDE" w14:textId="77777777" w:rsidR="00360298" w:rsidRPr="00C04E3E" w:rsidRDefault="00360298" w:rsidP="00D824E5">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П – планируемый показатель;</w:t>
            </w:r>
          </w:p>
          <w:p w14:paraId="36678FEF" w14:textId="77777777" w:rsidR="00360298" w:rsidRPr="00C04E3E" w:rsidRDefault="00360298" w:rsidP="00D824E5">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proofErr w:type="gramStart"/>
            <w:r w:rsidRPr="00C04E3E">
              <w:rPr>
                <w:rFonts w:ascii="Times New Roman" w:eastAsia="Times New Roman" w:hAnsi="Times New Roman"/>
                <w:sz w:val="24"/>
                <w:szCs w:val="24"/>
                <w:lang w:eastAsia="ru-RU"/>
              </w:rPr>
              <w:t>ЗОО(</w:t>
            </w:r>
            <w:proofErr w:type="spellStart"/>
            <w:proofErr w:type="gramEnd"/>
            <w:r w:rsidRPr="00C04E3E">
              <w:rPr>
                <w:rFonts w:ascii="Times New Roman" w:eastAsia="Times New Roman" w:hAnsi="Times New Roman"/>
                <w:sz w:val="24"/>
                <w:szCs w:val="24"/>
                <w:lang w:eastAsia="ru-RU"/>
              </w:rPr>
              <w:t>мун</w:t>
            </w:r>
            <w:proofErr w:type="spellEnd"/>
            <w:r w:rsidRPr="00C04E3E">
              <w:rPr>
                <w:rFonts w:ascii="Times New Roman" w:eastAsia="Times New Roman" w:hAnsi="Times New Roman"/>
                <w:sz w:val="24"/>
                <w:szCs w:val="24"/>
                <w:lang w:eastAsia="ru-RU"/>
              </w:rPr>
              <w:t>) – средняя заработная плата педагогических работников муниципальных общеобразовательных организаций;</w:t>
            </w:r>
          </w:p>
          <w:p w14:paraId="3E0984B6" w14:textId="77777777" w:rsidR="00360298" w:rsidRPr="00C04E3E" w:rsidRDefault="00360298" w:rsidP="00D824E5">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З(д) </w:t>
            </w:r>
            <w:r w:rsidR="005117B7" w:rsidRPr="00C04E3E">
              <w:rPr>
                <w:rFonts w:ascii="Times New Roman" w:eastAsia="Times New Roman" w:hAnsi="Times New Roman"/>
                <w:sz w:val="24"/>
                <w:szCs w:val="24"/>
                <w:lang w:eastAsia="ru-RU"/>
              </w:rPr>
              <w:t>–</w:t>
            </w:r>
            <w:r w:rsidRPr="00C04E3E">
              <w:rPr>
                <w:rFonts w:ascii="Times New Roman" w:eastAsia="Times New Roman" w:hAnsi="Times New Roman"/>
                <w:sz w:val="24"/>
                <w:szCs w:val="24"/>
                <w:lang w:eastAsia="ru-RU"/>
              </w:rPr>
              <w:t xml:space="preserve"> среднемесячный доход от трудовой </w:t>
            </w:r>
            <w:r w:rsidR="00A95F0C" w:rsidRPr="00C04E3E">
              <w:rPr>
                <w:rFonts w:ascii="Times New Roman" w:eastAsia="Times New Roman" w:hAnsi="Times New Roman"/>
                <w:sz w:val="24"/>
                <w:szCs w:val="24"/>
                <w:lang w:eastAsia="ru-RU"/>
              </w:rPr>
              <w:t xml:space="preserve">деятельности по </w:t>
            </w:r>
            <w:r w:rsidRPr="00C04E3E">
              <w:rPr>
                <w:rFonts w:ascii="Times New Roman" w:eastAsia="Times New Roman" w:hAnsi="Times New Roman"/>
                <w:sz w:val="24"/>
                <w:szCs w:val="24"/>
                <w:lang w:eastAsia="ru-RU"/>
              </w:rPr>
              <w:t>Московской области</w:t>
            </w:r>
          </w:p>
        </w:tc>
        <w:tc>
          <w:tcPr>
            <w:tcW w:w="3119" w:type="dxa"/>
            <w:shd w:val="clear" w:color="auto" w:fill="FFFFFF"/>
          </w:tcPr>
          <w:p w14:paraId="0E351F80" w14:textId="77777777" w:rsidR="00360298" w:rsidRPr="00C04E3E" w:rsidRDefault="00360298" w:rsidP="00D824E5">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r w:rsidRPr="00C04E3E">
              <w:rPr>
                <w:rFonts w:ascii="Times New Roman" w:hAnsi="Times New Roman"/>
                <w:sz w:val="24"/>
                <w:szCs w:val="24"/>
              </w:rPr>
              <w:t>Данные государственной статистики</w:t>
            </w:r>
          </w:p>
        </w:tc>
        <w:tc>
          <w:tcPr>
            <w:tcW w:w="2977" w:type="dxa"/>
            <w:shd w:val="clear" w:color="auto" w:fill="FFFFFF"/>
          </w:tcPr>
          <w:p w14:paraId="27061BC3" w14:textId="77777777" w:rsidR="00360298" w:rsidRPr="00C04E3E" w:rsidRDefault="005D463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360298" w:rsidRPr="00C04E3E" w14:paraId="4AB8528D" w14:textId="77777777" w:rsidTr="003B697F">
        <w:trPr>
          <w:trHeight w:val="390"/>
        </w:trPr>
        <w:tc>
          <w:tcPr>
            <w:tcW w:w="738" w:type="dxa"/>
            <w:shd w:val="clear" w:color="auto" w:fill="FFFFFF"/>
          </w:tcPr>
          <w:p w14:paraId="5A4986E0" w14:textId="29D66561" w:rsidR="00360298" w:rsidRPr="00C04E3E" w:rsidRDefault="00DE3B51" w:rsidP="00D824E5">
            <w:pPr>
              <w:widowControl w:val="0"/>
              <w:autoSpaceDE w:val="0"/>
              <w:autoSpaceDN w:val="0"/>
              <w:adjustRightInd w:val="0"/>
              <w:spacing w:after="0" w:line="240" w:lineRule="auto"/>
              <w:ind w:left="-706"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w:t>
            </w:r>
            <w:r w:rsidR="00884616">
              <w:rPr>
                <w:rFonts w:ascii="Times New Roman" w:eastAsia="Times New Roman" w:hAnsi="Times New Roman"/>
                <w:sz w:val="24"/>
                <w:szCs w:val="24"/>
                <w:lang w:eastAsia="ru-RU"/>
              </w:rPr>
              <w:t>2</w:t>
            </w:r>
          </w:p>
        </w:tc>
        <w:tc>
          <w:tcPr>
            <w:tcW w:w="2894" w:type="dxa"/>
            <w:shd w:val="clear" w:color="auto" w:fill="FFFFFF"/>
          </w:tcPr>
          <w:p w14:paraId="51C83623" w14:textId="77777777" w:rsidR="00360298" w:rsidRPr="00C04E3E" w:rsidRDefault="00360298"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Обновлена матери</w:t>
            </w:r>
            <w:r w:rsidR="00D511E6" w:rsidRPr="00C04E3E">
              <w:rPr>
                <w:rFonts w:ascii="Times New Roman" w:eastAsia="Times New Roman" w:hAnsi="Times New Roman"/>
                <w:sz w:val="24"/>
                <w:szCs w:val="24"/>
              </w:rPr>
              <w:t>ально-техническая база для формирования у </w:t>
            </w:r>
            <w:r w:rsidRPr="00C04E3E">
              <w:rPr>
                <w:rFonts w:ascii="Times New Roman" w:eastAsia="Times New Roman" w:hAnsi="Times New Roman"/>
                <w:sz w:val="24"/>
                <w:szCs w:val="24"/>
              </w:rPr>
              <w:t>обучающихс</w:t>
            </w:r>
            <w:r w:rsidR="00D511E6" w:rsidRPr="00C04E3E">
              <w:rPr>
                <w:rFonts w:ascii="Times New Roman" w:eastAsia="Times New Roman" w:hAnsi="Times New Roman"/>
                <w:sz w:val="24"/>
                <w:szCs w:val="24"/>
              </w:rPr>
              <w:t>я современных технологических и </w:t>
            </w:r>
            <w:r w:rsidRPr="00C04E3E">
              <w:rPr>
                <w:rFonts w:ascii="Times New Roman" w:eastAsia="Times New Roman" w:hAnsi="Times New Roman"/>
                <w:sz w:val="24"/>
                <w:szCs w:val="24"/>
              </w:rPr>
              <w:t>гуманитарных навыков. Создана материально-</w:t>
            </w:r>
            <w:r w:rsidRPr="00C04E3E">
              <w:rPr>
                <w:rFonts w:ascii="Times New Roman" w:eastAsia="Times New Roman" w:hAnsi="Times New Roman"/>
                <w:sz w:val="24"/>
                <w:szCs w:val="24"/>
              </w:rPr>
              <w:lastRenderedPageBreak/>
              <w:t>техническая база для реализации основных и дополнительных общеобразовательных программ цифрового и гуманитарного профилей в общеобразовательны</w:t>
            </w:r>
            <w:r w:rsidR="00D511E6" w:rsidRPr="00C04E3E">
              <w:rPr>
                <w:rFonts w:ascii="Times New Roman" w:eastAsia="Times New Roman" w:hAnsi="Times New Roman"/>
                <w:sz w:val="24"/>
                <w:szCs w:val="24"/>
              </w:rPr>
              <w:t>х организациях, расположенных в </w:t>
            </w:r>
            <w:r w:rsidRPr="00C04E3E">
              <w:rPr>
                <w:rFonts w:ascii="Times New Roman" w:eastAsia="Times New Roman" w:hAnsi="Times New Roman"/>
                <w:sz w:val="24"/>
                <w:szCs w:val="24"/>
              </w:rPr>
              <w:t>сельской</w:t>
            </w:r>
            <w:r w:rsidR="00D7594F" w:rsidRPr="00C04E3E">
              <w:rPr>
                <w:rFonts w:ascii="Times New Roman" w:eastAsia="Times New Roman" w:hAnsi="Times New Roman"/>
                <w:sz w:val="24"/>
                <w:szCs w:val="24"/>
              </w:rPr>
              <w:t xml:space="preserve"> местности и малых городах</w:t>
            </w:r>
          </w:p>
        </w:tc>
        <w:tc>
          <w:tcPr>
            <w:tcW w:w="1330" w:type="dxa"/>
            <w:shd w:val="clear" w:color="auto" w:fill="FFFFFF"/>
          </w:tcPr>
          <w:p w14:paraId="08D1B2BC" w14:textId="77777777" w:rsidR="00360298" w:rsidRPr="00C04E3E" w:rsidRDefault="00DE7213"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lastRenderedPageBreak/>
              <w:t>Штук</w:t>
            </w:r>
          </w:p>
        </w:tc>
        <w:tc>
          <w:tcPr>
            <w:tcW w:w="3714" w:type="dxa"/>
            <w:shd w:val="clear" w:color="auto" w:fill="FFFFFF"/>
          </w:tcPr>
          <w:p w14:paraId="6FC29DDA" w14:textId="77777777" w:rsidR="00360298" w:rsidRPr="00C04E3E" w:rsidRDefault="00360298" w:rsidP="00D824E5">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r w:rsidRPr="00C04E3E">
              <w:rPr>
                <w:rFonts w:ascii="Times New Roman" w:eastAsia="Times New Roman" w:hAnsi="Times New Roman"/>
                <w:sz w:val="24"/>
                <w:szCs w:val="24"/>
              </w:rPr>
              <w:t>Обновлена материально-техн</w:t>
            </w:r>
            <w:r w:rsidR="00D511E6" w:rsidRPr="00C04E3E">
              <w:rPr>
                <w:rFonts w:ascii="Times New Roman" w:eastAsia="Times New Roman" w:hAnsi="Times New Roman"/>
                <w:sz w:val="24"/>
                <w:szCs w:val="24"/>
              </w:rPr>
              <w:t>ическая база для формирования у </w:t>
            </w:r>
            <w:r w:rsidRPr="00C04E3E">
              <w:rPr>
                <w:rFonts w:ascii="Times New Roman" w:eastAsia="Times New Roman" w:hAnsi="Times New Roman"/>
                <w:sz w:val="24"/>
                <w:szCs w:val="24"/>
              </w:rPr>
              <w:t>обучающихс</w:t>
            </w:r>
            <w:r w:rsidR="00D511E6" w:rsidRPr="00C04E3E">
              <w:rPr>
                <w:rFonts w:ascii="Times New Roman" w:eastAsia="Times New Roman" w:hAnsi="Times New Roman"/>
                <w:sz w:val="24"/>
                <w:szCs w:val="24"/>
              </w:rPr>
              <w:t>я современных технологических и </w:t>
            </w:r>
            <w:r w:rsidRPr="00C04E3E">
              <w:rPr>
                <w:rFonts w:ascii="Times New Roman" w:eastAsia="Times New Roman" w:hAnsi="Times New Roman"/>
                <w:sz w:val="24"/>
                <w:szCs w:val="24"/>
              </w:rPr>
              <w:t>гуманитарных навыков. Создана м</w:t>
            </w:r>
            <w:r w:rsidR="00D511E6" w:rsidRPr="00C04E3E">
              <w:rPr>
                <w:rFonts w:ascii="Times New Roman" w:eastAsia="Times New Roman" w:hAnsi="Times New Roman"/>
                <w:sz w:val="24"/>
                <w:szCs w:val="24"/>
              </w:rPr>
              <w:t>атериально-техническая база для </w:t>
            </w:r>
            <w:r w:rsidRPr="00C04E3E">
              <w:rPr>
                <w:rFonts w:ascii="Times New Roman" w:eastAsia="Times New Roman" w:hAnsi="Times New Roman"/>
                <w:sz w:val="24"/>
                <w:szCs w:val="24"/>
              </w:rPr>
              <w:t>реализации</w:t>
            </w:r>
            <w:r w:rsidR="00D511E6" w:rsidRPr="00C04E3E">
              <w:rPr>
                <w:rFonts w:ascii="Times New Roman" w:eastAsia="Times New Roman" w:hAnsi="Times New Roman"/>
                <w:sz w:val="24"/>
                <w:szCs w:val="24"/>
              </w:rPr>
              <w:t xml:space="preserve"> основных и </w:t>
            </w:r>
            <w:r w:rsidRPr="00C04E3E">
              <w:rPr>
                <w:rFonts w:ascii="Times New Roman" w:eastAsia="Times New Roman" w:hAnsi="Times New Roman"/>
                <w:sz w:val="24"/>
                <w:szCs w:val="24"/>
              </w:rPr>
              <w:t xml:space="preserve">дополнительных </w:t>
            </w:r>
            <w:r w:rsidRPr="00C04E3E">
              <w:rPr>
                <w:rFonts w:ascii="Times New Roman" w:eastAsia="Times New Roman" w:hAnsi="Times New Roman"/>
                <w:sz w:val="24"/>
                <w:szCs w:val="24"/>
              </w:rPr>
              <w:lastRenderedPageBreak/>
              <w:t>общеобраз</w:t>
            </w:r>
            <w:r w:rsidR="00D511E6" w:rsidRPr="00C04E3E">
              <w:rPr>
                <w:rFonts w:ascii="Times New Roman" w:eastAsia="Times New Roman" w:hAnsi="Times New Roman"/>
                <w:sz w:val="24"/>
                <w:szCs w:val="24"/>
              </w:rPr>
              <w:t>овательных программ цифрового и гуманитарного профилей в </w:t>
            </w:r>
            <w:r w:rsidRPr="00C04E3E">
              <w:rPr>
                <w:rFonts w:ascii="Times New Roman" w:eastAsia="Times New Roman" w:hAnsi="Times New Roman"/>
                <w:sz w:val="24"/>
                <w:szCs w:val="24"/>
              </w:rPr>
              <w:t>общеобразовательных организациях, расположенных в сельской местности и малых городах</w:t>
            </w:r>
          </w:p>
        </w:tc>
        <w:tc>
          <w:tcPr>
            <w:tcW w:w="3119" w:type="dxa"/>
            <w:shd w:val="clear" w:color="auto" w:fill="FFFFFF"/>
          </w:tcPr>
          <w:p w14:paraId="182E9FF2" w14:textId="77777777" w:rsidR="00360298" w:rsidRPr="00C04E3E" w:rsidRDefault="00360298" w:rsidP="00D824E5">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r w:rsidRPr="00C04E3E">
              <w:rPr>
                <w:rFonts w:ascii="Times New Roman" w:hAnsi="Times New Roman"/>
                <w:sz w:val="24"/>
                <w:szCs w:val="24"/>
              </w:rPr>
              <w:lastRenderedPageBreak/>
              <w:t>Ведомственные данные</w:t>
            </w:r>
          </w:p>
        </w:tc>
        <w:tc>
          <w:tcPr>
            <w:tcW w:w="2977" w:type="dxa"/>
            <w:shd w:val="clear" w:color="auto" w:fill="FFFFFF"/>
          </w:tcPr>
          <w:p w14:paraId="4FBAC22F" w14:textId="77777777" w:rsidR="00360298" w:rsidRPr="00C04E3E" w:rsidRDefault="005D463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360298" w:rsidRPr="00C04E3E" w14:paraId="718C087D" w14:textId="77777777" w:rsidTr="003B697F">
        <w:trPr>
          <w:trHeight w:val="390"/>
        </w:trPr>
        <w:tc>
          <w:tcPr>
            <w:tcW w:w="738" w:type="dxa"/>
            <w:shd w:val="clear" w:color="auto" w:fill="FFFFFF"/>
          </w:tcPr>
          <w:p w14:paraId="1C43BE05" w14:textId="7D0649B3" w:rsidR="00360298" w:rsidRPr="00C04E3E" w:rsidRDefault="00DE3B51" w:rsidP="00D824E5">
            <w:pPr>
              <w:widowControl w:val="0"/>
              <w:autoSpaceDE w:val="0"/>
              <w:autoSpaceDN w:val="0"/>
              <w:adjustRightInd w:val="0"/>
              <w:spacing w:after="0" w:line="240" w:lineRule="auto"/>
              <w:ind w:left="-706"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w:t>
            </w:r>
            <w:r w:rsidR="00884616">
              <w:rPr>
                <w:rFonts w:ascii="Times New Roman" w:eastAsia="Times New Roman" w:hAnsi="Times New Roman"/>
                <w:sz w:val="24"/>
                <w:szCs w:val="24"/>
                <w:lang w:eastAsia="ru-RU"/>
              </w:rPr>
              <w:t>3</w:t>
            </w:r>
          </w:p>
        </w:tc>
        <w:tc>
          <w:tcPr>
            <w:tcW w:w="2894" w:type="dxa"/>
            <w:shd w:val="clear" w:color="auto" w:fill="FFFFFF"/>
          </w:tcPr>
          <w:p w14:paraId="6DDD94A3" w14:textId="77777777" w:rsidR="00360298" w:rsidRPr="00C04E3E" w:rsidRDefault="00360298" w:rsidP="00D511E6">
            <w:pPr>
              <w:spacing w:after="0" w:line="240" w:lineRule="auto"/>
              <w:ind w:right="-162"/>
              <w:rPr>
                <w:rFonts w:ascii="Times New Roman" w:eastAsia="Times New Roman" w:hAnsi="Times New Roman"/>
                <w:sz w:val="24"/>
                <w:szCs w:val="24"/>
              </w:rPr>
            </w:pPr>
            <w:r w:rsidRPr="00C04E3E">
              <w:rPr>
                <w:rFonts w:ascii="Times New Roman" w:eastAsia="Times New Roman" w:hAnsi="Times New Roman"/>
                <w:sz w:val="24"/>
                <w:szCs w:val="24"/>
              </w:rPr>
              <w:t>По</w:t>
            </w:r>
            <w:r w:rsidR="00D511E6" w:rsidRPr="00C04E3E">
              <w:rPr>
                <w:rFonts w:ascii="Times New Roman" w:eastAsia="Times New Roman" w:hAnsi="Times New Roman"/>
                <w:sz w:val="24"/>
                <w:szCs w:val="24"/>
              </w:rPr>
              <w:t>ддержка образования для детей с </w:t>
            </w:r>
            <w:r w:rsidRPr="00C04E3E">
              <w:rPr>
                <w:rFonts w:ascii="Times New Roman" w:eastAsia="Times New Roman" w:hAnsi="Times New Roman"/>
                <w:sz w:val="24"/>
                <w:szCs w:val="24"/>
              </w:rPr>
              <w:t>ограниченными возможностями здо</w:t>
            </w:r>
            <w:r w:rsidR="00D511E6" w:rsidRPr="00C04E3E">
              <w:rPr>
                <w:rFonts w:ascii="Times New Roman" w:eastAsia="Times New Roman" w:hAnsi="Times New Roman"/>
                <w:sz w:val="24"/>
                <w:szCs w:val="24"/>
              </w:rPr>
              <w:t>ровья. Обновление материально-технической базы в </w:t>
            </w:r>
            <w:r w:rsidRPr="00C04E3E">
              <w:rPr>
                <w:rFonts w:ascii="Times New Roman" w:eastAsia="Times New Roman" w:hAnsi="Times New Roman"/>
                <w:sz w:val="24"/>
                <w:szCs w:val="24"/>
              </w:rPr>
              <w:t xml:space="preserve">организациях, осуществляющих образовательную деятельность </w:t>
            </w:r>
            <w:r w:rsidR="00EE3015" w:rsidRPr="00C04E3E">
              <w:rPr>
                <w:rFonts w:ascii="Times New Roman" w:eastAsia="Times New Roman" w:hAnsi="Times New Roman"/>
                <w:sz w:val="24"/>
                <w:szCs w:val="24"/>
              </w:rPr>
              <w:t>исключительно по</w:t>
            </w:r>
            <w:r w:rsidR="00EE3015" w:rsidRPr="00C04E3E">
              <w:rPr>
                <w:rFonts w:ascii="Times New Roman" w:eastAsia="Times New Roman" w:hAnsi="Times New Roman"/>
                <w:sz w:val="24"/>
                <w:szCs w:val="24"/>
                <w:lang w:val="en-US"/>
              </w:rPr>
              <w:t> </w:t>
            </w:r>
            <w:r w:rsidR="00D511E6" w:rsidRPr="00C04E3E">
              <w:rPr>
                <w:rFonts w:ascii="Times New Roman" w:eastAsia="Times New Roman" w:hAnsi="Times New Roman"/>
                <w:sz w:val="24"/>
                <w:szCs w:val="24"/>
              </w:rPr>
              <w:t xml:space="preserve">адаптированным основным общеобразовательным </w:t>
            </w:r>
            <w:r w:rsidRPr="00C04E3E">
              <w:rPr>
                <w:rFonts w:ascii="Times New Roman" w:eastAsia="Times New Roman" w:hAnsi="Times New Roman"/>
                <w:sz w:val="24"/>
                <w:szCs w:val="24"/>
              </w:rPr>
              <w:t>программам</w:t>
            </w:r>
          </w:p>
        </w:tc>
        <w:tc>
          <w:tcPr>
            <w:tcW w:w="1330" w:type="dxa"/>
            <w:shd w:val="clear" w:color="auto" w:fill="FFFFFF"/>
          </w:tcPr>
          <w:p w14:paraId="689C34B6" w14:textId="77777777" w:rsidR="00360298" w:rsidRPr="00C04E3E" w:rsidRDefault="00DE7213"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Штук</w:t>
            </w:r>
          </w:p>
        </w:tc>
        <w:tc>
          <w:tcPr>
            <w:tcW w:w="3714" w:type="dxa"/>
            <w:shd w:val="clear" w:color="auto" w:fill="FFFFFF"/>
          </w:tcPr>
          <w:p w14:paraId="4B9F21ED" w14:textId="77777777" w:rsidR="00360298" w:rsidRPr="00C04E3E" w:rsidRDefault="00D511E6" w:rsidP="00D511E6">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r w:rsidRPr="00C04E3E">
              <w:rPr>
                <w:rFonts w:ascii="Times New Roman" w:hAnsi="Times New Roman"/>
                <w:sz w:val="24"/>
                <w:szCs w:val="24"/>
              </w:rPr>
              <w:t>Обновление материально-технической базы в </w:t>
            </w:r>
            <w:r w:rsidR="00360298" w:rsidRPr="00C04E3E">
              <w:rPr>
                <w:rFonts w:ascii="Times New Roman" w:hAnsi="Times New Roman"/>
                <w:sz w:val="24"/>
                <w:szCs w:val="24"/>
              </w:rPr>
              <w:t>организациях, осуществляющих образовательную деятельность исключительно по адаптированным основным общеобразовательным программам</w:t>
            </w:r>
          </w:p>
        </w:tc>
        <w:tc>
          <w:tcPr>
            <w:tcW w:w="3119" w:type="dxa"/>
            <w:shd w:val="clear" w:color="auto" w:fill="FFFFFF"/>
          </w:tcPr>
          <w:p w14:paraId="32E56BF2" w14:textId="77777777" w:rsidR="00360298" w:rsidRPr="00C04E3E" w:rsidRDefault="00360298" w:rsidP="00D824E5">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r w:rsidRPr="00C04E3E">
              <w:rPr>
                <w:rFonts w:ascii="Times New Roman" w:hAnsi="Times New Roman"/>
                <w:sz w:val="24"/>
                <w:szCs w:val="24"/>
              </w:rPr>
              <w:t>Ведомственные данные</w:t>
            </w:r>
          </w:p>
        </w:tc>
        <w:tc>
          <w:tcPr>
            <w:tcW w:w="2977" w:type="dxa"/>
            <w:shd w:val="clear" w:color="auto" w:fill="FFFFFF"/>
          </w:tcPr>
          <w:p w14:paraId="266AFD81" w14:textId="77777777" w:rsidR="00360298" w:rsidRPr="00C04E3E" w:rsidRDefault="005D463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360298" w:rsidRPr="00C04E3E" w14:paraId="3E2413D3" w14:textId="77777777" w:rsidTr="003B697F">
        <w:trPr>
          <w:trHeight w:val="841"/>
        </w:trPr>
        <w:tc>
          <w:tcPr>
            <w:tcW w:w="738" w:type="dxa"/>
            <w:shd w:val="clear" w:color="auto" w:fill="FFFFFF"/>
          </w:tcPr>
          <w:p w14:paraId="242EA051" w14:textId="25A56D57" w:rsidR="00360298" w:rsidRPr="00C04E3E" w:rsidRDefault="00DE3B51" w:rsidP="00D824E5">
            <w:pPr>
              <w:widowControl w:val="0"/>
              <w:autoSpaceDE w:val="0"/>
              <w:autoSpaceDN w:val="0"/>
              <w:adjustRightInd w:val="0"/>
              <w:spacing w:after="0" w:line="240" w:lineRule="auto"/>
              <w:ind w:left="-706"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w:t>
            </w:r>
            <w:r w:rsidR="00884616">
              <w:rPr>
                <w:rFonts w:ascii="Times New Roman" w:eastAsia="Times New Roman" w:hAnsi="Times New Roman"/>
                <w:sz w:val="24"/>
                <w:szCs w:val="24"/>
                <w:lang w:eastAsia="ru-RU"/>
              </w:rPr>
              <w:t>4</w:t>
            </w:r>
          </w:p>
        </w:tc>
        <w:tc>
          <w:tcPr>
            <w:tcW w:w="2894" w:type="dxa"/>
            <w:shd w:val="clear" w:color="auto" w:fill="FFFFFF"/>
          </w:tcPr>
          <w:p w14:paraId="2BC91579" w14:textId="77777777" w:rsidR="00360298" w:rsidRPr="00C04E3E" w:rsidRDefault="00D511E6"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Для 935 тыс. детей в </w:t>
            </w:r>
            <w:r w:rsidR="00360298" w:rsidRPr="00C04E3E">
              <w:rPr>
                <w:rFonts w:ascii="Times New Roman" w:eastAsia="Times New Roman" w:hAnsi="Times New Roman"/>
                <w:sz w:val="24"/>
                <w:szCs w:val="24"/>
              </w:rPr>
              <w:t>не менее чем в 7000 общеобразовательн</w:t>
            </w:r>
            <w:r w:rsidRPr="00C04E3E">
              <w:rPr>
                <w:rFonts w:ascii="Times New Roman" w:eastAsia="Times New Roman" w:hAnsi="Times New Roman"/>
                <w:sz w:val="24"/>
                <w:szCs w:val="24"/>
              </w:rPr>
              <w:t>ых организаций, расположенных в </w:t>
            </w:r>
            <w:r w:rsidR="00360298" w:rsidRPr="00C04E3E">
              <w:rPr>
                <w:rFonts w:ascii="Times New Roman" w:eastAsia="Times New Roman" w:hAnsi="Times New Roman"/>
                <w:sz w:val="24"/>
                <w:szCs w:val="24"/>
              </w:rPr>
              <w:t>сельской местности, обновлена материально-техническая база для занятий физической культурой и спортом</w:t>
            </w:r>
          </w:p>
        </w:tc>
        <w:tc>
          <w:tcPr>
            <w:tcW w:w="1330" w:type="dxa"/>
            <w:shd w:val="clear" w:color="auto" w:fill="FFFFFF"/>
          </w:tcPr>
          <w:p w14:paraId="5C4998D3" w14:textId="77777777" w:rsidR="00360298" w:rsidRPr="00C04E3E" w:rsidRDefault="00DE7213"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Штук</w:t>
            </w:r>
          </w:p>
        </w:tc>
        <w:tc>
          <w:tcPr>
            <w:tcW w:w="3714" w:type="dxa"/>
            <w:shd w:val="clear" w:color="auto" w:fill="FFFFFF"/>
          </w:tcPr>
          <w:p w14:paraId="0E78B6A4" w14:textId="77777777" w:rsidR="00360298" w:rsidRPr="00C04E3E" w:rsidRDefault="00360298" w:rsidP="00D824E5">
            <w:pPr>
              <w:spacing w:after="0" w:line="240" w:lineRule="auto"/>
              <w:rPr>
                <w:rFonts w:ascii="Times New Roman" w:hAnsi="Times New Roman"/>
                <w:sz w:val="24"/>
                <w:szCs w:val="24"/>
              </w:rPr>
            </w:pPr>
            <w:r w:rsidRPr="00C04E3E">
              <w:rPr>
                <w:rFonts w:ascii="Times New Roman" w:hAnsi="Times New Roman"/>
                <w:sz w:val="24"/>
                <w:szCs w:val="24"/>
              </w:rPr>
              <w:t>В общеобразовательных организациях, расположенных в сельской местности, обновлена материально-техническая база для занятий физической культурой и спортом</w:t>
            </w:r>
          </w:p>
          <w:p w14:paraId="480358D7" w14:textId="77777777" w:rsidR="00360298" w:rsidRPr="00C04E3E" w:rsidRDefault="00360298" w:rsidP="00D824E5">
            <w:pPr>
              <w:widowControl w:val="0"/>
              <w:autoSpaceDE w:val="0"/>
              <w:autoSpaceDN w:val="0"/>
              <w:adjustRightInd w:val="0"/>
              <w:spacing w:after="0" w:line="240" w:lineRule="auto"/>
              <w:ind w:firstLine="5"/>
              <w:jc w:val="both"/>
              <w:rPr>
                <w:rFonts w:ascii="Times New Roman" w:eastAsia="Times New Roman" w:hAnsi="Times New Roman"/>
                <w:sz w:val="24"/>
                <w:szCs w:val="24"/>
                <w:lang w:eastAsia="ru-RU"/>
              </w:rPr>
            </w:pPr>
          </w:p>
        </w:tc>
        <w:tc>
          <w:tcPr>
            <w:tcW w:w="3119" w:type="dxa"/>
            <w:shd w:val="clear" w:color="auto" w:fill="FFFFFF"/>
          </w:tcPr>
          <w:p w14:paraId="437410D7" w14:textId="77777777" w:rsidR="00360298" w:rsidRPr="00C04E3E" w:rsidRDefault="00360298" w:rsidP="00D824E5">
            <w:pPr>
              <w:widowControl w:val="0"/>
              <w:autoSpaceDE w:val="0"/>
              <w:autoSpaceDN w:val="0"/>
              <w:adjustRightInd w:val="0"/>
              <w:spacing w:after="0" w:line="240" w:lineRule="auto"/>
              <w:ind w:firstLine="5"/>
              <w:rPr>
                <w:rFonts w:ascii="Times New Roman" w:eastAsia="Times New Roman" w:hAnsi="Times New Roman"/>
                <w:sz w:val="24"/>
                <w:szCs w:val="24"/>
                <w:lang w:eastAsia="ru-RU"/>
              </w:rPr>
            </w:pPr>
            <w:r w:rsidRPr="00C04E3E">
              <w:rPr>
                <w:rFonts w:ascii="Times New Roman" w:hAnsi="Times New Roman"/>
                <w:sz w:val="24"/>
                <w:szCs w:val="24"/>
              </w:rPr>
              <w:t>Ведомственные данные</w:t>
            </w:r>
          </w:p>
        </w:tc>
        <w:tc>
          <w:tcPr>
            <w:tcW w:w="2977" w:type="dxa"/>
            <w:shd w:val="clear" w:color="auto" w:fill="FFFFFF"/>
          </w:tcPr>
          <w:p w14:paraId="56B6CEB0" w14:textId="77777777" w:rsidR="00360298" w:rsidRPr="00C04E3E" w:rsidRDefault="005D463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BB4B86" w:rsidRPr="00C04E3E" w14:paraId="28D011A9" w14:textId="77777777" w:rsidTr="003B697F">
        <w:trPr>
          <w:trHeight w:val="390"/>
        </w:trPr>
        <w:tc>
          <w:tcPr>
            <w:tcW w:w="738" w:type="dxa"/>
            <w:shd w:val="clear" w:color="auto" w:fill="FFFFFF"/>
          </w:tcPr>
          <w:p w14:paraId="09194FFC" w14:textId="4A5FE374" w:rsidR="00BB4B86" w:rsidRPr="00C04E3E" w:rsidRDefault="00DE3B51" w:rsidP="00D824E5">
            <w:pPr>
              <w:widowControl w:val="0"/>
              <w:autoSpaceDE w:val="0"/>
              <w:autoSpaceDN w:val="0"/>
              <w:adjustRightInd w:val="0"/>
              <w:spacing w:after="0" w:line="240" w:lineRule="auto"/>
              <w:ind w:left="-706"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lastRenderedPageBreak/>
              <w:t>2.</w:t>
            </w:r>
            <w:r w:rsidR="00884616">
              <w:rPr>
                <w:rFonts w:ascii="Times New Roman" w:eastAsia="Times New Roman" w:hAnsi="Times New Roman"/>
                <w:sz w:val="24"/>
                <w:szCs w:val="24"/>
                <w:lang w:eastAsia="ru-RU"/>
              </w:rPr>
              <w:t>5</w:t>
            </w:r>
          </w:p>
        </w:tc>
        <w:tc>
          <w:tcPr>
            <w:tcW w:w="2894" w:type="dxa"/>
            <w:shd w:val="clear" w:color="auto" w:fill="FFFFFF"/>
          </w:tcPr>
          <w:p w14:paraId="2B1E3138" w14:textId="77777777" w:rsidR="00BB4B86" w:rsidRPr="00C04E3E" w:rsidRDefault="00BB4B86"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Количество отремонтированных общеобразовательных организаций</w:t>
            </w:r>
          </w:p>
        </w:tc>
        <w:tc>
          <w:tcPr>
            <w:tcW w:w="1330" w:type="dxa"/>
            <w:shd w:val="clear" w:color="auto" w:fill="FFFFFF"/>
          </w:tcPr>
          <w:p w14:paraId="4052ED70" w14:textId="77777777" w:rsidR="00BB4B86" w:rsidRPr="00C04E3E" w:rsidRDefault="00DE7213"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Штук</w:t>
            </w:r>
          </w:p>
        </w:tc>
        <w:tc>
          <w:tcPr>
            <w:tcW w:w="3714" w:type="dxa"/>
            <w:shd w:val="clear" w:color="auto" w:fill="FFFFFF"/>
          </w:tcPr>
          <w:p w14:paraId="486BAF17" w14:textId="77777777" w:rsidR="00BB4B86" w:rsidRPr="00C04E3E" w:rsidRDefault="00BB4B86" w:rsidP="00D824E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04E3E">
              <w:rPr>
                <w:rFonts w:ascii="Times New Roman" w:hAnsi="Times New Roman"/>
                <w:sz w:val="24"/>
                <w:szCs w:val="24"/>
              </w:rPr>
              <w:t>Количество отремонтированных общеобразовательных организаций</w:t>
            </w:r>
          </w:p>
        </w:tc>
        <w:tc>
          <w:tcPr>
            <w:tcW w:w="3119" w:type="dxa"/>
            <w:shd w:val="clear" w:color="auto" w:fill="FFFFFF"/>
          </w:tcPr>
          <w:p w14:paraId="6628D12E" w14:textId="77777777" w:rsidR="00BB4B86" w:rsidRPr="00C04E3E" w:rsidRDefault="009045D3" w:rsidP="00D824E5">
            <w:pPr>
              <w:widowControl w:val="0"/>
              <w:autoSpaceDE w:val="0"/>
              <w:autoSpaceDN w:val="0"/>
              <w:adjustRightInd w:val="0"/>
              <w:spacing w:after="0" w:line="240" w:lineRule="auto"/>
              <w:contextualSpacing/>
              <w:rPr>
                <w:rFonts w:ascii="Times New Roman" w:hAnsi="Times New Roman"/>
                <w:sz w:val="24"/>
                <w:szCs w:val="24"/>
              </w:rPr>
            </w:pPr>
            <w:r w:rsidRPr="00C04E3E">
              <w:rPr>
                <w:rFonts w:ascii="Times New Roman" w:hAnsi="Times New Roman"/>
                <w:sz w:val="24"/>
                <w:szCs w:val="24"/>
              </w:rPr>
              <w:t>Ведомственные данные</w:t>
            </w:r>
          </w:p>
          <w:p w14:paraId="46EDCB05" w14:textId="77777777" w:rsidR="00BB4B86" w:rsidRPr="00C04E3E" w:rsidRDefault="00BB4B86"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977" w:type="dxa"/>
            <w:shd w:val="clear" w:color="auto" w:fill="FFFFFF"/>
          </w:tcPr>
          <w:p w14:paraId="2B925B94" w14:textId="77777777" w:rsidR="00BB4B86" w:rsidRPr="00C04E3E" w:rsidRDefault="005D463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BB4B86" w:rsidRPr="00C04E3E" w14:paraId="33663F51" w14:textId="77777777" w:rsidTr="003B697F">
        <w:trPr>
          <w:trHeight w:val="390"/>
        </w:trPr>
        <w:tc>
          <w:tcPr>
            <w:tcW w:w="738" w:type="dxa"/>
            <w:shd w:val="clear" w:color="auto" w:fill="FFFFFF"/>
          </w:tcPr>
          <w:p w14:paraId="51425284" w14:textId="7FC18DFD" w:rsidR="00BB4B86" w:rsidRPr="00C04E3E" w:rsidRDefault="00DE3B51" w:rsidP="00D824E5">
            <w:pPr>
              <w:widowControl w:val="0"/>
              <w:autoSpaceDE w:val="0"/>
              <w:autoSpaceDN w:val="0"/>
              <w:adjustRightInd w:val="0"/>
              <w:spacing w:after="0" w:line="240" w:lineRule="auto"/>
              <w:ind w:left="-706"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w:t>
            </w:r>
            <w:r w:rsidR="00884616">
              <w:rPr>
                <w:rFonts w:ascii="Times New Roman" w:eastAsia="Times New Roman" w:hAnsi="Times New Roman"/>
                <w:sz w:val="24"/>
                <w:szCs w:val="24"/>
                <w:lang w:eastAsia="ru-RU"/>
              </w:rPr>
              <w:t>6</w:t>
            </w:r>
          </w:p>
        </w:tc>
        <w:tc>
          <w:tcPr>
            <w:tcW w:w="2894" w:type="dxa"/>
            <w:shd w:val="clear" w:color="auto" w:fill="FFFFFF"/>
          </w:tcPr>
          <w:p w14:paraId="78646EC9" w14:textId="77777777" w:rsidR="00BB4B86" w:rsidRPr="00C04E3E" w:rsidRDefault="00BB4B86" w:rsidP="00E63395">
            <w:pPr>
              <w:widowControl w:val="0"/>
              <w:autoSpaceDE w:val="0"/>
              <w:autoSpaceDN w:val="0"/>
              <w:adjustRightInd w:val="0"/>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Доля выпускников текущего года, на</w:t>
            </w:r>
            <w:r w:rsidR="00D511E6" w:rsidRPr="00C04E3E">
              <w:rPr>
                <w:rFonts w:ascii="Times New Roman" w:eastAsia="Times New Roman" w:hAnsi="Times New Roman"/>
                <w:sz w:val="24"/>
                <w:szCs w:val="24"/>
                <w:lang w:eastAsia="ru-RU"/>
              </w:rPr>
              <w:t>бравших 220 баллов и более по 3 предметам, к </w:t>
            </w:r>
            <w:r w:rsidRPr="00C04E3E">
              <w:rPr>
                <w:rFonts w:ascii="Times New Roman" w:eastAsia="Times New Roman" w:hAnsi="Times New Roman"/>
                <w:sz w:val="24"/>
                <w:szCs w:val="24"/>
                <w:lang w:eastAsia="ru-RU"/>
              </w:rPr>
              <w:t xml:space="preserve">общему количеству выпускников текущего года, </w:t>
            </w:r>
            <w:r w:rsidR="00D7594F" w:rsidRPr="00C04E3E">
              <w:rPr>
                <w:rFonts w:ascii="Times New Roman" w:eastAsia="Times New Roman" w:hAnsi="Times New Roman"/>
                <w:sz w:val="24"/>
                <w:szCs w:val="24"/>
                <w:lang w:eastAsia="ru-RU"/>
              </w:rPr>
              <w:t>сдававших</w:t>
            </w:r>
            <w:r w:rsidR="00D511E6" w:rsidRPr="00C04E3E">
              <w:rPr>
                <w:rFonts w:ascii="Times New Roman" w:eastAsia="Times New Roman" w:hAnsi="Times New Roman"/>
                <w:sz w:val="24"/>
                <w:szCs w:val="24"/>
                <w:lang w:eastAsia="ru-RU"/>
              </w:rPr>
              <w:t xml:space="preserve"> ЕГЭ по 3 и </w:t>
            </w:r>
            <w:r w:rsidRPr="00C04E3E">
              <w:rPr>
                <w:rFonts w:ascii="Times New Roman" w:eastAsia="Times New Roman" w:hAnsi="Times New Roman"/>
                <w:sz w:val="24"/>
                <w:szCs w:val="24"/>
                <w:lang w:eastAsia="ru-RU"/>
              </w:rPr>
              <w:t>более предметам</w:t>
            </w:r>
          </w:p>
        </w:tc>
        <w:tc>
          <w:tcPr>
            <w:tcW w:w="1330" w:type="dxa"/>
            <w:shd w:val="clear" w:color="auto" w:fill="FFFFFF"/>
          </w:tcPr>
          <w:p w14:paraId="3FFB173F" w14:textId="77777777" w:rsidR="00BB4B86" w:rsidRPr="00C04E3E" w:rsidRDefault="00BB4B86"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w:t>
            </w:r>
          </w:p>
        </w:tc>
        <w:tc>
          <w:tcPr>
            <w:tcW w:w="3714" w:type="dxa"/>
            <w:shd w:val="clear" w:color="auto" w:fill="FFFFFF"/>
          </w:tcPr>
          <w:p w14:paraId="1EB79A0A" w14:textId="77777777" w:rsidR="00BB4B86" w:rsidRPr="00C04E3E" w:rsidRDefault="00BB4B86" w:rsidP="00D824E5">
            <w:pPr>
              <w:widowControl w:val="0"/>
              <w:autoSpaceDE w:val="0"/>
              <w:autoSpaceDN w:val="0"/>
              <w:adjustRightInd w:val="0"/>
              <w:spacing w:after="0" w:line="240" w:lineRule="auto"/>
              <w:contextualSpacing/>
              <w:rPr>
                <w:rFonts w:ascii="Times New Roman" w:hAnsi="Times New Roman"/>
                <w:sz w:val="24"/>
                <w:szCs w:val="24"/>
              </w:rPr>
            </w:pPr>
            <w:r w:rsidRPr="00C04E3E">
              <w:rPr>
                <w:rFonts w:ascii="Times New Roman" w:hAnsi="Times New Roman"/>
                <w:sz w:val="24"/>
                <w:szCs w:val="24"/>
              </w:rPr>
              <w:t>ДВ= В / ВТГ х 100, где:</w:t>
            </w:r>
          </w:p>
          <w:p w14:paraId="049D366C" w14:textId="77777777" w:rsidR="00BB4B86" w:rsidRPr="00C04E3E" w:rsidRDefault="00BB4B86" w:rsidP="00D824E5">
            <w:pPr>
              <w:spacing w:after="0" w:line="240" w:lineRule="auto"/>
              <w:rPr>
                <w:rFonts w:ascii="Times New Roman" w:hAnsi="Times New Roman"/>
                <w:sz w:val="24"/>
                <w:szCs w:val="24"/>
              </w:rPr>
            </w:pPr>
            <w:r w:rsidRPr="00C04E3E">
              <w:rPr>
                <w:rFonts w:ascii="Times New Roman" w:hAnsi="Times New Roman"/>
                <w:sz w:val="24"/>
                <w:szCs w:val="24"/>
              </w:rPr>
              <w:t xml:space="preserve">ДВ – доля </w:t>
            </w:r>
            <w:proofErr w:type="spellStart"/>
            <w:r w:rsidRPr="00C04E3E">
              <w:rPr>
                <w:rFonts w:ascii="Times New Roman" w:hAnsi="Times New Roman"/>
                <w:sz w:val="24"/>
                <w:szCs w:val="24"/>
              </w:rPr>
              <w:t>высокобалльников</w:t>
            </w:r>
            <w:proofErr w:type="spellEnd"/>
            <w:r w:rsidRPr="00C04E3E">
              <w:rPr>
                <w:rFonts w:ascii="Times New Roman" w:hAnsi="Times New Roman"/>
                <w:sz w:val="24"/>
                <w:szCs w:val="24"/>
              </w:rPr>
              <w:t xml:space="preserve"> (выпускников текущего года, набравших 220 баллов и более</w:t>
            </w:r>
            <w:r w:rsidR="00AD013F" w:rsidRPr="00C04E3E">
              <w:rPr>
                <w:rFonts w:ascii="Times New Roman" w:hAnsi="Times New Roman"/>
                <w:sz w:val="24"/>
                <w:szCs w:val="24"/>
              </w:rPr>
              <w:t xml:space="preserve"> по 3 предметам</w:t>
            </w:r>
            <w:r w:rsidRPr="00C04E3E">
              <w:rPr>
                <w:rFonts w:ascii="Times New Roman" w:hAnsi="Times New Roman"/>
                <w:sz w:val="24"/>
                <w:szCs w:val="24"/>
              </w:rPr>
              <w:t>);</w:t>
            </w:r>
          </w:p>
          <w:p w14:paraId="1E3D76F9" w14:textId="77777777" w:rsidR="00BB4B86" w:rsidRPr="00C04E3E" w:rsidRDefault="00BB4B86" w:rsidP="00D824E5">
            <w:pPr>
              <w:spacing w:after="0" w:line="240" w:lineRule="auto"/>
              <w:rPr>
                <w:rFonts w:ascii="Times New Roman" w:hAnsi="Times New Roman"/>
                <w:sz w:val="24"/>
                <w:szCs w:val="24"/>
              </w:rPr>
            </w:pPr>
            <w:r w:rsidRPr="00C04E3E">
              <w:rPr>
                <w:rFonts w:ascii="Times New Roman" w:hAnsi="Times New Roman"/>
                <w:sz w:val="24"/>
                <w:szCs w:val="24"/>
              </w:rPr>
              <w:t>В</w:t>
            </w:r>
            <w:r w:rsidR="00D7594F" w:rsidRPr="00C04E3E">
              <w:rPr>
                <w:rFonts w:ascii="Times New Roman" w:hAnsi="Times New Roman"/>
                <w:sz w:val="24"/>
                <w:szCs w:val="24"/>
              </w:rPr>
              <w:t xml:space="preserve"> –</w:t>
            </w:r>
            <w:r w:rsidRPr="00C04E3E">
              <w:rPr>
                <w:rFonts w:ascii="Times New Roman" w:hAnsi="Times New Roman"/>
                <w:sz w:val="24"/>
                <w:szCs w:val="24"/>
              </w:rPr>
              <w:t xml:space="preserve"> </w:t>
            </w:r>
            <w:r w:rsidR="00AD013F" w:rsidRPr="00C04E3E">
              <w:rPr>
                <w:rFonts w:ascii="Times New Roman" w:hAnsi="Times New Roman"/>
                <w:sz w:val="24"/>
                <w:szCs w:val="24"/>
              </w:rPr>
              <w:t xml:space="preserve">количество </w:t>
            </w:r>
            <w:proofErr w:type="spellStart"/>
            <w:r w:rsidR="00AD013F" w:rsidRPr="00C04E3E">
              <w:rPr>
                <w:rFonts w:ascii="Times New Roman" w:hAnsi="Times New Roman"/>
                <w:sz w:val="24"/>
                <w:szCs w:val="24"/>
              </w:rPr>
              <w:t>высокобалльников</w:t>
            </w:r>
            <w:proofErr w:type="spellEnd"/>
            <w:r w:rsidRPr="00C04E3E">
              <w:rPr>
                <w:rFonts w:ascii="Times New Roman" w:hAnsi="Times New Roman"/>
                <w:sz w:val="24"/>
                <w:szCs w:val="24"/>
              </w:rPr>
              <w:t>;</w:t>
            </w:r>
          </w:p>
          <w:p w14:paraId="3709E89A" w14:textId="77777777" w:rsidR="00BB4B86" w:rsidRPr="00C04E3E" w:rsidRDefault="00BB4B86" w:rsidP="00D824E5">
            <w:pPr>
              <w:tabs>
                <w:tab w:val="left" w:pos="2265"/>
              </w:tabs>
              <w:spacing w:after="0" w:line="240" w:lineRule="auto"/>
              <w:rPr>
                <w:rFonts w:ascii="Times New Roman" w:eastAsia="Times New Roman" w:hAnsi="Times New Roman"/>
                <w:sz w:val="24"/>
                <w:szCs w:val="24"/>
                <w:lang w:eastAsia="ru-RU"/>
              </w:rPr>
            </w:pPr>
            <w:r w:rsidRPr="00C04E3E">
              <w:rPr>
                <w:rFonts w:ascii="Times New Roman" w:hAnsi="Times New Roman"/>
                <w:sz w:val="24"/>
                <w:szCs w:val="24"/>
              </w:rPr>
              <w:t xml:space="preserve">ВТГ – </w:t>
            </w:r>
            <w:r w:rsidR="00AD013F" w:rsidRPr="00C04E3E">
              <w:rPr>
                <w:rFonts w:ascii="Times New Roman" w:hAnsi="Times New Roman"/>
                <w:sz w:val="24"/>
                <w:szCs w:val="24"/>
              </w:rPr>
              <w:t>количество выпускников текущего года, сдававших ЕГЭ по 3 и более предметам (в расчет не берется результат по математике базового уровня)</w:t>
            </w:r>
          </w:p>
        </w:tc>
        <w:tc>
          <w:tcPr>
            <w:tcW w:w="3119" w:type="dxa"/>
            <w:shd w:val="clear" w:color="auto" w:fill="FFFFFF"/>
          </w:tcPr>
          <w:p w14:paraId="122D33FD" w14:textId="77777777" w:rsidR="00BB4B86" w:rsidRPr="00C04E3E" w:rsidRDefault="00BB4B86" w:rsidP="00D824E5">
            <w:pPr>
              <w:widowControl w:val="0"/>
              <w:autoSpaceDE w:val="0"/>
              <w:autoSpaceDN w:val="0"/>
              <w:adjustRightInd w:val="0"/>
              <w:spacing w:after="0" w:line="240" w:lineRule="auto"/>
              <w:rPr>
                <w:rFonts w:ascii="Times New Roman" w:eastAsia="Times New Roman" w:hAnsi="Times New Roman"/>
                <w:sz w:val="24"/>
                <w:szCs w:val="24"/>
                <w:lang w:eastAsia="ru-RU"/>
              </w:rPr>
            </w:pPr>
            <w:r w:rsidRPr="00C04E3E">
              <w:rPr>
                <w:rFonts w:ascii="Times New Roman" w:hAnsi="Times New Roman"/>
                <w:sz w:val="24"/>
                <w:szCs w:val="24"/>
              </w:rPr>
              <w:t>Данные Регионального центра обработки информации по итогам проведения государственной итоговой аттестации</w:t>
            </w:r>
          </w:p>
        </w:tc>
        <w:tc>
          <w:tcPr>
            <w:tcW w:w="2977" w:type="dxa"/>
            <w:shd w:val="clear" w:color="auto" w:fill="FFFFFF"/>
          </w:tcPr>
          <w:p w14:paraId="6B3034CB" w14:textId="77777777" w:rsidR="00BB4B86" w:rsidRPr="00C04E3E" w:rsidRDefault="005D4630" w:rsidP="00D824E5">
            <w:pPr>
              <w:widowControl w:val="0"/>
              <w:autoSpaceDE w:val="0"/>
              <w:autoSpaceDN w:val="0"/>
              <w:adjustRightInd w:val="0"/>
              <w:spacing w:after="0" w:line="240" w:lineRule="auto"/>
              <w:ind w:firstLine="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BB4B86" w:rsidRPr="00C04E3E" w14:paraId="2104803A" w14:textId="77777777" w:rsidTr="003B697F">
        <w:trPr>
          <w:trHeight w:val="253"/>
        </w:trPr>
        <w:tc>
          <w:tcPr>
            <w:tcW w:w="738" w:type="dxa"/>
            <w:shd w:val="clear" w:color="auto" w:fill="FFFFFF"/>
          </w:tcPr>
          <w:p w14:paraId="7497CBBB" w14:textId="77777777" w:rsidR="00BB4B86" w:rsidRPr="00C04E3E" w:rsidRDefault="00BB4B86"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w:t>
            </w:r>
          </w:p>
        </w:tc>
        <w:tc>
          <w:tcPr>
            <w:tcW w:w="14034" w:type="dxa"/>
            <w:gridSpan w:val="5"/>
            <w:shd w:val="clear" w:color="auto" w:fill="FFFFFF"/>
          </w:tcPr>
          <w:p w14:paraId="7E6FC5CF" w14:textId="77777777" w:rsidR="00BB4B86" w:rsidRPr="00C04E3E" w:rsidRDefault="00BB4B86" w:rsidP="00A024E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Подпрограмма </w:t>
            </w:r>
            <w:r w:rsidR="00A024E4" w:rsidRPr="00C04E3E">
              <w:rPr>
                <w:rFonts w:ascii="Times New Roman" w:eastAsia="Times New Roman" w:hAnsi="Times New Roman"/>
                <w:sz w:val="24"/>
                <w:szCs w:val="24"/>
                <w:lang w:eastAsia="ru-RU"/>
              </w:rPr>
              <w:t>3</w:t>
            </w:r>
            <w:r w:rsidRPr="00C04E3E">
              <w:rPr>
                <w:rFonts w:ascii="Times New Roman" w:eastAsia="Times New Roman" w:hAnsi="Times New Roman"/>
                <w:sz w:val="24"/>
                <w:szCs w:val="24"/>
                <w:lang w:eastAsia="ru-RU"/>
              </w:rPr>
              <w:t xml:space="preserve"> </w:t>
            </w:r>
            <w:r w:rsidR="00E63395" w:rsidRPr="00C04E3E">
              <w:rPr>
                <w:rFonts w:ascii="Times New Roman" w:eastAsia="Times New Roman" w:hAnsi="Times New Roman"/>
                <w:sz w:val="24"/>
                <w:szCs w:val="24"/>
                <w:lang w:eastAsia="ru-RU"/>
              </w:rPr>
              <w:t>«</w:t>
            </w:r>
            <w:r w:rsidRPr="00C04E3E">
              <w:rPr>
                <w:rFonts w:ascii="Times New Roman" w:eastAsia="Times New Roman" w:hAnsi="Times New Roman"/>
                <w:sz w:val="24"/>
                <w:szCs w:val="24"/>
                <w:lang w:eastAsia="ru-RU"/>
              </w:rPr>
              <w:t>Дополнительное образование, воспитание и психолого-социальное сопровождение детей</w:t>
            </w:r>
            <w:r w:rsidR="00E63395" w:rsidRPr="00C04E3E">
              <w:rPr>
                <w:rFonts w:ascii="Times New Roman" w:eastAsia="Times New Roman" w:hAnsi="Times New Roman"/>
                <w:sz w:val="24"/>
                <w:szCs w:val="24"/>
                <w:lang w:eastAsia="ru-RU"/>
              </w:rPr>
              <w:t>»</w:t>
            </w:r>
          </w:p>
        </w:tc>
      </w:tr>
      <w:tr w:rsidR="00BB4B86" w:rsidRPr="00C04E3E" w14:paraId="0ADACA51" w14:textId="77777777" w:rsidTr="003B697F">
        <w:trPr>
          <w:trHeight w:val="253"/>
        </w:trPr>
        <w:tc>
          <w:tcPr>
            <w:tcW w:w="738" w:type="dxa"/>
            <w:shd w:val="clear" w:color="auto" w:fill="FFFFFF"/>
          </w:tcPr>
          <w:p w14:paraId="44B7E572" w14:textId="77777777" w:rsidR="00BB4B86" w:rsidRPr="00C04E3E" w:rsidRDefault="00DE3B51"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3.1</w:t>
            </w:r>
          </w:p>
        </w:tc>
        <w:tc>
          <w:tcPr>
            <w:tcW w:w="2894" w:type="dxa"/>
            <w:shd w:val="clear" w:color="auto" w:fill="FFFFFF"/>
          </w:tcPr>
          <w:p w14:paraId="5DEA1EFA" w14:textId="77777777" w:rsidR="00BB4B86" w:rsidRPr="00C04E3E" w:rsidRDefault="00BB4B86"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Отношение средней заработной платы педагогических работников организаций дополнительного образ</w:t>
            </w:r>
            <w:r w:rsidR="00D511E6" w:rsidRPr="00C04E3E">
              <w:rPr>
                <w:rFonts w:ascii="Times New Roman" w:eastAsia="Times New Roman" w:hAnsi="Times New Roman"/>
                <w:sz w:val="24"/>
                <w:szCs w:val="24"/>
              </w:rPr>
              <w:t>ования детей к </w:t>
            </w:r>
            <w:r w:rsidRPr="00C04E3E">
              <w:rPr>
                <w:rFonts w:ascii="Times New Roman" w:eastAsia="Times New Roman" w:hAnsi="Times New Roman"/>
                <w:sz w:val="24"/>
                <w:szCs w:val="24"/>
              </w:rPr>
              <w:t>средней заработной плате</w:t>
            </w:r>
            <w:r w:rsidR="00D511E6" w:rsidRPr="00C04E3E">
              <w:rPr>
                <w:rFonts w:ascii="Times New Roman" w:eastAsia="Times New Roman" w:hAnsi="Times New Roman"/>
                <w:sz w:val="24"/>
                <w:szCs w:val="24"/>
              </w:rPr>
              <w:t xml:space="preserve"> учителей в </w:t>
            </w:r>
            <w:r w:rsidR="00D7594F" w:rsidRPr="00C04E3E">
              <w:rPr>
                <w:rFonts w:ascii="Times New Roman" w:eastAsia="Times New Roman" w:hAnsi="Times New Roman"/>
                <w:sz w:val="24"/>
                <w:szCs w:val="24"/>
              </w:rPr>
              <w:t>Московской области</w:t>
            </w:r>
          </w:p>
        </w:tc>
        <w:tc>
          <w:tcPr>
            <w:tcW w:w="1330" w:type="dxa"/>
            <w:shd w:val="clear" w:color="auto" w:fill="FFFFFF"/>
          </w:tcPr>
          <w:p w14:paraId="79B3517B" w14:textId="77777777" w:rsidR="00BB4B86" w:rsidRPr="00C04E3E" w:rsidRDefault="00BB4B86"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rPr>
              <w:t>%</w:t>
            </w:r>
          </w:p>
        </w:tc>
        <w:tc>
          <w:tcPr>
            <w:tcW w:w="3714" w:type="dxa"/>
            <w:shd w:val="clear" w:color="auto" w:fill="FFFFFF"/>
          </w:tcPr>
          <w:p w14:paraId="6F49D4C4" w14:textId="77777777" w:rsidR="00BB4B86" w:rsidRPr="00C04E3E" w:rsidRDefault="00E63395" w:rsidP="00E6339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П</w:t>
            </w:r>
            <w:r w:rsidR="00BB4B86" w:rsidRPr="00C04E3E">
              <w:rPr>
                <w:rFonts w:ascii="Times New Roman" w:hAnsi="Times New Roman"/>
                <w:sz w:val="24"/>
                <w:szCs w:val="24"/>
              </w:rPr>
              <w:t xml:space="preserve"> = З(</w:t>
            </w:r>
            <w:proofErr w:type="spellStart"/>
            <w:r w:rsidR="00BB4B86" w:rsidRPr="00C04E3E">
              <w:rPr>
                <w:rFonts w:ascii="Times New Roman" w:hAnsi="Times New Roman"/>
                <w:sz w:val="24"/>
                <w:szCs w:val="24"/>
              </w:rPr>
              <w:t>мун</w:t>
            </w:r>
            <w:proofErr w:type="spellEnd"/>
            <w:r w:rsidR="00BB4B86" w:rsidRPr="00C04E3E">
              <w:rPr>
                <w:rFonts w:ascii="Times New Roman" w:hAnsi="Times New Roman"/>
                <w:sz w:val="24"/>
                <w:szCs w:val="24"/>
              </w:rPr>
              <w:t>)/З(у) х 100</w:t>
            </w:r>
            <w:r w:rsidR="00D511E6" w:rsidRPr="00C04E3E">
              <w:rPr>
                <w:rFonts w:ascii="Times New Roman" w:hAnsi="Times New Roman"/>
                <w:sz w:val="24"/>
                <w:szCs w:val="24"/>
              </w:rPr>
              <w:t xml:space="preserve">, </w:t>
            </w:r>
            <w:r w:rsidR="00BB4B86" w:rsidRPr="00C04E3E">
              <w:rPr>
                <w:rFonts w:ascii="Times New Roman" w:hAnsi="Times New Roman"/>
                <w:sz w:val="24"/>
                <w:szCs w:val="24"/>
              </w:rPr>
              <w:t>где:</w:t>
            </w:r>
          </w:p>
          <w:p w14:paraId="7E74516B" w14:textId="77777777" w:rsidR="00BB4B86" w:rsidRPr="00C04E3E" w:rsidRDefault="00BB4B86" w:rsidP="00E6339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П – планируемый показатель;</w:t>
            </w:r>
          </w:p>
          <w:p w14:paraId="4F647D91" w14:textId="77777777" w:rsidR="00BB4B86" w:rsidRPr="00C04E3E" w:rsidRDefault="00BB4B86" w:rsidP="00E6339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З(</w:t>
            </w:r>
            <w:proofErr w:type="spellStart"/>
            <w:r w:rsidRPr="00C04E3E">
              <w:rPr>
                <w:rFonts w:ascii="Times New Roman" w:hAnsi="Times New Roman"/>
                <w:sz w:val="24"/>
                <w:szCs w:val="24"/>
              </w:rPr>
              <w:t>мун</w:t>
            </w:r>
            <w:proofErr w:type="spellEnd"/>
            <w:r w:rsidRPr="00C04E3E">
              <w:rPr>
                <w:rFonts w:ascii="Times New Roman" w:hAnsi="Times New Roman"/>
                <w:sz w:val="24"/>
                <w:szCs w:val="24"/>
              </w:rPr>
              <w:t>) – среднемесячная заработная плата педагогических работников муниципальных организаций дополнительного образования детей;</w:t>
            </w:r>
          </w:p>
          <w:p w14:paraId="5D31FBB7" w14:textId="77777777" w:rsidR="00BB4B86" w:rsidRPr="00C04E3E" w:rsidRDefault="00BB4B86" w:rsidP="00E6339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З(у) – среднемеся</w:t>
            </w:r>
            <w:r w:rsidR="00D511E6" w:rsidRPr="00C04E3E">
              <w:rPr>
                <w:rFonts w:ascii="Times New Roman" w:hAnsi="Times New Roman"/>
                <w:sz w:val="24"/>
                <w:szCs w:val="24"/>
              </w:rPr>
              <w:t>чная заработная плата учителя в </w:t>
            </w:r>
            <w:r w:rsidRPr="00C04E3E">
              <w:rPr>
                <w:rFonts w:ascii="Times New Roman" w:hAnsi="Times New Roman"/>
                <w:sz w:val="24"/>
                <w:szCs w:val="24"/>
              </w:rPr>
              <w:t>Московской области</w:t>
            </w:r>
          </w:p>
        </w:tc>
        <w:tc>
          <w:tcPr>
            <w:tcW w:w="3119" w:type="dxa"/>
            <w:shd w:val="clear" w:color="auto" w:fill="FFFFFF"/>
          </w:tcPr>
          <w:p w14:paraId="619285BA" w14:textId="77777777" w:rsidR="00BB4B86" w:rsidRPr="00C04E3E" w:rsidRDefault="00BB4B86" w:rsidP="00D824E5">
            <w:pPr>
              <w:widowControl w:val="0"/>
              <w:autoSpaceDE w:val="0"/>
              <w:autoSpaceDN w:val="0"/>
              <w:adjustRightInd w:val="0"/>
              <w:spacing w:after="0" w:line="240" w:lineRule="auto"/>
              <w:rPr>
                <w:rFonts w:ascii="Times New Roman" w:eastAsia="Times New Roman" w:hAnsi="Times New Roman"/>
                <w:sz w:val="24"/>
                <w:szCs w:val="24"/>
                <w:lang w:eastAsia="ru-RU"/>
              </w:rPr>
            </w:pPr>
            <w:r w:rsidRPr="00C04E3E">
              <w:rPr>
                <w:rFonts w:ascii="Times New Roman" w:hAnsi="Times New Roman"/>
                <w:sz w:val="24"/>
                <w:szCs w:val="24"/>
              </w:rPr>
              <w:t>Данные государственной статистики</w:t>
            </w:r>
          </w:p>
        </w:tc>
        <w:tc>
          <w:tcPr>
            <w:tcW w:w="2977" w:type="dxa"/>
            <w:shd w:val="clear" w:color="auto" w:fill="FFFFFF"/>
          </w:tcPr>
          <w:p w14:paraId="4D212023" w14:textId="77777777" w:rsidR="00BB4B86" w:rsidRPr="00C04E3E" w:rsidRDefault="005D4630"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BB4B86" w:rsidRPr="00C04E3E" w14:paraId="3F5839D5" w14:textId="77777777" w:rsidTr="003B697F">
        <w:trPr>
          <w:trHeight w:val="253"/>
        </w:trPr>
        <w:tc>
          <w:tcPr>
            <w:tcW w:w="738" w:type="dxa"/>
            <w:shd w:val="clear" w:color="auto" w:fill="FFFFFF"/>
          </w:tcPr>
          <w:p w14:paraId="0690329D" w14:textId="77777777" w:rsidR="00BB4B86" w:rsidRPr="00C04E3E" w:rsidRDefault="00DE3B51"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3.2</w:t>
            </w:r>
          </w:p>
        </w:tc>
        <w:tc>
          <w:tcPr>
            <w:tcW w:w="2894" w:type="dxa"/>
            <w:shd w:val="clear" w:color="auto" w:fill="FFFFFF"/>
          </w:tcPr>
          <w:p w14:paraId="64F25274" w14:textId="77777777" w:rsidR="00BB4B86" w:rsidRPr="00C04E3E" w:rsidRDefault="00BB4B86" w:rsidP="00D824E5">
            <w:pPr>
              <w:spacing w:after="0" w:line="240" w:lineRule="auto"/>
              <w:rPr>
                <w:rFonts w:ascii="Times New Roman" w:eastAsia="Times New Roman" w:hAnsi="Times New Roman"/>
                <w:sz w:val="24"/>
                <w:szCs w:val="24"/>
              </w:rPr>
            </w:pPr>
            <w:r w:rsidRPr="00C04E3E">
              <w:rPr>
                <w:rFonts w:ascii="Times New Roman" w:hAnsi="Times New Roman"/>
                <w:color w:val="000000"/>
                <w:sz w:val="24"/>
                <w:szCs w:val="24"/>
              </w:rPr>
              <w:t>Количество организаций культуры, получивших современное оборудование (детские школы искусств по видам искусств)</w:t>
            </w:r>
          </w:p>
        </w:tc>
        <w:tc>
          <w:tcPr>
            <w:tcW w:w="1330" w:type="dxa"/>
            <w:shd w:val="clear" w:color="auto" w:fill="FFFFFF"/>
          </w:tcPr>
          <w:p w14:paraId="3F52066E" w14:textId="77777777" w:rsidR="00BB4B86" w:rsidRPr="00C04E3E" w:rsidRDefault="0042431A"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Е</w:t>
            </w:r>
            <w:r w:rsidR="00BB4B86" w:rsidRPr="00C04E3E">
              <w:rPr>
                <w:rFonts w:ascii="Times New Roman" w:eastAsia="Times New Roman" w:hAnsi="Times New Roman"/>
                <w:sz w:val="24"/>
                <w:szCs w:val="24"/>
                <w:lang w:eastAsia="ru-RU"/>
              </w:rPr>
              <w:t>диниц</w:t>
            </w:r>
          </w:p>
        </w:tc>
        <w:tc>
          <w:tcPr>
            <w:tcW w:w="3714" w:type="dxa"/>
            <w:shd w:val="clear" w:color="auto" w:fill="FFFFFF"/>
          </w:tcPr>
          <w:p w14:paraId="48CD7F14" w14:textId="77777777" w:rsidR="00BB4B86" w:rsidRPr="00C04E3E" w:rsidRDefault="00BB4B86" w:rsidP="00E63395">
            <w:pPr>
              <w:widowControl w:val="0"/>
              <w:autoSpaceDE w:val="0"/>
              <w:autoSpaceDN w:val="0"/>
              <w:adjustRightInd w:val="0"/>
              <w:spacing w:after="0" w:line="240" w:lineRule="auto"/>
              <w:rPr>
                <w:rFonts w:ascii="Times New Roman" w:eastAsia="Times New Roman" w:hAnsi="Times New Roman"/>
                <w:sz w:val="24"/>
                <w:szCs w:val="24"/>
                <w:lang w:eastAsia="ru-RU"/>
              </w:rPr>
            </w:pPr>
            <w:r w:rsidRPr="00C04E3E">
              <w:rPr>
                <w:rFonts w:ascii="Times New Roman" w:hAnsi="Times New Roman"/>
                <w:color w:val="000000"/>
                <w:sz w:val="24"/>
                <w:szCs w:val="24"/>
              </w:rPr>
              <w:t>Количество образовательных организаций в с</w:t>
            </w:r>
            <w:r w:rsidR="00D511E6" w:rsidRPr="00C04E3E">
              <w:rPr>
                <w:rFonts w:ascii="Times New Roman" w:hAnsi="Times New Roman"/>
                <w:color w:val="000000"/>
                <w:sz w:val="24"/>
                <w:szCs w:val="24"/>
              </w:rPr>
              <w:t>фере культуры (детские школы по </w:t>
            </w:r>
            <w:r w:rsidRPr="00C04E3E">
              <w:rPr>
                <w:rFonts w:ascii="Times New Roman" w:hAnsi="Times New Roman"/>
                <w:color w:val="000000"/>
                <w:sz w:val="24"/>
                <w:szCs w:val="24"/>
              </w:rPr>
              <w:t>видам искусств), оснащенных музыкальными инструментами, оборудованием, материалами</w:t>
            </w:r>
          </w:p>
        </w:tc>
        <w:tc>
          <w:tcPr>
            <w:tcW w:w="3119" w:type="dxa"/>
            <w:shd w:val="clear" w:color="auto" w:fill="FFFFFF"/>
          </w:tcPr>
          <w:p w14:paraId="0E91094C" w14:textId="77777777" w:rsidR="00BB4B86" w:rsidRPr="00C04E3E" w:rsidRDefault="00BB4B86" w:rsidP="00D824E5">
            <w:pPr>
              <w:spacing w:after="0" w:line="240" w:lineRule="auto"/>
              <w:rPr>
                <w:rFonts w:ascii="Times New Roman" w:eastAsia="Times New Roman" w:hAnsi="Times New Roman"/>
                <w:sz w:val="24"/>
                <w:szCs w:val="24"/>
                <w:lang w:eastAsia="ru-RU"/>
              </w:rPr>
            </w:pPr>
            <w:r w:rsidRPr="00C04E3E">
              <w:rPr>
                <w:rFonts w:ascii="Times New Roman" w:hAnsi="Times New Roman"/>
                <w:sz w:val="24"/>
                <w:szCs w:val="24"/>
              </w:rPr>
              <w:t>Ведомственные данные</w:t>
            </w:r>
          </w:p>
        </w:tc>
        <w:tc>
          <w:tcPr>
            <w:tcW w:w="2977" w:type="dxa"/>
            <w:shd w:val="clear" w:color="auto" w:fill="FFFFFF"/>
          </w:tcPr>
          <w:p w14:paraId="6D1E52B7" w14:textId="77777777" w:rsidR="00BB4B86" w:rsidRPr="00C04E3E" w:rsidRDefault="005D4630"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BB4B86" w:rsidRPr="00C04E3E" w14:paraId="7C083908" w14:textId="77777777" w:rsidTr="003B697F">
        <w:trPr>
          <w:trHeight w:val="253"/>
        </w:trPr>
        <w:tc>
          <w:tcPr>
            <w:tcW w:w="738" w:type="dxa"/>
            <w:shd w:val="clear" w:color="auto" w:fill="FFFFFF"/>
          </w:tcPr>
          <w:p w14:paraId="36AF63E4" w14:textId="77777777" w:rsidR="00BB4B86" w:rsidRPr="00C04E3E" w:rsidRDefault="00DE3B51"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3.3</w:t>
            </w:r>
          </w:p>
        </w:tc>
        <w:tc>
          <w:tcPr>
            <w:tcW w:w="2894" w:type="dxa"/>
            <w:shd w:val="clear" w:color="auto" w:fill="FFFFFF"/>
          </w:tcPr>
          <w:p w14:paraId="0197EE8F" w14:textId="77777777" w:rsidR="00BB4B86" w:rsidRPr="00C04E3E" w:rsidRDefault="00BB4B86"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 xml:space="preserve">Доля детей, привлекаемых к участию </w:t>
            </w:r>
            <w:r w:rsidRPr="00C04E3E">
              <w:rPr>
                <w:rFonts w:ascii="Times New Roman" w:eastAsia="Times New Roman" w:hAnsi="Times New Roman"/>
                <w:sz w:val="24"/>
                <w:szCs w:val="24"/>
              </w:rPr>
              <w:lastRenderedPageBreak/>
              <w:t>в творческих мероприятиях сферы культур</w:t>
            </w:r>
            <w:r w:rsidR="00DE3B51" w:rsidRPr="00C04E3E">
              <w:rPr>
                <w:rFonts w:ascii="Times New Roman" w:eastAsia="Times New Roman" w:hAnsi="Times New Roman"/>
                <w:sz w:val="24"/>
                <w:szCs w:val="24"/>
              </w:rPr>
              <w:t>ы</w:t>
            </w:r>
          </w:p>
        </w:tc>
        <w:tc>
          <w:tcPr>
            <w:tcW w:w="1330" w:type="dxa"/>
            <w:shd w:val="clear" w:color="auto" w:fill="FFFFFF"/>
          </w:tcPr>
          <w:p w14:paraId="3CA7976D" w14:textId="77777777" w:rsidR="00BB4B86" w:rsidRPr="00C04E3E" w:rsidRDefault="00BB4B86"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lastRenderedPageBreak/>
              <w:t>%</w:t>
            </w:r>
          </w:p>
        </w:tc>
        <w:tc>
          <w:tcPr>
            <w:tcW w:w="3714" w:type="dxa"/>
            <w:shd w:val="clear" w:color="auto" w:fill="FFFFFF"/>
          </w:tcPr>
          <w:p w14:paraId="04690246" w14:textId="77777777" w:rsidR="00D511E6" w:rsidRPr="00C04E3E" w:rsidRDefault="00BB4B86" w:rsidP="00D824E5">
            <w:pPr>
              <w:spacing w:after="0" w:line="240" w:lineRule="auto"/>
              <w:rPr>
                <w:rFonts w:ascii="Times New Roman" w:hAnsi="Times New Roman"/>
                <w:color w:val="000000"/>
                <w:sz w:val="24"/>
                <w:szCs w:val="24"/>
              </w:rPr>
            </w:pPr>
            <w:r w:rsidRPr="00C04E3E">
              <w:rPr>
                <w:rFonts w:ascii="Times New Roman" w:hAnsi="Times New Roman"/>
                <w:color w:val="000000"/>
                <w:sz w:val="24"/>
                <w:szCs w:val="24"/>
              </w:rPr>
              <w:t>П=Ч(</w:t>
            </w:r>
            <w:proofErr w:type="spellStart"/>
            <w:r w:rsidRPr="00C04E3E">
              <w:rPr>
                <w:rFonts w:ascii="Times New Roman" w:hAnsi="Times New Roman"/>
                <w:color w:val="000000"/>
                <w:sz w:val="24"/>
                <w:szCs w:val="24"/>
              </w:rPr>
              <w:t>тм</w:t>
            </w:r>
            <w:proofErr w:type="spellEnd"/>
            <w:r w:rsidRPr="00C04E3E">
              <w:rPr>
                <w:rFonts w:ascii="Times New Roman" w:hAnsi="Times New Roman"/>
                <w:color w:val="000000"/>
                <w:sz w:val="24"/>
                <w:szCs w:val="24"/>
              </w:rPr>
              <w:t>)/Ч(д) x100,</w:t>
            </w:r>
            <w:r w:rsidR="00D511E6" w:rsidRPr="00C04E3E">
              <w:rPr>
                <w:rFonts w:ascii="Times New Roman" w:hAnsi="Times New Roman"/>
                <w:color w:val="000000"/>
                <w:sz w:val="24"/>
                <w:szCs w:val="24"/>
              </w:rPr>
              <w:t xml:space="preserve"> </w:t>
            </w:r>
            <w:r w:rsidRPr="00C04E3E">
              <w:rPr>
                <w:rFonts w:ascii="Times New Roman" w:hAnsi="Times New Roman"/>
                <w:color w:val="000000"/>
                <w:sz w:val="24"/>
                <w:szCs w:val="24"/>
              </w:rPr>
              <w:t>где</w:t>
            </w:r>
            <w:r w:rsidR="00D511E6" w:rsidRPr="00C04E3E">
              <w:rPr>
                <w:rFonts w:ascii="Times New Roman" w:hAnsi="Times New Roman"/>
                <w:color w:val="000000"/>
                <w:sz w:val="24"/>
                <w:szCs w:val="24"/>
              </w:rPr>
              <w:t>:</w:t>
            </w:r>
          </w:p>
          <w:p w14:paraId="4B88F5EB" w14:textId="77777777" w:rsidR="00BB4B86" w:rsidRPr="00C04E3E" w:rsidRDefault="00BB4B86" w:rsidP="00D824E5">
            <w:pPr>
              <w:spacing w:after="0" w:line="240" w:lineRule="auto"/>
              <w:rPr>
                <w:rFonts w:ascii="Times New Roman" w:hAnsi="Times New Roman"/>
                <w:color w:val="000000"/>
                <w:sz w:val="24"/>
                <w:szCs w:val="24"/>
              </w:rPr>
            </w:pPr>
            <w:r w:rsidRPr="00C04E3E">
              <w:rPr>
                <w:rFonts w:ascii="Times New Roman" w:hAnsi="Times New Roman"/>
                <w:color w:val="000000"/>
                <w:sz w:val="24"/>
                <w:szCs w:val="24"/>
              </w:rPr>
              <w:t>П – планируемый показатель;</w:t>
            </w:r>
          </w:p>
          <w:p w14:paraId="604F24F1" w14:textId="77777777" w:rsidR="00BB4B86" w:rsidRPr="00C04E3E" w:rsidRDefault="00BB4B86" w:rsidP="00D824E5">
            <w:pPr>
              <w:spacing w:after="0" w:line="240" w:lineRule="auto"/>
              <w:rPr>
                <w:rFonts w:ascii="Times New Roman" w:hAnsi="Times New Roman"/>
                <w:color w:val="000000"/>
                <w:sz w:val="24"/>
                <w:szCs w:val="24"/>
              </w:rPr>
            </w:pPr>
            <w:r w:rsidRPr="00C04E3E">
              <w:rPr>
                <w:rFonts w:ascii="Times New Roman" w:hAnsi="Times New Roman"/>
                <w:color w:val="000000"/>
                <w:sz w:val="24"/>
                <w:szCs w:val="24"/>
              </w:rPr>
              <w:lastRenderedPageBreak/>
              <w:t>Ч (</w:t>
            </w:r>
            <w:proofErr w:type="spellStart"/>
            <w:r w:rsidRPr="00C04E3E">
              <w:rPr>
                <w:rFonts w:ascii="Times New Roman" w:hAnsi="Times New Roman"/>
                <w:color w:val="000000"/>
                <w:sz w:val="24"/>
                <w:szCs w:val="24"/>
              </w:rPr>
              <w:t>тм</w:t>
            </w:r>
            <w:proofErr w:type="spellEnd"/>
            <w:r w:rsidRPr="00C04E3E">
              <w:rPr>
                <w:rFonts w:ascii="Times New Roman" w:hAnsi="Times New Roman"/>
                <w:color w:val="000000"/>
                <w:sz w:val="24"/>
                <w:szCs w:val="24"/>
              </w:rPr>
              <w:t>) – численность участников творческих мероприятий сферы культуры;</w:t>
            </w:r>
          </w:p>
          <w:p w14:paraId="574912F5" w14:textId="77777777" w:rsidR="00BB4B86" w:rsidRPr="00C04E3E" w:rsidRDefault="00BB4B86" w:rsidP="00E63395">
            <w:pPr>
              <w:spacing w:after="0" w:line="240" w:lineRule="auto"/>
              <w:rPr>
                <w:rFonts w:ascii="Times New Roman" w:eastAsia="Times New Roman" w:hAnsi="Times New Roman"/>
                <w:sz w:val="24"/>
                <w:szCs w:val="24"/>
                <w:lang w:eastAsia="ru-RU"/>
              </w:rPr>
            </w:pPr>
            <w:r w:rsidRPr="00C04E3E">
              <w:rPr>
                <w:rFonts w:ascii="Times New Roman" w:hAnsi="Times New Roman"/>
                <w:color w:val="000000"/>
                <w:sz w:val="24"/>
                <w:szCs w:val="24"/>
              </w:rPr>
              <w:t>Ч(д) – общая численность детей в возрасте от 5 до 18 лет, проживающих</w:t>
            </w:r>
            <w:r w:rsidR="00E63395" w:rsidRPr="00C04E3E">
              <w:rPr>
                <w:rFonts w:ascii="Times New Roman" w:hAnsi="Times New Roman"/>
                <w:color w:val="000000"/>
                <w:sz w:val="24"/>
                <w:szCs w:val="24"/>
              </w:rPr>
              <w:t xml:space="preserve"> </w:t>
            </w:r>
            <w:r w:rsidR="00D511E6" w:rsidRPr="00C04E3E">
              <w:rPr>
                <w:rFonts w:ascii="Times New Roman" w:hAnsi="Times New Roman"/>
                <w:color w:val="000000"/>
                <w:sz w:val="24"/>
                <w:szCs w:val="24"/>
              </w:rPr>
              <w:t>на </w:t>
            </w:r>
            <w:r w:rsidRPr="00C04E3E">
              <w:rPr>
                <w:rFonts w:ascii="Times New Roman" w:hAnsi="Times New Roman"/>
                <w:color w:val="000000"/>
                <w:sz w:val="24"/>
                <w:szCs w:val="24"/>
              </w:rPr>
              <w:t>территории Московской области</w:t>
            </w:r>
          </w:p>
        </w:tc>
        <w:tc>
          <w:tcPr>
            <w:tcW w:w="3119" w:type="dxa"/>
            <w:shd w:val="clear" w:color="auto" w:fill="FFFFFF"/>
          </w:tcPr>
          <w:p w14:paraId="29691FF1" w14:textId="77777777" w:rsidR="00BB4B86" w:rsidRPr="00C04E3E" w:rsidRDefault="00BB4B86" w:rsidP="00D824E5">
            <w:pPr>
              <w:widowControl w:val="0"/>
              <w:autoSpaceDE w:val="0"/>
              <w:autoSpaceDN w:val="0"/>
              <w:adjustRightInd w:val="0"/>
              <w:spacing w:after="0" w:line="240" w:lineRule="auto"/>
              <w:rPr>
                <w:rFonts w:ascii="Times New Roman" w:eastAsia="Times New Roman" w:hAnsi="Times New Roman"/>
                <w:sz w:val="24"/>
                <w:szCs w:val="24"/>
                <w:lang w:eastAsia="ru-RU"/>
              </w:rPr>
            </w:pPr>
            <w:r w:rsidRPr="00C04E3E">
              <w:rPr>
                <w:rFonts w:ascii="Times New Roman" w:hAnsi="Times New Roman"/>
                <w:sz w:val="24"/>
                <w:szCs w:val="24"/>
              </w:rPr>
              <w:lastRenderedPageBreak/>
              <w:t>Ведомственные данные</w:t>
            </w:r>
          </w:p>
        </w:tc>
        <w:tc>
          <w:tcPr>
            <w:tcW w:w="2977" w:type="dxa"/>
            <w:shd w:val="clear" w:color="auto" w:fill="FFFFFF"/>
          </w:tcPr>
          <w:p w14:paraId="40FB1959" w14:textId="77777777" w:rsidR="00BB4B86" w:rsidRPr="00C04E3E" w:rsidRDefault="005D4630"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год</w:t>
            </w:r>
          </w:p>
        </w:tc>
      </w:tr>
      <w:tr w:rsidR="00BB4B86" w:rsidRPr="00C04E3E" w14:paraId="53A22819" w14:textId="77777777" w:rsidTr="003B697F">
        <w:trPr>
          <w:trHeight w:val="253"/>
        </w:trPr>
        <w:tc>
          <w:tcPr>
            <w:tcW w:w="738" w:type="dxa"/>
            <w:shd w:val="clear" w:color="auto" w:fill="FFFFFF"/>
          </w:tcPr>
          <w:p w14:paraId="6280CF9B" w14:textId="77777777" w:rsidR="00BB4B86" w:rsidRPr="00C04E3E" w:rsidRDefault="00DE3B51"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3.4</w:t>
            </w:r>
          </w:p>
        </w:tc>
        <w:tc>
          <w:tcPr>
            <w:tcW w:w="2894" w:type="dxa"/>
            <w:shd w:val="clear" w:color="auto" w:fill="FFFFFF"/>
          </w:tcPr>
          <w:p w14:paraId="02A95623" w14:textId="77777777" w:rsidR="00BB4B86" w:rsidRPr="00C04E3E" w:rsidRDefault="00BB4B86"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 xml:space="preserve">Число детей, охваченных деятельностью детских технопарков </w:t>
            </w:r>
            <w:r w:rsidR="00E63395" w:rsidRPr="00C04E3E">
              <w:rPr>
                <w:rFonts w:ascii="Times New Roman" w:eastAsia="Times New Roman" w:hAnsi="Times New Roman"/>
                <w:sz w:val="24"/>
                <w:szCs w:val="24"/>
              </w:rPr>
              <w:t>«</w:t>
            </w:r>
            <w:proofErr w:type="spellStart"/>
            <w:r w:rsidRPr="00C04E3E">
              <w:rPr>
                <w:rFonts w:ascii="Times New Roman" w:eastAsia="Times New Roman" w:hAnsi="Times New Roman"/>
                <w:sz w:val="24"/>
                <w:szCs w:val="24"/>
              </w:rPr>
              <w:t>Кванториум</w:t>
            </w:r>
            <w:proofErr w:type="spellEnd"/>
            <w:r w:rsidR="00E63395" w:rsidRPr="00C04E3E">
              <w:rPr>
                <w:rFonts w:ascii="Times New Roman" w:eastAsia="Times New Roman" w:hAnsi="Times New Roman"/>
                <w:sz w:val="24"/>
                <w:szCs w:val="24"/>
              </w:rPr>
              <w:t>»</w:t>
            </w:r>
            <w:r w:rsidRPr="00C04E3E">
              <w:rPr>
                <w:rFonts w:ascii="Times New Roman" w:eastAsia="Times New Roman" w:hAnsi="Times New Roman"/>
                <w:sz w:val="24"/>
                <w:szCs w:val="24"/>
              </w:rPr>
              <w:t xml:space="preserve"> (мобильных технопарков </w:t>
            </w:r>
            <w:r w:rsidR="00E63395" w:rsidRPr="00C04E3E">
              <w:rPr>
                <w:rFonts w:ascii="Times New Roman" w:eastAsia="Times New Roman" w:hAnsi="Times New Roman"/>
                <w:sz w:val="24"/>
                <w:szCs w:val="24"/>
              </w:rPr>
              <w:t>«</w:t>
            </w:r>
            <w:proofErr w:type="spellStart"/>
            <w:r w:rsidRPr="00C04E3E">
              <w:rPr>
                <w:rFonts w:ascii="Times New Roman" w:eastAsia="Times New Roman" w:hAnsi="Times New Roman"/>
                <w:sz w:val="24"/>
                <w:szCs w:val="24"/>
              </w:rPr>
              <w:t>Кванториум</w:t>
            </w:r>
            <w:proofErr w:type="spellEnd"/>
            <w:r w:rsidR="00E63395" w:rsidRPr="00C04E3E">
              <w:rPr>
                <w:rFonts w:ascii="Times New Roman" w:eastAsia="Times New Roman" w:hAnsi="Times New Roman"/>
                <w:sz w:val="24"/>
                <w:szCs w:val="24"/>
              </w:rPr>
              <w:t>»</w:t>
            </w:r>
            <w:r w:rsidR="00D511E6" w:rsidRPr="00C04E3E">
              <w:rPr>
                <w:rFonts w:ascii="Times New Roman" w:eastAsia="Times New Roman" w:hAnsi="Times New Roman"/>
                <w:sz w:val="24"/>
                <w:szCs w:val="24"/>
              </w:rPr>
              <w:t>) и </w:t>
            </w:r>
            <w:r w:rsidRPr="00C04E3E">
              <w:rPr>
                <w:rFonts w:ascii="Times New Roman" w:eastAsia="Times New Roman" w:hAnsi="Times New Roman"/>
                <w:sz w:val="24"/>
                <w:szCs w:val="24"/>
              </w:rPr>
              <w:t>д</w:t>
            </w:r>
            <w:r w:rsidR="00D511E6" w:rsidRPr="00C04E3E">
              <w:rPr>
                <w:rFonts w:ascii="Times New Roman" w:eastAsia="Times New Roman" w:hAnsi="Times New Roman"/>
                <w:sz w:val="24"/>
                <w:szCs w:val="24"/>
              </w:rPr>
              <w:t>ругих проектов, направленных на </w:t>
            </w:r>
            <w:r w:rsidRPr="00C04E3E">
              <w:rPr>
                <w:rFonts w:ascii="Times New Roman" w:eastAsia="Times New Roman" w:hAnsi="Times New Roman"/>
                <w:sz w:val="24"/>
                <w:szCs w:val="24"/>
              </w:rPr>
              <w:t>обеспечение доступности дополнительных общеобразовательны</w:t>
            </w:r>
            <w:r w:rsidR="00D511E6" w:rsidRPr="00C04E3E">
              <w:rPr>
                <w:rFonts w:ascii="Times New Roman" w:eastAsia="Times New Roman" w:hAnsi="Times New Roman"/>
                <w:sz w:val="24"/>
                <w:szCs w:val="24"/>
              </w:rPr>
              <w:t>х программ естественнонаучной и </w:t>
            </w:r>
            <w:r w:rsidRPr="00C04E3E">
              <w:rPr>
                <w:rFonts w:ascii="Times New Roman" w:eastAsia="Times New Roman" w:hAnsi="Times New Roman"/>
                <w:sz w:val="24"/>
                <w:szCs w:val="24"/>
              </w:rPr>
              <w:t>технической направленностей, соответствующих приоритетным направлениям технологического развития Российской Федерации</w:t>
            </w:r>
          </w:p>
        </w:tc>
        <w:tc>
          <w:tcPr>
            <w:tcW w:w="1330" w:type="dxa"/>
            <w:shd w:val="clear" w:color="auto" w:fill="FFFFFF"/>
          </w:tcPr>
          <w:p w14:paraId="355A349D" w14:textId="77777777" w:rsidR="00BB4B86" w:rsidRPr="00C04E3E" w:rsidRDefault="00BB4B86"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Тыс.</w:t>
            </w:r>
            <w:r w:rsidR="00D7594F" w:rsidRPr="00C04E3E">
              <w:rPr>
                <w:rFonts w:ascii="Times New Roman" w:eastAsia="Times New Roman" w:hAnsi="Times New Roman"/>
                <w:sz w:val="24"/>
                <w:szCs w:val="24"/>
                <w:lang w:eastAsia="ru-RU"/>
              </w:rPr>
              <w:t xml:space="preserve"> </w:t>
            </w:r>
            <w:r w:rsidRPr="00C04E3E">
              <w:rPr>
                <w:rFonts w:ascii="Times New Roman" w:eastAsia="Times New Roman" w:hAnsi="Times New Roman"/>
                <w:sz w:val="24"/>
                <w:szCs w:val="24"/>
                <w:lang w:eastAsia="ru-RU"/>
              </w:rPr>
              <w:t>чел.</w:t>
            </w:r>
          </w:p>
        </w:tc>
        <w:tc>
          <w:tcPr>
            <w:tcW w:w="3714" w:type="dxa"/>
            <w:shd w:val="clear" w:color="auto" w:fill="FFFFFF"/>
          </w:tcPr>
          <w:p w14:paraId="60A131D8" w14:textId="77777777" w:rsidR="00BB4B86" w:rsidRPr="00C04E3E" w:rsidRDefault="00BB4B86"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 xml:space="preserve">Число детей, охваченных деятельностью детских технопарков </w:t>
            </w:r>
            <w:r w:rsidR="00E63395" w:rsidRPr="00C04E3E">
              <w:rPr>
                <w:rFonts w:ascii="Times New Roman" w:hAnsi="Times New Roman"/>
                <w:sz w:val="24"/>
                <w:szCs w:val="24"/>
              </w:rPr>
              <w:t>«</w:t>
            </w:r>
            <w:proofErr w:type="spellStart"/>
            <w:r w:rsidRPr="00C04E3E">
              <w:rPr>
                <w:rFonts w:ascii="Times New Roman" w:hAnsi="Times New Roman"/>
                <w:sz w:val="24"/>
                <w:szCs w:val="24"/>
              </w:rPr>
              <w:t>Кванториум</w:t>
            </w:r>
            <w:proofErr w:type="spellEnd"/>
            <w:r w:rsidR="00E63395" w:rsidRPr="00C04E3E">
              <w:rPr>
                <w:rFonts w:ascii="Times New Roman" w:hAnsi="Times New Roman"/>
                <w:sz w:val="24"/>
                <w:szCs w:val="24"/>
              </w:rPr>
              <w:t>»</w:t>
            </w:r>
            <w:r w:rsidRPr="00C04E3E">
              <w:rPr>
                <w:rFonts w:ascii="Times New Roman" w:hAnsi="Times New Roman"/>
                <w:sz w:val="24"/>
                <w:szCs w:val="24"/>
              </w:rPr>
              <w:t xml:space="preserve"> (мобильных технопарков </w:t>
            </w:r>
            <w:r w:rsidR="00E63395" w:rsidRPr="00C04E3E">
              <w:rPr>
                <w:rFonts w:ascii="Times New Roman" w:hAnsi="Times New Roman"/>
                <w:sz w:val="24"/>
                <w:szCs w:val="24"/>
              </w:rPr>
              <w:t>«</w:t>
            </w:r>
            <w:proofErr w:type="spellStart"/>
            <w:r w:rsidRPr="00C04E3E">
              <w:rPr>
                <w:rFonts w:ascii="Times New Roman" w:hAnsi="Times New Roman"/>
                <w:sz w:val="24"/>
                <w:szCs w:val="24"/>
              </w:rPr>
              <w:t>Кванториум</w:t>
            </w:r>
            <w:proofErr w:type="spellEnd"/>
            <w:r w:rsidR="00E63395" w:rsidRPr="00C04E3E">
              <w:rPr>
                <w:rFonts w:ascii="Times New Roman" w:hAnsi="Times New Roman"/>
                <w:sz w:val="24"/>
                <w:szCs w:val="24"/>
              </w:rPr>
              <w:t>»).</w:t>
            </w:r>
          </w:p>
          <w:p w14:paraId="23020EE7" w14:textId="77777777" w:rsidR="00BB4B86" w:rsidRPr="00C04E3E" w:rsidRDefault="00D511E6" w:rsidP="00E63395">
            <w:pPr>
              <w:widowControl w:val="0"/>
              <w:autoSpaceDE w:val="0"/>
              <w:autoSpaceDN w:val="0"/>
              <w:adjustRightInd w:val="0"/>
              <w:spacing w:after="0" w:line="240" w:lineRule="auto"/>
              <w:rPr>
                <w:rFonts w:ascii="Times New Roman" w:eastAsia="Times New Roman" w:hAnsi="Times New Roman"/>
                <w:sz w:val="24"/>
                <w:szCs w:val="24"/>
                <w:lang w:eastAsia="ru-RU"/>
              </w:rPr>
            </w:pPr>
            <w:proofErr w:type="spellStart"/>
            <w:r w:rsidRPr="00C04E3E">
              <w:rPr>
                <w:rFonts w:ascii="Times New Roman" w:hAnsi="Times New Roman"/>
                <w:sz w:val="24"/>
                <w:szCs w:val="24"/>
              </w:rPr>
              <w:t>Ki</w:t>
            </w:r>
            <w:proofErr w:type="spellEnd"/>
            <w:r w:rsidRPr="00C04E3E">
              <w:rPr>
                <w:rFonts w:ascii="Times New Roman" w:hAnsi="Times New Roman"/>
                <w:sz w:val="24"/>
                <w:szCs w:val="24"/>
              </w:rPr>
              <w:t xml:space="preserve"> - Численность детей в </w:t>
            </w:r>
            <w:r w:rsidR="00BB4B86" w:rsidRPr="00C04E3E">
              <w:rPr>
                <w:rFonts w:ascii="Times New Roman" w:hAnsi="Times New Roman"/>
                <w:sz w:val="24"/>
                <w:szCs w:val="24"/>
              </w:rPr>
              <w:t>возрасте от 5 до 18 лет, прошедших обуче</w:t>
            </w:r>
            <w:r w:rsidR="00E63395" w:rsidRPr="00C04E3E">
              <w:rPr>
                <w:rFonts w:ascii="Times New Roman" w:hAnsi="Times New Roman"/>
                <w:sz w:val="24"/>
                <w:szCs w:val="24"/>
              </w:rPr>
              <w:t>ние и</w:t>
            </w:r>
            <w:r w:rsidRPr="00C04E3E">
              <w:rPr>
                <w:rFonts w:ascii="Times New Roman" w:hAnsi="Times New Roman"/>
                <w:sz w:val="24"/>
                <w:szCs w:val="24"/>
              </w:rPr>
              <w:t> (или) принявших участие в </w:t>
            </w:r>
            <w:r w:rsidR="00BB4B86" w:rsidRPr="00C04E3E">
              <w:rPr>
                <w:rFonts w:ascii="Times New Roman" w:hAnsi="Times New Roman"/>
                <w:sz w:val="24"/>
                <w:szCs w:val="24"/>
              </w:rPr>
              <w:t xml:space="preserve">мероприятиях детских технопарков </w:t>
            </w:r>
            <w:r w:rsidR="00E63395" w:rsidRPr="00C04E3E">
              <w:rPr>
                <w:rFonts w:ascii="Times New Roman" w:hAnsi="Times New Roman"/>
                <w:sz w:val="24"/>
                <w:szCs w:val="24"/>
              </w:rPr>
              <w:t>«</w:t>
            </w:r>
            <w:proofErr w:type="spellStart"/>
            <w:r w:rsidR="00BB4B86" w:rsidRPr="00C04E3E">
              <w:rPr>
                <w:rFonts w:ascii="Times New Roman" w:hAnsi="Times New Roman"/>
                <w:sz w:val="24"/>
                <w:szCs w:val="24"/>
              </w:rPr>
              <w:t>Кванториум</w:t>
            </w:r>
            <w:proofErr w:type="spellEnd"/>
            <w:r w:rsidR="00E63395" w:rsidRPr="00C04E3E">
              <w:rPr>
                <w:rFonts w:ascii="Times New Roman" w:hAnsi="Times New Roman"/>
                <w:sz w:val="24"/>
                <w:szCs w:val="24"/>
              </w:rPr>
              <w:t>»</w:t>
            </w:r>
            <w:r w:rsidR="00BB4B86" w:rsidRPr="00C04E3E">
              <w:rPr>
                <w:rFonts w:ascii="Times New Roman" w:hAnsi="Times New Roman"/>
                <w:sz w:val="24"/>
                <w:szCs w:val="24"/>
              </w:rPr>
              <w:t xml:space="preserve"> (мобильных технопарков </w:t>
            </w:r>
            <w:r w:rsidR="00E63395" w:rsidRPr="00C04E3E">
              <w:rPr>
                <w:rFonts w:ascii="Times New Roman" w:hAnsi="Times New Roman"/>
                <w:sz w:val="24"/>
                <w:szCs w:val="24"/>
              </w:rPr>
              <w:t>«</w:t>
            </w:r>
            <w:proofErr w:type="spellStart"/>
            <w:r w:rsidR="00BB4B86" w:rsidRPr="00C04E3E">
              <w:rPr>
                <w:rFonts w:ascii="Times New Roman" w:hAnsi="Times New Roman"/>
                <w:sz w:val="24"/>
                <w:szCs w:val="24"/>
              </w:rPr>
              <w:t>Кванториум</w:t>
            </w:r>
            <w:proofErr w:type="spellEnd"/>
            <w:r w:rsidR="00E63395" w:rsidRPr="00C04E3E">
              <w:rPr>
                <w:rFonts w:ascii="Times New Roman" w:hAnsi="Times New Roman"/>
                <w:sz w:val="24"/>
                <w:szCs w:val="24"/>
              </w:rPr>
              <w:t>»</w:t>
            </w:r>
            <w:r w:rsidR="00BB4B86" w:rsidRPr="00C04E3E">
              <w:rPr>
                <w:rFonts w:ascii="Times New Roman" w:hAnsi="Times New Roman"/>
                <w:sz w:val="24"/>
                <w:szCs w:val="24"/>
              </w:rPr>
              <w:t>) в i-ом субъекте Российской Федерации</w:t>
            </w:r>
          </w:p>
        </w:tc>
        <w:tc>
          <w:tcPr>
            <w:tcW w:w="3119" w:type="dxa"/>
            <w:shd w:val="clear" w:color="auto" w:fill="FFFFFF"/>
          </w:tcPr>
          <w:p w14:paraId="210268D2" w14:textId="77777777" w:rsidR="00BB4B86" w:rsidRPr="00C04E3E" w:rsidRDefault="00BB4B86" w:rsidP="00D824E5">
            <w:pPr>
              <w:widowControl w:val="0"/>
              <w:autoSpaceDE w:val="0"/>
              <w:autoSpaceDN w:val="0"/>
              <w:adjustRightInd w:val="0"/>
              <w:spacing w:after="0" w:line="240" w:lineRule="auto"/>
              <w:rPr>
                <w:rFonts w:ascii="Times New Roman" w:eastAsia="Times New Roman" w:hAnsi="Times New Roman"/>
                <w:sz w:val="24"/>
                <w:szCs w:val="24"/>
                <w:lang w:eastAsia="ru-RU"/>
              </w:rPr>
            </w:pPr>
            <w:r w:rsidRPr="00C04E3E">
              <w:rPr>
                <w:rFonts w:ascii="Times New Roman" w:hAnsi="Times New Roman"/>
                <w:sz w:val="24"/>
                <w:szCs w:val="24"/>
              </w:rPr>
              <w:t>Ведомственные данные</w:t>
            </w:r>
          </w:p>
        </w:tc>
        <w:tc>
          <w:tcPr>
            <w:tcW w:w="2977" w:type="dxa"/>
            <w:shd w:val="clear" w:color="auto" w:fill="FFFFFF"/>
          </w:tcPr>
          <w:p w14:paraId="747BFCE7" w14:textId="77777777" w:rsidR="00BB4B86" w:rsidRPr="00C04E3E" w:rsidRDefault="005D4630"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BB4B86" w:rsidRPr="00C04E3E" w14:paraId="5D15F606" w14:textId="77777777" w:rsidTr="003B697F">
        <w:trPr>
          <w:trHeight w:val="253"/>
        </w:trPr>
        <w:tc>
          <w:tcPr>
            <w:tcW w:w="738" w:type="dxa"/>
            <w:shd w:val="clear" w:color="auto" w:fill="FFFFFF"/>
          </w:tcPr>
          <w:p w14:paraId="0EE91C6E" w14:textId="77777777" w:rsidR="00BB4B86" w:rsidRPr="00C04E3E" w:rsidRDefault="00DE3B51"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3.5</w:t>
            </w:r>
          </w:p>
        </w:tc>
        <w:tc>
          <w:tcPr>
            <w:tcW w:w="2894" w:type="dxa"/>
            <w:shd w:val="clear" w:color="auto" w:fill="FFFFFF"/>
          </w:tcPr>
          <w:p w14:paraId="1FF4572B" w14:textId="77777777" w:rsidR="00BB4B86" w:rsidRPr="00C04E3E" w:rsidRDefault="00D824E5"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 xml:space="preserve">Созданы детские технопарки </w:t>
            </w:r>
            <w:r w:rsidR="00E63395" w:rsidRPr="00C04E3E">
              <w:rPr>
                <w:rFonts w:ascii="Times New Roman" w:eastAsia="Times New Roman" w:hAnsi="Times New Roman"/>
                <w:sz w:val="24"/>
                <w:szCs w:val="24"/>
              </w:rPr>
              <w:t>«</w:t>
            </w:r>
            <w:proofErr w:type="spellStart"/>
            <w:r w:rsidRPr="00C04E3E">
              <w:rPr>
                <w:rFonts w:ascii="Times New Roman" w:eastAsia="Times New Roman" w:hAnsi="Times New Roman"/>
                <w:sz w:val="24"/>
                <w:szCs w:val="24"/>
              </w:rPr>
              <w:t>Кванториум</w:t>
            </w:r>
            <w:proofErr w:type="spellEnd"/>
            <w:r w:rsidR="00E63395" w:rsidRPr="00C04E3E">
              <w:rPr>
                <w:rFonts w:ascii="Times New Roman" w:eastAsia="Times New Roman" w:hAnsi="Times New Roman"/>
                <w:sz w:val="24"/>
                <w:szCs w:val="24"/>
              </w:rPr>
              <w:t>»</w:t>
            </w:r>
          </w:p>
        </w:tc>
        <w:tc>
          <w:tcPr>
            <w:tcW w:w="1330" w:type="dxa"/>
            <w:shd w:val="clear" w:color="auto" w:fill="FFFFFF"/>
          </w:tcPr>
          <w:p w14:paraId="7BC0D0BA" w14:textId="77777777" w:rsidR="00BB4B86" w:rsidRPr="00C04E3E" w:rsidRDefault="00DE7213"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Штук</w:t>
            </w:r>
          </w:p>
        </w:tc>
        <w:tc>
          <w:tcPr>
            <w:tcW w:w="3714" w:type="dxa"/>
            <w:shd w:val="clear" w:color="auto" w:fill="FFFFFF"/>
          </w:tcPr>
          <w:p w14:paraId="2F14740B" w14:textId="77777777" w:rsidR="00BB4B86" w:rsidRPr="00C04E3E" w:rsidRDefault="00BB4B86"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 xml:space="preserve">Количество созданных детских технопарков </w:t>
            </w:r>
            <w:r w:rsidR="00E63395" w:rsidRPr="00C04E3E">
              <w:rPr>
                <w:rFonts w:ascii="Times New Roman" w:hAnsi="Times New Roman"/>
                <w:sz w:val="24"/>
                <w:szCs w:val="24"/>
              </w:rPr>
              <w:t>«</w:t>
            </w:r>
            <w:proofErr w:type="spellStart"/>
            <w:r w:rsidRPr="00C04E3E">
              <w:rPr>
                <w:rFonts w:ascii="Times New Roman" w:hAnsi="Times New Roman"/>
                <w:sz w:val="24"/>
                <w:szCs w:val="24"/>
              </w:rPr>
              <w:t>Кванториум</w:t>
            </w:r>
            <w:proofErr w:type="spellEnd"/>
            <w:r w:rsidR="00E63395" w:rsidRPr="00C04E3E">
              <w:rPr>
                <w:rFonts w:ascii="Times New Roman" w:hAnsi="Times New Roman"/>
                <w:sz w:val="24"/>
                <w:szCs w:val="24"/>
              </w:rPr>
              <w:t>»</w:t>
            </w:r>
          </w:p>
        </w:tc>
        <w:tc>
          <w:tcPr>
            <w:tcW w:w="3119" w:type="dxa"/>
            <w:shd w:val="clear" w:color="auto" w:fill="FFFFFF"/>
          </w:tcPr>
          <w:p w14:paraId="3EB4A93B" w14:textId="77777777" w:rsidR="00BB4B86" w:rsidRPr="00C04E3E" w:rsidRDefault="00BB4B86" w:rsidP="00D824E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Ведомственные данные</w:t>
            </w:r>
          </w:p>
        </w:tc>
        <w:tc>
          <w:tcPr>
            <w:tcW w:w="2977" w:type="dxa"/>
            <w:shd w:val="clear" w:color="auto" w:fill="FFFFFF"/>
          </w:tcPr>
          <w:p w14:paraId="33CD111B" w14:textId="77777777" w:rsidR="00BB4B86" w:rsidRPr="00C04E3E" w:rsidRDefault="005D4630"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BB4B86" w:rsidRPr="00C04E3E" w14:paraId="341CE666" w14:textId="77777777" w:rsidTr="003B697F">
        <w:trPr>
          <w:trHeight w:val="253"/>
        </w:trPr>
        <w:tc>
          <w:tcPr>
            <w:tcW w:w="738" w:type="dxa"/>
            <w:shd w:val="clear" w:color="auto" w:fill="FFFFFF"/>
          </w:tcPr>
          <w:p w14:paraId="2E8C2D61" w14:textId="77777777" w:rsidR="00BB4B86" w:rsidRPr="00C04E3E" w:rsidRDefault="00DE3B51"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3.6</w:t>
            </w:r>
          </w:p>
        </w:tc>
        <w:tc>
          <w:tcPr>
            <w:tcW w:w="2894" w:type="dxa"/>
            <w:shd w:val="clear" w:color="auto" w:fill="FFFFFF"/>
          </w:tcPr>
          <w:p w14:paraId="52B5BCFA" w14:textId="77777777" w:rsidR="00BB4B86" w:rsidRPr="00C04E3E" w:rsidRDefault="00BB4B86"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Доля детей в возрасте от 5 до 18 лет, охваченных дополнительным образованием</w:t>
            </w:r>
          </w:p>
        </w:tc>
        <w:tc>
          <w:tcPr>
            <w:tcW w:w="1330" w:type="dxa"/>
            <w:shd w:val="clear" w:color="auto" w:fill="FFFFFF"/>
          </w:tcPr>
          <w:p w14:paraId="211F9B63" w14:textId="77777777" w:rsidR="00BB4B86" w:rsidRPr="00C04E3E" w:rsidRDefault="00DE7213" w:rsidP="00D824E5">
            <w:pPr>
              <w:widowControl w:val="0"/>
              <w:autoSpaceDE w:val="0"/>
              <w:autoSpaceDN w:val="0"/>
              <w:adjustRightInd w:val="0"/>
              <w:spacing w:after="0" w:line="240" w:lineRule="auto"/>
              <w:jc w:val="center"/>
              <w:rPr>
                <w:rFonts w:ascii="Times New Roman" w:hAnsi="Times New Roman"/>
                <w:sz w:val="24"/>
                <w:szCs w:val="24"/>
              </w:rPr>
            </w:pPr>
            <w:r w:rsidRPr="00C04E3E">
              <w:rPr>
                <w:rFonts w:ascii="Times New Roman" w:hAnsi="Times New Roman"/>
                <w:sz w:val="24"/>
                <w:szCs w:val="24"/>
              </w:rPr>
              <w:t>%</w:t>
            </w:r>
          </w:p>
        </w:tc>
        <w:tc>
          <w:tcPr>
            <w:tcW w:w="3714" w:type="dxa"/>
            <w:shd w:val="clear" w:color="auto" w:fill="FFFFFF"/>
          </w:tcPr>
          <w:p w14:paraId="5498F344" w14:textId="77777777" w:rsidR="00BB4B86" w:rsidRPr="00AF4A0B" w:rsidRDefault="00127076" w:rsidP="00D824E5">
            <w:pPr>
              <w:widowControl w:val="0"/>
              <w:spacing w:after="0" w:line="240" w:lineRule="auto"/>
              <w:contextualSpacing/>
              <w:rPr>
                <w:rFonts w:ascii="Times New Roman" w:hAnsi="Times New Roman"/>
                <w:sz w:val="24"/>
                <w:szCs w:val="24"/>
              </w:rPr>
            </w:pPr>
            <w:r w:rsidRPr="00AF4A0B">
              <w:rPr>
                <w:rFonts w:ascii="Times New Roman" w:eastAsia="Times New Roman" w:hAnsi="Times New Roman"/>
                <w:sz w:val="24"/>
                <w:szCs w:val="24"/>
              </w:rPr>
              <w:t>(</w:t>
            </w:r>
            <w:proofErr w:type="spellStart"/>
            <w:r w:rsidRPr="00AF4A0B">
              <w:rPr>
                <w:rFonts w:ascii="Times New Roman" w:eastAsia="Times New Roman" w:hAnsi="Times New Roman"/>
                <w:sz w:val="24"/>
                <w:szCs w:val="24"/>
              </w:rPr>
              <w:t>Чдоп</w:t>
            </w:r>
            <w:proofErr w:type="spellEnd"/>
            <w:r w:rsidRPr="00AF4A0B">
              <w:rPr>
                <w:rFonts w:ascii="Times New Roman" w:eastAsia="Times New Roman" w:hAnsi="Times New Roman"/>
                <w:sz w:val="24"/>
                <w:szCs w:val="24"/>
              </w:rPr>
              <w:t xml:space="preserve">/ </w:t>
            </w:r>
            <w:proofErr w:type="spellStart"/>
            <w:r w:rsidRPr="00AF4A0B">
              <w:rPr>
                <w:rFonts w:ascii="Times New Roman" w:eastAsia="Times New Roman" w:hAnsi="Times New Roman"/>
                <w:sz w:val="24"/>
                <w:szCs w:val="24"/>
              </w:rPr>
              <w:t>Чобщ</w:t>
            </w:r>
            <w:proofErr w:type="spellEnd"/>
            <w:r w:rsidRPr="00AF4A0B">
              <w:rPr>
                <w:rFonts w:ascii="Times New Roman" w:eastAsia="Times New Roman" w:hAnsi="Times New Roman"/>
                <w:sz w:val="24"/>
                <w:szCs w:val="24"/>
              </w:rPr>
              <w:t>) x 100, где:</w:t>
            </w:r>
            <w:r w:rsidRPr="00AF4A0B">
              <w:rPr>
                <w:rFonts w:ascii="Times New Roman" w:eastAsia="Times New Roman" w:hAnsi="Times New Roman"/>
                <w:sz w:val="24"/>
                <w:szCs w:val="24"/>
              </w:rPr>
              <w:br/>
            </w:r>
            <w:proofErr w:type="spellStart"/>
            <w:r w:rsidRPr="00AF4A0B">
              <w:rPr>
                <w:rFonts w:ascii="Times New Roman" w:eastAsia="Times New Roman" w:hAnsi="Times New Roman"/>
                <w:sz w:val="24"/>
                <w:szCs w:val="24"/>
              </w:rPr>
              <w:t>Чдоп</w:t>
            </w:r>
            <w:proofErr w:type="spellEnd"/>
            <w:r w:rsidRPr="00AF4A0B">
              <w:rPr>
                <w:rFonts w:ascii="Times New Roman" w:eastAsia="Times New Roman" w:hAnsi="Times New Roman"/>
                <w:sz w:val="24"/>
                <w:szCs w:val="24"/>
              </w:rPr>
              <w:t xml:space="preserve"> – число детей в возрасте от 5 до 18 лет, проживающих в муниципальном образовании и </w:t>
            </w:r>
            <w:r w:rsidRPr="00AF4A0B">
              <w:rPr>
                <w:rFonts w:ascii="Times New Roman" w:eastAsia="Times New Roman" w:hAnsi="Times New Roman"/>
                <w:sz w:val="24"/>
                <w:szCs w:val="24"/>
              </w:rPr>
              <w:lastRenderedPageBreak/>
              <w:t>обучающихся по дополнительным образовательным программам,</w:t>
            </w:r>
            <w:r w:rsidRPr="00AF4A0B">
              <w:rPr>
                <w:rFonts w:ascii="Times New Roman" w:eastAsia="Times New Roman" w:hAnsi="Times New Roman"/>
                <w:sz w:val="24"/>
                <w:szCs w:val="24"/>
              </w:rPr>
              <w:br/>
            </w:r>
            <w:proofErr w:type="spellStart"/>
            <w:r w:rsidRPr="00AF4A0B">
              <w:rPr>
                <w:rFonts w:ascii="Times New Roman" w:eastAsia="Times New Roman" w:hAnsi="Times New Roman"/>
                <w:sz w:val="24"/>
                <w:szCs w:val="24"/>
              </w:rPr>
              <w:t>Чобщ</w:t>
            </w:r>
            <w:proofErr w:type="spellEnd"/>
            <w:r w:rsidRPr="00AF4A0B">
              <w:rPr>
                <w:rFonts w:ascii="Times New Roman" w:eastAsia="Times New Roman" w:hAnsi="Times New Roman"/>
                <w:sz w:val="24"/>
                <w:szCs w:val="24"/>
              </w:rPr>
              <w:t xml:space="preserve"> – общее число детей в возрасте от 5 до 18 лет, проживающих в муниципальном образовании</w:t>
            </w:r>
          </w:p>
        </w:tc>
        <w:tc>
          <w:tcPr>
            <w:tcW w:w="3119" w:type="dxa"/>
            <w:shd w:val="clear" w:color="auto" w:fill="FFFFFF"/>
          </w:tcPr>
          <w:p w14:paraId="0AB94A6D" w14:textId="77777777" w:rsidR="00BB4B86" w:rsidRPr="00C04E3E" w:rsidRDefault="00E56A92" w:rsidP="00D824E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lastRenderedPageBreak/>
              <w:t>Ведомственные данные</w:t>
            </w:r>
          </w:p>
        </w:tc>
        <w:tc>
          <w:tcPr>
            <w:tcW w:w="2977" w:type="dxa"/>
            <w:shd w:val="clear" w:color="auto" w:fill="FFFFFF"/>
          </w:tcPr>
          <w:p w14:paraId="0168FF75" w14:textId="77777777" w:rsidR="00BB4B86" w:rsidRPr="00C04E3E" w:rsidRDefault="005D4630"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BB4B86" w:rsidRPr="00C04E3E" w14:paraId="2D471F3E" w14:textId="77777777" w:rsidTr="003B697F">
        <w:trPr>
          <w:trHeight w:val="253"/>
        </w:trPr>
        <w:tc>
          <w:tcPr>
            <w:tcW w:w="738" w:type="dxa"/>
            <w:shd w:val="clear" w:color="auto" w:fill="FFFFFF"/>
          </w:tcPr>
          <w:p w14:paraId="53BFA80D" w14:textId="77777777" w:rsidR="00BB4B86" w:rsidRPr="00C04E3E" w:rsidRDefault="00DE3B51"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3.7</w:t>
            </w:r>
          </w:p>
        </w:tc>
        <w:tc>
          <w:tcPr>
            <w:tcW w:w="2894" w:type="dxa"/>
            <w:shd w:val="clear" w:color="auto" w:fill="FFFFFF"/>
          </w:tcPr>
          <w:p w14:paraId="7A9EED9F" w14:textId="77777777" w:rsidR="00BB4B86" w:rsidRPr="00C04E3E" w:rsidRDefault="00BB4B86" w:rsidP="00D824E5">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 xml:space="preserve">Созданы центры цифрового образования детей </w:t>
            </w:r>
            <w:r w:rsidR="00E63395" w:rsidRPr="00C04E3E">
              <w:rPr>
                <w:rFonts w:ascii="Times New Roman" w:eastAsia="Times New Roman" w:hAnsi="Times New Roman"/>
                <w:sz w:val="24"/>
                <w:szCs w:val="24"/>
              </w:rPr>
              <w:t>«</w:t>
            </w:r>
            <w:r w:rsidRPr="00C04E3E">
              <w:rPr>
                <w:rFonts w:ascii="Times New Roman" w:eastAsia="Times New Roman" w:hAnsi="Times New Roman"/>
                <w:sz w:val="24"/>
                <w:szCs w:val="24"/>
              </w:rPr>
              <w:t>IT-куб</w:t>
            </w:r>
            <w:r w:rsidR="00E63395" w:rsidRPr="00C04E3E">
              <w:rPr>
                <w:rFonts w:ascii="Times New Roman" w:eastAsia="Times New Roman" w:hAnsi="Times New Roman"/>
                <w:sz w:val="24"/>
                <w:szCs w:val="24"/>
              </w:rPr>
              <w:t>»</w:t>
            </w:r>
          </w:p>
        </w:tc>
        <w:tc>
          <w:tcPr>
            <w:tcW w:w="1330" w:type="dxa"/>
            <w:shd w:val="clear" w:color="auto" w:fill="FFFFFF"/>
          </w:tcPr>
          <w:p w14:paraId="3E0EEEB0" w14:textId="77777777" w:rsidR="00BB4B86" w:rsidRPr="00C04E3E" w:rsidRDefault="00DE7213"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Штук</w:t>
            </w:r>
          </w:p>
        </w:tc>
        <w:tc>
          <w:tcPr>
            <w:tcW w:w="3714" w:type="dxa"/>
            <w:shd w:val="clear" w:color="auto" w:fill="FFFFFF"/>
          </w:tcPr>
          <w:p w14:paraId="5DE7AE93" w14:textId="77777777" w:rsidR="00BB4B86" w:rsidRPr="00C04E3E" w:rsidRDefault="00BB4B86" w:rsidP="00D824E5">
            <w:pPr>
              <w:widowControl w:val="0"/>
              <w:spacing w:after="0" w:line="240" w:lineRule="auto"/>
              <w:contextualSpacing/>
              <w:rPr>
                <w:rFonts w:ascii="Times New Roman" w:hAnsi="Times New Roman"/>
                <w:sz w:val="24"/>
                <w:szCs w:val="24"/>
              </w:rPr>
            </w:pPr>
            <w:r w:rsidRPr="00C04E3E">
              <w:rPr>
                <w:rFonts w:ascii="Times New Roman" w:hAnsi="Times New Roman"/>
                <w:sz w:val="24"/>
                <w:szCs w:val="24"/>
              </w:rPr>
              <w:t xml:space="preserve">Количество созданных центров цифрового образования детей </w:t>
            </w:r>
            <w:r w:rsidR="00E63395" w:rsidRPr="00C04E3E">
              <w:rPr>
                <w:rFonts w:ascii="Times New Roman" w:hAnsi="Times New Roman"/>
                <w:sz w:val="24"/>
                <w:szCs w:val="24"/>
              </w:rPr>
              <w:t>«</w:t>
            </w:r>
            <w:r w:rsidRPr="00C04E3E">
              <w:rPr>
                <w:rFonts w:ascii="Times New Roman" w:hAnsi="Times New Roman"/>
                <w:sz w:val="24"/>
                <w:szCs w:val="24"/>
              </w:rPr>
              <w:t>IT-куб</w:t>
            </w:r>
            <w:r w:rsidR="00E63395" w:rsidRPr="00C04E3E">
              <w:rPr>
                <w:rFonts w:ascii="Times New Roman" w:hAnsi="Times New Roman"/>
                <w:sz w:val="24"/>
                <w:szCs w:val="24"/>
              </w:rPr>
              <w:t>»</w:t>
            </w:r>
          </w:p>
        </w:tc>
        <w:tc>
          <w:tcPr>
            <w:tcW w:w="3119" w:type="dxa"/>
            <w:shd w:val="clear" w:color="auto" w:fill="FFFFFF"/>
          </w:tcPr>
          <w:p w14:paraId="1C213909" w14:textId="77777777" w:rsidR="00BB4B86" w:rsidRPr="00C04E3E" w:rsidRDefault="00BB4B86" w:rsidP="00D824E5">
            <w:pPr>
              <w:widowControl w:val="0"/>
              <w:autoSpaceDE w:val="0"/>
              <w:autoSpaceDN w:val="0"/>
              <w:adjustRightInd w:val="0"/>
              <w:spacing w:after="0" w:line="240" w:lineRule="auto"/>
              <w:rPr>
                <w:rFonts w:ascii="Times New Roman" w:hAnsi="Times New Roman"/>
                <w:sz w:val="24"/>
                <w:szCs w:val="24"/>
              </w:rPr>
            </w:pPr>
            <w:r w:rsidRPr="00C04E3E">
              <w:rPr>
                <w:rFonts w:ascii="Times New Roman" w:hAnsi="Times New Roman"/>
                <w:sz w:val="24"/>
                <w:szCs w:val="24"/>
              </w:rPr>
              <w:t>Ведомственные данные</w:t>
            </w:r>
          </w:p>
        </w:tc>
        <w:tc>
          <w:tcPr>
            <w:tcW w:w="2977" w:type="dxa"/>
            <w:shd w:val="clear" w:color="auto" w:fill="FFFFFF"/>
          </w:tcPr>
          <w:p w14:paraId="4195DCDF" w14:textId="77777777" w:rsidR="00BB4B86" w:rsidRPr="00C04E3E" w:rsidRDefault="005D4630"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F63642" w:rsidRPr="00C04E3E" w14:paraId="7BC3088F" w14:textId="77777777" w:rsidTr="00F63642">
        <w:trPr>
          <w:trHeight w:val="253"/>
        </w:trPr>
        <w:tc>
          <w:tcPr>
            <w:tcW w:w="738" w:type="dxa"/>
            <w:shd w:val="clear" w:color="auto" w:fill="FFFFFF"/>
          </w:tcPr>
          <w:p w14:paraId="1C866B43" w14:textId="77777777" w:rsidR="00F63642" w:rsidRPr="00C04E3E" w:rsidRDefault="00F63642" w:rsidP="00F63642">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3.8</w:t>
            </w:r>
          </w:p>
        </w:tc>
        <w:tc>
          <w:tcPr>
            <w:tcW w:w="2894" w:type="dxa"/>
            <w:shd w:val="clear" w:color="auto" w:fill="FFFFFF"/>
            <w:vAlign w:val="center"/>
          </w:tcPr>
          <w:p w14:paraId="6BCDA5BB" w14:textId="77777777" w:rsidR="00F63642" w:rsidRPr="00C04E3E" w:rsidRDefault="00F63642" w:rsidP="00F63642">
            <w:pPr>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Количество капитально отремонтированных детских школ искусств по видам искусств</w:t>
            </w:r>
          </w:p>
        </w:tc>
        <w:tc>
          <w:tcPr>
            <w:tcW w:w="1330" w:type="dxa"/>
            <w:shd w:val="clear" w:color="auto" w:fill="FFFFFF"/>
          </w:tcPr>
          <w:p w14:paraId="4B5BE035" w14:textId="77777777" w:rsidR="00F63642" w:rsidRPr="00C04E3E" w:rsidRDefault="00F63642" w:rsidP="00F63642">
            <w:pPr>
              <w:widowControl w:val="0"/>
              <w:autoSpaceDE w:val="0"/>
              <w:autoSpaceDN w:val="0"/>
              <w:adjustRightInd w:val="0"/>
              <w:spacing w:after="0" w:line="240" w:lineRule="auto"/>
              <w:jc w:val="center"/>
              <w:rPr>
                <w:rFonts w:ascii="Times New Roman" w:eastAsia="Times New Roman" w:hAnsi="Times New Roman"/>
                <w:sz w:val="24"/>
                <w:szCs w:val="24"/>
              </w:rPr>
            </w:pPr>
            <w:r w:rsidRPr="00C04E3E">
              <w:rPr>
                <w:rFonts w:ascii="Times New Roman" w:eastAsia="Times New Roman" w:hAnsi="Times New Roman"/>
                <w:sz w:val="24"/>
                <w:szCs w:val="24"/>
              </w:rPr>
              <w:t>Единиц</w:t>
            </w:r>
          </w:p>
        </w:tc>
        <w:tc>
          <w:tcPr>
            <w:tcW w:w="3714" w:type="dxa"/>
            <w:shd w:val="clear" w:color="auto" w:fill="FFFFFF"/>
          </w:tcPr>
          <w:p w14:paraId="1EB5330A" w14:textId="77777777" w:rsidR="00F63642" w:rsidRPr="00C04E3E" w:rsidRDefault="00F63642" w:rsidP="00F63642">
            <w:pPr>
              <w:widowControl w:val="0"/>
              <w:spacing w:after="0" w:line="240" w:lineRule="auto"/>
              <w:contextualSpacing/>
              <w:rPr>
                <w:rFonts w:ascii="Times New Roman" w:eastAsia="Times New Roman" w:hAnsi="Times New Roman"/>
                <w:sz w:val="24"/>
                <w:szCs w:val="24"/>
              </w:rPr>
            </w:pPr>
            <w:r w:rsidRPr="00C04E3E">
              <w:rPr>
                <w:rFonts w:ascii="Times New Roman" w:eastAsia="Times New Roman" w:hAnsi="Times New Roman"/>
                <w:sz w:val="24"/>
                <w:szCs w:val="24"/>
              </w:rPr>
              <w:t>Количество капитально отремонтированных детских школ искусств по видам искусств</w:t>
            </w:r>
          </w:p>
        </w:tc>
        <w:tc>
          <w:tcPr>
            <w:tcW w:w="3119" w:type="dxa"/>
            <w:shd w:val="clear" w:color="auto" w:fill="FFFFFF"/>
          </w:tcPr>
          <w:p w14:paraId="2873BBAF" w14:textId="77777777" w:rsidR="00F63642" w:rsidRPr="00C04E3E" w:rsidRDefault="00F63642" w:rsidP="00F63642">
            <w:pPr>
              <w:widowControl w:val="0"/>
              <w:autoSpaceDE w:val="0"/>
              <w:autoSpaceDN w:val="0"/>
              <w:adjustRightInd w:val="0"/>
              <w:spacing w:after="0" w:line="240" w:lineRule="auto"/>
              <w:rPr>
                <w:rFonts w:ascii="Times New Roman" w:eastAsia="Times New Roman" w:hAnsi="Times New Roman"/>
                <w:sz w:val="24"/>
                <w:szCs w:val="24"/>
              </w:rPr>
            </w:pPr>
            <w:r w:rsidRPr="00C04E3E">
              <w:rPr>
                <w:rFonts w:ascii="Times New Roman" w:eastAsia="Times New Roman" w:hAnsi="Times New Roman"/>
                <w:sz w:val="24"/>
                <w:szCs w:val="24"/>
              </w:rPr>
              <w:t>Ведомственные данные</w:t>
            </w:r>
          </w:p>
        </w:tc>
        <w:tc>
          <w:tcPr>
            <w:tcW w:w="2977" w:type="dxa"/>
            <w:shd w:val="clear" w:color="auto" w:fill="FFFFFF"/>
          </w:tcPr>
          <w:p w14:paraId="7AF3F320" w14:textId="77777777" w:rsidR="00F63642" w:rsidRPr="00C04E3E" w:rsidRDefault="00582226" w:rsidP="00F6364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r w:rsidR="00BB4B86" w:rsidRPr="00C04E3E" w14:paraId="3527019D" w14:textId="77777777" w:rsidTr="003B697F">
        <w:trPr>
          <w:trHeight w:val="253"/>
        </w:trPr>
        <w:tc>
          <w:tcPr>
            <w:tcW w:w="738" w:type="dxa"/>
            <w:shd w:val="clear" w:color="auto" w:fill="FFFFFF"/>
          </w:tcPr>
          <w:p w14:paraId="042C528F" w14:textId="77777777" w:rsidR="00BB4B86" w:rsidRPr="00C04E3E" w:rsidRDefault="00DE3B51"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4</w:t>
            </w:r>
          </w:p>
        </w:tc>
        <w:tc>
          <w:tcPr>
            <w:tcW w:w="14034" w:type="dxa"/>
            <w:gridSpan w:val="5"/>
            <w:shd w:val="clear" w:color="auto" w:fill="FFFFFF"/>
          </w:tcPr>
          <w:p w14:paraId="3367EE20" w14:textId="77777777" w:rsidR="00BB4B86" w:rsidRPr="00C04E3E" w:rsidRDefault="00BB4B86" w:rsidP="00A024E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Подпрограмма </w:t>
            </w:r>
            <w:r w:rsidR="00A024E4" w:rsidRPr="00C04E3E">
              <w:rPr>
                <w:rFonts w:ascii="Times New Roman" w:eastAsia="Times New Roman" w:hAnsi="Times New Roman"/>
                <w:sz w:val="24"/>
                <w:szCs w:val="24"/>
                <w:lang w:val="en-US" w:eastAsia="ru-RU"/>
              </w:rPr>
              <w:t>4</w:t>
            </w:r>
            <w:r w:rsidRPr="00C04E3E">
              <w:rPr>
                <w:rFonts w:ascii="Times New Roman" w:eastAsia="Times New Roman" w:hAnsi="Times New Roman"/>
                <w:sz w:val="24"/>
                <w:szCs w:val="24"/>
                <w:lang w:val="en-US" w:eastAsia="ru-RU"/>
              </w:rPr>
              <w:t xml:space="preserve"> </w:t>
            </w:r>
            <w:r w:rsidR="00E63395" w:rsidRPr="00C04E3E">
              <w:rPr>
                <w:rFonts w:ascii="Times New Roman" w:eastAsia="Times New Roman" w:hAnsi="Times New Roman"/>
                <w:sz w:val="24"/>
                <w:szCs w:val="24"/>
                <w:lang w:eastAsia="ru-RU"/>
              </w:rPr>
              <w:t>«</w:t>
            </w:r>
            <w:r w:rsidRPr="00C04E3E">
              <w:rPr>
                <w:rFonts w:ascii="Times New Roman" w:eastAsia="Times New Roman" w:hAnsi="Times New Roman"/>
                <w:sz w:val="24"/>
                <w:szCs w:val="24"/>
                <w:lang w:eastAsia="ru-RU"/>
              </w:rPr>
              <w:t>Профессиональное образование</w:t>
            </w:r>
            <w:r w:rsidR="00E63395" w:rsidRPr="00C04E3E">
              <w:rPr>
                <w:rFonts w:ascii="Times New Roman" w:eastAsia="Times New Roman" w:hAnsi="Times New Roman"/>
                <w:sz w:val="24"/>
                <w:szCs w:val="24"/>
                <w:lang w:eastAsia="ru-RU"/>
              </w:rPr>
              <w:t>»</w:t>
            </w:r>
          </w:p>
        </w:tc>
      </w:tr>
      <w:tr w:rsidR="00BB4B86" w:rsidRPr="00C04E3E" w14:paraId="4DABD5C4" w14:textId="77777777" w:rsidTr="003B697F">
        <w:trPr>
          <w:trHeight w:val="253"/>
        </w:trPr>
        <w:tc>
          <w:tcPr>
            <w:tcW w:w="738" w:type="dxa"/>
            <w:shd w:val="clear" w:color="auto" w:fill="FFFFFF"/>
          </w:tcPr>
          <w:p w14:paraId="3475C285" w14:textId="77777777" w:rsidR="00BB4B86" w:rsidRPr="00C04E3E" w:rsidRDefault="00DE3B51" w:rsidP="00D824E5">
            <w:pPr>
              <w:widowControl w:val="0"/>
              <w:autoSpaceDE w:val="0"/>
              <w:autoSpaceDN w:val="0"/>
              <w:adjustRightInd w:val="0"/>
              <w:spacing w:after="0" w:line="240" w:lineRule="auto"/>
              <w:ind w:left="-704" w:firstLine="720"/>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4.1</w:t>
            </w:r>
          </w:p>
        </w:tc>
        <w:tc>
          <w:tcPr>
            <w:tcW w:w="2894" w:type="dxa"/>
            <w:shd w:val="clear" w:color="auto" w:fill="FFFFFF"/>
          </w:tcPr>
          <w:p w14:paraId="24B44408" w14:textId="77777777" w:rsidR="00BB4B86" w:rsidRPr="00C04E3E" w:rsidRDefault="00BB4B86" w:rsidP="0020054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rPr>
              <w:t>Доля педагогических работников, прошедших</w:t>
            </w:r>
            <w:r w:rsidR="00200543" w:rsidRPr="00C04E3E">
              <w:rPr>
                <w:rFonts w:ascii="Times New Roman" w:eastAsia="Times New Roman" w:hAnsi="Times New Roman"/>
                <w:sz w:val="24"/>
                <w:szCs w:val="24"/>
              </w:rPr>
              <w:t xml:space="preserve"> </w:t>
            </w:r>
            <w:r w:rsidR="00D7594F" w:rsidRPr="00C04E3E">
              <w:rPr>
                <w:rFonts w:ascii="Times New Roman" w:eastAsia="Times New Roman" w:hAnsi="Times New Roman"/>
                <w:sz w:val="24"/>
                <w:szCs w:val="24"/>
              </w:rPr>
              <w:t xml:space="preserve">добровольную независимую </w:t>
            </w:r>
            <w:r w:rsidRPr="00C04E3E">
              <w:rPr>
                <w:rFonts w:ascii="Times New Roman" w:eastAsia="Times New Roman" w:hAnsi="Times New Roman"/>
                <w:sz w:val="24"/>
                <w:szCs w:val="24"/>
              </w:rPr>
              <w:t>оценку квалификации</w:t>
            </w:r>
          </w:p>
        </w:tc>
        <w:tc>
          <w:tcPr>
            <w:tcW w:w="1330" w:type="dxa"/>
            <w:shd w:val="clear" w:color="auto" w:fill="FFFFFF"/>
          </w:tcPr>
          <w:p w14:paraId="32A2A6F9" w14:textId="77777777" w:rsidR="00BB4B86" w:rsidRPr="00C04E3E" w:rsidRDefault="00BB4B86" w:rsidP="00D511E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w:t>
            </w:r>
          </w:p>
        </w:tc>
        <w:tc>
          <w:tcPr>
            <w:tcW w:w="3714" w:type="dxa"/>
            <w:shd w:val="clear" w:color="auto" w:fill="FFFFFF"/>
          </w:tcPr>
          <w:p w14:paraId="24EC5D8C" w14:textId="77777777" w:rsidR="00BB4B86" w:rsidRPr="00C04E3E" w:rsidRDefault="00BB4B86" w:rsidP="00D824E5">
            <w:pPr>
              <w:spacing w:after="0" w:line="240" w:lineRule="auto"/>
              <w:rPr>
                <w:rFonts w:ascii="Times New Roman" w:hAnsi="Times New Roman"/>
                <w:sz w:val="24"/>
                <w:szCs w:val="24"/>
              </w:rPr>
            </w:pPr>
            <w:r w:rsidRPr="00C04E3E">
              <w:rPr>
                <w:rFonts w:ascii="Times New Roman" w:hAnsi="Times New Roman"/>
                <w:sz w:val="24"/>
                <w:szCs w:val="24"/>
              </w:rPr>
              <w:t>(</w:t>
            </w:r>
            <w:proofErr w:type="spellStart"/>
            <w:r w:rsidRPr="00C04E3E">
              <w:rPr>
                <w:rFonts w:ascii="Times New Roman" w:hAnsi="Times New Roman"/>
                <w:sz w:val="24"/>
                <w:szCs w:val="24"/>
              </w:rPr>
              <w:t>Ппр</w:t>
            </w:r>
            <w:proofErr w:type="spellEnd"/>
            <w:r w:rsidRPr="00C04E3E">
              <w:rPr>
                <w:rFonts w:ascii="Times New Roman" w:hAnsi="Times New Roman"/>
                <w:sz w:val="24"/>
                <w:szCs w:val="24"/>
              </w:rPr>
              <w:t xml:space="preserve">/ </w:t>
            </w:r>
            <w:proofErr w:type="spellStart"/>
            <w:r w:rsidRPr="00C04E3E">
              <w:rPr>
                <w:rFonts w:ascii="Times New Roman" w:hAnsi="Times New Roman"/>
                <w:sz w:val="24"/>
                <w:szCs w:val="24"/>
              </w:rPr>
              <w:t>Поч</w:t>
            </w:r>
            <w:proofErr w:type="spellEnd"/>
            <w:r w:rsidRPr="00C04E3E">
              <w:rPr>
                <w:rFonts w:ascii="Times New Roman" w:hAnsi="Times New Roman"/>
                <w:sz w:val="24"/>
                <w:szCs w:val="24"/>
              </w:rPr>
              <w:t>) x 100, где:</w:t>
            </w:r>
          </w:p>
          <w:p w14:paraId="1ACD9B74" w14:textId="77777777" w:rsidR="00BB4B86" w:rsidRPr="00C04E3E" w:rsidRDefault="00BB4B86" w:rsidP="00D824E5">
            <w:pPr>
              <w:spacing w:after="0" w:line="240" w:lineRule="auto"/>
              <w:rPr>
                <w:rFonts w:ascii="Times New Roman" w:hAnsi="Times New Roman"/>
                <w:sz w:val="24"/>
                <w:szCs w:val="24"/>
              </w:rPr>
            </w:pPr>
            <w:proofErr w:type="spellStart"/>
            <w:r w:rsidRPr="00C04E3E">
              <w:rPr>
                <w:rFonts w:ascii="Times New Roman" w:hAnsi="Times New Roman"/>
                <w:sz w:val="24"/>
                <w:szCs w:val="24"/>
              </w:rPr>
              <w:t>Ппр</w:t>
            </w:r>
            <w:proofErr w:type="spellEnd"/>
            <w:r w:rsidRPr="00C04E3E">
              <w:rPr>
                <w:rFonts w:ascii="Times New Roman" w:hAnsi="Times New Roman"/>
                <w:sz w:val="24"/>
                <w:szCs w:val="24"/>
              </w:rPr>
              <w:t xml:space="preserve"> </w:t>
            </w:r>
            <w:r w:rsidR="00D511E6" w:rsidRPr="00C04E3E">
              <w:rPr>
                <w:rFonts w:ascii="Times New Roman" w:hAnsi="Times New Roman"/>
                <w:sz w:val="24"/>
                <w:szCs w:val="24"/>
              </w:rPr>
              <w:t>–</w:t>
            </w:r>
            <w:r w:rsidRPr="00C04E3E">
              <w:rPr>
                <w:rFonts w:ascii="Times New Roman" w:hAnsi="Times New Roman"/>
                <w:sz w:val="24"/>
                <w:szCs w:val="24"/>
              </w:rPr>
              <w:t xml:space="preserve"> число педагогических работников организаций,   осуществляющих </w:t>
            </w:r>
            <w:r w:rsidR="00D511E6" w:rsidRPr="00C04E3E">
              <w:rPr>
                <w:rFonts w:ascii="Times New Roman" w:hAnsi="Times New Roman"/>
                <w:sz w:val="24"/>
                <w:szCs w:val="24"/>
              </w:rPr>
              <w:t>образовательную деятельность по </w:t>
            </w:r>
            <w:r w:rsidRPr="00C04E3E">
              <w:rPr>
                <w:rFonts w:ascii="Times New Roman" w:hAnsi="Times New Roman"/>
                <w:sz w:val="24"/>
                <w:szCs w:val="24"/>
              </w:rPr>
              <w:t>общеобразовательным программам, прошедших добровольную независимую оценку профессиональной квалификации;</w:t>
            </w:r>
          </w:p>
          <w:p w14:paraId="5CD17194" w14:textId="77777777" w:rsidR="00BB4B86" w:rsidRPr="00C04E3E" w:rsidRDefault="00BB4B86" w:rsidP="00D824E5">
            <w:pPr>
              <w:spacing w:after="0" w:line="240" w:lineRule="auto"/>
              <w:rPr>
                <w:rFonts w:ascii="Times New Roman" w:hAnsi="Times New Roman"/>
                <w:sz w:val="24"/>
                <w:szCs w:val="24"/>
              </w:rPr>
            </w:pPr>
            <w:proofErr w:type="spellStart"/>
            <w:r w:rsidRPr="00C04E3E">
              <w:rPr>
                <w:rFonts w:ascii="Times New Roman" w:hAnsi="Times New Roman"/>
                <w:sz w:val="24"/>
                <w:szCs w:val="24"/>
              </w:rPr>
              <w:t>Поч</w:t>
            </w:r>
            <w:proofErr w:type="spellEnd"/>
            <w:r w:rsidRPr="00C04E3E">
              <w:rPr>
                <w:rFonts w:ascii="Times New Roman" w:hAnsi="Times New Roman"/>
                <w:sz w:val="24"/>
                <w:szCs w:val="24"/>
              </w:rPr>
              <w:t xml:space="preserve"> </w:t>
            </w:r>
            <w:r w:rsidR="00D7594F" w:rsidRPr="00C04E3E">
              <w:rPr>
                <w:rFonts w:ascii="Times New Roman" w:hAnsi="Times New Roman"/>
                <w:sz w:val="24"/>
                <w:szCs w:val="24"/>
              </w:rPr>
              <w:t>–</w:t>
            </w:r>
            <w:r w:rsidRPr="00C04E3E">
              <w:rPr>
                <w:rFonts w:ascii="Times New Roman" w:hAnsi="Times New Roman"/>
                <w:sz w:val="24"/>
                <w:szCs w:val="24"/>
              </w:rPr>
              <w:t xml:space="preserve"> общее число педагогических работников организаций, осуществляющих </w:t>
            </w:r>
            <w:r w:rsidR="00D511E6" w:rsidRPr="00C04E3E">
              <w:rPr>
                <w:rFonts w:ascii="Times New Roman" w:hAnsi="Times New Roman"/>
                <w:sz w:val="24"/>
                <w:szCs w:val="24"/>
              </w:rPr>
              <w:t>образовательную деятельность по </w:t>
            </w:r>
            <w:r w:rsidRPr="00C04E3E">
              <w:rPr>
                <w:rFonts w:ascii="Times New Roman" w:hAnsi="Times New Roman"/>
                <w:sz w:val="24"/>
                <w:szCs w:val="24"/>
              </w:rPr>
              <w:t>общеобразовательным программам</w:t>
            </w:r>
          </w:p>
        </w:tc>
        <w:tc>
          <w:tcPr>
            <w:tcW w:w="3119" w:type="dxa"/>
            <w:shd w:val="clear" w:color="auto" w:fill="FFFFFF"/>
          </w:tcPr>
          <w:p w14:paraId="69FF1CB2" w14:textId="77777777" w:rsidR="00BB4B86" w:rsidRPr="00C04E3E" w:rsidRDefault="00BB4B86" w:rsidP="00D824E5">
            <w:pPr>
              <w:widowControl w:val="0"/>
              <w:autoSpaceDE w:val="0"/>
              <w:autoSpaceDN w:val="0"/>
              <w:adjustRightInd w:val="0"/>
              <w:spacing w:after="0" w:line="240" w:lineRule="auto"/>
              <w:ind w:firstLine="5"/>
              <w:rPr>
                <w:rFonts w:ascii="Times New Roman" w:hAnsi="Times New Roman"/>
                <w:sz w:val="24"/>
                <w:szCs w:val="24"/>
              </w:rPr>
            </w:pPr>
          </w:p>
        </w:tc>
        <w:tc>
          <w:tcPr>
            <w:tcW w:w="2977" w:type="dxa"/>
            <w:shd w:val="clear" w:color="auto" w:fill="FFFFFF"/>
          </w:tcPr>
          <w:p w14:paraId="7AFCC203" w14:textId="77777777" w:rsidR="00BB4B86" w:rsidRPr="00C04E3E" w:rsidRDefault="00582226" w:rsidP="00D824E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 в год</w:t>
            </w:r>
          </w:p>
        </w:tc>
      </w:tr>
    </w:tbl>
    <w:p w14:paraId="5434909A" w14:textId="77777777" w:rsidR="00964CB0" w:rsidRPr="00C04E3E" w:rsidRDefault="00964CB0" w:rsidP="005B467D">
      <w:pPr>
        <w:rPr>
          <w:sz w:val="24"/>
          <w:szCs w:val="24"/>
        </w:rPr>
      </w:pPr>
    </w:p>
    <w:p w14:paraId="7F9C39F6" w14:textId="77777777" w:rsidR="002E44CF" w:rsidRPr="00C04E3E" w:rsidRDefault="002E44CF" w:rsidP="00E83D91">
      <w:pPr>
        <w:numPr>
          <w:ilvl w:val="0"/>
          <w:numId w:val="2"/>
        </w:numPr>
        <w:tabs>
          <w:tab w:val="left" w:pos="330"/>
        </w:tabs>
        <w:spacing w:after="1" w:line="220" w:lineRule="atLeast"/>
        <w:ind w:left="0" w:firstLine="0"/>
        <w:outlineLvl w:val="1"/>
        <w:rPr>
          <w:rFonts w:ascii="Times New Roman" w:hAnsi="Times New Roman"/>
          <w:b/>
          <w:sz w:val="24"/>
          <w:szCs w:val="24"/>
        </w:rPr>
      </w:pPr>
      <w:r w:rsidRPr="00C04E3E">
        <w:rPr>
          <w:rFonts w:ascii="Times New Roman" w:hAnsi="Times New Roman"/>
          <w:b/>
          <w:sz w:val="24"/>
          <w:szCs w:val="24"/>
        </w:rPr>
        <w:t>Порядок взаимодействия ответственного за выполнение</w:t>
      </w:r>
      <w:r w:rsidR="00417FBA" w:rsidRPr="00C04E3E">
        <w:rPr>
          <w:rFonts w:ascii="Times New Roman" w:hAnsi="Times New Roman"/>
          <w:b/>
          <w:sz w:val="24"/>
          <w:szCs w:val="24"/>
        </w:rPr>
        <w:t xml:space="preserve"> </w:t>
      </w:r>
      <w:r w:rsidR="00D06B30" w:rsidRPr="00C04E3E">
        <w:rPr>
          <w:rFonts w:ascii="Times New Roman" w:hAnsi="Times New Roman"/>
          <w:b/>
          <w:sz w:val="24"/>
          <w:szCs w:val="24"/>
        </w:rPr>
        <w:t xml:space="preserve">мероприятия подпрограммы </w:t>
      </w:r>
      <w:r w:rsidR="00F63642" w:rsidRPr="00C04E3E">
        <w:rPr>
          <w:rFonts w:ascii="Times New Roman" w:hAnsi="Times New Roman"/>
          <w:b/>
          <w:sz w:val="24"/>
          <w:szCs w:val="24"/>
        </w:rPr>
        <w:t>с заказчиком</w:t>
      </w:r>
      <w:r w:rsidR="00417FBA" w:rsidRPr="00C04E3E">
        <w:rPr>
          <w:rFonts w:ascii="Times New Roman" w:hAnsi="Times New Roman"/>
          <w:b/>
          <w:sz w:val="24"/>
          <w:szCs w:val="24"/>
        </w:rPr>
        <w:t xml:space="preserve"> </w:t>
      </w:r>
      <w:r w:rsidR="00D06B30" w:rsidRPr="00C04E3E">
        <w:rPr>
          <w:rFonts w:ascii="Times New Roman" w:hAnsi="Times New Roman"/>
          <w:b/>
          <w:sz w:val="24"/>
          <w:szCs w:val="24"/>
        </w:rPr>
        <w:t>муниципальной программы</w:t>
      </w:r>
    </w:p>
    <w:p w14:paraId="2768804A" w14:textId="77777777" w:rsidR="002E44CF" w:rsidRPr="00C04E3E" w:rsidRDefault="002E44CF" w:rsidP="00417FBA">
      <w:pPr>
        <w:spacing w:after="1" w:line="220" w:lineRule="atLeast"/>
        <w:jc w:val="both"/>
        <w:rPr>
          <w:rFonts w:ascii="Times New Roman" w:hAnsi="Times New Roman"/>
          <w:sz w:val="24"/>
          <w:szCs w:val="24"/>
        </w:rPr>
      </w:pPr>
    </w:p>
    <w:p w14:paraId="6F0E5C57" w14:textId="77777777" w:rsidR="002E44CF" w:rsidRPr="00C04E3E" w:rsidRDefault="002E44CF" w:rsidP="009E7971">
      <w:pPr>
        <w:numPr>
          <w:ilvl w:val="0"/>
          <w:numId w:val="2"/>
        </w:numPr>
        <w:tabs>
          <w:tab w:val="left" w:pos="330"/>
        </w:tabs>
        <w:spacing w:after="1" w:line="220" w:lineRule="atLeast"/>
        <w:ind w:left="0" w:firstLine="0"/>
        <w:outlineLvl w:val="1"/>
        <w:rPr>
          <w:rFonts w:ascii="Times New Roman" w:hAnsi="Times New Roman"/>
          <w:b/>
          <w:sz w:val="24"/>
          <w:szCs w:val="24"/>
        </w:rPr>
      </w:pPr>
      <w:r w:rsidRPr="00C04E3E">
        <w:rPr>
          <w:rFonts w:ascii="Times New Roman" w:hAnsi="Times New Roman"/>
          <w:b/>
          <w:sz w:val="24"/>
          <w:szCs w:val="24"/>
        </w:rPr>
        <w:lastRenderedPageBreak/>
        <w:t xml:space="preserve">Состав, форма и сроки представления отчетности о </w:t>
      </w:r>
      <w:r w:rsidR="00F63642" w:rsidRPr="00C04E3E">
        <w:rPr>
          <w:rFonts w:ascii="Times New Roman" w:hAnsi="Times New Roman"/>
          <w:b/>
          <w:sz w:val="24"/>
          <w:szCs w:val="24"/>
        </w:rPr>
        <w:t>ходе реализации</w:t>
      </w:r>
      <w:r w:rsidRPr="00C04E3E">
        <w:rPr>
          <w:rFonts w:ascii="Times New Roman" w:hAnsi="Times New Roman"/>
          <w:b/>
          <w:sz w:val="24"/>
          <w:szCs w:val="24"/>
        </w:rPr>
        <w:t xml:space="preserve"> мероприятий </w:t>
      </w:r>
      <w:r w:rsidR="00D06B30" w:rsidRPr="00C04E3E">
        <w:rPr>
          <w:rFonts w:ascii="Times New Roman" w:hAnsi="Times New Roman"/>
          <w:b/>
          <w:sz w:val="24"/>
          <w:szCs w:val="24"/>
        </w:rPr>
        <w:t>муниципальной программы</w:t>
      </w:r>
    </w:p>
    <w:p w14:paraId="14F95E0F" w14:textId="77777777" w:rsidR="00D06B30" w:rsidRPr="00C04E3E" w:rsidRDefault="00D06B30" w:rsidP="005B467D">
      <w:pPr>
        <w:rPr>
          <w:sz w:val="24"/>
          <w:szCs w:val="24"/>
        </w:rPr>
      </w:pPr>
      <w:bookmarkStart w:id="10" w:name="P3009"/>
      <w:bookmarkEnd w:id="10"/>
    </w:p>
    <w:p w14:paraId="3D9A2105" w14:textId="77777777" w:rsidR="006E29B3" w:rsidRPr="00C04E3E" w:rsidRDefault="006E29B3" w:rsidP="005B467D">
      <w:pPr>
        <w:rPr>
          <w:sz w:val="24"/>
          <w:szCs w:val="24"/>
        </w:rPr>
      </w:pPr>
    </w:p>
    <w:p w14:paraId="5CF17FCD" w14:textId="77777777" w:rsidR="006E29B3" w:rsidRPr="00C04E3E" w:rsidRDefault="006E29B3" w:rsidP="005B467D">
      <w:pPr>
        <w:rPr>
          <w:sz w:val="24"/>
          <w:szCs w:val="24"/>
        </w:rPr>
      </w:pPr>
    </w:p>
    <w:p w14:paraId="37C0C426" w14:textId="77777777" w:rsidR="002E44CF" w:rsidRPr="00C04E3E" w:rsidRDefault="002E44CF" w:rsidP="005B467D">
      <w:pPr>
        <w:numPr>
          <w:ilvl w:val="0"/>
          <w:numId w:val="2"/>
        </w:numPr>
        <w:tabs>
          <w:tab w:val="left" w:pos="330"/>
        </w:tabs>
        <w:spacing w:after="1" w:line="220" w:lineRule="atLeast"/>
        <w:ind w:left="0" w:firstLine="0"/>
        <w:jc w:val="center"/>
        <w:outlineLvl w:val="1"/>
        <w:rPr>
          <w:rFonts w:ascii="Times New Roman" w:hAnsi="Times New Roman"/>
          <w:b/>
          <w:sz w:val="24"/>
          <w:szCs w:val="24"/>
        </w:rPr>
      </w:pPr>
      <w:r w:rsidRPr="00C04E3E">
        <w:rPr>
          <w:rFonts w:ascii="Times New Roman" w:hAnsi="Times New Roman"/>
          <w:b/>
          <w:sz w:val="24"/>
          <w:szCs w:val="24"/>
        </w:rPr>
        <w:t xml:space="preserve">Подпрограмма </w:t>
      </w:r>
      <w:r w:rsidR="00A024E4" w:rsidRPr="00C04E3E">
        <w:rPr>
          <w:rFonts w:ascii="Times New Roman" w:hAnsi="Times New Roman"/>
          <w:b/>
          <w:sz w:val="24"/>
          <w:szCs w:val="24"/>
        </w:rPr>
        <w:t>1</w:t>
      </w:r>
      <w:r w:rsidRPr="00C04E3E">
        <w:rPr>
          <w:rFonts w:ascii="Times New Roman" w:hAnsi="Times New Roman"/>
          <w:b/>
          <w:sz w:val="24"/>
          <w:szCs w:val="24"/>
        </w:rPr>
        <w:t xml:space="preserve"> </w:t>
      </w:r>
      <w:r w:rsidR="00E63395" w:rsidRPr="00C04E3E">
        <w:rPr>
          <w:rFonts w:ascii="Times New Roman" w:hAnsi="Times New Roman"/>
          <w:b/>
          <w:sz w:val="24"/>
          <w:szCs w:val="24"/>
        </w:rPr>
        <w:t>«</w:t>
      </w:r>
      <w:r w:rsidRPr="00C04E3E">
        <w:rPr>
          <w:rFonts w:ascii="Times New Roman" w:hAnsi="Times New Roman"/>
          <w:b/>
          <w:sz w:val="24"/>
          <w:szCs w:val="24"/>
        </w:rPr>
        <w:t>Дошкольное образование</w:t>
      </w:r>
      <w:r w:rsidR="00E63395" w:rsidRPr="00C04E3E">
        <w:rPr>
          <w:rFonts w:ascii="Times New Roman" w:hAnsi="Times New Roman"/>
          <w:b/>
          <w:sz w:val="24"/>
          <w:szCs w:val="24"/>
        </w:rPr>
        <w:t>»</w:t>
      </w:r>
    </w:p>
    <w:p w14:paraId="7931B620" w14:textId="77777777" w:rsidR="002E44CF" w:rsidRPr="00C04E3E" w:rsidRDefault="002E44CF">
      <w:pPr>
        <w:spacing w:after="1" w:line="220" w:lineRule="atLeast"/>
        <w:jc w:val="both"/>
        <w:rPr>
          <w:rFonts w:ascii="Times New Roman" w:hAnsi="Times New Roman"/>
          <w:sz w:val="24"/>
          <w:szCs w:val="24"/>
        </w:rPr>
      </w:pPr>
    </w:p>
    <w:p w14:paraId="0324DF0B" w14:textId="77777777" w:rsidR="002E44CF" w:rsidRPr="00C04E3E" w:rsidRDefault="006E6035" w:rsidP="005B467D">
      <w:pPr>
        <w:numPr>
          <w:ilvl w:val="1"/>
          <w:numId w:val="2"/>
        </w:numPr>
        <w:tabs>
          <w:tab w:val="left" w:pos="330"/>
        </w:tabs>
        <w:spacing w:after="1" w:line="220" w:lineRule="atLeast"/>
        <w:jc w:val="center"/>
        <w:outlineLvl w:val="1"/>
        <w:rPr>
          <w:rFonts w:ascii="Times New Roman" w:hAnsi="Times New Roman"/>
          <w:b/>
          <w:sz w:val="24"/>
          <w:szCs w:val="24"/>
        </w:rPr>
      </w:pPr>
      <w:r w:rsidRPr="00C04E3E">
        <w:rPr>
          <w:rFonts w:ascii="Times New Roman" w:hAnsi="Times New Roman"/>
          <w:b/>
          <w:sz w:val="24"/>
          <w:szCs w:val="24"/>
        </w:rPr>
        <w:t xml:space="preserve"> </w:t>
      </w:r>
      <w:r w:rsidR="002E44CF" w:rsidRPr="00C04E3E">
        <w:rPr>
          <w:rFonts w:ascii="Times New Roman" w:hAnsi="Times New Roman"/>
          <w:b/>
          <w:sz w:val="24"/>
          <w:szCs w:val="24"/>
        </w:rPr>
        <w:t xml:space="preserve">Паспорт подпрограммы </w:t>
      </w:r>
      <w:r w:rsidR="00A024E4" w:rsidRPr="00C04E3E">
        <w:rPr>
          <w:rFonts w:ascii="Times New Roman" w:hAnsi="Times New Roman"/>
          <w:b/>
          <w:sz w:val="24"/>
          <w:szCs w:val="24"/>
          <w:lang w:val="en-US"/>
        </w:rPr>
        <w:t>1</w:t>
      </w:r>
      <w:r w:rsidR="002E44CF" w:rsidRPr="00C04E3E">
        <w:rPr>
          <w:rFonts w:ascii="Times New Roman" w:hAnsi="Times New Roman"/>
          <w:b/>
          <w:sz w:val="24"/>
          <w:szCs w:val="24"/>
        </w:rPr>
        <w:t xml:space="preserve"> </w:t>
      </w:r>
      <w:r w:rsidR="00E63395" w:rsidRPr="00C04E3E">
        <w:rPr>
          <w:rFonts w:ascii="Times New Roman" w:hAnsi="Times New Roman"/>
          <w:b/>
          <w:sz w:val="24"/>
          <w:szCs w:val="24"/>
        </w:rPr>
        <w:t>«</w:t>
      </w:r>
      <w:r w:rsidR="002E44CF" w:rsidRPr="00C04E3E">
        <w:rPr>
          <w:rFonts w:ascii="Times New Roman" w:hAnsi="Times New Roman"/>
          <w:b/>
          <w:sz w:val="24"/>
          <w:szCs w:val="24"/>
        </w:rPr>
        <w:t>Дошкольное образование</w:t>
      </w:r>
      <w:r w:rsidR="00E63395" w:rsidRPr="00C04E3E">
        <w:rPr>
          <w:rFonts w:ascii="Times New Roman" w:hAnsi="Times New Roman"/>
          <w:b/>
          <w:sz w:val="24"/>
          <w:szCs w:val="24"/>
        </w:rPr>
        <w:t>»</w:t>
      </w:r>
    </w:p>
    <w:tbl>
      <w:tblPr>
        <w:tblW w:w="14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00"/>
        <w:gridCol w:w="2298"/>
        <w:gridCol w:w="2268"/>
        <w:gridCol w:w="1560"/>
        <w:gridCol w:w="1275"/>
        <w:gridCol w:w="1280"/>
        <w:gridCol w:w="1045"/>
        <w:gridCol w:w="1045"/>
        <w:gridCol w:w="1124"/>
      </w:tblGrid>
      <w:tr w:rsidR="00325139" w:rsidRPr="00C04E3E" w14:paraId="79A8D06F" w14:textId="77777777" w:rsidTr="00E62300">
        <w:trPr>
          <w:trHeight w:val="248"/>
        </w:trPr>
        <w:tc>
          <w:tcPr>
            <w:tcW w:w="2800" w:type="dxa"/>
          </w:tcPr>
          <w:p w14:paraId="388D4E63" w14:textId="77777777" w:rsidR="00325139" w:rsidRPr="00C04E3E" w:rsidRDefault="00325139" w:rsidP="00E62300">
            <w:pPr>
              <w:spacing w:after="0" w:line="240" w:lineRule="auto"/>
              <w:rPr>
                <w:rFonts w:ascii="Times New Roman" w:hAnsi="Times New Roman"/>
                <w:sz w:val="24"/>
                <w:szCs w:val="24"/>
              </w:rPr>
            </w:pPr>
            <w:r w:rsidRPr="00C04E3E">
              <w:rPr>
                <w:rFonts w:ascii="Times New Roman" w:hAnsi="Times New Roman"/>
                <w:sz w:val="24"/>
                <w:szCs w:val="24"/>
              </w:rPr>
              <w:t>Муниципальный  заказчик подпрограммы</w:t>
            </w:r>
          </w:p>
        </w:tc>
        <w:tc>
          <w:tcPr>
            <w:tcW w:w="11895" w:type="dxa"/>
            <w:gridSpan w:val="8"/>
          </w:tcPr>
          <w:p w14:paraId="2004F7F2" w14:textId="77777777" w:rsidR="00325139" w:rsidRPr="00C04E3E" w:rsidRDefault="00325139" w:rsidP="00E62300">
            <w:pPr>
              <w:spacing w:after="0" w:line="240" w:lineRule="auto"/>
              <w:rPr>
                <w:rFonts w:ascii="Times New Roman" w:hAnsi="Times New Roman"/>
                <w:sz w:val="24"/>
                <w:szCs w:val="24"/>
              </w:rPr>
            </w:pPr>
            <w:r w:rsidRPr="00C04E3E">
              <w:rPr>
                <w:rFonts w:ascii="Times New Roman" w:hAnsi="Times New Roman"/>
                <w:sz w:val="24"/>
                <w:szCs w:val="24"/>
              </w:rPr>
              <w:t>Муниципальное образование Московской области</w:t>
            </w:r>
          </w:p>
        </w:tc>
      </w:tr>
      <w:tr w:rsidR="00325139" w:rsidRPr="00C04E3E" w14:paraId="70FDA944" w14:textId="77777777" w:rsidTr="00E84D31">
        <w:tc>
          <w:tcPr>
            <w:tcW w:w="2800" w:type="dxa"/>
            <w:vMerge w:val="restart"/>
          </w:tcPr>
          <w:p w14:paraId="5C512424" w14:textId="77777777" w:rsidR="00325139" w:rsidRPr="00C04E3E" w:rsidRDefault="00325139" w:rsidP="00E62300">
            <w:pPr>
              <w:spacing w:after="0" w:line="240" w:lineRule="auto"/>
              <w:rPr>
                <w:rFonts w:ascii="Times New Roman" w:hAnsi="Times New Roman"/>
                <w:sz w:val="24"/>
                <w:szCs w:val="24"/>
              </w:rPr>
            </w:pPr>
            <w:r w:rsidRPr="00C04E3E">
              <w:rPr>
                <w:rFonts w:ascii="Times New Roman" w:hAnsi="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2298" w:type="dxa"/>
            <w:vMerge w:val="restart"/>
          </w:tcPr>
          <w:p w14:paraId="2FE44F9F" w14:textId="77777777" w:rsidR="00325139" w:rsidRPr="00C04E3E" w:rsidRDefault="00325139" w:rsidP="00E62300">
            <w:pPr>
              <w:spacing w:after="0" w:line="240" w:lineRule="auto"/>
              <w:rPr>
                <w:rFonts w:ascii="Times New Roman" w:hAnsi="Times New Roman"/>
                <w:sz w:val="24"/>
                <w:szCs w:val="24"/>
              </w:rPr>
            </w:pPr>
            <w:r w:rsidRPr="00C04E3E">
              <w:rPr>
                <w:rFonts w:ascii="Times New Roman" w:hAnsi="Times New Roman"/>
                <w:sz w:val="24"/>
                <w:szCs w:val="24"/>
              </w:rPr>
              <w:t>Главный распорядитель бюджетных средств</w:t>
            </w:r>
          </w:p>
        </w:tc>
        <w:tc>
          <w:tcPr>
            <w:tcW w:w="2268" w:type="dxa"/>
            <w:vMerge w:val="restart"/>
          </w:tcPr>
          <w:p w14:paraId="64CF58BB" w14:textId="77777777" w:rsidR="00325139" w:rsidRPr="00C04E3E" w:rsidRDefault="00325139" w:rsidP="00E62300">
            <w:pPr>
              <w:spacing w:after="0" w:line="240" w:lineRule="auto"/>
              <w:rPr>
                <w:rFonts w:ascii="Times New Roman" w:hAnsi="Times New Roman"/>
                <w:sz w:val="24"/>
                <w:szCs w:val="24"/>
              </w:rPr>
            </w:pPr>
            <w:r w:rsidRPr="00C04E3E">
              <w:rPr>
                <w:rFonts w:ascii="Times New Roman" w:hAnsi="Times New Roman"/>
                <w:sz w:val="24"/>
                <w:szCs w:val="24"/>
              </w:rPr>
              <w:t>Источники финансирования</w:t>
            </w:r>
          </w:p>
        </w:tc>
        <w:tc>
          <w:tcPr>
            <w:tcW w:w="7329" w:type="dxa"/>
            <w:gridSpan w:val="6"/>
          </w:tcPr>
          <w:p w14:paraId="018BF333" w14:textId="77777777" w:rsidR="00325139" w:rsidRPr="00C04E3E" w:rsidRDefault="00325139" w:rsidP="00E62300">
            <w:pPr>
              <w:spacing w:after="0" w:line="240" w:lineRule="auto"/>
              <w:rPr>
                <w:rFonts w:ascii="Times New Roman" w:hAnsi="Times New Roman"/>
                <w:sz w:val="24"/>
                <w:szCs w:val="24"/>
              </w:rPr>
            </w:pPr>
            <w:r w:rsidRPr="00C04E3E">
              <w:rPr>
                <w:rFonts w:ascii="Times New Roman" w:hAnsi="Times New Roman"/>
                <w:sz w:val="24"/>
                <w:szCs w:val="24"/>
              </w:rPr>
              <w:t>Расходы (тыс. рублей)</w:t>
            </w:r>
          </w:p>
        </w:tc>
      </w:tr>
      <w:tr w:rsidR="00BB4B86" w:rsidRPr="00C04E3E" w14:paraId="4CE939E7" w14:textId="77777777" w:rsidTr="00E84D31">
        <w:trPr>
          <w:trHeight w:val="108"/>
        </w:trPr>
        <w:tc>
          <w:tcPr>
            <w:tcW w:w="2800" w:type="dxa"/>
            <w:vMerge/>
          </w:tcPr>
          <w:p w14:paraId="4E538951" w14:textId="77777777" w:rsidR="00BB4B86" w:rsidRPr="00C04E3E" w:rsidRDefault="00BB4B86" w:rsidP="00E62300">
            <w:pPr>
              <w:spacing w:after="0" w:line="240" w:lineRule="auto"/>
              <w:rPr>
                <w:rFonts w:ascii="Times New Roman" w:hAnsi="Times New Roman"/>
                <w:sz w:val="24"/>
                <w:szCs w:val="24"/>
              </w:rPr>
            </w:pPr>
          </w:p>
        </w:tc>
        <w:tc>
          <w:tcPr>
            <w:tcW w:w="2298" w:type="dxa"/>
            <w:vMerge/>
          </w:tcPr>
          <w:p w14:paraId="75C7D84A" w14:textId="77777777" w:rsidR="00BB4B86" w:rsidRPr="00C04E3E" w:rsidRDefault="00BB4B86" w:rsidP="00E62300">
            <w:pPr>
              <w:spacing w:after="0" w:line="240" w:lineRule="auto"/>
              <w:rPr>
                <w:rFonts w:ascii="Times New Roman" w:hAnsi="Times New Roman"/>
                <w:sz w:val="24"/>
                <w:szCs w:val="24"/>
              </w:rPr>
            </w:pPr>
          </w:p>
        </w:tc>
        <w:tc>
          <w:tcPr>
            <w:tcW w:w="2268" w:type="dxa"/>
            <w:vMerge/>
          </w:tcPr>
          <w:p w14:paraId="0EC1965B" w14:textId="77777777" w:rsidR="00BB4B86" w:rsidRPr="00C04E3E" w:rsidRDefault="00BB4B86" w:rsidP="00E62300">
            <w:pPr>
              <w:spacing w:after="0" w:line="240" w:lineRule="auto"/>
              <w:rPr>
                <w:rFonts w:ascii="Times New Roman" w:hAnsi="Times New Roman"/>
                <w:sz w:val="24"/>
                <w:szCs w:val="24"/>
              </w:rPr>
            </w:pPr>
          </w:p>
        </w:tc>
        <w:tc>
          <w:tcPr>
            <w:tcW w:w="1560" w:type="dxa"/>
            <w:vAlign w:val="center"/>
          </w:tcPr>
          <w:p w14:paraId="33B1E41F" w14:textId="77777777" w:rsidR="00BB4B86" w:rsidRPr="00C04E3E" w:rsidRDefault="00BB4B86" w:rsidP="00E62300">
            <w:pPr>
              <w:spacing w:after="0" w:line="240" w:lineRule="auto"/>
              <w:jc w:val="center"/>
              <w:rPr>
                <w:rFonts w:ascii="Times New Roman" w:hAnsi="Times New Roman"/>
                <w:sz w:val="24"/>
                <w:szCs w:val="24"/>
              </w:rPr>
            </w:pPr>
            <w:r w:rsidRPr="00C04E3E">
              <w:rPr>
                <w:rFonts w:ascii="Times New Roman" w:hAnsi="Times New Roman"/>
                <w:sz w:val="24"/>
                <w:szCs w:val="24"/>
              </w:rPr>
              <w:t>2020 год</w:t>
            </w:r>
          </w:p>
        </w:tc>
        <w:tc>
          <w:tcPr>
            <w:tcW w:w="1275" w:type="dxa"/>
            <w:vAlign w:val="center"/>
          </w:tcPr>
          <w:p w14:paraId="4A89428B" w14:textId="77777777" w:rsidR="00BB4B86" w:rsidRPr="00C04E3E" w:rsidRDefault="00BB4B86" w:rsidP="00E62300">
            <w:pPr>
              <w:spacing w:after="0" w:line="240" w:lineRule="auto"/>
              <w:jc w:val="center"/>
              <w:rPr>
                <w:rFonts w:ascii="Times New Roman" w:hAnsi="Times New Roman"/>
                <w:sz w:val="24"/>
                <w:szCs w:val="24"/>
              </w:rPr>
            </w:pPr>
            <w:r w:rsidRPr="00C04E3E">
              <w:rPr>
                <w:rFonts w:ascii="Times New Roman" w:hAnsi="Times New Roman"/>
                <w:sz w:val="24"/>
                <w:szCs w:val="24"/>
              </w:rPr>
              <w:t>2021 год</w:t>
            </w:r>
          </w:p>
        </w:tc>
        <w:tc>
          <w:tcPr>
            <w:tcW w:w="1280" w:type="dxa"/>
            <w:vAlign w:val="center"/>
          </w:tcPr>
          <w:p w14:paraId="0ECA9AB4" w14:textId="77777777" w:rsidR="00BB4B86" w:rsidRPr="00C04E3E" w:rsidRDefault="00BB4B86" w:rsidP="00E62300">
            <w:pPr>
              <w:spacing w:after="0" w:line="240" w:lineRule="auto"/>
              <w:jc w:val="center"/>
              <w:rPr>
                <w:rFonts w:ascii="Times New Roman" w:hAnsi="Times New Roman"/>
                <w:sz w:val="24"/>
                <w:szCs w:val="24"/>
              </w:rPr>
            </w:pPr>
            <w:r w:rsidRPr="00C04E3E">
              <w:rPr>
                <w:rFonts w:ascii="Times New Roman" w:hAnsi="Times New Roman"/>
                <w:sz w:val="24"/>
                <w:szCs w:val="24"/>
              </w:rPr>
              <w:t>2022 год</w:t>
            </w:r>
          </w:p>
        </w:tc>
        <w:tc>
          <w:tcPr>
            <w:tcW w:w="1045" w:type="dxa"/>
            <w:vAlign w:val="center"/>
          </w:tcPr>
          <w:p w14:paraId="0D9D9474" w14:textId="77777777" w:rsidR="00BB4B86" w:rsidRPr="00C04E3E" w:rsidRDefault="00BB4B86" w:rsidP="00E62300">
            <w:pPr>
              <w:spacing w:after="0" w:line="240" w:lineRule="auto"/>
              <w:jc w:val="center"/>
              <w:rPr>
                <w:rFonts w:ascii="Times New Roman" w:hAnsi="Times New Roman"/>
                <w:sz w:val="24"/>
                <w:szCs w:val="24"/>
              </w:rPr>
            </w:pPr>
            <w:r w:rsidRPr="00C04E3E">
              <w:rPr>
                <w:rFonts w:ascii="Times New Roman" w:hAnsi="Times New Roman"/>
                <w:sz w:val="24"/>
                <w:szCs w:val="24"/>
              </w:rPr>
              <w:t>202</w:t>
            </w:r>
            <w:r w:rsidRPr="00C04E3E">
              <w:rPr>
                <w:rFonts w:ascii="Times New Roman" w:hAnsi="Times New Roman"/>
                <w:sz w:val="24"/>
                <w:szCs w:val="24"/>
                <w:lang w:val="en-US"/>
              </w:rPr>
              <w:t>3</w:t>
            </w:r>
            <w:r w:rsidRPr="00C04E3E">
              <w:rPr>
                <w:rFonts w:ascii="Times New Roman" w:hAnsi="Times New Roman"/>
                <w:sz w:val="24"/>
                <w:szCs w:val="24"/>
              </w:rPr>
              <w:t xml:space="preserve"> год</w:t>
            </w:r>
          </w:p>
        </w:tc>
        <w:tc>
          <w:tcPr>
            <w:tcW w:w="1045" w:type="dxa"/>
            <w:vAlign w:val="center"/>
          </w:tcPr>
          <w:p w14:paraId="7154EE4B" w14:textId="77777777" w:rsidR="00BB4B86" w:rsidRPr="00C04E3E" w:rsidRDefault="00BB4B86" w:rsidP="00E62300">
            <w:pPr>
              <w:spacing w:after="0" w:line="240" w:lineRule="auto"/>
              <w:jc w:val="center"/>
              <w:rPr>
                <w:rFonts w:ascii="Times New Roman" w:hAnsi="Times New Roman"/>
                <w:sz w:val="24"/>
                <w:szCs w:val="24"/>
              </w:rPr>
            </w:pPr>
            <w:r w:rsidRPr="00C04E3E">
              <w:rPr>
                <w:rFonts w:ascii="Times New Roman" w:hAnsi="Times New Roman"/>
                <w:sz w:val="24"/>
                <w:szCs w:val="24"/>
              </w:rPr>
              <w:t>2024 год</w:t>
            </w:r>
          </w:p>
        </w:tc>
        <w:tc>
          <w:tcPr>
            <w:tcW w:w="1124" w:type="dxa"/>
          </w:tcPr>
          <w:p w14:paraId="6246B060" w14:textId="77777777" w:rsidR="00BB4B86" w:rsidRPr="00C04E3E" w:rsidRDefault="00BB4B86" w:rsidP="00E62300">
            <w:pPr>
              <w:spacing w:after="0" w:line="240" w:lineRule="auto"/>
              <w:rPr>
                <w:rFonts w:ascii="Times New Roman" w:hAnsi="Times New Roman"/>
                <w:sz w:val="24"/>
                <w:szCs w:val="24"/>
              </w:rPr>
            </w:pPr>
            <w:r w:rsidRPr="00C04E3E">
              <w:rPr>
                <w:rFonts w:ascii="Times New Roman" w:hAnsi="Times New Roman"/>
                <w:sz w:val="24"/>
                <w:szCs w:val="24"/>
              </w:rPr>
              <w:t>Итого</w:t>
            </w:r>
          </w:p>
        </w:tc>
      </w:tr>
      <w:tr w:rsidR="00E84D31" w:rsidRPr="00C04E3E" w14:paraId="38EA0DF4" w14:textId="77777777" w:rsidTr="00E84D31">
        <w:tc>
          <w:tcPr>
            <w:tcW w:w="2800" w:type="dxa"/>
            <w:vMerge/>
          </w:tcPr>
          <w:p w14:paraId="2A5F2365" w14:textId="77777777" w:rsidR="00E84D31" w:rsidRPr="00C04E3E" w:rsidRDefault="00E84D31" w:rsidP="00E84D31">
            <w:pPr>
              <w:spacing w:after="0" w:line="240" w:lineRule="auto"/>
              <w:rPr>
                <w:rFonts w:ascii="Times New Roman" w:hAnsi="Times New Roman"/>
                <w:sz w:val="24"/>
                <w:szCs w:val="24"/>
              </w:rPr>
            </w:pPr>
          </w:p>
        </w:tc>
        <w:tc>
          <w:tcPr>
            <w:tcW w:w="2298" w:type="dxa"/>
            <w:vMerge w:val="restart"/>
          </w:tcPr>
          <w:p w14:paraId="1EDD9051" w14:textId="77777777" w:rsidR="00E84D31" w:rsidRPr="00C04E3E" w:rsidRDefault="00E84D31" w:rsidP="00E84D31">
            <w:pPr>
              <w:spacing w:after="0" w:line="240" w:lineRule="auto"/>
              <w:rPr>
                <w:rFonts w:ascii="Times New Roman" w:hAnsi="Times New Roman"/>
                <w:sz w:val="24"/>
                <w:szCs w:val="24"/>
              </w:rPr>
            </w:pPr>
            <w:r w:rsidRPr="00C04E3E">
              <w:rPr>
                <w:rFonts w:ascii="Times New Roman" w:hAnsi="Times New Roman"/>
                <w:sz w:val="24"/>
                <w:szCs w:val="24"/>
              </w:rPr>
              <w:t>Всего по Подпрограмме</w:t>
            </w:r>
          </w:p>
        </w:tc>
        <w:tc>
          <w:tcPr>
            <w:tcW w:w="2268" w:type="dxa"/>
          </w:tcPr>
          <w:p w14:paraId="34F636DD" w14:textId="77777777" w:rsidR="00E84D31" w:rsidRPr="00C04E3E" w:rsidRDefault="00E84D31" w:rsidP="00E84D31">
            <w:pPr>
              <w:spacing w:after="0" w:line="240" w:lineRule="auto"/>
              <w:rPr>
                <w:rFonts w:ascii="Times New Roman" w:hAnsi="Times New Roman"/>
                <w:sz w:val="24"/>
                <w:szCs w:val="24"/>
              </w:rPr>
            </w:pPr>
            <w:r w:rsidRPr="00C04E3E">
              <w:rPr>
                <w:rFonts w:ascii="Times New Roman" w:hAnsi="Times New Roman"/>
                <w:sz w:val="24"/>
                <w:szCs w:val="24"/>
              </w:rPr>
              <w:t>Всего,</w:t>
            </w:r>
          </w:p>
          <w:p w14:paraId="64A3820B" w14:textId="77777777" w:rsidR="00E84D31" w:rsidRPr="00C04E3E" w:rsidRDefault="00E84D31" w:rsidP="00E84D31">
            <w:pPr>
              <w:spacing w:after="0" w:line="240" w:lineRule="auto"/>
              <w:rPr>
                <w:rFonts w:ascii="Times New Roman" w:hAnsi="Times New Roman"/>
                <w:sz w:val="24"/>
                <w:szCs w:val="24"/>
              </w:rPr>
            </w:pPr>
            <w:r w:rsidRPr="00C04E3E">
              <w:rPr>
                <w:rFonts w:ascii="Times New Roman" w:hAnsi="Times New Roman"/>
                <w:sz w:val="24"/>
                <w:szCs w:val="24"/>
              </w:rPr>
              <w:t>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FC0BDF4"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1560665,90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044314D"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1595464,36</w:t>
            </w:r>
          </w:p>
        </w:tc>
        <w:tc>
          <w:tcPr>
            <w:tcW w:w="1280" w:type="dxa"/>
            <w:tcBorders>
              <w:top w:val="single" w:sz="4" w:space="0" w:color="auto"/>
              <w:left w:val="nil"/>
              <w:bottom w:val="single" w:sz="4" w:space="0" w:color="auto"/>
              <w:right w:val="single" w:sz="4" w:space="0" w:color="auto"/>
            </w:tcBorders>
            <w:shd w:val="clear" w:color="auto" w:fill="auto"/>
            <w:vAlign w:val="center"/>
          </w:tcPr>
          <w:p w14:paraId="632433F5"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1473524,20</w:t>
            </w:r>
          </w:p>
        </w:tc>
        <w:tc>
          <w:tcPr>
            <w:tcW w:w="1045" w:type="dxa"/>
            <w:tcBorders>
              <w:top w:val="single" w:sz="4" w:space="0" w:color="auto"/>
              <w:left w:val="nil"/>
              <w:bottom w:val="single" w:sz="4" w:space="0" w:color="auto"/>
              <w:right w:val="single" w:sz="4" w:space="0" w:color="auto"/>
            </w:tcBorders>
            <w:shd w:val="clear" w:color="auto" w:fill="auto"/>
            <w:vAlign w:val="center"/>
          </w:tcPr>
          <w:p w14:paraId="7EEA27CD"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812316,70</w:t>
            </w:r>
          </w:p>
        </w:tc>
        <w:tc>
          <w:tcPr>
            <w:tcW w:w="1045" w:type="dxa"/>
            <w:tcBorders>
              <w:top w:val="single" w:sz="4" w:space="0" w:color="auto"/>
              <w:left w:val="nil"/>
              <w:bottom w:val="single" w:sz="4" w:space="0" w:color="auto"/>
              <w:right w:val="single" w:sz="4" w:space="0" w:color="auto"/>
            </w:tcBorders>
            <w:shd w:val="clear" w:color="auto" w:fill="auto"/>
            <w:vAlign w:val="center"/>
          </w:tcPr>
          <w:p w14:paraId="7805CF97"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812316,70</w:t>
            </w:r>
          </w:p>
        </w:tc>
        <w:tc>
          <w:tcPr>
            <w:tcW w:w="1124" w:type="dxa"/>
            <w:tcBorders>
              <w:top w:val="single" w:sz="4" w:space="0" w:color="auto"/>
              <w:left w:val="nil"/>
              <w:bottom w:val="single" w:sz="4" w:space="0" w:color="auto"/>
              <w:right w:val="single" w:sz="4" w:space="0" w:color="auto"/>
            </w:tcBorders>
            <w:shd w:val="clear" w:color="auto" w:fill="auto"/>
            <w:vAlign w:val="center"/>
          </w:tcPr>
          <w:p w14:paraId="11F9D842"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6254287,86</w:t>
            </w:r>
          </w:p>
        </w:tc>
      </w:tr>
      <w:tr w:rsidR="00E84D31" w:rsidRPr="00C04E3E" w14:paraId="2F49C5FB" w14:textId="77777777" w:rsidTr="00E84D31">
        <w:trPr>
          <w:trHeight w:val="280"/>
        </w:trPr>
        <w:tc>
          <w:tcPr>
            <w:tcW w:w="2800" w:type="dxa"/>
            <w:vMerge/>
          </w:tcPr>
          <w:p w14:paraId="06262967" w14:textId="77777777" w:rsidR="00E84D31" w:rsidRPr="00C04E3E" w:rsidRDefault="00E84D31" w:rsidP="00E84D31">
            <w:pPr>
              <w:spacing w:after="0" w:line="240" w:lineRule="auto"/>
              <w:rPr>
                <w:rFonts w:ascii="Times New Roman" w:hAnsi="Times New Roman"/>
                <w:sz w:val="24"/>
                <w:szCs w:val="24"/>
              </w:rPr>
            </w:pPr>
          </w:p>
        </w:tc>
        <w:tc>
          <w:tcPr>
            <w:tcW w:w="2298" w:type="dxa"/>
            <w:vMerge/>
          </w:tcPr>
          <w:p w14:paraId="010F0D25" w14:textId="77777777" w:rsidR="00E84D31" w:rsidRPr="00C04E3E" w:rsidRDefault="00E84D31" w:rsidP="00E84D31">
            <w:pPr>
              <w:spacing w:after="0" w:line="240" w:lineRule="auto"/>
              <w:rPr>
                <w:rFonts w:ascii="Times New Roman" w:hAnsi="Times New Roman"/>
                <w:sz w:val="24"/>
                <w:szCs w:val="24"/>
              </w:rPr>
            </w:pPr>
          </w:p>
        </w:tc>
        <w:tc>
          <w:tcPr>
            <w:tcW w:w="2268" w:type="dxa"/>
          </w:tcPr>
          <w:p w14:paraId="3977E4D0" w14:textId="77777777" w:rsidR="00E84D31" w:rsidRPr="00C04E3E" w:rsidRDefault="00E84D31" w:rsidP="00E84D31">
            <w:pPr>
              <w:spacing w:after="0" w:line="240" w:lineRule="auto"/>
              <w:rPr>
                <w:rFonts w:ascii="Times New Roman" w:hAnsi="Times New Roman"/>
                <w:sz w:val="24"/>
                <w:szCs w:val="24"/>
              </w:rPr>
            </w:pPr>
            <w:r w:rsidRPr="00C04E3E">
              <w:rPr>
                <w:rFonts w:ascii="Times New Roman" w:hAnsi="Times New Roman"/>
                <w:sz w:val="24"/>
                <w:szCs w:val="24"/>
              </w:rPr>
              <w:t>Средства бюджета Московской области</w:t>
            </w:r>
          </w:p>
        </w:tc>
        <w:tc>
          <w:tcPr>
            <w:tcW w:w="1560" w:type="dxa"/>
            <w:tcBorders>
              <w:top w:val="nil"/>
              <w:left w:val="single" w:sz="4" w:space="0" w:color="auto"/>
              <w:bottom w:val="single" w:sz="4" w:space="0" w:color="auto"/>
              <w:right w:val="single" w:sz="4" w:space="0" w:color="auto"/>
            </w:tcBorders>
            <w:shd w:val="clear" w:color="auto" w:fill="auto"/>
            <w:vAlign w:val="center"/>
          </w:tcPr>
          <w:p w14:paraId="4791C506"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883878,00</w:t>
            </w:r>
          </w:p>
        </w:tc>
        <w:tc>
          <w:tcPr>
            <w:tcW w:w="1275" w:type="dxa"/>
            <w:tcBorders>
              <w:top w:val="nil"/>
              <w:left w:val="nil"/>
              <w:bottom w:val="single" w:sz="4" w:space="0" w:color="auto"/>
              <w:right w:val="single" w:sz="4" w:space="0" w:color="auto"/>
            </w:tcBorders>
            <w:shd w:val="clear" w:color="auto" w:fill="auto"/>
            <w:vAlign w:val="center"/>
          </w:tcPr>
          <w:p w14:paraId="3E4044BB"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909732,00</w:t>
            </w:r>
          </w:p>
        </w:tc>
        <w:tc>
          <w:tcPr>
            <w:tcW w:w="1280" w:type="dxa"/>
            <w:tcBorders>
              <w:top w:val="nil"/>
              <w:left w:val="nil"/>
              <w:bottom w:val="single" w:sz="4" w:space="0" w:color="auto"/>
              <w:right w:val="single" w:sz="4" w:space="0" w:color="auto"/>
            </w:tcBorders>
            <w:shd w:val="clear" w:color="auto" w:fill="auto"/>
            <w:vAlign w:val="center"/>
          </w:tcPr>
          <w:p w14:paraId="429993B3"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909732,00</w:t>
            </w:r>
          </w:p>
        </w:tc>
        <w:tc>
          <w:tcPr>
            <w:tcW w:w="1045" w:type="dxa"/>
            <w:tcBorders>
              <w:top w:val="nil"/>
              <w:left w:val="nil"/>
              <w:bottom w:val="single" w:sz="4" w:space="0" w:color="auto"/>
              <w:right w:val="single" w:sz="4" w:space="0" w:color="auto"/>
            </w:tcBorders>
            <w:shd w:val="clear" w:color="auto" w:fill="auto"/>
            <w:vAlign w:val="center"/>
          </w:tcPr>
          <w:p w14:paraId="18C404BC"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0,00</w:t>
            </w:r>
          </w:p>
        </w:tc>
        <w:tc>
          <w:tcPr>
            <w:tcW w:w="1045" w:type="dxa"/>
            <w:tcBorders>
              <w:top w:val="nil"/>
              <w:left w:val="nil"/>
              <w:bottom w:val="single" w:sz="4" w:space="0" w:color="auto"/>
              <w:right w:val="single" w:sz="4" w:space="0" w:color="auto"/>
            </w:tcBorders>
            <w:shd w:val="clear" w:color="auto" w:fill="auto"/>
            <w:vAlign w:val="center"/>
          </w:tcPr>
          <w:p w14:paraId="32F65772"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0,00</w:t>
            </w:r>
          </w:p>
        </w:tc>
        <w:tc>
          <w:tcPr>
            <w:tcW w:w="1124" w:type="dxa"/>
            <w:tcBorders>
              <w:top w:val="nil"/>
              <w:left w:val="nil"/>
              <w:bottom w:val="single" w:sz="4" w:space="0" w:color="auto"/>
              <w:right w:val="single" w:sz="4" w:space="0" w:color="auto"/>
            </w:tcBorders>
            <w:shd w:val="clear" w:color="auto" w:fill="auto"/>
            <w:vAlign w:val="center"/>
          </w:tcPr>
          <w:p w14:paraId="2F857E44"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2703342,00</w:t>
            </w:r>
          </w:p>
        </w:tc>
      </w:tr>
      <w:tr w:rsidR="00E84D31" w:rsidRPr="00C04E3E" w14:paraId="1C7101B3" w14:textId="77777777" w:rsidTr="00E84D31">
        <w:tc>
          <w:tcPr>
            <w:tcW w:w="2800" w:type="dxa"/>
            <w:vMerge/>
          </w:tcPr>
          <w:p w14:paraId="3C3CE867" w14:textId="77777777" w:rsidR="00E84D31" w:rsidRPr="00C04E3E" w:rsidRDefault="00E84D31" w:rsidP="00E84D31">
            <w:pPr>
              <w:spacing w:after="0" w:line="240" w:lineRule="auto"/>
              <w:rPr>
                <w:rFonts w:ascii="Times New Roman" w:hAnsi="Times New Roman"/>
                <w:sz w:val="24"/>
                <w:szCs w:val="24"/>
              </w:rPr>
            </w:pPr>
          </w:p>
        </w:tc>
        <w:tc>
          <w:tcPr>
            <w:tcW w:w="2298" w:type="dxa"/>
            <w:vMerge/>
          </w:tcPr>
          <w:p w14:paraId="07AC966E" w14:textId="77777777" w:rsidR="00E84D31" w:rsidRPr="00C04E3E" w:rsidRDefault="00E84D31" w:rsidP="00E84D31">
            <w:pPr>
              <w:spacing w:after="0" w:line="240" w:lineRule="auto"/>
              <w:rPr>
                <w:rFonts w:ascii="Times New Roman" w:hAnsi="Times New Roman"/>
                <w:sz w:val="24"/>
                <w:szCs w:val="24"/>
              </w:rPr>
            </w:pPr>
          </w:p>
        </w:tc>
        <w:tc>
          <w:tcPr>
            <w:tcW w:w="2268" w:type="dxa"/>
          </w:tcPr>
          <w:p w14:paraId="0313B9BB" w14:textId="77777777" w:rsidR="00E84D31" w:rsidRPr="00C04E3E" w:rsidRDefault="00E84D31" w:rsidP="00E84D31">
            <w:pPr>
              <w:spacing w:after="0" w:line="240" w:lineRule="auto"/>
              <w:rPr>
                <w:rFonts w:ascii="Times New Roman" w:hAnsi="Times New Roman"/>
                <w:sz w:val="24"/>
                <w:szCs w:val="24"/>
              </w:rPr>
            </w:pPr>
            <w:r w:rsidRPr="00C04E3E">
              <w:rPr>
                <w:rFonts w:ascii="Times New Roman" w:hAnsi="Times New Roman"/>
                <w:sz w:val="24"/>
                <w:szCs w:val="24"/>
              </w:rPr>
              <w:t>Средства бюджета муниципального образования</w:t>
            </w:r>
          </w:p>
        </w:tc>
        <w:tc>
          <w:tcPr>
            <w:tcW w:w="1560" w:type="dxa"/>
            <w:tcBorders>
              <w:top w:val="nil"/>
              <w:left w:val="single" w:sz="4" w:space="0" w:color="auto"/>
              <w:bottom w:val="single" w:sz="4" w:space="0" w:color="auto"/>
              <w:right w:val="single" w:sz="4" w:space="0" w:color="auto"/>
            </w:tcBorders>
            <w:shd w:val="clear" w:color="auto" w:fill="auto"/>
            <w:vAlign w:val="center"/>
          </w:tcPr>
          <w:p w14:paraId="26C8DE27"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540844,10</w:t>
            </w:r>
          </w:p>
        </w:tc>
        <w:tc>
          <w:tcPr>
            <w:tcW w:w="1275" w:type="dxa"/>
            <w:tcBorders>
              <w:top w:val="nil"/>
              <w:left w:val="nil"/>
              <w:bottom w:val="single" w:sz="4" w:space="0" w:color="auto"/>
              <w:right w:val="single" w:sz="4" w:space="0" w:color="auto"/>
            </w:tcBorders>
            <w:shd w:val="clear" w:color="auto" w:fill="auto"/>
            <w:vAlign w:val="center"/>
          </w:tcPr>
          <w:p w14:paraId="02FF3FE3"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553330,26</w:t>
            </w:r>
          </w:p>
        </w:tc>
        <w:tc>
          <w:tcPr>
            <w:tcW w:w="1280" w:type="dxa"/>
            <w:tcBorders>
              <w:top w:val="nil"/>
              <w:left w:val="nil"/>
              <w:bottom w:val="single" w:sz="4" w:space="0" w:color="auto"/>
              <w:right w:val="single" w:sz="4" w:space="0" w:color="auto"/>
            </w:tcBorders>
            <w:shd w:val="clear" w:color="auto" w:fill="auto"/>
            <w:vAlign w:val="center"/>
          </w:tcPr>
          <w:p w14:paraId="1542970C"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431390,10</w:t>
            </w:r>
          </w:p>
        </w:tc>
        <w:tc>
          <w:tcPr>
            <w:tcW w:w="1045" w:type="dxa"/>
            <w:tcBorders>
              <w:top w:val="nil"/>
              <w:left w:val="nil"/>
              <w:bottom w:val="single" w:sz="4" w:space="0" w:color="auto"/>
              <w:right w:val="single" w:sz="4" w:space="0" w:color="auto"/>
            </w:tcBorders>
            <w:shd w:val="clear" w:color="auto" w:fill="auto"/>
            <w:vAlign w:val="center"/>
          </w:tcPr>
          <w:p w14:paraId="36A967F3"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679914,60</w:t>
            </w:r>
          </w:p>
        </w:tc>
        <w:tc>
          <w:tcPr>
            <w:tcW w:w="1045" w:type="dxa"/>
            <w:tcBorders>
              <w:top w:val="nil"/>
              <w:left w:val="nil"/>
              <w:bottom w:val="single" w:sz="4" w:space="0" w:color="auto"/>
              <w:right w:val="single" w:sz="4" w:space="0" w:color="auto"/>
            </w:tcBorders>
            <w:shd w:val="clear" w:color="auto" w:fill="auto"/>
            <w:vAlign w:val="center"/>
          </w:tcPr>
          <w:p w14:paraId="1C05B5CA"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679914,60</w:t>
            </w:r>
          </w:p>
        </w:tc>
        <w:tc>
          <w:tcPr>
            <w:tcW w:w="1124" w:type="dxa"/>
            <w:tcBorders>
              <w:top w:val="nil"/>
              <w:left w:val="nil"/>
              <w:bottom w:val="single" w:sz="4" w:space="0" w:color="auto"/>
              <w:right w:val="single" w:sz="4" w:space="0" w:color="auto"/>
            </w:tcBorders>
            <w:shd w:val="clear" w:color="auto" w:fill="auto"/>
            <w:vAlign w:val="center"/>
          </w:tcPr>
          <w:p w14:paraId="221BB810"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2885393,66</w:t>
            </w:r>
          </w:p>
        </w:tc>
      </w:tr>
      <w:tr w:rsidR="00E84D31" w:rsidRPr="00C04E3E" w14:paraId="6EDCA488" w14:textId="77777777" w:rsidTr="00E84D31">
        <w:tc>
          <w:tcPr>
            <w:tcW w:w="2800" w:type="dxa"/>
            <w:vMerge/>
          </w:tcPr>
          <w:p w14:paraId="365AF93C" w14:textId="77777777" w:rsidR="00E84D31" w:rsidRPr="00C04E3E" w:rsidRDefault="00E84D31" w:rsidP="00E84D31">
            <w:pPr>
              <w:spacing w:after="0" w:line="240" w:lineRule="auto"/>
              <w:rPr>
                <w:rFonts w:ascii="Times New Roman" w:hAnsi="Times New Roman"/>
                <w:sz w:val="24"/>
                <w:szCs w:val="24"/>
              </w:rPr>
            </w:pPr>
          </w:p>
        </w:tc>
        <w:tc>
          <w:tcPr>
            <w:tcW w:w="2298" w:type="dxa"/>
            <w:vMerge/>
          </w:tcPr>
          <w:p w14:paraId="5B183807" w14:textId="77777777" w:rsidR="00E84D31" w:rsidRPr="00C04E3E" w:rsidRDefault="00E84D31" w:rsidP="00E84D31">
            <w:pPr>
              <w:spacing w:after="0" w:line="240" w:lineRule="auto"/>
              <w:rPr>
                <w:rFonts w:ascii="Times New Roman" w:hAnsi="Times New Roman"/>
                <w:sz w:val="24"/>
                <w:szCs w:val="24"/>
              </w:rPr>
            </w:pPr>
          </w:p>
        </w:tc>
        <w:tc>
          <w:tcPr>
            <w:tcW w:w="2268" w:type="dxa"/>
          </w:tcPr>
          <w:p w14:paraId="4B2A5E73" w14:textId="77777777" w:rsidR="00E84D31" w:rsidRPr="00C04E3E" w:rsidRDefault="00E84D31" w:rsidP="00E84D31">
            <w:pPr>
              <w:spacing w:after="0" w:line="240" w:lineRule="auto"/>
              <w:rPr>
                <w:rFonts w:ascii="Times New Roman" w:hAnsi="Times New Roman"/>
                <w:sz w:val="24"/>
                <w:szCs w:val="24"/>
              </w:rPr>
            </w:pPr>
            <w:r w:rsidRPr="00C04E3E">
              <w:rPr>
                <w:rFonts w:ascii="Times New Roman" w:hAnsi="Times New Roman"/>
                <w:sz w:val="24"/>
                <w:szCs w:val="24"/>
              </w:rPr>
              <w:t>Внебюджетные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tcPr>
          <w:p w14:paraId="33764FEC"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135943,80</w:t>
            </w:r>
          </w:p>
        </w:tc>
        <w:tc>
          <w:tcPr>
            <w:tcW w:w="1275" w:type="dxa"/>
            <w:tcBorders>
              <w:top w:val="nil"/>
              <w:left w:val="nil"/>
              <w:bottom w:val="single" w:sz="4" w:space="0" w:color="auto"/>
              <w:right w:val="single" w:sz="4" w:space="0" w:color="auto"/>
            </w:tcBorders>
            <w:shd w:val="clear" w:color="auto" w:fill="auto"/>
            <w:vAlign w:val="center"/>
          </w:tcPr>
          <w:p w14:paraId="5CE4EB06"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132402,10</w:t>
            </w:r>
          </w:p>
        </w:tc>
        <w:tc>
          <w:tcPr>
            <w:tcW w:w="1280" w:type="dxa"/>
            <w:tcBorders>
              <w:top w:val="nil"/>
              <w:left w:val="nil"/>
              <w:bottom w:val="single" w:sz="4" w:space="0" w:color="auto"/>
              <w:right w:val="single" w:sz="4" w:space="0" w:color="auto"/>
            </w:tcBorders>
            <w:shd w:val="clear" w:color="auto" w:fill="auto"/>
            <w:vAlign w:val="center"/>
          </w:tcPr>
          <w:p w14:paraId="55191A4C"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132402,10</w:t>
            </w:r>
          </w:p>
        </w:tc>
        <w:tc>
          <w:tcPr>
            <w:tcW w:w="1045" w:type="dxa"/>
            <w:tcBorders>
              <w:top w:val="nil"/>
              <w:left w:val="nil"/>
              <w:bottom w:val="single" w:sz="4" w:space="0" w:color="auto"/>
              <w:right w:val="single" w:sz="4" w:space="0" w:color="auto"/>
            </w:tcBorders>
            <w:shd w:val="clear" w:color="auto" w:fill="auto"/>
            <w:vAlign w:val="center"/>
          </w:tcPr>
          <w:p w14:paraId="3F12BCA3"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132402,10</w:t>
            </w:r>
          </w:p>
        </w:tc>
        <w:tc>
          <w:tcPr>
            <w:tcW w:w="1045" w:type="dxa"/>
            <w:tcBorders>
              <w:top w:val="nil"/>
              <w:left w:val="nil"/>
              <w:bottom w:val="single" w:sz="4" w:space="0" w:color="auto"/>
              <w:right w:val="single" w:sz="4" w:space="0" w:color="auto"/>
            </w:tcBorders>
            <w:shd w:val="clear" w:color="auto" w:fill="auto"/>
            <w:vAlign w:val="center"/>
          </w:tcPr>
          <w:p w14:paraId="4CDB89B0"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132402,10</w:t>
            </w:r>
          </w:p>
        </w:tc>
        <w:tc>
          <w:tcPr>
            <w:tcW w:w="1124" w:type="dxa"/>
            <w:tcBorders>
              <w:top w:val="nil"/>
              <w:left w:val="nil"/>
              <w:bottom w:val="single" w:sz="4" w:space="0" w:color="auto"/>
              <w:right w:val="single" w:sz="4" w:space="0" w:color="auto"/>
            </w:tcBorders>
            <w:shd w:val="clear" w:color="auto" w:fill="auto"/>
            <w:vAlign w:val="center"/>
          </w:tcPr>
          <w:p w14:paraId="1D3E01ED"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665552,20</w:t>
            </w:r>
          </w:p>
        </w:tc>
      </w:tr>
      <w:tr w:rsidR="00E84D31" w:rsidRPr="00C04E3E" w14:paraId="0788E985" w14:textId="77777777" w:rsidTr="00E84D31">
        <w:trPr>
          <w:trHeight w:val="474"/>
        </w:trPr>
        <w:tc>
          <w:tcPr>
            <w:tcW w:w="2800" w:type="dxa"/>
            <w:vMerge/>
          </w:tcPr>
          <w:p w14:paraId="21A0E188" w14:textId="77777777" w:rsidR="00E84D31" w:rsidRPr="00C04E3E" w:rsidRDefault="00E84D31" w:rsidP="00E84D31">
            <w:pPr>
              <w:spacing w:after="0" w:line="240" w:lineRule="auto"/>
              <w:rPr>
                <w:rFonts w:ascii="Times New Roman" w:hAnsi="Times New Roman"/>
                <w:sz w:val="24"/>
                <w:szCs w:val="24"/>
              </w:rPr>
            </w:pPr>
          </w:p>
        </w:tc>
        <w:tc>
          <w:tcPr>
            <w:tcW w:w="2298" w:type="dxa"/>
            <w:vMerge/>
          </w:tcPr>
          <w:p w14:paraId="33F8D614" w14:textId="77777777" w:rsidR="00E84D31" w:rsidRPr="00C04E3E" w:rsidRDefault="00E84D31" w:rsidP="00E84D31">
            <w:pPr>
              <w:spacing w:after="0" w:line="240" w:lineRule="auto"/>
              <w:rPr>
                <w:rFonts w:ascii="Times New Roman" w:hAnsi="Times New Roman"/>
                <w:sz w:val="24"/>
                <w:szCs w:val="24"/>
              </w:rPr>
            </w:pPr>
          </w:p>
        </w:tc>
        <w:tc>
          <w:tcPr>
            <w:tcW w:w="2268" w:type="dxa"/>
          </w:tcPr>
          <w:p w14:paraId="6C399587" w14:textId="77777777" w:rsidR="00E84D31" w:rsidRPr="00C04E3E" w:rsidRDefault="00E84D31" w:rsidP="00E84D31">
            <w:pPr>
              <w:spacing w:after="0" w:line="240" w:lineRule="auto"/>
              <w:rPr>
                <w:rFonts w:ascii="Times New Roman" w:hAnsi="Times New Roman"/>
                <w:sz w:val="24"/>
                <w:szCs w:val="24"/>
              </w:rPr>
            </w:pPr>
            <w:r w:rsidRPr="00C04E3E">
              <w:rPr>
                <w:rFonts w:ascii="Times New Roman" w:hAnsi="Times New Roman"/>
                <w:sz w:val="24"/>
                <w:szCs w:val="24"/>
              </w:rPr>
              <w:t>Средства федерального бюджета</w:t>
            </w:r>
          </w:p>
        </w:tc>
        <w:tc>
          <w:tcPr>
            <w:tcW w:w="1560" w:type="dxa"/>
            <w:tcBorders>
              <w:top w:val="nil"/>
              <w:left w:val="single" w:sz="4" w:space="0" w:color="auto"/>
              <w:bottom w:val="single" w:sz="4" w:space="0" w:color="auto"/>
              <w:right w:val="single" w:sz="4" w:space="0" w:color="auto"/>
            </w:tcBorders>
            <w:shd w:val="clear" w:color="auto" w:fill="auto"/>
            <w:vAlign w:val="center"/>
          </w:tcPr>
          <w:p w14:paraId="782A5B31"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0,00</w:t>
            </w:r>
          </w:p>
        </w:tc>
        <w:tc>
          <w:tcPr>
            <w:tcW w:w="1275" w:type="dxa"/>
            <w:tcBorders>
              <w:top w:val="nil"/>
              <w:left w:val="nil"/>
              <w:bottom w:val="single" w:sz="4" w:space="0" w:color="auto"/>
              <w:right w:val="single" w:sz="4" w:space="0" w:color="auto"/>
            </w:tcBorders>
            <w:shd w:val="clear" w:color="auto" w:fill="auto"/>
            <w:vAlign w:val="center"/>
          </w:tcPr>
          <w:p w14:paraId="0BF97073"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0,00</w:t>
            </w:r>
          </w:p>
        </w:tc>
        <w:tc>
          <w:tcPr>
            <w:tcW w:w="1280" w:type="dxa"/>
            <w:tcBorders>
              <w:top w:val="nil"/>
              <w:left w:val="nil"/>
              <w:bottom w:val="single" w:sz="4" w:space="0" w:color="auto"/>
              <w:right w:val="single" w:sz="4" w:space="0" w:color="auto"/>
            </w:tcBorders>
            <w:shd w:val="clear" w:color="auto" w:fill="auto"/>
            <w:vAlign w:val="center"/>
          </w:tcPr>
          <w:p w14:paraId="7B5B92D0"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0,00</w:t>
            </w:r>
          </w:p>
        </w:tc>
        <w:tc>
          <w:tcPr>
            <w:tcW w:w="1045" w:type="dxa"/>
            <w:tcBorders>
              <w:top w:val="nil"/>
              <w:left w:val="nil"/>
              <w:bottom w:val="single" w:sz="4" w:space="0" w:color="auto"/>
              <w:right w:val="single" w:sz="4" w:space="0" w:color="auto"/>
            </w:tcBorders>
            <w:shd w:val="clear" w:color="auto" w:fill="auto"/>
            <w:vAlign w:val="center"/>
          </w:tcPr>
          <w:p w14:paraId="031C27C2"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0,00</w:t>
            </w:r>
          </w:p>
        </w:tc>
        <w:tc>
          <w:tcPr>
            <w:tcW w:w="1045" w:type="dxa"/>
            <w:tcBorders>
              <w:top w:val="nil"/>
              <w:left w:val="nil"/>
              <w:bottom w:val="single" w:sz="4" w:space="0" w:color="auto"/>
              <w:right w:val="single" w:sz="4" w:space="0" w:color="auto"/>
            </w:tcBorders>
            <w:shd w:val="clear" w:color="auto" w:fill="auto"/>
            <w:vAlign w:val="center"/>
          </w:tcPr>
          <w:p w14:paraId="6A2DEA0F"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0,00</w:t>
            </w:r>
          </w:p>
        </w:tc>
        <w:tc>
          <w:tcPr>
            <w:tcW w:w="1124" w:type="dxa"/>
            <w:tcBorders>
              <w:top w:val="nil"/>
              <w:left w:val="nil"/>
              <w:bottom w:val="single" w:sz="4" w:space="0" w:color="auto"/>
              <w:right w:val="single" w:sz="4" w:space="0" w:color="auto"/>
            </w:tcBorders>
            <w:shd w:val="clear" w:color="auto" w:fill="auto"/>
            <w:vAlign w:val="center"/>
          </w:tcPr>
          <w:p w14:paraId="7E791E36" w14:textId="77777777" w:rsidR="00E84D31" w:rsidRPr="00C04E3E" w:rsidRDefault="00E84D31" w:rsidP="00E84D31">
            <w:pPr>
              <w:spacing w:after="0" w:line="240" w:lineRule="auto"/>
              <w:rPr>
                <w:rFonts w:ascii="Times New Roman" w:hAnsi="Times New Roman"/>
                <w:sz w:val="24"/>
                <w:szCs w:val="24"/>
              </w:rPr>
            </w:pPr>
            <w:r>
              <w:rPr>
                <w:color w:val="000000"/>
                <w:sz w:val="20"/>
                <w:szCs w:val="20"/>
              </w:rPr>
              <w:t>0,00</w:t>
            </w:r>
          </w:p>
        </w:tc>
      </w:tr>
    </w:tbl>
    <w:p w14:paraId="2A733603" w14:textId="77777777" w:rsidR="009F0616" w:rsidRPr="00C04E3E" w:rsidRDefault="009F0616">
      <w:pPr>
        <w:spacing w:after="1" w:line="220" w:lineRule="atLeast"/>
        <w:jc w:val="both"/>
        <w:rPr>
          <w:rFonts w:ascii="Times New Roman" w:hAnsi="Times New Roman"/>
          <w:sz w:val="24"/>
          <w:szCs w:val="24"/>
        </w:rPr>
        <w:sectPr w:rsidR="009F0616" w:rsidRPr="00C04E3E" w:rsidSect="00360298">
          <w:pgSz w:w="16838" w:h="11905" w:orient="landscape"/>
          <w:pgMar w:top="568" w:right="1134" w:bottom="993" w:left="1134" w:header="426" w:footer="0" w:gutter="0"/>
          <w:cols w:space="720"/>
          <w:titlePg/>
          <w:docGrid w:linePitch="299"/>
        </w:sectPr>
      </w:pPr>
    </w:p>
    <w:p w14:paraId="20EBC864" w14:textId="77777777" w:rsidR="002E44CF" w:rsidRPr="00C04E3E" w:rsidRDefault="002E44CF" w:rsidP="009F5DB4">
      <w:pPr>
        <w:numPr>
          <w:ilvl w:val="1"/>
          <w:numId w:val="2"/>
        </w:numPr>
        <w:tabs>
          <w:tab w:val="left" w:pos="330"/>
        </w:tabs>
        <w:spacing w:after="1" w:line="220" w:lineRule="atLeast"/>
        <w:jc w:val="center"/>
        <w:outlineLvl w:val="1"/>
        <w:rPr>
          <w:rFonts w:ascii="Times New Roman" w:hAnsi="Times New Roman"/>
          <w:b/>
          <w:sz w:val="24"/>
          <w:szCs w:val="24"/>
        </w:rPr>
      </w:pPr>
      <w:bookmarkStart w:id="11" w:name="P3237"/>
      <w:bookmarkEnd w:id="11"/>
      <w:r w:rsidRPr="00C04E3E">
        <w:rPr>
          <w:rFonts w:ascii="Times New Roman" w:hAnsi="Times New Roman"/>
          <w:b/>
          <w:sz w:val="24"/>
          <w:szCs w:val="24"/>
        </w:rPr>
        <w:lastRenderedPageBreak/>
        <w:t xml:space="preserve">Перечень мероприятий подпрограммы </w:t>
      </w:r>
      <w:r w:rsidR="00A024E4" w:rsidRPr="00C04E3E">
        <w:rPr>
          <w:rFonts w:ascii="Times New Roman" w:hAnsi="Times New Roman"/>
          <w:b/>
          <w:sz w:val="24"/>
          <w:szCs w:val="24"/>
        </w:rPr>
        <w:t>1</w:t>
      </w:r>
      <w:r w:rsidRPr="00C04E3E">
        <w:rPr>
          <w:rFonts w:ascii="Times New Roman" w:hAnsi="Times New Roman"/>
          <w:b/>
          <w:sz w:val="24"/>
          <w:szCs w:val="24"/>
        </w:rPr>
        <w:t xml:space="preserve"> </w:t>
      </w:r>
      <w:r w:rsidR="00E63395" w:rsidRPr="00C04E3E">
        <w:rPr>
          <w:rFonts w:ascii="Times New Roman" w:hAnsi="Times New Roman"/>
          <w:b/>
          <w:sz w:val="24"/>
          <w:szCs w:val="24"/>
        </w:rPr>
        <w:t>«</w:t>
      </w:r>
      <w:r w:rsidRPr="00C04E3E">
        <w:rPr>
          <w:rFonts w:ascii="Times New Roman" w:hAnsi="Times New Roman"/>
          <w:b/>
          <w:sz w:val="24"/>
          <w:szCs w:val="24"/>
        </w:rPr>
        <w:t>Дошкольное</w:t>
      </w:r>
      <w:r w:rsidR="00F50CEF" w:rsidRPr="00C04E3E">
        <w:rPr>
          <w:rFonts w:ascii="Times New Roman" w:hAnsi="Times New Roman"/>
          <w:b/>
          <w:sz w:val="24"/>
          <w:szCs w:val="24"/>
        </w:rPr>
        <w:t xml:space="preserve"> </w:t>
      </w:r>
      <w:r w:rsidRPr="00C04E3E">
        <w:rPr>
          <w:rFonts w:ascii="Times New Roman" w:hAnsi="Times New Roman"/>
          <w:b/>
          <w:sz w:val="24"/>
          <w:szCs w:val="24"/>
        </w:rPr>
        <w:t>обра</w:t>
      </w:r>
      <w:r w:rsidR="00E87256" w:rsidRPr="00C04E3E">
        <w:rPr>
          <w:rFonts w:ascii="Times New Roman" w:hAnsi="Times New Roman"/>
          <w:b/>
          <w:sz w:val="24"/>
          <w:szCs w:val="24"/>
        </w:rPr>
        <w:t>зование</w:t>
      </w:r>
      <w:r w:rsidR="00E63395" w:rsidRPr="00C04E3E">
        <w:rPr>
          <w:rFonts w:ascii="Times New Roman" w:hAnsi="Times New Roman"/>
          <w:b/>
          <w:sz w:val="24"/>
          <w:szCs w:val="24"/>
        </w:rPr>
        <w:t>»</w:t>
      </w:r>
      <w:r w:rsidRPr="00C04E3E">
        <w:rPr>
          <w:rFonts w:ascii="Times New Roman" w:hAnsi="Times New Roman"/>
          <w:b/>
          <w:sz w:val="24"/>
          <w:szCs w:val="24"/>
        </w:rPr>
        <w:t xml:space="preserve"> </w:t>
      </w:r>
    </w:p>
    <w:tbl>
      <w:tblPr>
        <w:tblW w:w="16194" w:type="dxa"/>
        <w:tblInd w:w="-743" w:type="dxa"/>
        <w:shd w:val="clear" w:color="auto" w:fill="FFFFFF"/>
        <w:tblLayout w:type="fixed"/>
        <w:tblLook w:val="04A0" w:firstRow="1" w:lastRow="0" w:firstColumn="1" w:lastColumn="0" w:noHBand="0" w:noVBand="1"/>
      </w:tblPr>
      <w:tblGrid>
        <w:gridCol w:w="1180"/>
        <w:gridCol w:w="1939"/>
        <w:gridCol w:w="1134"/>
        <w:gridCol w:w="1418"/>
        <w:gridCol w:w="1418"/>
        <w:gridCol w:w="1167"/>
        <w:gridCol w:w="1134"/>
        <w:gridCol w:w="1276"/>
        <w:gridCol w:w="1134"/>
        <w:gridCol w:w="992"/>
        <w:gridCol w:w="992"/>
        <w:gridCol w:w="1134"/>
        <w:gridCol w:w="1242"/>
        <w:gridCol w:w="34"/>
      </w:tblGrid>
      <w:tr w:rsidR="00325139" w:rsidRPr="00C04E3E" w14:paraId="241054C6" w14:textId="77777777" w:rsidTr="00361EEC">
        <w:trPr>
          <w:gridAfter w:val="1"/>
          <w:wAfter w:w="34" w:type="dxa"/>
          <w:trHeight w:val="375"/>
        </w:trPr>
        <w:tc>
          <w:tcPr>
            <w:tcW w:w="1180" w:type="dxa"/>
            <w:tcBorders>
              <w:top w:val="nil"/>
              <w:left w:val="nil"/>
              <w:bottom w:val="nil"/>
              <w:right w:val="nil"/>
            </w:tcBorders>
            <w:shd w:val="clear" w:color="auto" w:fill="FFFFFF"/>
            <w:noWrap/>
          </w:tcPr>
          <w:p w14:paraId="107359C1" w14:textId="77777777" w:rsidR="00325139" w:rsidRPr="00C04E3E" w:rsidRDefault="00325139" w:rsidP="00325139">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p>
        </w:tc>
        <w:tc>
          <w:tcPr>
            <w:tcW w:w="14980" w:type="dxa"/>
            <w:gridSpan w:val="12"/>
            <w:tcBorders>
              <w:top w:val="nil"/>
              <w:left w:val="nil"/>
              <w:bottom w:val="nil"/>
              <w:right w:val="nil"/>
            </w:tcBorders>
            <w:shd w:val="clear" w:color="auto" w:fill="FFFFFF"/>
          </w:tcPr>
          <w:p w14:paraId="34470825" w14:textId="77777777" w:rsidR="00325139" w:rsidRPr="00C04E3E" w:rsidRDefault="00325139" w:rsidP="00325139">
            <w:pPr>
              <w:spacing w:after="0" w:line="240" w:lineRule="auto"/>
              <w:jc w:val="center"/>
              <w:rPr>
                <w:rFonts w:ascii="Times New Roman" w:eastAsia="Times New Roman" w:hAnsi="Times New Roman"/>
                <w:sz w:val="24"/>
                <w:szCs w:val="24"/>
                <w:lang w:eastAsia="ru-RU"/>
              </w:rPr>
            </w:pPr>
          </w:p>
        </w:tc>
      </w:tr>
      <w:tr w:rsidR="00325139" w:rsidRPr="00C04E3E" w14:paraId="4B7D1A22" w14:textId="77777777" w:rsidTr="00542E94">
        <w:trPr>
          <w:gridAfter w:val="1"/>
          <w:wAfter w:w="34" w:type="dxa"/>
          <w:trHeight w:val="769"/>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219107E6" w14:textId="77777777" w:rsidR="00325139" w:rsidRPr="00C04E3E" w:rsidRDefault="00325139" w:rsidP="00325139">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п/п</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53E8BF78" w14:textId="77777777" w:rsidR="00325139" w:rsidRPr="00C04E3E" w:rsidRDefault="00325139" w:rsidP="00325139">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Мероприятие подпрограммы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23065249" w14:textId="77777777" w:rsidR="00325139" w:rsidRPr="00C04E3E" w:rsidRDefault="00325139" w:rsidP="00325139">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Сроки исполнения мероприятия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14:paraId="448F7F61" w14:textId="77777777" w:rsidR="00325139" w:rsidRPr="00C04E3E" w:rsidRDefault="00325139" w:rsidP="00325139">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Источники финансирования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14:paraId="5016834E" w14:textId="77777777" w:rsidR="00325139" w:rsidRPr="00C04E3E" w:rsidRDefault="00325139" w:rsidP="00325139">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Объем финансирования мероприятия в году, предшествующем</w:t>
            </w:r>
            <w:r w:rsidR="00E63395" w:rsidRPr="00C04E3E">
              <w:rPr>
                <w:rFonts w:ascii="Times New Roman" w:eastAsia="Times New Roman" w:hAnsi="Times New Roman"/>
                <w:sz w:val="24"/>
                <w:szCs w:val="24"/>
                <w:lang w:eastAsia="ru-RU"/>
              </w:rPr>
              <w:t>у</w:t>
            </w:r>
            <w:r w:rsidRPr="00C04E3E">
              <w:rPr>
                <w:rFonts w:ascii="Times New Roman" w:eastAsia="Times New Roman" w:hAnsi="Times New Roman"/>
                <w:sz w:val="24"/>
                <w:szCs w:val="24"/>
                <w:lang w:eastAsia="ru-RU"/>
              </w:rPr>
              <w:t xml:space="preserve"> году начала реализации госпрограммы </w:t>
            </w:r>
            <w:r w:rsidRPr="00C04E3E">
              <w:rPr>
                <w:rFonts w:ascii="Times New Roman" w:eastAsia="Times New Roman" w:hAnsi="Times New Roman"/>
                <w:sz w:val="24"/>
                <w:szCs w:val="24"/>
                <w:lang w:eastAsia="ru-RU"/>
              </w:rPr>
              <w:br/>
              <w:t>(тыс. руб.)</w:t>
            </w:r>
          </w:p>
        </w:tc>
        <w:tc>
          <w:tcPr>
            <w:tcW w:w="1167" w:type="dxa"/>
            <w:vMerge w:val="restart"/>
            <w:tcBorders>
              <w:top w:val="single" w:sz="4" w:space="0" w:color="auto"/>
              <w:left w:val="single" w:sz="4" w:space="0" w:color="auto"/>
              <w:bottom w:val="single" w:sz="4" w:space="0" w:color="auto"/>
              <w:right w:val="single" w:sz="4" w:space="0" w:color="auto"/>
            </w:tcBorders>
            <w:shd w:val="clear" w:color="auto" w:fill="FFFFFF"/>
          </w:tcPr>
          <w:p w14:paraId="0AB823BA" w14:textId="77777777" w:rsidR="00325139" w:rsidRPr="00C04E3E" w:rsidRDefault="00325139" w:rsidP="00325139">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Всего, </w:t>
            </w:r>
            <w:r w:rsidRPr="00C04E3E">
              <w:rPr>
                <w:rFonts w:ascii="Times New Roman" w:eastAsia="Times New Roman" w:hAnsi="Times New Roman"/>
                <w:sz w:val="24"/>
                <w:szCs w:val="24"/>
                <w:lang w:eastAsia="ru-RU"/>
              </w:rPr>
              <w:br/>
              <w:t>(тыс. руб.)</w:t>
            </w:r>
          </w:p>
        </w:tc>
        <w:tc>
          <w:tcPr>
            <w:tcW w:w="5528" w:type="dxa"/>
            <w:gridSpan w:val="5"/>
            <w:tcBorders>
              <w:top w:val="single" w:sz="4" w:space="0" w:color="auto"/>
              <w:left w:val="nil"/>
              <w:bottom w:val="single" w:sz="4" w:space="0" w:color="auto"/>
              <w:right w:val="single" w:sz="4" w:space="0" w:color="auto"/>
            </w:tcBorders>
            <w:shd w:val="clear" w:color="auto" w:fill="FFFFFF"/>
          </w:tcPr>
          <w:p w14:paraId="553F489F" w14:textId="77777777" w:rsidR="00325139" w:rsidRPr="00C04E3E" w:rsidRDefault="009F0616" w:rsidP="00325139">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Объем финансирования по годам (тыс. руб.)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77D1E27C" w14:textId="77777777" w:rsidR="00325139" w:rsidRPr="00C04E3E" w:rsidRDefault="00325139" w:rsidP="00325139">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Ответственный за выполнение мероприятия подпрограммы</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FFFFFF"/>
          </w:tcPr>
          <w:p w14:paraId="49EAB05F" w14:textId="77777777" w:rsidR="00325139" w:rsidRPr="00C04E3E" w:rsidRDefault="00325139" w:rsidP="00325139">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Результаты выполнения мероприятия подпрограммы</w:t>
            </w:r>
          </w:p>
        </w:tc>
      </w:tr>
      <w:tr w:rsidR="00BB4B86" w:rsidRPr="00C04E3E" w14:paraId="41325015" w14:textId="77777777" w:rsidTr="00542E94">
        <w:trPr>
          <w:gridAfter w:val="1"/>
          <w:wAfter w:w="34" w:type="dxa"/>
          <w:trHeight w:val="946"/>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9605A3A" w14:textId="77777777" w:rsidR="00BB4B86" w:rsidRPr="00C04E3E" w:rsidRDefault="00BB4B86" w:rsidP="00325139">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0722EAD" w14:textId="77777777" w:rsidR="00BB4B86" w:rsidRPr="00C04E3E" w:rsidRDefault="00BB4B86" w:rsidP="00325139">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77560E3" w14:textId="77777777" w:rsidR="00BB4B86" w:rsidRPr="00C04E3E" w:rsidRDefault="00BB4B86" w:rsidP="00325139">
            <w:pPr>
              <w:spacing w:after="0" w:line="240" w:lineRule="auto"/>
              <w:rPr>
                <w:rFonts w:ascii="Times New Roman" w:eastAsia="Times New Roman" w:hAnsi="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D12CD97" w14:textId="77777777" w:rsidR="00BB4B86" w:rsidRPr="00C04E3E" w:rsidRDefault="00BB4B86" w:rsidP="00325139">
            <w:pPr>
              <w:spacing w:after="0" w:line="240" w:lineRule="auto"/>
              <w:rPr>
                <w:rFonts w:ascii="Times New Roman" w:eastAsia="Times New Roman" w:hAnsi="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565EDA0" w14:textId="77777777" w:rsidR="00BB4B86" w:rsidRPr="00C04E3E" w:rsidRDefault="00BB4B86" w:rsidP="00325139">
            <w:pPr>
              <w:spacing w:after="0" w:line="240" w:lineRule="auto"/>
              <w:rPr>
                <w:rFonts w:ascii="Times New Roman" w:eastAsia="Times New Roman" w:hAnsi="Times New Roman"/>
                <w:sz w:val="24"/>
                <w:szCs w:val="24"/>
                <w:lang w:eastAsia="ru-RU"/>
              </w:rPr>
            </w:pPr>
          </w:p>
        </w:tc>
        <w:tc>
          <w:tcPr>
            <w:tcW w:w="1167"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259EFD0" w14:textId="77777777" w:rsidR="00BB4B86" w:rsidRPr="00C04E3E" w:rsidRDefault="00BB4B86" w:rsidP="00325139">
            <w:pPr>
              <w:spacing w:after="0" w:line="240" w:lineRule="auto"/>
              <w:rPr>
                <w:rFonts w:ascii="Times New Roman" w:eastAsia="Times New Roman" w:hAnsi="Times New Roman"/>
                <w:sz w:val="24"/>
                <w:szCs w:val="24"/>
                <w:lang w:eastAsia="ru-RU"/>
              </w:rPr>
            </w:pPr>
          </w:p>
        </w:tc>
        <w:tc>
          <w:tcPr>
            <w:tcW w:w="1134" w:type="dxa"/>
            <w:tcBorders>
              <w:top w:val="nil"/>
              <w:left w:val="nil"/>
              <w:bottom w:val="single" w:sz="4" w:space="0" w:color="auto"/>
              <w:right w:val="single" w:sz="4" w:space="0" w:color="auto"/>
            </w:tcBorders>
            <w:shd w:val="clear" w:color="auto" w:fill="FFFFFF"/>
            <w:vAlign w:val="center"/>
          </w:tcPr>
          <w:p w14:paraId="1F51CC7E" w14:textId="77777777" w:rsidR="00BB4B86" w:rsidRPr="00C04E3E" w:rsidRDefault="00BB4B86" w:rsidP="00BB4B86">
            <w:pPr>
              <w:spacing w:before="60" w:after="60"/>
              <w:jc w:val="center"/>
              <w:rPr>
                <w:rFonts w:ascii="Times New Roman" w:hAnsi="Times New Roman"/>
                <w:sz w:val="24"/>
                <w:szCs w:val="24"/>
              </w:rPr>
            </w:pPr>
            <w:r w:rsidRPr="00C04E3E">
              <w:rPr>
                <w:rFonts w:ascii="Times New Roman" w:hAnsi="Times New Roman"/>
                <w:sz w:val="24"/>
                <w:szCs w:val="24"/>
              </w:rPr>
              <w:t>2020 год</w:t>
            </w:r>
          </w:p>
        </w:tc>
        <w:tc>
          <w:tcPr>
            <w:tcW w:w="1276" w:type="dxa"/>
            <w:tcBorders>
              <w:top w:val="nil"/>
              <w:left w:val="nil"/>
              <w:bottom w:val="single" w:sz="4" w:space="0" w:color="auto"/>
              <w:right w:val="single" w:sz="4" w:space="0" w:color="auto"/>
            </w:tcBorders>
            <w:shd w:val="clear" w:color="auto" w:fill="FFFFFF"/>
            <w:vAlign w:val="center"/>
          </w:tcPr>
          <w:p w14:paraId="201EADA8" w14:textId="77777777" w:rsidR="00BB4B86" w:rsidRPr="00C04E3E" w:rsidRDefault="00BB4B86" w:rsidP="00BB4B86">
            <w:pPr>
              <w:spacing w:before="60" w:after="60"/>
              <w:jc w:val="center"/>
              <w:rPr>
                <w:rFonts w:ascii="Times New Roman" w:hAnsi="Times New Roman"/>
                <w:sz w:val="24"/>
                <w:szCs w:val="24"/>
              </w:rPr>
            </w:pPr>
            <w:r w:rsidRPr="00C04E3E">
              <w:rPr>
                <w:rFonts w:ascii="Times New Roman" w:hAnsi="Times New Roman"/>
                <w:sz w:val="24"/>
                <w:szCs w:val="24"/>
              </w:rPr>
              <w:t>2021 год</w:t>
            </w:r>
          </w:p>
        </w:tc>
        <w:tc>
          <w:tcPr>
            <w:tcW w:w="1134" w:type="dxa"/>
            <w:tcBorders>
              <w:top w:val="nil"/>
              <w:left w:val="nil"/>
              <w:bottom w:val="single" w:sz="4" w:space="0" w:color="auto"/>
              <w:right w:val="single" w:sz="4" w:space="0" w:color="auto"/>
            </w:tcBorders>
            <w:shd w:val="clear" w:color="auto" w:fill="FFFFFF"/>
            <w:vAlign w:val="center"/>
          </w:tcPr>
          <w:p w14:paraId="53F8BC21" w14:textId="77777777" w:rsidR="00BB4B86" w:rsidRPr="00C04E3E" w:rsidRDefault="00BB4B86" w:rsidP="00BB4B86">
            <w:pPr>
              <w:spacing w:before="60" w:after="60"/>
              <w:jc w:val="center"/>
              <w:rPr>
                <w:rFonts w:ascii="Times New Roman" w:hAnsi="Times New Roman"/>
                <w:sz w:val="24"/>
                <w:szCs w:val="24"/>
              </w:rPr>
            </w:pPr>
            <w:r w:rsidRPr="00C04E3E">
              <w:rPr>
                <w:rFonts w:ascii="Times New Roman" w:hAnsi="Times New Roman"/>
                <w:sz w:val="24"/>
                <w:szCs w:val="24"/>
              </w:rPr>
              <w:t>2022 год</w:t>
            </w:r>
          </w:p>
        </w:tc>
        <w:tc>
          <w:tcPr>
            <w:tcW w:w="992" w:type="dxa"/>
            <w:tcBorders>
              <w:top w:val="nil"/>
              <w:left w:val="nil"/>
              <w:bottom w:val="single" w:sz="4" w:space="0" w:color="auto"/>
              <w:right w:val="single" w:sz="4" w:space="0" w:color="auto"/>
            </w:tcBorders>
            <w:shd w:val="clear" w:color="auto" w:fill="FFFFFF"/>
            <w:vAlign w:val="center"/>
          </w:tcPr>
          <w:p w14:paraId="08561D60" w14:textId="77777777" w:rsidR="00BB4B86" w:rsidRPr="00C04E3E" w:rsidRDefault="00BB4B86" w:rsidP="00BB4B86">
            <w:pPr>
              <w:spacing w:before="60" w:after="60"/>
              <w:jc w:val="center"/>
              <w:rPr>
                <w:rFonts w:ascii="Times New Roman" w:hAnsi="Times New Roman"/>
                <w:sz w:val="24"/>
                <w:szCs w:val="24"/>
              </w:rPr>
            </w:pPr>
            <w:r w:rsidRPr="00C04E3E">
              <w:rPr>
                <w:rFonts w:ascii="Times New Roman" w:hAnsi="Times New Roman"/>
                <w:sz w:val="24"/>
                <w:szCs w:val="24"/>
              </w:rPr>
              <w:t>202</w:t>
            </w:r>
            <w:r w:rsidRPr="00C04E3E">
              <w:rPr>
                <w:rFonts w:ascii="Times New Roman" w:hAnsi="Times New Roman"/>
                <w:sz w:val="24"/>
                <w:szCs w:val="24"/>
                <w:lang w:val="en-US"/>
              </w:rPr>
              <w:t>3</w:t>
            </w:r>
            <w:r w:rsidRPr="00C04E3E">
              <w:rPr>
                <w:rFonts w:ascii="Times New Roman" w:hAnsi="Times New Roman"/>
                <w:sz w:val="24"/>
                <w:szCs w:val="24"/>
              </w:rPr>
              <w:t xml:space="preserve"> год</w:t>
            </w:r>
          </w:p>
        </w:tc>
        <w:tc>
          <w:tcPr>
            <w:tcW w:w="992" w:type="dxa"/>
            <w:tcBorders>
              <w:top w:val="nil"/>
              <w:left w:val="nil"/>
              <w:bottom w:val="single" w:sz="4" w:space="0" w:color="auto"/>
              <w:right w:val="single" w:sz="4" w:space="0" w:color="auto"/>
            </w:tcBorders>
            <w:shd w:val="clear" w:color="auto" w:fill="FFFFFF"/>
            <w:vAlign w:val="center"/>
          </w:tcPr>
          <w:p w14:paraId="6AB1A81D" w14:textId="77777777" w:rsidR="00BB4B86" w:rsidRPr="00C04E3E" w:rsidRDefault="00BB4B86" w:rsidP="00BB4B86">
            <w:pPr>
              <w:spacing w:before="60" w:after="60"/>
              <w:jc w:val="center"/>
              <w:rPr>
                <w:rFonts w:ascii="Times New Roman" w:hAnsi="Times New Roman"/>
                <w:sz w:val="24"/>
                <w:szCs w:val="24"/>
              </w:rPr>
            </w:pPr>
            <w:r w:rsidRPr="00C04E3E">
              <w:rPr>
                <w:rFonts w:ascii="Times New Roman" w:hAnsi="Times New Roman"/>
                <w:sz w:val="24"/>
                <w:szCs w:val="24"/>
              </w:rPr>
              <w:t>2024 год</w:t>
            </w: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C8B623D" w14:textId="77777777" w:rsidR="00BB4B86" w:rsidRPr="00C04E3E" w:rsidRDefault="00BB4B86" w:rsidP="00325139">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A4481BF" w14:textId="77777777" w:rsidR="00BB4B86" w:rsidRPr="00C04E3E" w:rsidRDefault="00BB4B86" w:rsidP="00325139">
            <w:pPr>
              <w:spacing w:after="0" w:line="240" w:lineRule="auto"/>
              <w:rPr>
                <w:rFonts w:ascii="Times New Roman" w:eastAsia="Times New Roman" w:hAnsi="Times New Roman"/>
                <w:sz w:val="24"/>
                <w:szCs w:val="24"/>
                <w:lang w:eastAsia="ru-RU"/>
              </w:rPr>
            </w:pPr>
          </w:p>
        </w:tc>
      </w:tr>
      <w:tr w:rsidR="00325139" w:rsidRPr="00C04E3E" w14:paraId="3E795635" w14:textId="77777777" w:rsidTr="00542E94">
        <w:trPr>
          <w:gridAfter w:val="1"/>
          <w:wAfter w:w="34" w:type="dxa"/>
          <w:trHeight w:val="57"/>
        </w:trPr>
        <w:tc>
          <w:tcPr>
            <w:tcW w:w="1180" w:type="dxa"/>
            <w:tcBorders>
              <w:top w:val="nil"/>
              <w:left w:val="single" w:sz="4" w:space="0" w:color="auto"/>
              <w:bottom w:val="single" w:sz="4" w:space="0" w:color="auto"/>
              <w:right w:val="single" w:sz="4" w:space="0" w:color="auto"/>
            </w:tcBorders>
            <w:shd w:val="clear" w:color="auto" w:fill="FFFFFF"/>
          </w:tcPr>
          <w:p w14:paraId="42370B59" w14:textId="77777777" w:rsidR="00325139" w:rsidRPr="00C04E3E" w:rsidRDefault="00325139"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w:t>
            </w:r>
          </w:p>
        </w:tc>
        <w:tc>
          <w:tcPr>
            <w:tcW w:w="1939" w:type="dxa"/>
            <w:tcBorders>
              <w:top w:val="nil"/>
              <w:left w:val="nil"/>
              <w:bottom w:val="single" w:sz="4" w:space="0" w:color="auto"/>
              <w:right w:val="single" w:sz="4" w:space="0" w:color="auto"/>
            </w:tcBorders>
            <w:shd w:val="clear" w:color="auto" w:fill="FFFFFF"/>
            <w:noWrap/>
          </w:tcPr>
          <w:p w14:paraId="54BB2761" w14:textId="77777777" w:rsidR="00325139" w:rsidRPr="00C04E3E" w:rsidRDefault="00325139"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w:t>
            </w:r>
          </w:p>
        </w:tc>
        <w:tc>
          <w:tcPr>
            <w:tcW w:w="1134" w:type="dxa"/>
            <w:tcBorders>
              <w:top w:val="nil"/>
              <w:left w:val="nil"/>
              <w:bottom w:val="single" w:sz="4" w:space="0" w:color="auto"/>
              <w:right w:val="single" w:sz="4" w:space="0" w:color="auto"/>
            </w:tcBorders>
            <w:shd w:val="clear" w:color="auto" w:fill="FFFFFF"/>
            <w:noWrap/>
          </w:tcPr>
          <w:p w14:paraId="2AE28A1C" w14:textId="77777777" w:rsidR="00325139" w:rsidRPr="00C04E3E" w:rsidRDefault="00325139"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w:t>
            </w:r>
          </w:p>
        </w:tc>
        <w:tc>
          <w:tcPr>
            <w:tcW w:w="1418" w:type="dxa"/>
            <w:tcBorders>
              <w:top w:val="nil"/>
              <w:left w:val="nil"/>
              <w:bottom w:val="single" w:sz="4" w:space="0" w:color="auto"/>
              <w:right w:val="single" w:sz="4" w:space="0" w:color="auto"/>
            </w:tcBorders>
            <w:shd w:val="clear" w:color="auto" w:fill="FFFFFF"/>
            <w:noWrap/>
          </w:tcPr>
          <w:p w14:paraId="4FD90DCB" w14:textId="77777777" w:rsidR="00325139" w:rsidRPr="00C04E3E" w:rsidRDefault="00325139"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4</w:t>
            </w:r>
          </w:p>
        </w:tc>
        <w:tc>
          <w:tcPr>
            <w:tcW w:w="1418" w:type="dxa"/>
            <w:tcBorders>
              <w:top w:val="nil"/>
              <w:left w:val="nil"/>
              <w:bottom w:val="single" w:sz="4" w:space="0" w:color="auto"/>
              <w:right w:val="single" w:sz="4" w:space="0" w:color="auto"/>
            </w:tcBorders>
            <w:shd w:val="clear" w:color="auto" w:fill="FFFFFF"/>
            <w:noWrap/>
          </w:tcPr>
          <w:p w14:paraId="54F2F25F" w14:textId="77777777" w:rsidR="00325139" w:rsidRPr="00C04E3E" w:rsidRDefault="00325139"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5</w:t>
            </w:r>
          </w:p>
        </w:tc>
        <w:tc>
          <w:tcPr>
            <w:tcW w:w="1167" w:type="dxa"/>
            <w:tcBorders>
              <w:top w:val="nil"/>
              <w:left w:val="nil"/>
              <w:bottom w:val="single" w:sz="4" w:space="0" w:color="auto"/>
              <w:right w:val="single" w:sz="4" w:space="0" w:color="auto"/>
            </w:tcBorders>
            <w:shd w:val="clear" w:color="auto" w:fill="FFFFFF"/>
            <w:noWrap/>
          </w:tcPr>
          <w:p w14:paraId="0749073F" w14:textId="77777777" w:rsidR="00325139" w:rsidRPr="00C04E3E" w:rsidRDefault="00325139"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6</w:t>
            </w:r>
          </w:p>
        </w:tc>
        <w:tc>
          <w:tcPr>
            <w:tcW w:w="1134" w:type="dxa"/>
            <w:tcBorders>
              <w:top w:val="nil"/>
              <w:left w:val="nil"/>
              <w:bottom w:val="single" w:sz="4" w:space="0" w:color="auto"/>
              <w:right w:val="single" w:sz="4" w:space="0" w:color="auto"/>
            </w:tcBorders>
            <w:shd w:val="clear" w:color="auto" w:fill="FFFFFF"/>
            <w:noWrap/>
          </w:tcPr>
          <w:p w14:paraId="17A7C279" w14:textId="77777777" w:rsidR="00325139" w:rsidRPr="00C04E3E" w:rsidRDefault="009A1E20"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7</w:t>
            </w:r>
          </w:p>
        </w:tc>
        <w:tc>
          <w:tcPr>
            <w:tcW w:w="1276" w:type="dxa"/>
            <w:tcBorders>
              <w:top w:val="nil"/>
              <w:left w:val="nil"/>
              <w:bottom w:val="single" w:sz="4" w:space="0" w:color="auto"/>
              <w:right w:val="single" w:sz="4" w:space="0" w:color="auto"/>
            </w:tcBorders>
            <w:shd w:val="clear" w:color="auto" w:fill="FFFFFF"/>
            <w:noWrap/>
          </w:tcPr>
          <w:p w14:paraId="19DC537B" w14:textId="77777777" w:rsidR="00325139" w:rsidRPr="00C04E3E" w:rsidRDefault="009A1E20"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8</w:t>
            </w:r>
          </w:p>
        </w:tc>
        <w:tc>
          <w:tcPr>
            <w:tcW w:w="1134" w:type="dxa"/>
            <w:tcBorders>
              <w:top w:val="nil"/>
              <w:left w:val="nil"/>
              <w:bottom w:val="single" w:sz="4" w:space="0" w:color="auto"/>
              <w:right w:val="single" w:sz="4" w:space="0" w:color="auto"/>
            </w:tcBorders>
            <w:shd w:val="clear" w:color="auto" w:fill="FFFFFF"/>
            <w:noWrap/>
          </w:tcPr>
          <w:p w14:paraId="347B6003" w14:textId="77777777" w:rsidR="00325139" w:rsidRPr="00C04E3E" w:rsidRDefault="009A1E20"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9</w:t>
            </w:r>
          </w:p>
        </w:tc>
        <w:tc>
          <w:tcPr>
            <w:tcW w:w="992" w:type="dxa"/>
            <w:tcBorders>
              <w:top w:val="nil"/>
              <w:left w:val="nil"/>
              <w:bottom w:val="single" w:sz="4" w:space="0" w:color="auto"/>
              <w:right w:val="single" w:sz="4" w:space="0" w:color="auto"/>
            </w:tcBorders>
            <w:shd w:val="clear" w:color="auto" w:fill="FFFFFF"/>
            <w:noWrap/>
          </w:tcPr>
          <w:p w14:paraId="7C1F341E" w14:textId="77777777" w:rsidR="00325139" w:rsidRPr="00C04E3E" w:rsidRDefault="009A1E20"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10</w:t>
            </w:r>
          </w:p>
        </w:tc>
        <w:tc>
          <w:tcPr>
            <w:tcW w:w="992" w:type="dxa"/>
            <w:tcBorders>
              <w:top w:val="nil"/>
              <w:left w:val="nil"/>
              <w:bottom w:val="single" w:sz="4" w:space="0" w:color="auto"/>
              <w:right w:val="single" w:sz="4" w:space="0" w:color="auto"/>
            </w:tcBorders>
            <w:shd w:val="clear" w:color="auto" w:fill="FFFFFF"/>
            <w:noWrap/>
          </w:tcPr>
          <w:p w14:paraId="541F6BB7" w14:textId="77777777" w:rsidR="00325139" w:rsidRPr="00C04E3E" w:rsidRDefault="009A1E20"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11</w:t>
            </w:r>
          </w:p>
        </w:tc>
        <w:tc>
          <w:tcPr>
            <w:tcW w:w="1134" w:type="dxa"/>
            <w:tcBorders>
              <w:top w:val="nil"/>
              <w:left w:val="nil"/>
              <w:bottom w:val="single" w:sz="4" w:space="0" w:color="auto"/>
              <w:right w:val="single" w:sz="4" w:space="0" w:color="auto"/>
            </w:tcBorders>
            <w:shd w:val="clear" w:color="auto" w:fill="FFFFFF"/>
            <w:noWrap/>
          </w:tcPr>
          <w:p w14:paraId="54743F65" w14:textId="77777777" w:rsidR="00325139" w:rsidRPr="00C04E3E" w:rsidRDefault="009A1E20"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12</w:t>
            </w:r>
          </w:p>
        </w:tc>
        <w:tc>
          <w:tcPr>
            <w:tcW w:w="1242" w:type="dxa"/>
            <w:tcBorders>
              <w:top w:val="nil"/>
              <w:left w:val="nil"/>
              <w:bottom w:val="single" w:sz="4" w:space="0" w:color="auto"/>
              <w:right w:val="single" w:sz="4" w:space="0" w:color="auto"/>
            </w:tcBorders>
            <w:shd w:val="clear" w:color="auto" w:fill="FFFFFF"/>
            <w:noWrap/>
          </w:tcPr>
          <w:p w14:paraId="0AB0DF76" w14:textId="77777777" w:rsidR="00325139" w:rsidRPr="00C04E3E" w:rsidRDefault="009A1E20" w:rsidP="00CD5DA8">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13</w:t>
            </w:r>
          </w:p>
        </w:tc>
      </w:tr>
      <w:tr w:rsidR="008537A0" w:rsidRPr="00C04E3E" w14:paraId="0BA6F259" w14:textId="77777777" w:rsidTr="008537A0">
        <w:trPr>
          <w:gridAfter w:val="1"/>
          <w:wAfter w:w="34" w:type="dxa"/>
          <w:trHeight w:val="211"/>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4FED0CC4" w14:textId="77777777" w:rsidR="008537A0" w:rsidRPr="00C04E3E" w:rsidRDefault="008537A0" w:rsidP="008537A0">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540F890D" w14:textId="77777777" w:rsidR="008537A0" w:rsidRPr="00C04E3E" w:rsidRDefault="008537A0" w:rsidP="008537A0">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Основное мероприятие 01. Проведение капитального ремонта объектов дошкольного образования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7309AD5B" w14:textId="77777777"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554C8301" w14:textId="77777777" w:rsidR="008537A0" w:rsidRPr="00C04E3E" w:rsidRDefault="008537A0" w:rsidP="008537A0">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nil"/>
              <w:bottom w:val="single" w:sz="4" w:space="0" w:color="auto"/>
              <w:right w:val="single" w:sz="4" w:space="0" w:color="auto"/>
            </w:tcBorders>
            <w:shd w:val="clear" w:color="auto" w:fill="FFFFFF"/>
          </w:tcPr>
          <w:p w14:paraId="734A9C72" w14:textId="10E07F3A"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1167" w:type="dxa"/>
            <w:tcBorders>
              <w:top w:val="single" w:sz="4" w:space="0" w:color="auto"/>
              <w:left w:val="nil"/>
              <w:bottom w:val="single" w:sz="4" w:space="0" w:color="auto"/>
              <w:right w:val="single" w:sz="4" w:space="0" w:color="auto"/>
            </w:tcBorders>
            <w:shd w:val="clear" w:color="auto" w:fill="FFFFFF"/>
          </w:tcPr>
          <w:p w14:paraId="1060AE83" w14:textId="3901B098"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FFFFFF"/>
          </w:tcPr>
          <w:p w14:paraId="68139D0C" w14:textId="2334BB49"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auto"/>
              <w:left w:val="nil"/>
              <w:bottom w:val="single" w:sz="4" w:space="0" w:color="auto"/>
              <w:right w:val="single" w:sz="4" w:space="0" w:color="auto"/>
            </w:tcBorders>
            <w:shd w:val="clear" w:color="auto" w:fill="FFFFFF"/>
          </w:tcPr>
          <w:p w14:paraId="537CBDCF" w14:textId="3DACA4A2"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FFFFFF"/>
          </w:tcPr>
          <w:p w14:paraId="738A8FFA" w14:textId="6B5BD94F"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FFFFFF"/>
          </w:tcPr>
          <w:p w14:paraId="25C26B99" w14:textId="4D2A506A"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FFFFFF"/>
          </w:tcPr>
          <w:p w14:paraId="2EA69723" w14:textId="01F5C8F0"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4800E94A" w14:textId="6903618A" w:rsidR="008537A0" w:rsidRPr="00174FF6" w:rsidRDefault="008537A0" w:rsidP="008537A0">
            <w:pPr>
              <w:spacing w:after="0" w:line="240" w:lineRule="auto"/>
              <w:rPr>
                <w:rFonts w:ascii="Times New Roman" w:eastAsia="Times New Roman" w:hAnsi="Times New Roman"/>
                <w:sz w:val="24"/>
                <w:szCs w:val="24"/>
                <w:lang w:eastAsia="ru-RU"/>
              </w:rPr>
            </w:pPr>
            <w:r w:rsidRPr="00174FF6">
              <w:rPr>
                <w:rFonts w:ascii="Times New Roman" w:hAnsi="Times New Roman"/>
                <w:sz w:val="20"/>
                <w:szCs w:val="20"/>
              </w:rPr>
              <w:t xml:space="preserve">Управление образованием администрации городского округа Истра, </w:t>
            </w:r>
            <w:r w:rsidRPr="00174FF6">
              <w:rPr>
                <w:rFonts w:ascii="Times New Roman" w:hAnsi="Times New Roman"/>
                <w:sz w:val="20"/>
                <w:szCs w:val="20"/>
              </w:rPr>
              <w:br/>
              <w:t xml:space="preserve">Дошкольные образовательные учреждения, </w:t>
            </w:r>
            <w:r w:rsidRPr="00174FF6">
              <w:rPr>
                <w:rFonts w:ascii="Times New Roman" w:hAnsi="Times New Roman"/>
                <w:sz w:val="20"/>
                <w:szCs w:val="20"/>
              </w:rPr>
              <w:br/>
              <w:t>МУ "ЦБ"</w:t>
            </w:r>
          </w:p>
        </w:tc>
        <w:tc>
          <w:tcPr>
            <w:tcW w:w="1242" w:type="dxa"/>
            <w:vMerge w:val="restart"/>
            <w:tcBorders>
              <w:top w:val="nil"/>
              <w:left w:val="nil"/>
              <w:right w:val="single" w:sz="4" w:space="0" w:color="auto"/>
            </w:tcBorders>
            <w:shd w:val="clear" w:color="auto" w:fill="auto"/>
            <w:vAlign w:val="bottom"/>
          </w:tcPr>
          <w:p w14:paraId="660291F9" w14:textId="44C7B26F" w:rsidR="008537A0" w:rsidRPr="00174FF6" w:rsidRDefault="008537A0" w:rsidP="008537A0">
            <w:pPr>
              <w:spacing w:after="0" w:line="240" w:lineRule="auto"/>
              <w:rPr>
                <w:rFonts w:ascii="Times New Roman" w:eastAsia="Times New Roman" w:hAnsi="Times New Roman"/>
                <w:sz w:val="24"/>
                <w:szCs w:val="24"/>
                <w:lang w:eastAsia="ru-RU"/>
              </w:rPr>
            </w:pPr>
            <w:r w:rsidRPr="00174FF6">
              <w:rPr>
                <w:rFonts w:ascii="Times New Roman" w:hAnsi="Times New Roman"/>
                <w:sz w:val="20"/>
                <w:szCs w:val="20"/>
              </w:rPr>
              <w:t>Обеспечение государственных гарантий реализации прав граждан на получение общедоступного и бесплатного дошкольного образования</w:t>
            </w:r>
          </w:p>
        </w:tc>
      </w:tr>
      <w:tr w:rsidR="008537A0" w:rsidRPr="00C04E3E" w14:paraId="1C00EA22" w14:textId="77777777" w:rsidTr="008537A0">
        <w:trPr>
          <w:gridAfter w:val="1"/>
          <w:wAfter w:w="34" w:type="dxa"/>
          <w:trHeight w:val="360"/>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1EAC0199" w14:textId="77777777"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47C60613" w14:textId="77777777" w:rsidR="008537A0" w:rsidRPr="00C04E3E" w:rsidRDefault="008537A0" w:rsidP="008537A0">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12E3E949" w14:textId="77777777" w:rsidR="008537A0" w:rsidRPr="00C04E3E" w:rsidRDefault="008537A0" w:rsidP="008537A0">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4C795BF4" w14:textId="77777777" w:rsidR="008537A0" w:rsidRPr="00C04E3E" w:rsidRDefault="008537A0" w:rsidP="008537A0">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single" w:sz="4" w:space="0" w:color="auto"/>
              <w:left w:val="nil"/>
              <w:bottom w:val="single" w:sz="4" w:space="0" w:color="auto"/>
              <w:right w:val="single" w:sz="4" w:space="0" w:color="auto"/>
            </w:tcBorders>
            <w:shd w:val="clear" w:color="auto" w:fill="FFFFFF"/>
          </w:tcPr>
          <w:p w14:paraId="66C96F96" w14:textId="7B85BF30" w:rsidR="008537A0" w:rsidRPr="00C04E3E" w:rsidRDefault="00CD32E3" w:rsidP="008537A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67" w:type="dxa"/>
            <w:tcBorders>
              <w:top w:val="single" w:sz="4" w:space="0" w:color="auto"/>
              <w:left w:val="nil"/>
              <w:bottom w:val="single" w:sz="4" w:space="0" w:color="auto"/>
              <w:right w:val="single" w:sz="4" w:space="0" w:color="auto"/>
            </w:tcBorders>
            <w:shd w:val="clear" w:color="auto" w:fill="FFFFFF"/>
          </w:tcPr>
          <w:p w14:paraId="58CAC66D" w14:textId="55049B9B" w:rsidR="008537A0" w:rsidRPr="00C04E3E" w:rsidRDefault="00CD32E3" w:rsidP="008537A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762B23E1" w14:textId="2CD27D39" w:rsidR="008537A0" w:rsidRPr="00C04E3E" w:rsidRDefault="00CD32E3" w:rsidP="008537A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single" w:sz="4" w:space="0" w:color="auto"/>
              <w:left w:val="nil"/>
              <w:bottom w:val="single" w:sz="4" w:space="0" w:color="auto"/>
              <w:right w:val="single" w:sz="4" w:space="0" w:color="auto"/>
            </w:tcBorders>
            <w:shd w:val="clear" w:color="auto" w:fill="FFFFFF"/>
          </w:tcPr>
          <w:p w14:paraId="700C583C" w14:textId="221ACD79" w:rsidR="008537A0" w:rsidRPr="00C04E3E" w:rsidRDefault="00CD32E3" w:rsidP="008537A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24A1EC69" w14:textId="794965A8" w:rsidR="008537A0" w:rsidRPr="00C04E3E" w:rsidRDefault="00CD32E3" w:rsidP="008537A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72F7404C" w14:textId="0FCDE1E9" w:rsidR="008537A0" w:rsidRPr="00C04E3E" w:rsidRDefault="00CD32E3" w:rsidP="008537A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126AA0BE" w14:textId="68604F21" w:rsidR="008537A0" w:rsidRPr="00C04E3E" w:rsidRDefault="00CD32E3" w:rsidP="008537A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vMerge/>
            <w:tcBorders>
              <w:left w:val="nil"/>
              <w:right w:val="single" w:sz="4" w:space="0" w:color="auto"/>
            </w:tcBorders>
            <w:shd w:val="clear" w:color="auto" w:fill="auto"/>
            <w:vAlign w:val="bottom"/>
          </w:tcPr>
          <w:p w14:paraId="1FA559B0" w14:textId="77777777" w:rsidR="008537A0" w:rsidRPr="00174FF6" w:rsidRDefault="008537A0" w:rsidP="008537A0">
            <w:pPr>
              <w:spacing w:after="0" w:line="240" w:lineRule="auto"/>
              <w:rPr>
                <w:rFonts w:ascii="Times New Roman" w:eastAsia="Times New Roman" w:hAnsi="Times New Roman"/>
                <w:sz w:val="24"/>
                <w:szCs w:val="24"/>
                <w:lang w:eastAsia="ru-RU"/>
              </w:rPr>
            </w:pPr>
          </w:p>
        </w:tc>
        <w:tc>
          <w:tcPr>
            <w:tcW w:w="1242" w:type="dxa"/>
            <w:vMerge/>
            <w:tcBorders>
              <w:left w:val="nil"/>
              <w:right w:val="single" w:sz="4" w:space="0" w:color="auto"/>
            </w:tcBorders>
            <w:shd w:val="clear" w:color="auto" w:fill="auto"/>
            <w:vAlign w:val="bottom"/>
          </w:tcPr>
          <w:p w14:paraId="256E856A" w14:textId="77777777" w:rsidR="008537A0" w:rsidRPr="00174FF6" w:rsidRDefault="008537A0" w:rsidP="008537A0">
            <w:pPr>
              <w:spacing w:after="0" w:line="240" w:lineRule="auto"/>
              <w:rPr>
                <w:rFonts w:ascii="Times New Roman" w:eastAsia="Times New Roman" w:hAnsi="Times New Roman"/>
                <w:sz w:val="24"/>
                <w:szCs w:val="24"/>
                <w:lang w:eastAsia="ru-RU"/>
              </w:rPr>
            </w:pPr>
          </w:p>
        </w:tc>
      </w:tr>
      <w:tr w:rsidR="00CD32E3" w:rsidRPr="00C04E3E" w14:paraId="12A7CC8D" w14:textId="77777777" w:rsidTr="008537A0">
        <w:trPr>
          <w:gridAfter w:val="1"/>
          <w:wAfter w:w="34" w:type="dxa"/>
          <w:trHeight w:val="360"/>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6A22DDC9" w14:textId="77777777" w:rsidR="00CD32E3" w:rsidRPr="00C04E3E" w:rsidRDefault="00CD32E3" w:rsidP="00CD32E3">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56A35424"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52DFC70A" w14:textId="77777777" w:rsidR="00CD32E3" w:rsidRPr="00C04E3E" w:rsidRDefault="00CD32E3" w:rsidP="00CD32E3">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6DE39BED"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single" w:sz="4" w:space="0" w:color="auto"/>
              <w:left w:val="nil"/>
              <w:bottom w:val="single" w:sz="4" w:space="0" w:color="auto"/>
              <w:right w:val="single" w:sz="4" w:space="0" w:color="auto"/>
            </w:tcBorders>
            <w:shd w:val="clear" w:color="auto" w:fill="FFFFFF"/>
          </w:tcPr>
          <w:p w14:paraId="4FE1D65F" w14:textId="70532F0F"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67" w:type="dxa"/>
            <w:tcBorders>
              <w:top w:val="single" w:sz="4" w:space="0" w:color="auto"/>
              <w:left w:val="nil"/>
              <w:bottom w:val="single" w:sz="4" w:space="0" w:color="auto"/>
              <w:right w:val="single" w:sz="4" w:space="0" w:color="auto"/>
            </w:tcBorders>
            <w:shd w:val="clear" w:color="auto" w:fill="FFFFFF"/>
          </w:tcPr>
          <w:p w14:paraId="25E9DD58" w14:textId="424149F6"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17DD42DA" w14:textId="5DBF316A"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single" w:sz="4" w:space="0" w:color="auto"/>
              <w:left w:val="nil"/>
              <w:bottom w:val="single" w:sz="4" w:space="0" w:color="auto"/>
              <w:right w:val="single" w:sz="4" w:space="0" w:color="auto"/>
            </w:tcBorders>
            <w:shd w:val="clear" w:color="auto" w:fill="FFFFFF"/>
          </w:tcPr>
          <w:p w14:paraId="1E5A5C6B" w14:textId="0AD7A18D"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0B9849B2" w14:textId="0D5D633C"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6C4FD674" w14:textId="52B4B370"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4DE30119" w14:textId="7954A3D4"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vMerge/>
            <w:tcBorders>
              <w:left w:val="nil"/>
              <w:right w:val="single" w:sz="4" w:space="0" w:color="auto"/>
            </w:tcBorders>
            <w:shd w:val="clear" w:color="auto" w:fill="auto"/>
            <w:vAlign w:val="bottom"/>
          </w:tcPr>
          <w:p w14:paraId="18ADF7B9" w14:textId="77777777" w:rsidR="00CD32E3" w:rsidRPr="00174FF6" w:rsidRDefault="00CD32E3" w:rsidP="00CD32E3">
            <w:pPr>
              <w:spacing w:after="0" w:line="240" w:lineRule="auto"/>
              <w:rPr>
                <w:rFonts w:ascii="Times New Roman" w:eastAsia="Times New Roman" w:hAnsi="Times New Roman"/>
                <w:sz w:val="24"/>
                <w:szCs w:val="24"/>
                <w:lang w:eastAsia="ru-RU"/>
              </w:rPr>
            </w:pPr>
          </w:p>
        </w:tc>
        <w:tc>
          <w:tcPr>
            <w:tcW w:w="1242" w:type="dxa"/>
            <w:vMerge/>
            <w:tcBorders>
              <w:left w:val="nil"/>
              <w:right w:val="single" w:sz="4" w:space="0" w:color="auto"/>
            </w:tcBorders>
            <w:shd w:val="clear" w:color="auto" w:fill="auto"/>
            <w:vAlign w:val="bottom"/>
          </w:tcPr>
          <w:p w14:paraId="65052D4D" w14:textId="77777777" w:rsidR="00CD32E3" w:rsidRPr="00174FF6" w:rsidRDefault="00CD32E3" w:rsidP="00CD32E3">
            <w:pPr>
              <w:spacing w:after="0" w:line="240" w:lineRule="auto"/>
              <w:rPr>
                <w:rFonts w:ascii="Times New Roman" w:eastAsia="Times New Roman" w:hAnsi="Times New Roman"/>
                <w:sz w:val="24"/>
                <w:szCs w:val="24"/>
                <w:lang w:eastAsia="ru-RU"/>
              </w:rPr>
            </w:pPr>
          </w:p>
        </w:tc>
      </w:tr>
      <w:tr w:rsidR="00CD32E3" w:rsidRPr="00C04E3E" w14:paraId="3AA4A2E6" w14:textId="77777777" w:rsidTr="008537A0">
        <w:trPr>
          <w:gridAfter w:val="1"/>
          <w:wAfter w:w="34" w:type="dxa"/>
          <w:trHeight w:val="360"/>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4A5EEE13" w14:textId="77777777" w:rsidR="00CD32E3" w:rsidRPr="00C04E3E" w:rsidRDefault="00CD32E3" w:rsidP="00CD32E3">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36E0393A"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5300363E" w14:textId="77777777" w:rsidR="00CD32E3" w:rsidRPr="00C04E3E" w:rsidRDefault="00CD32E3" w:rsidP="00CD32E3">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4A2DD000"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FFFFFF"/>
          </w:tcPr>
          <w:p w14:paraId="5A9163EB" w14:textId="3F1DFB8B"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67" w:type="dxa"/>
            <w:tcBorders>
              <w:top w:val="single" w:sz="4" w:space="0" w:color="auto"/>
              <w:left w:val="nil"/>
              <w:bottom w:val="single" w:sz="4" w:space="0" w:color="auto"/>
              <w:right w:val="single" w:sz="4" w:space="0" w:color="auto"/>
            </w:tcBorders>
            <w:shd w:val="clear" w:color="auto" w:fill="FFFFFF"/>
          </w:tcPr>
          <w:p w14:paraId="16B318FF" w14:textId="7C47E353"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6FD2B451" w14:textId="6CE8F391"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single" w:sz="4" w:space="0" w:color="auto"/>
              <w:left w:val="nil"/>
              <w:bottom w:val="single" w:sz="4" w:space="0" w:color="auto"/>
              <w:right w:val="single" w:sz="4" w:space="0" w:color="auto"/>
            </w:tcBorders>
            <w:shd w:val="clear" w:color="auto" w:fill="FFFFFF"/>
          </w:tcPr>
          <w:p w14:paraId="015C84C9" w14:textId="3FD4EACD"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555EC226" w14:textId="66408E51"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2F4B0F50" w14:textId="55A09D14"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6D973764" w14:textId="0DB6F870"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vMerge/>
            <w:tcBorders>
              <w:left w:val="nil"/>
              <w:right w:val="single" w:sz="4" w:space="0" w:color="auto"/>
            </w:tcBorders>
            <w:shd w:val="clear" w:color="auto" w:fill="auto"/>
            <w:vAlign w:val="bottom"/>
          </w:tcPr>
          <w:p w14:paraId="5D34F488" w14:textId="77777777" w:rsidR="00CD32E3" w:rsidRPr="00174FF6" w:rsidRDefault="00CD32E3" w:rsidP="00CD32E3">
            <w:pPr>
              <w:spacing w:after="0" w:line="240" w:lineRule="auto"/>
              <w:rPr>
                <w:rFonts w:ascii="Times New Roman" w:eastAsia="Times New Roman" w:hAnsi="Times New Roman"/>
                <w:sz w:val="24"/>
                <w:szCs w:val="24"/>
                <w:lang w:eastAsia="ru-RU"/>
              </w:rPr>
            </w:pPr>
          </w:p>
        </w:tc>
        <w:tc>
          <w:tcPr>
            <w:tcW w:w="1242" w:type="dxa"/>
            <w:vMerge/>
            <w:tcBorders>
              <w:left w:val="nil"/>
              <w:right w:val="single" w:sz="4" w:space="0" w:color="auto"/>
            </w:tcBorders>
            <w:shd w:val="clear" w:color="auto" w:fill="auto"/>
            <w:vAlign w:val="bottom"/>
          </w:tcPr>
          <w:p w14:paraId="5395F353" w14:textId="77777777" w:rsidR="00CD32E3" w:rsidRPr="00174FF6" w:rsidRDefault="00CD32E3" w:rsidP="00CD32E3">
            <w:pPr>
              <w:spacing w:after="0" w:line="240" w:lineRule="auto"/>
              <w:rPr>
                <w:rFonts w:ascii="Times New Roman" w:eastAsia="Times New Roman" w:hAnsi="Times New Roman"/>
                <w:sz w:val="24"/>
                <w:szCs w:val="24"/>
                <w:lang w:eastAsia="ru-RU"/>
              </w:rPr>
            </w:pPr>
          </w:p>
        </w:tc>
      </w:tr>
      <w:tr w:rsidR="00CD32E3" w:rsidRPr="00C04E3E" w14:paraId="6D199414" w14:textId="77777777" w:rsidTr="00F3305D">
        <w:trPr>
          <w:gridAfter w:val="1"/>
          <w:wAfter w:w="34" w:type="dxa"/>
          <w:trHeight w:val="323"/>
        </w:trPr>
        <w:tc>
          <w:tcPr>
            <w:tcW w:w="1180" w:type="dxa"/>
            <w:vMerge/>
            <w:tcBorders>
              <w:top w:val="nil"/>
              <w:left w:val="single" w:sz="4" w:space="0" w:color="auto"/>
              <w:bottom w:val="single" w:sz="4" w:space="0" w:color="auto"/>
              <w:right w:val="single" w:sz="4" w:space="0" w:color="auto"/>
            </w:tcBorders>
            <w:shd w:val="clear" w:color="auto" w:fill="FFFFFF"/>
            <w:vAlign w:val="center"/>
          </w:tcPr>
          <w:p w14:paraId="590A3309"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top w:val="nil"/>
              <w:left w:val="single" w:sz="4" w:space="0" w:color="auto"/>
              <w:bottom w:val="single" w:sz="4" w:space="0" w:color="auto"/>
              <w:right w:val="single" w:sz="4" w:space="0" w:color="auto"/>
            </w:tcBorders>
            <w:shd w:val="clear" w:color="auto" w:fill="FFFFFF"/>
            <w:vAlign w:val="center"/>
          </w:tcPr>
          <w:p w14:paraId="7754C62B"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FFFF"/>
            <w:vAlign w:val="center"/>
          </w:tcPr>
          <w:p w14:paraId="0A436107"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55EDF154"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single" w:sz="4" w:space="0" w:color="auto"/>
              <w:left w:val="nil"/>
              <w:bottom w:val="single" w:sz="4" w:space="0" w:color="auto"/>
              <w:right w:val="single" w:sz="4" w:space="0" w:color="auto"/>
            </w:tcBorders>
            <w:shd w:val="clear" w:color="auto" w:fill="FFFFFF"/>
          </w:tcPr>
          <w:p w14:paraId="24500EAA" w14:textId="3F6590F1"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67" w:type="dxa"/>
            <w:tcBorders>
              <w:top w:val="single" w:sz="4" w:space="0" w:color="auto"/>
              <w:left w:val="nil"/>
              <w:bottom w:val="single" w:sz="4" w:space="0" w:color="auto"/>
              <w:right w:val="single" w:sz="4" w:space="0" w:color="auto"/>
            </w:tcBorders>
            <w:shd w:val="clear" w:color="auto" w:fill="FFFFFF"/>
          </w:tcPr>
          <w:p w14:paraId="2E4F5FDC" w14:textId="3676467E"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361D3511" w14:textId="727B1A8D"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single" w:sz="4" w:space="0" w:color="auto"/>
              <w:left w:val="nil"/>
              <w:bottom w:val="single" w:sz="4" w:space="0" w:color="auto"/>
              <w:right w:val="single" w:sz="4" w:space="0" w:color="auto"/>
            </w:tcBorders>
            <w:shd w:val="clear" w:color="auto" w:fill="FFFFFF"/>
          </w:tcPr>
          <w:p w14:paraId="1989A538" w14:textId="77B677B3"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5094193A" w14:textId="2E1AFE32"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5C98B5A3" w14:textId="5C969ADB"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697D19CF" w14:textId="18BFA378"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vMerge/>
            <w:tcBorders>
              <w:left w:val="nil"/>
              <w:right w:val="single" w:sz="4" w:space="0" w:color="auto"/>
            </w:tcBorders>
            <w:shd w:val="clear" w:color="auto" w:fill="auto"/>
            <w:vAlign w:val="bottom"/>
          </w:tcPr>
          <w:p w14:paraId="7F54141B" w14:textId="77777777" w:rsidR="00CD32E3" w:rsidRPr="00174FF6" w:rsidRDefault="00CD32E3" w:rsidP="00CD32E3">
            <w:pPr>
              <w:spacing w:after="0" w:line="240" w:lineRule="auto"/>
              <w:rPr>
                <w:rFonts w:ascii="Times New Roman" w:eastAsia="Times New Roman" w:hAnsi="Times New Roman"/>
                <w:sz w:val="24"/>
                <w:szCs w:val="24"/>
                <w:lang w:eastAsia="ru-RU"/>
              </w:rPr>
            </w:pPr>
          </w:p>
        </w:tc>
        <w:tc>
          <w:tcPr>
            <w:tcW w:w="1242" w:type="dxa"/>
            <w:vMerge/>
            <w:tcBorders>
              <w:left w:val="nil"/>
              <w:right w:val="single" w:sz="4" w:space="0" w:color="auto"/>
            </w:tcBorders>
            <w:shd w:val="clear" w:color="auto" w:fill="auto"/>
            <w:vAlign w:val="bottom"/>
          </w:tcPr>
          <w:p w14:paraId="57943DF4" w14:textId="77777777" w:rsidR="00CD32E3" w:rsidRPr="00174FF6" w:rsidRDefault="00CD32E3" w:rsidP="00CD32E3">
            <w:pPr>
              <w:spacing w:after="0" w:line="240" w:lineRule="auto"/>
              <w:rPr>
                <w:rFonts w:ascii="Times New Roman" w:eastAsia="Times New Roman" w:hAnsi="Times New Roman"/>
                <w:sz w:val="24"/>
                <w:szCs w:val="24"/>
                <w:lang w:eastAsia="ru-RU"/>
              </w:rPr>
            </w:pPr>
          </w:p>
        </w:tc>
      </w:tr>
      <w:tr w:rsidR="00CD32E3" w:rsidRPr="00C04E3E" w14:paraId="02CF9B9D" w14:textId="77777777" w:rsidTr="00F3305D">
        <w:trPr>
          <w:gridAfter w:val="1"/>
          <w:wAfter w:w="34" w:type="dxa"/>
          <w:trHeight w:val="143"/>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0952A653" w14:textId="77777777" w:rsidR="00CD32E3" w:rsidRPr="00E84D31" w:rsidRDefault="00CD32E3" w:rsidP="00CD32E3">
            <w:pPr>
              <w:spacing w:after="0" w:line="240" w:lineRule="auto"/>
              <w:jc w:val="center"/>
              <w:rPr>
                <w:rFonts w:ascii="Times New Roman" w:eastAsia="Times New Roman" w:hAnsi="Times New Roman"/>
                <w:sz w:val="24"/>
                <w:szCs w:val="24"/>
                <w:lang w:eastAsia="ru-RU"/>
              </w:rPr>
            </w:pPr>
            <w:r w:rsidRPr="00E84D31">
              <w:rPr>
                <w:rFonts w:ascii="Times New Roman" w:eastAsia="Times New Roman" w:hAnsi="Times New Roman"/>
                <w:sz w:val="24"/>
                <w:szCs w:val="24"/>
                <w:lang w:eastAsia="ru-RU"/>
              </w:rPr>
              <w:t>1.1</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42C376B9" w14:textId="77777777" w:rsidR="00CD32E3" w:rsidRPr="00E84D31" w:rsidRDefault="00CD32E3" w:rsidP="00CD32E3">
            <w:pPr>
              <w:spacing w:after="0" w:line="240" w:lineRule="auto"/>
              <w:rPr>
                <w:rFonts w:ascii="Times New Roman" w:eastAsia="Times New Roman" w:hAnsi="Times New Roman"/>
                <w:sz w:val="24"/>
                <w:szCs w:val="24"/>
                <w:lang w:eastAsia="ru-RU"/>
              </w:rPr>
            </w:pPr>
            <w:r w:rsidRPr="00E84D31">
              <w:rPr>
                <w:rFonts w:ascii="Times New Roman" w:eastAsia="Times New Roman" w:hAnsi="Times New Roman"/>
                <w:sz w:val="24"/>
                <w:szCs w:val="24"/>
                <w:lang w:eastAsia="ru-RU"/>
              </w:rPr>
              <w:t>Приобретение (выкуп) нежилых помещений и</w:t>
            </w:r>
            <w:r w:rsidRPr="00E84D31">
              <w:rPr>
                <w:rFonts w:ascii="Times New Roman" w:eastAsia="Times New Roman" w:hAnsi="Times New Roman"/>
                <w:sz w:val="24"/>
                <w:szCs w:val="24"/>
                <w:lang w:val="en-US" w:eastAsia="ru-RU"/>
              </w:rPr>
              <w:t> </w:t>
            </w:r>
            <w:r w:rsidRPr="00E84D31">
              <w:rPr>
                <w:rFonts w:ascii="Times New Roman" w:eastAsia="Times New Roman" w:hAnsi="Times New Roman"/>
                <w:sz w:val="24"/>
                <w:szCs w:val="24"/>
                <w:lang w:eastAsia="ru-RU"/>
              </w:rPr>
              <w:t>земельного участка под размещение дошкольных групп для детей в возрасте от</w:t>
            </w:r>
            <w:r w:rsidRPr="00E84D31">
              <w:rPr>
                <w:rFonts w:ascii="Times New Roman" w:eastAsia="Times New Roman" w:hAnsi="Times New Roman"/>
                <w:sz w:val="24"/>
                <w:szCs w:val="24"/>
                <w:lang w:val="en-US" w:eastAsia="ru-RU"/>
              </w:rPr>
              <w:t> </w:t>
            </w:r>
            <w:r w:rsidRPr="00E84D31">
              <w:rPr>
                <w:rFonts w:ascii="Times New Roman" w:eastAsia="Times New Roman" w:hAnsi="Times New Roman"/>
                <w:sz w:val="24"/>
                <w:szCs w:val="24"/>
                <w:lang w:eastAsia="ru-RU"/>
              </w:rPr>
              <w:t>2</w:t>
            </w:r>
            <w:r w:rsidRPr="00E84D31">
              <w:rPr>
                <w:rFonts w:ascii="Times New Roman" w:eastAsia="Times New Roman" w:hAnsi="Times New Roman"/>
                <w:sz w:val="24"/>
                <w:szCs w:val="24"/>
                <w:lang w:val="en-US" w:eastAsia="ru-RU"/>
              </w:rPr>
              <w:t> </w:t>
            </w:r>
            <w:r w:rsidRPr="00E84D31">
              <w:rPr>
                <w:rFonts w:ascii="Times New Roman" w:eastAsia="Times New Roman" w:hAnsi="Times New Roman"/>
                <w:sz w:val="24"/>
                <w:szCs w:val="24"/>
                <w:lang w:eastAsia="ru-RU"/>
              </w:rPr>
              <w:t>месяцев до 7 лет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FAE765D" w14:textId="77777777" w:rsidR="00CD32E3" w:rsidRPr="00E84D31" w:rsidRDefault="00CD32E3" w:rsidP="00CD32E3">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42FFC1D9" w14:textId="77777777" w:rsidR="00CD32E3" w:rsidRPr="00E84D31" w:rsidRDefault="00CD32E3" w:rsidP="00CD32E3">
            <w:pPr>
              <w:spacing w:after="0" w:line="240" w:lineRule="auto"/>
              <w:rPr>
                <w:rFonts w:ascii="Times New Roman" w:eastAsia="Times New Roman" w:hAnsi="Times New Roman"/>
                <w:sz w:val="24"/>
                <w:szCs w:val="24"/>
                <w:lang w:eastAsia="ru-RU"/>
              </w:rPr>
            </w:pPr>
            <w:r w:rsidRPr="00E84D31">
              <w:rPr>
                <w:rFonts w:ascii="Times New Roman" w:eastAsia="Times New Roman" w:hAnsi="Times New Roman"/>
                <w:sz w:val="24"/>
                <w:szCs w:val="24"/>
                <w:lang w:eastAsia="ru-RU"/>
              </w:rPr>
              <w:t>Итого</w:t>
            </w:r>
          </w:p>
        </w:tc>
        <w:tc>
          <w:tcPr>
            <w:tcW w:w="1418" w:type="dxa"/>
            <w:tcBorders>
              <w:top w:val="single" w:sz="4" w:space="0" w:color="auto"/>
              <w:left w:val="nil"/>
              <w:bottom w:val="single" w:sz="4" w:space="0" w:color="auto"/>
              <w:right w:val="single" w:sz="4" w:space="0" w:color="auto"/>
            </w:tcBorders>
            <w:shd w:val="clear" w:color="auto" w:fill="FFFFFF"/>
          </w:tcPr>
          <w:p w14:paraId="68BC8988" w14:textId="0AEEF941" w:rsidR="00CD32E3" w:rsidRPr="00E84D31"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67" w:type="dxa"/>
            <w:tcBorders>
              <w:top w:val="single" w:sz="4" w:space="0" w:color="auto"/>
              <w:left w:val="nil"/>
              <w:bottom w:val="single" w:sz="4" w:space="0" w:color="auto"/>
              <w:right w:val="single" w:sz="4" w:space="0" w:color="auto"/>
            </w:tcBorders>
            <w:shd w:val="clear" w:color="auto" w:fill="FFFFFF"/>
          </w:tcPr>
          <w:p w14:paraId="23F50F3C" w14:textId="0CDCF11B" w:rsidR="00CD32E3" w:rsidRPr="00E84D31"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0B5628B2" w14:textId="131A5F05" w:rsidR="00CD32E3" w:rsidRPr="00E84D31"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single" w:sz="4" w:space="0" w:color="auto"/>
              <w:left w:val="nil"/>
              <w:bottom w:val="single" w:sz="4" w:space="0" w:color="auto"/>
              <w:right w:val="single" w:sz="4" w:space="0" w:color="auto"/>
            </w:tcBorders>
            <w:shd w:val="clear" w:color="auto" w:fill="FFFFFF"/>
          </w:tcPr>
          <w:p w14:paraId="0363FB7A" w14:textId="75BBFDDB" w:rsidR="00CD32E3" w:rsidRPr="00E84D31"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tcBorders>
              <w:top w:val="single" w:sz="4" w:space="0" w:color="auto"/>
              <w:left w:val="nil"/>
              <w:bottom w:val="single" w:sz="4" w:space="0" w:color="auto"/>
              <w:right w:val="single" w:sz="4" w:space="0" w:color="auto"/>
            </w:tcBorders>
            <w:shd w:val="clear" w:color="auto" w:fill="FFFFFF"/>
          </w:tcPr>
          <w:p w14:paraId="2DB31D63" w14:textId="4806BFDB" w:rsidR="00CD32E3" w:rsidRPr="00E84D31"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4B7B1CEE" w14:textId="45FB13CB"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92" w:type="dxa"/>
            <w:tcBorders>
              <w:top w:val="single" w:sz="4" w:space="0" w:color="auto"/>
              <w:left w:val="nil"/>
              <w:bottom w:val="single" w:sz="4" w:space="0" w:color="auto"/>
              <w:right w:val="single" w:sz="4" w:space="0" w:color="auto"/>
            </w:tcBorders>
            <w:shd w:val="clear" w:color="auto" w:fill="FFFFFF"/>
          </w:tcPr>
          <w:p w14:paraId="4D11B89E" w14:textId="4C33276A" w:rsidR="00CD32E3" w:rsidRPr="00C04E3E" w:rsidRDefault="00CD32E3" w:rsidP="00CD32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BE45D4A" w14:textId="77777777" w:rsidR="00CD32E3" w:rsidRPr="00174FF6" w:rsidRDefault="00CD32E3" w:rsidP="00CD32E3">
            <w:pPr>
              <w:spacing w:after="0" w:line="240" w:lineRule="auto"/>
              <w:rPr>
                <w:rFonts w:ascii="Times New Roman" w:eastAsia="Times New Roman" w:hAnsi="Times New Roman"/>
                <w:sz w:val="24"/>
                <w:szCs w:val="24"/>
                <w:lang w:eastAsia="ru-RU"/>
              </w:rPr>
            </w:pPr>
          </w:p>
        </w:tc>
        <w:tc>
          <w:tcPr>
            <w:tcW w:w="12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2DBBC32" w14:textId="77777777" w:rsidR="00CD32E3" w:rsidRPr="00174FF6" w:rsidRDefault="00CD32E3" w:rsidP="00CD32E3">
            <w:pPr>
              <w:spacing w:after="0" w:line="240" w:lineRule="auto"/>
              <w:rPr>
                <w:rFonts w:ascii="Times New Roman" w:eastAsia="Times New Roman" w:hAnsi="Times New Roman"/>
                <w:sz w:val="24"/>
                <w:szCs w:val="24"/>
                <w:lang w:eastAsia="ru-RU"/>
              </w:rPr>
            </w:pPr>
          </w:p>
        </w:tc>
      </w:tr>
      <w:tr w:rsidR="00CD32E3" w:rsidRPr="00C04E3E" w14:paraId="49B8C9BD" w14:textId="77777777" w:rsidTr="00542E94">
        <w:trPr>
          <w:gridAfter w:val="1"/>
          <w:wAfter w:w="34" w:type="dxa"/>
          <w:trHeight w:val="323"/>
        </w:trPr>
        <w:tc>
          <w:tcPr>
            <w:tcW w:w="1180" w:type="dxa"/>
            <w:vMerge/>
            <w:tcBorders>
              <w:top w:val="single" w:sz="4" w:space="0" w:color="auto"/>
              <w:left w:val="single" w:sz="4" w:space="0" w:color="auto"/>
              <w:right w:val="single" w:sz="4" w:space="0" w:color="auto"/>
            </w:tcBorders>
            <w:shd w:val="clear" w:color="auto" w:fill="FFFFFF"/>
            <w:vAlign w:val="center"/>
          </w:tcPr>
          <w:p w14:paraId="71919A84"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right w:val="single" w:sz="4" w:space="0" w:color="auto"/>
            </w:tcBorders>
            <w:shd w:val="clear" w:color="auto" w:fill="FFFFFF"/>
            <w:vAlign w:val="center"/>
          </w:tcPr>
          <w:p w14:paraId="79E1BAE7"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right w:val="single" w:sz="4" w:space="0" w:color="auto"/>
            </w:tcBorders>
            <w:shd w:val="clear" w:color="auto" w:fill="FFFFFF"/>
            <w:vAlign w:val="center"/>
          </w:tcPr>
          <w:p w14:paraId="63CC37E9"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2C89D98F"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single" w:sz="4" w:space="0" w:color="auto"/>
              <w:left w:val="nil"/>
              <w:bottom w:val="single" w:sz="4" w:space="0" w:color="auto"/>
              <w:right w:val="single" w:sz="4" w:space="0" w:color="auto"/>
            </w:tcBorders>
            <w:shd w:val="clear" w:color="auto" w:fill="FFFFFF"/>
          </w:tcPr>
          <w:p w14:paraId="3F6C1CB7" w14:textId="69CF2D94"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single" w:sz="4" w:space="0" w:color="auto"/>
              <w:left w:val="nil"/>
              <w:bottom w:val="single" w:sz="4" w:space="0" w:color="auto"/>
              <w:right w:val="single" w:sz="4" w:space="0" w:color="auto"/>
            </w:tcBorders>
            <w:shd w:val="clear" w:color="auto" w:fill="FFFFFF"/>
          </w:tcPr>
          <w:p w14:paraId="3196632F" w14:textId="4C146B7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single" w:sz="4" w:space="0" w:color="auto"/>
              <w:left w:val="nil"/>
              <w:bottom w:val="single" w:sz="4" w:space="0" w:color="auto"/>
              <w:right w:val="single" w:sz="4" w:space="0" w:color="auto"/>
            </w:tcBorders>
            <w:shd w:val="clear" w:color="auto" w:fill="FFFFFF"/>
          </w:tcPr>
          <w:p w14:paraId="7167DF95" w14:textId="466BB93A"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single" w:sz="4" w:space="0" w:color="auto"/>
              <w:left w:val="nil"/>
              <w:bottom w:val="single" w:sz="4" w:space="0" w:color="auto"/>
              <w:right w:val="single" w:sz="4" w:space="0" w:color="auto"/>
            </w:tcBorders>
            <w:shd w:val="clear" w:color="auto" w:fill="FFFFFF"/>
          </w:tcPr>
          <w:p w14:paraId="38F94B58" w14:textId="2DADCFB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ECC3E51" w14:textId="0006A40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C7F90FB" w14:textId="19CF86BF"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4E9A1B6" w14:textId="49711DF0"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single" w:sz="4" w:space="0" w:color="auto"/>
              <w:right w:val="single" w:sz="4" w:space="0" w:color="auto"/>
            </w:tcBorders>
            <w:shd w:val="clear" w:color="auto" w:fill="FFFFFF"/>
            <w:vAlign w:val="center"/>
          </w:tcPr>
          <w:p w14:paraId="61ED8341"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right w:val="single" w:sz="4" w:space="0" w:color="auto"/>
            </w:tcBorders>
            <w:shd w:val="clear" w:color="auto" w:fill="FFFFFF"/>
            <w:vAlign w:val="center"/>
          </w:tcPr>
          <w:p w14:paraId="6FD14108"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19EB1485" w14:textId="77777777" w:rsidTr="00542E94">
        <w:trPr>
          <w:gridAfter w:val="1"/>
          <w:wAfter w:w="34" w:type="dxa"/>
          <w:trHeight w:val="323"/>
        </w:trPr>
        <w:tc>
          <w:tcPr>
            <w:tcW w:w="1180" w:type="dxa"/>
            <w:vMerge/>
            <w:tcBorders>
              <w:left w:val="single" w:sz="4" w:space="0" w:color="auto"/>
              <w:right w:val="single" w:sz="4" w:space="0" w:color="auto"/>
            </w:tcBorders>
            <w:shd w:val="clear" w:color="auto" w:fill="FFFFFF"/>
            <w:vAlign w:val="center"/>
          </w:tcPr>
          <w:p w14:paraId="51203EFC"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5D1D35E4"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44A95EB1"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30A29799"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nil"/>
              <w:left w:val="nil"/>
              <w:bottom w:val="single" w:sz="4" w:space="0" w:color="auto"/>
              <w:right w:val="single" w:sz="4" w:space="0" w:color="auto"/>
            </w:tcBorders>
            <w:shd w:val="clear" w:color="auto" w:fill="FFFFFF"/>
          </w:tcPr>
          <w:p w14:paraId="689EA69D" w14:textId="13964B70"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296AD3AA" w14:textId="07D8C163"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0246F98D" w14:textId="217FA133"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single" w:sz="4" w:space="0" w:color="auto"/>
              <w:left w:val="nil"/>
              <w:bottom w:val="single" w:sz="4" w:space="0" w:color="auto"/>
              <w:right w:val="single" w:sz="4" w:space="0" w:color="auto"/>
            </w:tcBorders>
            <w:shd w:val="clear" w:color="auto" w:fill="FFFFFF"/>
          </w:tcPr>
          <w:p w14:paraId="77E05310" w14:textId="3857D7C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single" w:sz="4" w:space="0" w:color="auto"/>
              <w:left w:val="nil"/>
              <w:bottom w:val="single" w:sz="4" w:space="0" w:color="auto"/>
              <w:right w:val="single" w:sz="4" w:space="0" w:color="auto"/>
            </w:tcBorders>
            <w:shd w:val="clear" w:color="auto" w:fill="FFFFFF"/>
          </w:tcPr>
          <w:p w14:paraId="73DF7988" w14:textId="1CFDB441"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single" w:sz="4" w:space="0" w:color="auto"/>
              <w:left w:val="nil"/>
              <w:bottom w:val="single" w:sz="4" w:space="0" w:color="auto"/>
              <w:right w:val="single" w:sz="4" w:space="0" w:color="auto"/>
            </w:tcBorders>
            <w:shd w:val="clear" w:color="auto" w:fill="FFFFFF"/>
          </w:tcPr>
          <w:p w14:paraId="5F465CC0" w14:textId="4BF8D59D"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single" w:sz="4" w:space="0" w:color="auto"/>
              <w:left w:val="nil"/>
              <w:bottom w:val="single" w:sz="4" w:space="0" w:color="auto"/>
              <w:right w:val="single" w:sz="4" w:space="0" w:color="auto"/>
            </w:tcBorders>
            <w:shd w:val="clear" w:color="auto" w:fill="FFFFFF"/>
          </w:tcPr>
          <w:p w14:paraId="296125D1" w14:textId="2427C420"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left w:val="single" w:sz="4" w:space="0" w:color="auto"/>
              <w:right w:val="single" w:sz="4" w:space="0" w:color="auto"/>
            </w:tcBorders>
            <w:shd w:val="clear" w:color="auto" w:fill="FFFFFF"/>
            <w:vAlign w:val="center"/>
          </w:tcPr>
          <w:p w14:paraId="0EF48444"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5582E72A"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02374996" w14:textId="77777777" w:rsidTr="00542E94">
        <w:trPr>
          <w:gridAfter w:val="1"/>
          <w:wAfter w:w="34" w:type="dxa"/>
          <w:trHeight w:val="323"/>
        </w:trPr>
        <w:tc>
          <w:tcPr>
            <w:tcW w:w="1180" w:type="dxa"/>
            <w:vMerge/>
            <w:tcBorders>
              <w:left w:val="single" w:sz="4" w:space="0" w:color="auto"/>
              <w:right w:val="single" w:sz="4" w:space="0" w:color="auto"/>
            </w:tcBorders>
            <w:shd w:val="clear" w:color="auto" w:fill="FFFFFF"/>
            <w:vAlign w:val="center"/>
          </w:tcPr>
          <w:p w14:paraId="6A7EF91F"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24280D0E"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2F89900E"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4B6824E1"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nil"/>
              <w:bottom w:val="single" w:sz="4" w:space="0" w:color="auto"/>
              <w:right w:val="single" w:sz="4" w:space="0" w:color="auto"/>
            </w:tcBorders>
            <w:shd w:val="clear" w:color="auto" w:fill="FFFFFF"/>
          </w:tcPr>
          <w:p w14:paraId="755BA3A0" w14:textId="249BBC2B"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57A133CC" w14:textId="058E8E79"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5E4D10EB" w14:textId="48FC6B0F"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4D8EF238" w14:textId="16A3F3A5"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7FEF28EE" w14:textId="2AC6C893"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15022375" w14:textId="27097BC2"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0E16EFB0" w14:textId="31DD787A"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left w:val="single" w:sz="4" w:space="0" w:color="auto"/>
              <w:right w:val="single" w:sz="4" w:space="0" w:color="auto"/>
            </w:tcBorders>
            <w:shd w:val="clear" w:color="auto" w:fill="FFFFFF"/>
            <w:vAlign w:val="center"/>
          </w:tcPr>
          <w:p w14:paraId="20F5DE8C"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13676FC3"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49E0CF27" w14:textId="77777777" w:rsidTr="00CD32E3">
        <w:trPr>
          <w:gridAfter w:val="1"/>
          <w:wAfter w:w="34" w:type="dxa"/>
          <w:trHeight w:val="323"/>
        </w:trPr>
        <w:tc>
          <w:tcPr>
            <w:tcW w:w="1180" w:type="dxa"/>
            <w:vMerge/>
            <w:tcBorders>
              <w:left w:val="single" w:sz="4" w:space="0" w:color="auto"/>
              <w:bottom w:val="single" w:sz="4" w:space="0" w:color="auto"/>
              <w:right w:val="single" w:sz="4" w:space="0" w:color="auto"/>
            </w:tcBorders>
            <w:shd w:val="clear" w:color="auto" w:fill="FFFFFF"/>
            <w:vAlign w:val="center"/>
          </w:tcPr>
          <w:p w14:paraId="1E0EA662"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bottom w:val="single" w:sz="4" w:space="0" w:color="auto"/>
              <w:right w:val="single" w:sz="4" w:space="0" w:color="auto"/>
            </w:tcBorders>
            <w:shd w:val="clear" w:color="auto" w:fill="FFFFFF"/>
            <w:vAlign w:val="center"/>
          </w:tcPr>
          <w:p w14:paraId="3311BB7F"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14:paraId="4A52C2F7"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640E50AD"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nil"/>
              <w:bottom w:val="single" w:sz="4" w:space="0" w:color="auto"/>
              <w:right w:val="single" w:sz="4" w:space="0" w:color="auto"/>
            </w:tcBorders>
            <w:shd w:val="clear" w:color="auto" w:fill="FFFFFF"/>
          </w:tcPr>
          <w:p w14:paraId="1439D99D" w14:textId="1863A03D"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0A5E0A92" w14:textId="4106F550"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54C82ECC" w14:textId="42FDDDE5"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1EB824F3" w14:textId="2036803F"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196E33C7" w14:textId="65E2B37F"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33C5274B" w14:textId="450CFB55"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2D814575" w14:textId="1E12D0CF"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left w:val="single" w:sz="4" w:space="0" w:color="auto"/>
              <w:bottom w:val="single" w:sz="4" w:space="0" w:color="auto"/>
              <w:right w:val="single" w:sz="4" w:space="0" w:color="auto"/>
            </w:tcBorders>
            <w:shd w:val="clear" w:color="auto" w:fill="FFFFFF"/>
            <w:vAlign w:val="center"/>
          </w:tcPr>
          <w:p w14:paraId="535271D8"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bottom w:val="single" w:sz="4" w:space="0" w:color="auto"/>
              <w:right w:val="single" w:sz="4" w:space="0" w:color="auto"/>
            </w:tcBorders>
            <w:shd w:val="clear" w:color="auto" w:fill="FFFFFF"/>
            <w:vAlign w:val="center"/>
          </w:tcPr>
          <w:p w14:paraId="1CE64B3B"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4E549743" w14:textId="77777777" w:rsidTr="00CD32E3">
        <w:trPr>
          <w:gridAfter w:val="1"/>
          <w:wAfter w:w="34" w:type="dxa"/>
          <w:trHeight w:val="158"/>
        </w:trPr>
        <w:tc>
          <w:tcPr>
            <w:tcW w:w="1180" w:type="dxa"/>
            <w:vMerge w:val="restart"/>
            <w:tcBorders>
              <w:left w:val="single" w:sz="4" w:space="0" w:color="auto"/>
              <w:right w:val="single" w:sz="4" w:space="0" w:color="auto"/>
            </w:tcBorders>
            <w:shd w:val="clear" w:color="auto" w:fill="FFFFFF"/>
          </w:tcPr>
          <w:p w14:paraId="5077F843" w14:textId="7777777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1.2</w:t>
            </w:r>
          </w:p>
        </w:tc>
        <w:tc>
          <w:tcPr>
            <w:tcW w:w="1939" w:type="dxa"/>
            <w:vMerge w:val="restart"/>
            <w:tcBorders>
              <w:left w:val="single" w:sz="4" w:space="0" w:color="auto"/>
              <w:right w:val="single" w:sz="4" w:space="0" w:color="auto"/>
            </w:tcBorders>
            <w:shd w:val="clear" w:color="auto" w:fill="FFFFFF"/>
          </w:tcPr>
          <w:p w14:paraId="257C0E2A"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134" w:type="dxa"/>
            <w:vMerge w:val="restart"/>
            <w:tcBorders>
              <w:left w:val="single" w:sz="4" w:space="0" w:color="auto"/>
              <w:right w:val="single" w:sz="4" w:space="0" w:color="auto"/>
            </w:tcBorders>
            <w:shd w:val="clear" w:color="auto" w:fill="FFFFFF"/>
            <w:vAlign w:val="center"/>
          </w:tcPr>
          <w:p w14:paraId="23382359"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3BB0C8C0"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nil"/>
              <w:left w:val="nil"/>
              <w:bottom w:val="single" w:sz="4" w:space="0" w:color="auto"/>
              <w:right w:val="single" w:sz="4" w:space="0" w:color="auto"/>
            </w:tcBorders>
            <w:shd w:val="clear" w:color="auto" w:fill="FFFFFF"/>
          </w:tcPr>
          <w:p w14:paraId="0812492B" w14:textId="52E16260"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408D9AD0" w14:textId="2B87DA2A"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1378ED24" w14:textId="15C93635"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212E2DCF" w14:textId="6331448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03A02CBA" w14:textId="741ECE80"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32E09CD5" w14:textId="5CE4EE13"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6DED793C" w14:textId="558E2631"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4A50D52D" w14:textId="4F3AA2C7" w:rsidR="00CD32E3" w:rsidRPr="00174FF6" w:rsidRDefault="00CD32E3" w:rsidP="00CD32E3">
            <w:pPr>
              <w:spacing w:after="0" w:line="240" w:lineRule="auto"/>
              <w:rPr>
                <w:rFonts w:ascii="Times New Roman" w:eastAsia="Times New Roman" w:hAnsi="Times New Roman"/>
                <w:sz w:val="24"/>
                <w:szCs w:val="24"/>
                <w:lang w:eastAsia="ru-RU"/>
              </w:rPr>
            </w:pPr>
            <w:r w:rsidRPr="00174FF6">
              <w:rPr>
                <w:rFonts w:ascii="Times New Roman" w:hAnsi="Times New Roman"/>
                <w:sz w:val="20"/>
                <w:szCs w:val="20"/>
              </w:rPr>
              <w:t xml:space="preserve">Управление образованием администрации городского округа Истра, </w:t>
            </w:r>
            <w:r w:rsidRPr="00174FF6">
              <w:rPr>
                <w:rFonts w:ascii="Times New Roman" w:hAnsi="Times New Roman"/>
                <w:sz w:val="20"/>
                <w:szCs w:val="20"/>
              </w:rPr>
              <w:br/>
              <w:t xml:space="preserve">Дошкольные образовательные учреждения, </w:t>
            </w:r>
            <w:r w:rsidRPr="00174FF6">
              <w:rPr>
                <w:rFonts w:ascii="Times New Roman" w:hAnsi="Times New Roman"/>
                <w:sz w:val="20"/>
                <w:szCs w:val="20"/>
              </w:rPr>
              <w:br/>
              <w:t>МУ "ЦБ"</w:t>
            </w:r>
          </w:p>
        </w:tc>
        <w:tc>
          <w:tcPr>
            <w:tcW w:w="1242" w:type="dxa"/>
            <w:vMerge w:val="restart"/>
            <w:tcBorders>
              <w:top w:val="single" w:sz="4" w:space="0" w:color="auto"/>
              <w:left w:val="nil"/>
              <w:bottom w:val="single" w:sz="4" w:space="0" w:color="auto"/>
              <w:right w:val="single" w:sz="4" w:space="0" w:color="auto"/>
            </w:tcBorders>
            <w:shd w:val="clear" w:color="auto" w:fill="auto"/>
            <w:vAlign w:val="bottom"/>
          </w:tcPr>
          <w:p w14:paraId="1A0F0C39" w14:textId="17838E01" w:rsidR="00CD32E3" w:rsidRPr="00174FF6" w:rsidRDefault="00CD32E3" w:rsidP="00CD32E3">
            <w:pPr>
              <w:spacing w:after="0" w:line="240" w:lineRule="auto"/>
              <w:rPr>
                <w:rFonts w:ascii="Times New Roman" w:eastAsia="Times New Roman" w:hAnsi="Times New Roman"/>
                <w:sz w:val="24"/>
                <w:szCs w:val="24"/>
                <w:lang w:eastAsia="ru-RU"/>
              </w:rPr>
            </w:pPr>
            <w:r w:rsidRPr="00174FF6">
              <w:rPr>
                <w:rFonts w:ascii="Times New Roman" w:hAnsi="Times New Roman"/>
                <w:sz w:val="20"/>
                <w:szCs w:val="20"/>
              </w:rPr>
              <w:t>Обеспечение государственных гарантий реализации прав граждан на получение общедоступного и бесплатного дошкольного образования</w:t>
            </w:r>
          </w:p>
        </w:tc>
      </w:tr>
      <w:tr w:rsidR="00CD32E3" w:rsidRPr="00C04E3E" w14:paraId="4B5D2C06" w14:textId="77777777" w:rsidTr="00CD32E3">
        <w:trPr>
          <w:gridAfter w:val="1"/>
          <w:wAfter w:w="34" w:type="dxa"/>
          <w:trHeight w:val="323"/>
        </w:trPr>
        <w:tc>
          <w:tcPr>
            <w:tcW w:w="1180" w:type="dxa"/>
            <w:vMerge/>
            <w:tcBorders>
              <w:left w:val="single" w:sz="4" w:space="0" w:color="auto"/>
              <w:right w:val="single" w:sz="4" w:space="0" w:color="auto"/>
            </w:tcBorders>
            <w:shd w:val="clear" w:color="auto" w:fill="FFFFFF"/>
            <w:vAlign w:val="center"/>
          </w:tcPr>
          <w:p w14:paraId="1E3BB3CB"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736D2D0A"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3E65BE9C"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604E48C0"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nil"/>
              <w:bottom w:val="single" w:sz="4" w:space="0" w:color="auto"/>
              <w:right w:val="single" w:sz="4" w:space="0" w:color="auto"/>
            </w:tcBorders>
            <w:shd w:val="clear" w:color="auto" w:fill="FFFFFF"/>
          </w:tcPr>
          <w:p w14:paraId="3649E509" w14:textId="495C171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4BE46AB4" w14:textId="6CEEBFC5"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14DE4C77" w14:textId="1E3FD06B"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2F28393D" w14:textId="112B696C"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3528A1FE" w14:textId="497811D3"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72DB5607" w14:textId="1E50B155"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638032B1" w14:textId="18AFD004"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nil"/>
              <w:bottom w:val="single" w:sz="4" w:space="0" w:color="auto"/>
              <w:right w:val="single" w:sz="4" w:space="0" w:color="auto"/>
            </w:tcBorders>
            <w:shd w:val="clear" w:color="auto" w:fill="auto"/>
            <w:vAlign w:val="bottom"/>
          </w:tcPr>
          <w:p w14:paraId="48259CB9"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nil"/>
              <w:bottom w:val="single" w:sz="4" w:space="0" w:color="auto"/>
              <w:right w:val="single" w:sz="4" w:space="0" w:color="auto"/>
            </w:tcBorders>
            <w:shd w:val="clear" w:color="auto" w:fill="auto"/>
            <w:vAlign w:val="bottom"/>
          </w:tcPr>
          <w:p w14:paraId="65FA38AD"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6AB6A7ED" w14:textId="77777777" w:rsidTr="00CD32E3">
        <w:trPr>
          <w:gridAfter w:val="1"/>
          <w:wAfter w:w="34" w:type="dxa"/>
          <w:trHeight w:val="323"/>
        </w:trPr>
        <w:tc>
          <w:tcPr>
            <w:tcW w:w="1180" w:type="dxa"/>
            <w:vMerge/>
            <w:tcBorders>
              <w:left w:val="single" w:sz="4" w:space="0" w:color="auto"/>
              <w:right w:val="single" w:sz="4" w:space="0" w:color="auto"/>
            </w:tcBorders>
            <w:shd w:val="clear" w:color="auto" w:fill="FFFFFF"/>
            <w:vAlign w:val="center"/>
          </w:tcPr>
          <w:p w14:paraId="506EC097"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43DF3599"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65181921"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6888EC10"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nil"/>
              <w:left w:val="nil"/>
              <w:bottom w:val="single" w:sz="4" w:space="0" w:color="auto"/>
              <w:right w:val="single" w:sz="4" w:space="0" w:color="auto"/>
            </w:tcBorders>
            <w:shd w:val="clear" w:color="auto" w:fill="FFFFFF"/>
          </w:tcPr>
          <w:p w14:paraId="67D52349" w14:textId="2BCBDD8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76B7A2EC" w14:textId="46FE6719"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7DF23E27" w14:textId="28C608DE"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51475946" w14:textId="504EFDDF"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3938BD0E" w14:textId="016E29F5"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50B987C5" w14:textId="7A4C5C9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789A678E" w14:textId="5E88FCB9"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nil"/>
              <w:bottom w:val="single" w:sz="4" w:space="0" w:color="auto"/>
              <w:right w:val="single" w:sz="4" w:space="0" w:color="auto"/>
            </w:tcBorders>
            <w:shd w:val="clear" w:color="auto" w:fill="auto"/>
            <w:vAlign w:val="bottom"/>
          </w:tcPr>
          <w:p w14:paraId="5683AE5E"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nil"/>
              <w:bottom w:val="single" w:sz="4" w:space="0" w:color="auto"/>
              <w:right w:val="single" w:sz="4" w:space="0" w:color="auto"/>
            </w:tcBorders>
            <w:shd w:val="clear" w:color="auto" w:fill="auto"/>
            <w:vAlign w:val="bottom"/>
          </w:tcPr>
          <w:p w14:paraId="14C528B0"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5B0D16FC" w14:textId="77777777" w:rsidTr="00CD32E3">
        <w:trPr>
          <w:gridAfter w:val="1"/>
          <w:wAfter w:w="34" w:type="dxa"/>
          <w:trHeight w:val="323"/>
        </w:trPr>
        <w:tc>
          <w:tcPr>
            <w:tcW w:w="1180" w:type="dxa"/>
            <w:vMerge/>
            <w:tcBorders>
              <w:left w:val="single" w:sz="4" w:space="0" w:color="auto"/>
              <w:right w:val="single" w:sz="4" w:space="0" w:color="auto"/>
            </w:tcBorders>
            <w:shd w:val="clear" w:color="auto" w:fill="FFFFFF"/>
            <w:vAlign w:val="center"/>
          </w:tcPr>
          <w:p w14:paraId="7C550D94"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65F6E8D7"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4C4F6688"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1D1D54DD"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nil"/>
              <w:bottom w:val="single" w:sz="4" w:space="0" w:color="auto"/>
              <w:right w:val="single" w:sz="4" w:space="0" w:color="auto"/>
            </w:tcBorders>
            <w:shd w:val="clear" w:color="auto" w:fill="FFFFFF"/>
          </w:tcPr>
          <w:p w14:paraId="094D5384" w14:textId="485431EE"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7689AF63" w14:textId="610C4070"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1B1A7143" w14:textId="2E1105BF"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6077DA66" w14:textId="5E1629EE"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71026AB2" w14:textId="13537C7C"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04C4213C" w14:textId="04DB5F8A"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733BA3EE" w14:textId="6EECF75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nil"/>
              <w:bottom w:val="single" w:sz="4" w:space="0" w:color="auto"/>
              <w:right w:val="single" w:sz="4" w:space="0" w:color="auto"/>
            </w:tcBorders>
            <w:shd w:val="clear" w:color="auto" w:fill="auto"/>
            <w:vAlign w:val="bottom"/>
          </w:tcPr>
          <w:p w14:paraId="520CD6F3"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nil"/>
              <w:bottom w:val="single" w:sz="4" w:space="0" w:color="auto"/>
              <w:right w:val="single" w:sz="4" w:space="0" w:color="auto"/>
            </w:tcBorders>
            <w:shd w:val="clear" w:color="auto" w:fill="auto"/>
            <w:vAlign w:val="bottom"/>
          </w:tcPr>
          <w:p w14:paraId="519EFAEC"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3E4843B9" w14:textId="77777777" w:rsidTr="00CD32E3">
        <w:trPr>
          <w:gridAfter w:val="1"/>
          <w:wAfter w:w="34" w:type="dxa"/>
          <w:trHeight w:val="172"/>
        </w:trPr>
        <w:tc>
          <w:tcPr>
            <w:tcW w:w="1180" w:type="dxa"/>
            <w:vMerge/>
            <w:tcBorders>
              <w:left w:val="single" w:sz="4" w:space="0" w:color="auto"/>
              <w:bottom w:val="single" w:sz="4" w:space="0" w:color="auto"/>
              <w:right w:val="single" w:sz="4" w:space="0" w:color="auto"/>
            </w:tcBorders>
            <w:shd w:val="clear" w:color="auto" w:fill="FFFFFF"/>
            <w:vAlign w:val="center"/>
          </w:tcPr>
          <w:p w14:paraId="2037A6ED"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bottom w:val="single" w:sz="4" w:space="0" w:color="auto"/>
              <w:right w:val="single" w:sz="4" w:space="0" w:color="auto"/>
            </w:tcBorders>
            <w:shd w:val="clear" w:color="auto" w:fill="FFFFFF"/>
            <w:vAlign w:val="center"/>
          </w:tcPr>
          <w:p w14:paraId="120BA2B9"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14:paraId="636E57C4"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1B29DBC3"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nil"/>
              <w:bottom w:val="single" w:sz="4" w:space="0" w:color="auto"/>
              <w:right w:val="single" w:sz="4" w:space="0" w:color="auto"/>
            </w:tcBorders>
            <w:shd w:val="clear" w:color="auto" w:fill="FFFFFF"/>
          </w:tcPr>
          <w:p w14:paraId="2FE08E59" w14:textId="13D9A604"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54C1C33F" w14:textId="1FC2A00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286C3CB4" w14:textId="0881E55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5B617FAF" w14:textId="7A48084E"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466C428D" w14:textId="3873800A"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4241FD3B" w14:textId="4203C21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789C8A62" w14:textId="2539F0FB"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nil"/>
              <w:bottom w:val="single" w:sz="4" w:space="0" w:color="auto"/>
              <w:right w:val="single" w:sz="4" w:space="0" w:color="auto"/>
            </w:tcBorders>
            <w:shd w:val="clear" w:color="auto" w:fill="auto"/>
            <w:vAlign w:val="bottom"/>
          </w:tcPr>
          <w:p w14:paraId="2875DC85"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nil"/>
              <w:bottom w:val="single" w:sz="4" w:space="0" w:color="auto"/>
              <w:right w:val="single" w:sz="4" w:space="0" w:color="auto"/>
            </w:tcBorders>
            <w:shd w:val="clear" w:color="auto" w:fill="auto"/>
            <w:vAlign w:val="bottom"/>
          </w:tcPr>
          <w:p w14:paraId="4C99AB2A"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2E06CF0E" w14:textId="77777777" w:rsidTr="00CD32E3">
        <w:trPr>
          <w:gridAfter w:val="1"/>
          <w:wAfter w:w="34" w:type="dxa"/>
          <w:trHeight w:val="99"/>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755AE566" w14:textId="7777777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lastRenderedPageBreak/>
              <w:t>1.3</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3B1F680D"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Проведение капитального ремонта и</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(или) оснащение оборудованием муниципальных дошкольных образовательных организаций в</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Московской области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3EE78713" w14:textId="77777777" w:rsidR="00CD32E3" w:rsidRPr="00C04E3E" w:rsidRDefault="00CD32E3" w:rsidP="00CD32E3">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5335C143"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nil"/>
              <w:bottom w:val="single" w:sz="4" w:space="0" w:color="auto"/>
              <w:right w:val="single" w:sz="4" w:space="0" w:color="auto"/>
            </w:tcBorders>
            <w:shd w:val="clear" w:color="auto" w:fill="FFFFFF"/>
          </w:tcPr>
          <w:p w14:paraId="50440D9E" w14:textId="07E043B4"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single" w:sz="4" w:space="0" w:color="auto"/>
              <w:left w:val="nil"/>
              <w:bottom w:val="single" w:sz="4" w:space="0" w:color="auto"/>
              <w:right w:val="single" w:sz="4" w:space="0" w:color="auto"/>
            </w:tcBorders>
            <w:shd w:val="clear" w:color="auto" w:fill="FFFFFF"/>
          </w:tcPr>
          <w:p w14:paraId="5DCB3DEA" w14:textId="1B3D9B3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single" w:sz="4" w:space="0" w:color="auto"/>
              <w:left w:val="nil"/>
              <w:bottom w:val="single" w:sz="4" w:space="0" w:color="auto"/>
              <w:right w:val="single" w:sz="4" w:space="0" w:color="auto"/>
            </w:tcBorders>
            <w:shd w:val="clear" w:color="auto" w:fill="FFFFFF"/>
          </w:tcPr>
          <w:p w14:paraId="591319D7" w14:textId="16C29B54"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single" w:sz="4" w:space="0" w:color="auto"/>
              <w:left w:val="nil"/>
              <w:bottom w:val="single" w:sz="4" w:space="0" w:color="auto"/>
              <w:right w:val="single" w:sz="4" w:space="0" w:color="auto"/>
            </w:tcBorders>
            <w:shd w:val="clear" w:color="auto" w:fill="FFFFFF"/>
          </w:tcPr>
          <w:p w14:paraId="4CD33328" w14:textId="6331286E"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single" w:sz="4" w:space="0" w:color="auto"/>
              <w:left w:val="nil"/>
              <w:bottom w:val="single" w:sz="4" w:space="0" w:color="auto"/>
              <w:right w:val="single" w:sz="4" w:space="0" w:color="auto"/>
            </w:tcBorders>
            <w:shd w:val="clear" w:color="auto" w:fill="FFFFFF"/>
          </w:tcPr>
          <w:p w14:paraId="5D5E6E81" w14:textId="53AE91DA"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single" w:sz="4" w:space="0" w:color="auto"/>
              <w:left w:val="nil"/>
              <w:bottom w:val="single" w:sz="4" w:space="0" w:color="auto"/>
              <w:right w:val="single" w:sz="4" w:space="0" w:color="auto"/>
            </w:tcBorders>
            <w:shd w:val="clear" w:color="auto" w:fill="FFFFFF"/>
          </w:tcPr>
          <w:p w14:paraId="0AC23710" w14:textId="7FF3DAA1"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single" w:sz="4" w:space="0" w:color="auto"/>
              <w:left w:val="nil"/>
              <w:bottom w:val="single" w:sz="4" w:space="0" w:color="auto"/>
              <w:right w:val="single" w:sz="4" w:space="0" w:color="auto"/>
            </w:tcBorders>
            <w:shd w:val="clear" w:color="auto" w:fill="FFFFFF"/>
          </w:tcPr>
          <w:p w14:paraId="57C71F60" w14:textId="1D2E34AC"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0D0B996B"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FFFFFF"/>
          </w:tcPr>
          <w:p w14:paraId="110954CC" w14:textId="11F5241B"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sidR="00F27476" w:rsidRPr="00F27476">
              <w:rPr>
                <w:rFonts w:ascii="Times New Roman" w:eastAsia="Times New Roman" w:hAnsi="Times New Roman"/>
                <w:sz w:val="24"/>
                <w:szCs w:val="24"/>
                <w:lang w:eastAsia="ru-RU"/>
              </w:rPr>
              <w:t xml:space="preserve">Ремонт </w:t>
            </w:r>
            <w:proofErr w:type="gramStart"/>
            <w:r w:rsidR="00F27476" w:rsidRPr="00F27476">
              <w:rPr>
                <w:rFonts w:ascii="Times New Roman" w:eastAsia="Times New Roman" w:hAnsi="Times New Roman"/>
                <w:sz w:val="24"/>
                <w:szCs w:val="24"/>
                <w:lang w:eastAsia="ru-RU"/>
              </w:rPr>
              <w:t>в  учреждениях</w:t>
            </w:r>
            <w:proofErr w:type="gramEnd"/>
            <w:r w:rsidR="00F27476" w:rsidRPr="00F27476">
              <w:rPr>
                <w:rFonts w:ascii="Times New Roman" w:eastAsia="Times New Roman" w:hAnsi="Times New Roman"/>
                <w:sz w:val="24"/>
                <w:szCs w:val="24"/>
                <w:lang w:eastAsia="ru-RU"/>
              </w:rPr>
              <w:t xml:space="preserve"> дошкольного образования</w:t>
            </w:r>
          </w:p>
        </w:tc>
      </w:tr>
      <w:tr w:rsidR="00CD32E3" w:rsidRPr="00C04E3E" w14:paraId="4938FB17" w14:textId="77777777" w:rsidTr="00542E94">
        <w:trPr>
          <w:gridAfter w:val="1"/>
          <w:wAfter w:w="34" w:type="dxa"/>
          <w:trHeight w:val="757"/>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64227B9"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000000"/>
              <w:right w:val="single" w:sz="4" w:space="0" w:color="auto"/>
            </w:tcBorders>
            <w:shd w:val="clear" w:color="auto" w:fill="FFFFFF"/>
            <w:vAlign w:val="center"/>
          </w:tcPr>
          <w:p w14:paraId="42FAC3AA"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9313A55"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6097A618"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single" w:sz="4" w:space="0" w:color="auto"/>
              <w:left w:val="nil"/>
              <w:bottom w:val="single" w:sz="4" w:space="0" w:color="auto"/>
              <w:right w:val="single" w:sz="4" w:space="0" w:color="auto"/>
            </w:tcBorders>
            <w:shd w:val="clear" w:color="auto" w:fill="FFFFFF"/>
          </w:tcPr>
          <w:p w14:paraId="34CBD10B" w14:textId="10A7767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single" w:sz="4" w:space="0" w:color="auto"/>
              <w:left w:val="nil"/>
              <w:bottom w:val="single" w:sz="4" w:space="0" w:color="auto"/>
              <w:right w:val="single" w:sz="4" w:space="0" w:color="auto"/>
            </w:tcBorders>
            <w:shd w:val="clear" w:color="auto" w:fill="FFFFFF"/>
          </w:tcPr>
          <w:p w14:paraId="0A1F632C" w14:textId="03786DC1"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single" w:sz="4" w:space="0" w:color="auto"/>
              <w:left w:val="nil"/>
              <w:bottom w:val="single" w:sz="4" w:space="0" w:color="auto"/>
              <w:right w:val="single" w:sz="4" w:space="0" w:color="auto"/>
            </w:tcBorders>
            <w:shd w:val="clear" w:color="auto" w:fill="FFFFFF"/>
          </w:tcPr>
          <w:p w14:paraId="712C5018" w14:textId="3E173345"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single" w:sz="4" w:space="0" w:color="auto"/>
              <w:left w:val="nil"/>
              <w:bottom w:val="single" w:sz="4" w:space="0" w:color="auto"/>
              <w:right w:val="single" w:sz="4" w:space="0" w:color="auto"/>
            </w:tcBorders>
            <w:shd w:val="clear" w:color="auto" w:fill="FFFFFF"/>
          </w:tcPr>
          <w:p w14:paraId="4C09A300" w14:textId="1B16B3B6"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single" w:sz="4" w:space="0" w:color="auto"/>
              <w:left w:val="nil"/>
              <w:bottom w:val="single" w:sz="4" w:space="0" w:color="auto"/>
              <w:right w:val="single" w:sz="4" w:space="0" w:color="auto"/>
            </w:tcBorders>
            <w:shd w:val="clear" w:color="auto" w:fill="FFFFFF"/>
          </w:tcPr>
          <w:p w14:paraId="28BF21A0" w14:textId="50F91832"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single" w:sz="4" w:space="0" w:color="auto"/>
              <w:left w:val="nil"/>
              <w:bottom w:val="single" w:sz="4" w:space="0" w:color="auto"/>
              <w:right w:val="single" w:sz="4" w:space="0" w:color="auto"/>
            </w:tcBorders>
            <w:shd w:val="clear" w:color="auto" w:fill="FFFFFF"/>
          </w:tcPr>
          <w:p w14:paraId="4779BCCF" w14:textId="7F221026"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single" w:sz="4" w:space="0" w:color="auto"/>
              <w:left w:val="nil"/>
              <w:bottom w:val="single" w:sz="4" w:space="0" w:color="auto"/>
              <w:right w:val="single" w:sz="4" w:space="0" w:color="auto"/>
            </w:tcBorders>
            <w:shd w:val="clear" w:color="auto" w:fill="FFFFFF"/>
          </w:tcPr>
          <w:p w14:paraId="244D2831" w14:textId="58D287C6"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F0BB538"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F3401E1"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13D098C8" w14:textId="77777777" w:rsidTr="00542E94">
        <w:trPr>
          <w:gridAfter w:val="1"/>
          <w:wAfter w:w="34" w:type="dxa"/>
          <w:trHeight w:val="696"/>
        </w:trPr>
        <w:tc>
          <w:tcPr>
            <w:tcW w:w="1180" w:type="dxa"/>
            <w:vMerge/>
            <w:tcBorders>
              <w:top w:val="nil"/>
              <w:left w:val="single" w:sz="4" w:space="0" w:color="auto"/>
              <w:bottom w:val="single" w:sz="4" w:space="0" w:color="auto"/>
              <w:right w:val="single" w:sz="4" w:space="0" w:color="auto"/>
            </w:tcBorders>
            <w:shd w:val="clear" w:color="auto" w:fill="FFFFFF"/>
            <w:vAlign w:val="center"/>
          </w:tcPr>
          <w:p w14:paraId="2A057FD7"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top w:val="nil"/>
              <w:left w:val="single" w:sz="4" w:space="0" w:color="auto"/>
              <w:bottom w:val="single" w:sz="4" w:space="0" w:color="000000"/>
              <w:right w:val="single" w:sz="4" w:space="0" w:color="auto"/>
            </w:tcBorders>
            <w:shd w:val="clear" w:color="auto" w:fill="FFFFFF"/>
            <w:vAlign w:val="center"/>
          </w:tcPr>
          <w:p w14:paraId="300636D2"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FFFF"/>
            <w:vAlign w:val="center"/>
          </w:tcPr>
          <w:p w14:paraId="7971D659"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1F392027"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nil"/>
              <w:left w:val="nil"/>
              <w:bottom w:val="single" w:sz="4" w:space="0" w:color="auto"/>
              <w:right w:val="single" w:sz="4" w:space="0" w:color="auto"/>
            </w:tcBorders>
            <w:shd w:val="clear" w:color="auto" w:fill="FFFFFF"/>
          </w:tcPr>
          <w:p w14:paraId="6D93298B" w14:textId="1FAFAE71"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41ADAE3C" w14:textId="31C3F40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3F020DA3" w14:textId="45757541"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4CD1F7E3" w14:textId="462007BE"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2E1F98DB" w14:textId="55D5E8A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0D37D7CA" w14:textId="0A4B2656"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325E05C6" w14:textId="000A78A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nil"/>
              <w:left w:val="single" w:sz="4" w:space="0" w:color="auto"/>
              <w:bottom w:val="single" w:sz="4" w:space="0" w:color="auto"/>
              <w:right w:val="single" w:sz="4" w:space="0" w:color="auto"/>
            </w:tcBorders>
            <w:shd w:val="clear" w:color="auto" w:fill="FFFFFF"/>
            <w:vAlign w:val="center"/>
          </w:tcPr>
          <w:p w14:paraId="5C1048E8"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top w:val="nil"/>
              <w:left w:val="single" w:sz="4" w:space="0" w:color="auto"/>
              <w:bottom w:val="single" w:sz="4" w:space="0" w:color="auto"/>
              <w:right w:val="single" w:sz="4" w:space="0" w:color="auto"/>
            </w:tcBorders>
            <w:shd w:val="clear" w:color="auto" w:fill="FFFFFF"/>
            <w:vAlign w:val="center"/>
          </w:tcPr>
          <w:p w14:paraId="77C9CD29"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60491213" w14:textId="77777777" w:rsidTr="00542E94">
        <w:trPr>
          <w:gridAfter w:val="1"/>
          <w:wAfter w:w="34" w:type="dxa"/>
          <w:trHeight w:val="363"/>
        </w:trPr>
        <w:tc>
          <w:tcPr>
            <w:tcW w:w="1180" w:type="dxa"/>
            <w:vMerge/>
            <w:tcBorders>
              <w:top w:val="nil"/>
              <w:left w:val="single" w:sz="4" w:space="0" w:color="auto"/>
              <w:bottom w:val="single" w:sz="4" w:space="0" w:color="auto"/>
              <w:right w:val="single" w:sz="4" w:space="0" w:color="auto"/>
            </w:tcBorders>
            <w:shd w:val="clear" w:color="auto" w:fill="FFFFFF"/>
            <w:vAlign w:val="center"/>
          </w:tcPr>
          <w:p w14:paraId="4481DFF0"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top w:val="nil"/>
              <w:left w:val="single" w:sz="4" w:space="0" w:color="auto"/>
              <w:bottom w:val="single" w:sz="4" w:space="0" w:color="000000"/>
              <w:right w:val="single" w:sz="4" w:space="0" w:color="auto"/>
            </w:tcBorders>
            <w:shd w:val="clear" w:color="auto" w:fill="FFFFFF"/>
            <w:vAlign w:val="center"/>
          </w:tcPr>
          <w:p w14:paraId="4578C544"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FFFF"/>
            <w:vAlign w:val="center"/>
          </w:tcPr>
          <w:p w14:paraId="45349BB1"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0E45B4EA"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nil"/>
              <w:bottom w:val="single" w:sz="4" w:space="0" w:color="auto"/>
              <w:right w:val="single" w:sz="4" w:space="0" w:color="auto"/>
            </w:tcBorders>
            <w:shd w:val="clear" w:color="auto" w:fill="FFFFFF"/>
          </w:tcPr>
          <w:p w14:paraId="233A1FCB" w14:textId="2CC3561E"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07E27DB9" w14:textId="5CCB8042"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16FDE6EB" w14:textId="060456C5"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25908E81" w14:textId="6F81818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35B7A921" w14:textId="56532090"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61E02EA7" w14:textId="4E150C5A"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706AAA6F" w14:textId="1887C2F2"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nil"/>
              <w:left w:val="single" w:sz="4" w:space="0" w:color="auto"/>
              <w:bottom w:val="single" w:sz="4" w:space="0" w:color="auto"/>
              <w:right w:val="single" w:sz="4" w:space="0" w:color="auto"/>
            </w:tcBorders>
            <w:shd w:val="clear" w:color="auto" w:fill="FFFFFF"/>
            <w:vAlign w:val="center"/>
          </w:tcPr>
          <w:p w14:paraId="4719687F"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top w:val="nil"/>
              <w:left w:val="single" w:sz="4" w:space="0" w:color="auto"/>
              <w:bottom w:val="single" w:sz="4" w:space="0" w:color="auto"/>
              <w:right w:val="single" w:sz="4" w:space="0" w:color="auto"/>
            </w:tcBorders>
            <w:shd w:val="clear" w:color="auto" w:fill="FFFFFF"/>
            <w:vAlign w:val="center"/>
          </w:tcPr>
          <w:p w14:paraId="34CAB9DD"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CD32E3" w:rsidRPr="00C04E3E" w14:paraId="76405F59" w14:textId="77777777" w:rsidTr="00542E94">
        <w:trPr>
          <w:gridAfter w:val="1"/>
          <w:wAfter w:w="34" w:type="dxa"/>
          <w:trHeight w:val="469"/>
        </w:trPr>
        <w:tc>
          <w:tcPr>
            <w:tcW w:w="1180" w:type="dxa"/>
            <w:vMerge/>
            <w:tcBorders>
              <w:top w:val="nil"/>
              <w:left w:val="single" w:sz="4" w:space="0" w:color="auto"/>
              <w:bottom w:val="single" w:sz="4" w:space="0" w:color="auto"/>
              <w:right w:val="single" w:sz="4" w:space="0" w:color="auto"/>
            </w:tcBorders>
            <w:shd w:val="clear" w:color="auto" w:fill="FFFFFF"/>
            <w:vAlign w:val="center"/>
          </w:tcPr>
          <w:p w14:paraId="6E4744FB"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939" w:type="dxa"/>
            <w:vMerge/>
            <w:tcBorders>
              <w:top w:val="nil"/>
              <w:left w:val="single" w:sz="4" w:space="0" w:color="auto"/>
              <w:bottom w:val="single" w:sz="4" w:space="0" w:color="auto"/>
              <w:right w:val="single" w:sz="4" w:space="0" w:color="auto"/>
            </w:tcBorders>
            <w:shd w:val="clear" w:color="auto" w:fill="FFFFFF"/>
            <w:vAlign w:val="center"/>
          </w:tcPr>
          <w:p w14:paraId="3F2E4878"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FFFF"/>
            <w:vAlign w:val="center"/>
          </w:tcPr>
          <w:p w14:paraId="6D9F0406"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086A519E" w14:textId="77777777" w:rsidR="00CD32E3" w:rsidRPr="00C04E3E" w:rsidRDefault="00CD32E3" w:rsidP="00CD32E3">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nil"/>
              <w:bottom w:val="single" w:sz="4" w:space="0" w:color="auto"/>
              <w:right w:val="single" w:sz="4" w:space="0" w:color="auto"/>
            </w:tcBorders>
            <w:shd w:val="clear" w:color="auto" w:fill="FFFFFF"/>
          </w:tcPr>
          <w:p w14:paraId="71C9E28D" w14:textId="2B4E871F"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6905385A" w14:textId="7EA2757E"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084FBBBA" w14:textId="39825CAF"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75E178AD" w14:textId="592A6D6E"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65DF8832" w14:textId="4BB4F638"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4B78D00A" w14:textId="78569357"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74D1DC5B" w14:textId="2C5F5802" w:rsidR="00CD32E3" w:rsidRPr="00C04E3E" w:rsidRDefault="00CD32E3" w:rsidP="00CD32E3">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nil"/>
              <w:left w:val="single" w:sz="4" w:space="0" w:color="auto"/>
              <w:bottom w:val="single" w:sz="4" w:space="0" w:color="auto"/>
              <w:right w:val="single" w:sz="4" w:space="0" w:color="auto"/>
            </w:tcBorders>
            <w:shd w:val="clear" w:color="auto" w:fill="FFFFFF"/>
            <w:vAlign w:val="center"/>
          </w:tcPr>
          <w:p w14:paraId="31FF8F43" w14:textId="77777777" w:rsidR="00CD32E3" w:rsidRPr="00C04E3E" w:rsidRDefault="00CD32E3" w:rsidP="00CD32E3">
            <w:pPr>
              <w:spacing w:after="0" w:line="240" w:lineRule="auto"/>
              <w:rPr>
                <w:rFonts w:ascii="Times New Roman" w:eastAsia="Times New Roman" w:hAnsi="Times New Roman"/>
                <w:sz w:val="24"/>
                <w:szCs w:val="24"/>
                <w:lang w:eastAsia="ru-RU"/>
              </w:rPr>
            </w:pPr>
          </w:p>
        </w:tc>
        <w:tc>
          <w:tcPr>
            <w:tcW w:w="1242" w:type="dxa"/>
            <w:vMerge/>
            <w:tcBorders>
              <w:top w:val="nil"/>
              <w:left w:val="single" w:sz="4" w:space="0" w:color="auto"/>
              <w:bottom w:val="single" w:sz="4" w:space="0" w:color="auto"/>
              <w:right w:val="single" w:sz="4" w:space="0" w:color="auto"/>
            </w:tcBorders>
            <w:shd w:val="clear" w:color="auto" w:fill="FFFFFF"/>
            <w:vAlign w:val="center"/>
          </w:tcPr>
          <w:p w14:paraId="3427CF16" w14:textId="77777777" w:rsidR="00CD32E3" w:rsidRPr="00C04E3E" w:rsidRDefault="00CD32E3" w:rsidP="00CD32E3">
            <w:pPr>
              <w:spacing w:after="0" w:line="240" w:lineRule="auto"/>
              <w:rPr>
                <w:rFonts w:ascii="Times New Roman" w:eastAsia="Times New Roman" w:hAnsi="Times New Roman"/>
                <w:sz w:val="24"/>
                <w:szCs w:val="24"/>
                <w:lang w:eastAsia="ru-RU"/>
              </w:rPr>
            </w:pPr>
          </w:p>
        </w:tc>
      </w:tr>
      <w:tr w:rsidR="00592495" w:rsidRPr="00C04E3E" w14:paraId="37FE7CE5" w14:textId="77777777" w:rsidTr="00F3305D">
        <w:trPr>
          <w:gridAfter w:val="1"/>
          <w:wAfter w:w="34" w:type="dxa"/>
          <w:trHeight w:val="149"/>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1E96C9CD"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1.4.</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19C889AD"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Мероприятия по</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проведению капитального ремонта в</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муниципальных дошкольных образовательных организациях в</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Московской области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3D568146"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3AAA2296"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nil"/>
              <w:left w:val="nil"/>
              <w:bottom w:val="single" w:sz="4" w:space="0" w:color="auto"/>
              <w:right w:val="single" w:sz="4" w:space="0" w:color="auto"/>
            </w:tcBorders>
            <w:shd w:val="clear" w:color="auto" w:fill="FFFFFF"/>
          </w:tcPr>
          <w:p w14:paraId="2BFDAB43" w14:textId="60C011AD"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3D9FE9DB" w14:textId="43730897"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3ADB3918" w14:textId="2F1D7487"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072A32F3" w14:textId="180C398F"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78F156F6" w14:textId="2808E69C"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5DA20E88" w14:textId="7883C955"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2D14584A" w14:textId="72CFB9D6"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008BE368" w14:textId="21F3DD61" w:rsidR="00592495" w:rsidRPr="00C04E3E" w:rsidRDefault="00592495" w:rsidP="00592495">
            <w:pPr>
              <w:spacing w:after="0" w:line="240" w:lineRule="auto"/>
              <w:rPr>
                <w:rFonts w:ascii="Times New Roman" w:eastAsia="Times New Roman" w:hAnsi="Times New Roman"/>
                <w:sz w:val="24"/>
                <w:szCs w:val="24"/>
                <w:lang w:eastAsia="ru-RU"/>
              </w:rPr>
            </w:pPr>
            <w:r w:rsidRPr="00D46E74">
              <w:rPr>
                <w:rFonts w:cs="Calibri"/>
                <w:sz w:val="20"/>
                <w:szCs w:val="20"/>
              </w:rPr>
              <w:t xml:space="preserve">Управление образованием администрации городского округа Истра, </w:t>
            </w:r>
            <w:r w:rsidRPr="00D46E74">
              <w:rPr>
                <w:rFonts w:cs="Calibri"/>
                <w:sz w:val="20"/>
                <w:szCs w:val="20"/>
              </w:rPr>
              <w:br/>
              <w:t xml:space="preserve">Дошкольные образовательные учреждения, </w:t>
            </w:r>
            <w:r w:rsidRPr="00D46E74">
              <w:rPr>
                <w:rFonts w:cs="Calibri"/>
                <w:sz w:val="20"/>
                <w:szCs w:val="20"/>
              </w:rPr>
              <w:br/>
              <w:t>МУ "ЦБ"</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tcPr>
          <w:p w14:paraId="119FBC10" w14:textId="16489BA1" w:rsidR="00592495" w:rsidRPr="00C04E3E" w:rsidRDefault="00592495" w:rsidP="00592495">
            <w:pPr>
              <w:spacing w:after="0" w:line="240" w:lineRule="auto"/>
              <w:rPr>
                <w:rFonts w:ascii="Times New Roman" w:eastAsia="Times New Roman" w:hAnsi="Times New Roman"/>
                <w:sz w:val="24"/>
                <w:szCs w:val="24"/>
                <w:lang w:eastAsia="ru-RU"/>
              </w:rPr>
            </w:pPr>
            <w:r w:rsidRPr="00D46E74">
              <w:rPr>
                <w:rFonts w:cs="Calibri"/>
                <w:sz w:val="20"/>
                <w:szCs w:val="20"/>
              </w:rPr>
              <w:t>Обеспечение государственных гарантий реализации прав граждан на получение общедоступного и бесплатного дошкольного образования</w:t>
            </w:r>
          </w:p>
        </w:tc>
      </w:tr>
      <w:tr w:rsidR="00592495" w:rsidRPr="00C04E3E" w14:paraId="27B2A722" w14:textId="77777777" w:rsidTr="00F3305D">
        <w:trPr>
          <w:gridAfter w:val="1"/>
          <w:wAfter w:w="34" w:type="dxa"/>
          <w:trHeight w:val="695"/>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90A1C52"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3ED3DB8"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F65A412"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0954136B"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nil"/>
              <w:bottom w:val="single" w:sz="4" w:space="0" w:color="auto"/>
              <w:right w:val="single" w:sz="4" w:space="0" w:color="auto"/>
            </w:tcBorders>
            <w:shd w:val="clear" w:color="auto" w:fill="FFFFFF"/>
          </w:tcPr>
          <w:p w14:paraId="7979B148" w14:textId="26193F9A"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4C9306F3" w14:textId="31A9D056"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3F7E726B" w14:textId="5AAA4177"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70F83A0D" w14:textId="509E6458"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7DD7F3FD" w14:textId="677C764F"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60B82712" w14:textId="2CD39595"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13BFC89D" w14:textId="4C1E49A6"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7FF82A"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6047E3"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1D5C6FE9" w14:textId="77777777" w:rsidTr="00F3305D">
        <w:trPr>
          <w:gridAfter w:val="1"/>
          <w:wAfter w:w="34" w:type="dxa"/>
          <w:trHeight w:val="756"/>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BC28AC3"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1521249"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494643F"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4BD683AD"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nil"/>
              <w:left w:val="nil"/>
              <w:bottom w:val="single" w:sz="4" w:space="0" w:color="auto"/>
              <w:right w:val="single" w:sz="4" w:space="0" w:color="auto"/>
            </w:tcBorders>
            <w:shd w:val="clear" w:color="auto" w:fill="FFFFFF"/>
          </w:tcPr>
          <w:p w14:paraId="7F8665ED" w14:textId="40FC3AF3"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62012C62" w14:textId="276E475B"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62108C08" w14:textId="4CB4480C"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2FD90658" w14:textId="3B3CD3F8"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33D525FA" w14:textId="279CA23E"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131EB0A7" w14:textId="3F08F380"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1B6BBF6D" w14:textId="55723A35"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9B7A63"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B2EDDF"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37432527" w14:textId="77777777" w:rsidTr="00F3305D">
        <w:trPr>
          <w:gridAfter w:val="1"/>
          <w:wAfter w:w="34" w:type="dxa"/>
          <w:trHeight w:val="199"/>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E3E06B2"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C93DEB0"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FD2E1E0"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18302359"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nil"/>
              <w:bottom w:val="single" w:sz="4" w:space="0" w:color="auto"/>
              <w:right w:val="single" w:sz="4" w:space="0" w:color="auto"/>
            </w:tcBorders>
            <w:shd w:val="clear" w:color="auto" w:fill="FFFFFF"/>
          </w:tcPr>
          <w:p w14:paraId="09C8C010" w14:textId="1A2FF2C0"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757CD829" w14:textId="3C806E04"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517D9F7E" w14:textId="2609671F"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5B5C95B0" w14:textId="51C5D7AB"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09E776E1" w14:textId="2DEF98EF"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0FC84579" w14:textId="5BCACC2F"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111DDB1F" w14:textId="0E080C3B"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6BF586"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B6F789"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721F09BB" w14:textId="77777777" w:rsidTr="00F3305D">
        <w:trPr>
          <w:gridAfter w:val="1"/>
          <w:wAfter w:w="34" w:type="dxa"/>
          <w:trHeight w:val="303"/>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5F50F9A"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56456E5"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56661C3"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33C15620"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nil"/>
              <w:bottom w:val="single" w:sz="4" w:space="0" w:color="auto"/>
              <w:right w:val="single" w:sz="4" w:space="0" w:color="auto"/>
            </w:tcBorders>
            <w:shd w:val="clear" w:color="auto" w:fill="FFFFFF"/>
          </w:tcPr>
          <w:p w14:paraId="1B11CCC3" w14:textId="65C9EF26"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67" w:type="dxa"/>
            <w:tcBorders>
              <w:top w:val="nil"/>
              <w:left w:val="nil"/>
              <w:bottom w:val="single" w:sz="4" w:space="0" w:color="auto"/>
              <w:right w:val="single" w:sz="4" w:space="0" w:color="auto"/>
            </w:tcBorders>
            <w:shd w:val="clear" w:color="auto" w:fill="FFFFFF"/>
          </w:tcPr>
          <w:p w14:paraId="14E92517" w14:textId="0EE87C18"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4F40AB70" w14:textId="07ED5ECB"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276" w:type="dxa"/>
            <w:tcBorders>
              <w:top w:val="nil"/>
              <w:left w:val="nil"/>
              <w:bottom w:val="single" w:sz="4" w:space="0" w:color="auto"/>
              <w:right w:val="single" w:sz="4" w:space="0" w:color="auto"/>
            </w:tcBorders>
            <w:shd w:val="clear" w:color="auto" w:fill="FFFFFF"/>
          </w:tcPr>
          <w:p w14:paraId="7EFDB77C" w14:textId="385A3C75"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tcBorders>
              <w:top w:val="nil"/>
              <w:left w:val="nil"/>
              <w:bottom w:val="single" w:sz="4" w:space="0" w:color="auto"/>
              <w:right w:val="single" w:sz="4" w:space="0" w:color="auto"/>
            </w:tcBorders>
            <w:shd w:val="clear" w:color="auto" w:fill="FFFFFF"/>
          </w:tcPr>
          <w:p w14:paraId="6674FB0B" w14:textId="78CE1C82"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30CFBD86" w14:textId="1628966C"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992" w:type="dxa"/>
            <w:tcBorders>
              <w:top w:val="nil"/>
              <w:left w:val="nil"/>
              <w:bottom w:val="single" w:sz="4" w:space="0" w:color="auto"/>
              <w:right w:val="single" w:sz="4" w:space="0" w:color="auto"/>
            </w:tcBorders>
            <w:shd w:val="clear" w:color="auto" w:fill="FFFFFF"/>
          </w:tcPr>
          <w:p w14:paraId="2CA68011" w14:textId="2E1F75FE" w:rsidR="00592495" w:rsidRPr="00C04E3E" w:rsidRDefault="00592495" w:rsidP="00592495">
            <w:pPr>
              <w:spacing w:after="0" w:line="240" w:lineRule="auto"/>
              <w:jc w:val="center"/>
              <w:rPr>
                <w:rFonts w:ascii="Times New Roman" w:eastAsia="Times New Roman" w:hAnsi="Times New Roman"/>
                <w:sz w:val="24"/>
                <w:szCs w:val="24"/>
                <w:lang w:eastAsia="ru-RU"/>
              </w:rPr>
            </w:pPr>
            <w:r w:rsidRPr="00204D34">
              <w:t>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8BE379"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A23D86"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76B4C42A" w14:textId="77777777" w:rsidTr="00F3305D">
        <w:trPr>
          <w:gridAfter w:val="1"/>
          <w:wAfter w:w="34" w:type="dxa"/>
          <w:trHeight w:val="144"/>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2BC532C9"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473A1991"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Основное мероприятие 02. Финансовое обеспечение реализации прав граждан на</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получение общедоступного и</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бесплатного дошкольного образования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1AF3B3A2"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23F0D2B"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7E8F0C2"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1691083,0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5E68F68D"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7781546,36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BC76246"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1560665,9</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B121C94"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1595464,36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0DF2B0F"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1473524,2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C83E1B9"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812316,7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A77590A"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812316,7</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3F9F9E83" w14:textId="138D2D7E" w:rsidR="00592495" w:rsidRPr="00C04E3E" w:rsidRDefault="00592495" w:rsidP="00592495">
            <w:pPr>
              <w:spacing w:after="0" w:line="240" w:lineRule="auto"/>
              <w:rPr>
                <w:rFonts w:ascii="Times New Roman" w:eastAsia="Times New Roman" w:hAnsi="Times New Roman"/>
                <w:sz w:val="24"/>
                <w:szCs w:val="24"/>
                <w:lang w:eastAsia="ru-RU"/>
              </w:rPr>
            </w:pPr>
            <w:r w:rsidRPr="00D46E74">
              <w:rPr>
                <w:rFonts w:cs="Calibri"/>
                <w:sz w:val="20"/>
                <w:szCs w:val="20"/>
              </w:rPr>
              <w:t xml:space="preserve">Управление образованием администрации городского округа Истра, </w:t>
            </w:r>
            <w:r w:rsidRPr="00D46E74">
              <w:rPr>
                <w:rFonts w:cs="Calibri"/>
                <w:sz w:val="20"/>
                <w:szCs w:val="20"/>
              </w:rPr>
              <w:br/>
              <w:t xml:space="preserve">Дошкольные образовательные учреждения, </w:t>
            </w:r>
            <w:r w:rsidRPr="00D46E74">
              <w:rPr>
                <w:rFonts w:cs="Calibri"/>
                <w:sz w:val="20"/>
                <w:szCs w:val="20"/>
              </w:rPr>
              <w:br/>
              <w:t>МУ "ЦБ"</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tcPr>
          <w:p w14:paraId="6990E52C" w14:textId="4D5A17F0" w:rsidR="00592495" w:rsidRPr="00C04E3E" w:rsidRDefault="00592495" w:rsidP="00592495">
            <w:pPr>
              <w:spacing w:after="0" w:line="240" w:lineRule="auto"/>
              <w:rPr>
                <w:rFonts w:ascii="Times New Roman" w:eastAsia="Times New Roman" w:hAnsi="Times New Roman"/>
                <w:sz w:val="24"/>
                <w:szCs w:val="24"/>
                <w:lang w:eastAsia="ru-RU"/>
              </w:rPr>
            </w:pPr>
            <w:r w:rsidRPr="00D46E74">
              <w:rPr>
                <w:rFonts w:cs="Calibri"/>
                <w:sz w:val="20"/>
                <w:szCs w:val="20"/>
              </w:rPr>
              <w:t>Обеспечение государственных гарантий реализации прав граждан на получение общедоступного и бесплатного дошкольного образования</w:t>
            </w:r>
          </w:p>
        </w:tc>
      </w:tr>
      <w:tr w:rsidR="00592495" w:rsidRPr="00C04E3E" w14:paraId="5965B07F" w14:textId="77777777" w:rsidTr="00F3305D">
        <w:trPr>
          <w:gridAfter w:val="1"/>
          <w:wAfter w:w="34" w:type="dxa"/>
          <w:trHeight w:val="494"/>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0FD670C7"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30B13CF7"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1A7C8BD3"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70CEB0E"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5A243EB"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909732,0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3D143AF4"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2703342,0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C267F67"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883878,0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BF2674F"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909732,0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D723A30"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909732,0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22EF9E9"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F363B82"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95B839"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C96648"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41A30956" w14:textId="77777777" w:rsidTr="00F3305D">
        <w:trPr>
          <w:gridAfter w:val="1"/>
          <w:wAfter w:w="34" w:type="dxa"/>
          <w:trHeight w:val="626"/>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2D30D7E6"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45D74B46"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6F6FA986"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9C76581"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18DC806"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645407,2</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173F76EF"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4412652,16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C25FC0"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540844,10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3E03A0A"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553330,26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C1F840C"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431390,1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019A836"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679914,6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356F004"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679914,6</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429F79"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ECAC83"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6B157968" w14:textId="77777777" w:rsidTr="00F3305D">
        <w:trPr>
          <w:gridAfter w:val="1"/>
          <w:wAfter w:w="34" w:type="dxa"/>
          <w:trHeight w:val="424"/>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26AA09E0"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6449A3D9"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781FB4FD"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36F4318"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E6DF339"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135943,8</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2B187CCB"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665552,2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5783C3B"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135943,8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0AB7E05"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132402,1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E0E76CF"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132402,1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BF0B9BD"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132402,1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D128000" w14:textId="77777777" w:rsidR="00592495" w:rsidRPr="00361EEC" w:rsidRDefault="00592495" w:rsidP="00592495">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132402,1</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C528B0"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B6B39E"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3DAAC56B" w14:textId="77777777" w:rsidTr="00F3305D">
        <w:trPr>
          <w:gridAfter w:val="1"/>
          <w:wAfter w:w="34" w:type="dxa"/>
          <w:trHeight w:val="422"/>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1DF6FC9"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3D0462A"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820926C"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49E18EB"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02EC77C"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7DA7D143"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A13E2CA"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7F02524"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2CDB40A"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880B4EF"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CA9EB60"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B77E58"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76BFD9"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1E60B3C5" w14:textId="77777777" w:rsidTr="00F3305D">
        <w:trPr>
          <w:gridAfter w:val="1"/>
          <w:wAfter w:w="34" w:type="dxa"/>
          <w:trHeight w:val="182"/>
        </w:trPr>
        <w:tc>
          <w:tcPr>
            <w:tcW w:w="1180" w:type="dxa"/>
            <w:vMerge w:val="restart"/>
            <w:tcBorders>
              <w:top w:val="single" w:sz="4" w:space="0" w:color="auto"/>
              <w:left w:val="single" w:sz="4" w:space="0" w:color="auto"/>
              <w:right w:val="single" w:sz="4" w:space="0" w:color="auto"/>
            </w:tcBorders>
            <w:shd w:val="clear" w:color="auto" w:fill="FFFFFF"/>
          </w:tcPr>
          <w:p w14:paraId="5B646EB0"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2.1</w:t>
            </w:r>
          </w:p>
        </w:tc>
        <w:tc>
          <w:tcPr>
            <w:tcW w:w="1939" w:type="dxa"/>
            <w:vMerge w:val="restart"/>
            <w:tcBorders>
              <w:top w:val="single" w:sz="4" w:space="0" w:color="auto"/>
              <w:left w:val="single" w:sz="4" w:space="0" w:color="auto"/>
              <w:right w:val="single" w:sz="4" w:space="0" w:color="auto"/>
            </w:tcBorders>
            <w:shd w:val="clear" w:color="auto" w:fill="FFFFFF"/>
          </w:tcPr>
          <w:p w14:paraId="36F74774"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1134" w:type="dxa"/>
            <w:vMerge w:val="restart"/>
            <w:tcBorders>
              <w:top w:val="single" w:sz="4" w:space="0" w:color="auto"/>
              <w:left w:val="single" w:sz="4" w:space="0" w:color="auto"/>
              <w:right w:val="single" w:sz="4" w:space="0" w:color="auto"/>
            </w:tcBorders>
            <w:shd w:val="clear" w:color="auto" w:fill="FFFFFF"/>
          </w:tcPr>
          <w:p w14:paraId="477D0E19"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392B092"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D8CA28F" w14:textId="755AF412"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274539C4" w14:textId="3D524ECD"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5C5EAAC" w14:textId="19A5D67B"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4C8937D" w14:textId="0A21F584"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DCEF56F" w14:textId="53D491B5"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7AA60B0" w14:textId="1CE6B4E8"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E4C3713" w14:textId="59B6EE30"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0CE9A667" w14:textId="788C33B7" w:rsidR="00592495" w:rsidRPr="00C04E3E" w:rsidRDefault="00592495" w:rsidP="00592495">
            <w:pPr>
              <w:spacing w:after="0" w:line="240" w:lineRule="auto"/>
              <w:rPr>
                <w:rFonts w:ascii="Times New Roman" w:eastAsia="Times New Roman" w:hAnsi="Times New Roman"/>
                <w:sz w:val="24"/>
                <w:szCs w:val="24"/>
                <w:lang w:eastAsia="ru-RU"/>
              </w:rPr>
            </w:pPr>
            <w:r w:rsidRPr="00D46E74">
              <w:rPr>
                <w:rFonts w:cs="Calibri"/>
                <w:sz w:val="20"/>
                <w:szCs w:val="20"/>
              </w:rPr>
              <w:t xml:space="preserve">Управление образованием администрации городского округа Истра, </w:t>
            </w:r>
            <w:r w:rsidRPr="00D46E74">
              <w:rPr>
                <w:rFonts w:cs="Calibri"/>
                <w:sz w:val="20"/>
                <w:szCs w:val="20"/>
              </w:rPr>
              <w:br/>
              <w:t xml:space="preserve">Дошкольные образовательные учреждения, </w:t>
            </w:r>
            <w:r w:rsidRPr="00D46E74">
              <w:rPr>
                <w:rFonts w:cs="Calibri"/>
                <w:sz w:val="20"/>
                <w:szCs w:val="20"/>
              </w:rPr>
              <w:br/>
              <w:t>МУ "ЦБ"</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tcPr>
          <w:p w14:paraId="7AA1705E" w14:textId="2E781C0B" w:rsidR="00592495" w:rsidRPr="00F27476" w:rsidRDefault="00F27476" w:rsidP="00592495">
            <w:pPr>
              <w:spacing w:after="0" w:line="240" w:lineRule="auto"/>
              <w:rPr>
                <w:rFonts w:ascii="Times New Roman" w:eastAsia="Times New Roman" w:hAnsi="Times New Roman"/>
                <w:lang w:eastAsia="ru-RU"/>
              </w:rPr>
            </w:pPr>
            <w:r w:rsidRPr="00F27476">
              <w:rPr>
                <w:rFonts w:ascii="Times New Roman" w:eastAsia="Times New Roman" w:hAnsi="Times New Roman"/>
                <w:lang w:eastAsia="ru-RU"/>
              </w:rPr>
              <w:t xml:space="preserve">Ремонт учреждений </w:t>
            </w:r>
            <w:proofErr w:type="gramStart"/>
            <w:r w:rsidRPr="00F27476">
              <w:rPr>
                <w:rFonts w:ascii="Times New Roman" w:eastAsia="Times New Roman" w:hAnsi="Times New Roman"/>
                <w:lang w:eastAsia="ru-RU"/>
              </w:rPr>
              <w:t>в  учреждениях</w:t>
            </w:r>
            <w:proofErr w:type="gramEnd"/>
            <w:r w:rsidRPr="00F27476">
              <w:rPr>
                <w:rFonts w:ascii="Times New Roman" w:eastAsia="Times New Roman" w:hAnsi="Times New Roman"/>
                <w:lang w:eastAsia="ru-RU"/>
              </w:rPr>
              <w:t xml:space="preserve"> дошкольного образования</w:t>
            </w:r>
          </w:p>
        </w:tc>
      </w:tr>
      <w:tr w:rsidR="00592495" w:rsidRPr="00C04E3E" w14:paraId="68A1EE1A" w14:textId="77777777" w:rsidTr="00F3305D">
        <w:trPr>
          <w:gridAfter w:val="1"/>
          <w:wAfter w:w="34" w:type="dxa"/>
          <w:trHeight w:val="182"/>
        </w:trPr>
        <w:tc>
          <w:tcPr>
            <w:tcW w:w="1180" w:type="dxa"/>
            <w:vMerge/>
            <w:tcBorders>
              <w:left w:val="single" w:sz="4" w:space="0" w:color="auto"/>
              <w:right w:val="single" w:sz="4" w:space="0" w:color="auto"/>
            </w:tcBorders>
            <w:shd w:val="clear" w:color="auto" w:fill="FFFFFF"/>
          </w:tcPr>
          <w:p w14:paraId="7EDD5C83"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tcPr>
          <w:p w14:paraId="0D330687"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tcPr>
          <w:p w14:paraId="798E231C"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CE5E09B"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9E688D3" w14:textId="59DC9355"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1C1C03C9" w14:textId="7E0D134B"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9C9F6AE" w14:textId="56AA2845"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409680C" w14:textId="58D7BB01"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7E97180" w14:textId="672DEA54"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1B3E683" w14:textId="678397F7"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D9EED1C" w14:textId="3E69DDCF"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FB0385"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C2CF92"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53615A67" w14:textId="77777777" w:rsidTr="00F3305D">
        <w:trPr>
          <w:gridAfter w:val="1"/>
          <w:wAfter w:w="34" w:type="dxa"/>
          <w:trHeight w:val="182"/>
        </w:trPr>
        <w:tc>
          <w:tcPr>
            <w:tcW w:w="1180" w:type="dxa"/>
            <w:vMerge/>
            <w:tcBorders>
              <w:left w:val="single" w:sz="4" w:space="0" w:color="auto"/>
              <w:right w:val="single" w:sz="4" w:space="0" w:color="auto"/>
            </w:tcBorders>
            <w:shd w:val="clear" w:color="auto" w:fill="FFFFFF"/>
          </w:tcPr>
          <w:p w14:paraId="27384206"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tcPr>
          <w:p w14:paraId="3449AD35"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tcPr>
          <w:p w14:paraId="0986999B"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BBF9080"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F173306" w14:textId="7E6F2A6F"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480D53AE" w14:textId="09BBD52B"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25026A2" w14:textId="05ED9B61"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7E6E853" w14:textId="076E9A07"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06B78F8" w14:textId="3917C474"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60C7A25" w14:textId="5FD85BAC"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7B68BD3" w14:textId="0A41C4E8"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1EE1D7"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CAB3D2"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4C38A6D4" w14:textId="77777777" w:rsidTr="00F3305D">
        <w:trPr>
          <w:gridAfter w:val="1"/>
          <w:wAfter w:w="34" w:type="dxa"/>
          <w:trHeight w:val="182"/>
        </w:trPr>
        <w:tc>
          <w:tcPr>
            <w:tcW w:w="1180" w:type="dxa"/>
            <w:vMerge/>
            <w:tcBorders>
              <w:left w:val="single" w:sz="4" w:space="0" w:color="auto"/>
              <w:right w:val="single" w:sz="4" w:space="0" w:color="auto"/>
            </w:tcBorders>
            <w:shd w:val="clear" w:color="auto" w:fill="FFFFFF"/>
          </w:tcPr>
          <w:p w14:paraId="58D5F676"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tcPr>
          <w:p w14:paraId="235CECED"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tcPr>
          <w:p w14:paraId="3EFA14B1"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AF8A6EA"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02825F7" w14:textId="182BAF95"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2F454F18" w14:textId="5EFB9C8D"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0F827CF" w14:textId="75B1BA9D"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B1BECBE" w14:textId="3E5120BB"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95605E0" w14:textId="49617DF9"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42C157B" w14:textId="3C2AA3B5"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A40BE83" w14:textId="4AD71FF5"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D99596"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4C67D8"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592495" w:rsidRPr="00C04E3E" w14:paraId="0343E334" w14:textId="77777777" w:rsidTr="00F3305D">
        <w:trPr>
          <w:gridAfter w:val="1"/>
          <w:wAfter w:w="34" w:type="dxa"/>
          <w:trHeight w:val="182"/>
        </w:trPr>
        <w:tc>
          <w:tcPr>
            <w:tcW w:w="1180" w:type="dxa"/>
            <w:vMerge/>
            <w:tcBorders>
              <w:left w:val="single" w:sz="4" w:space="0" w:color="auto"/>
              <w:bottom w:val="single" w:sz="4" w:space="0" w:color="auto"/>
              <w:right w:val="single" w:sz="4" w:space="0" w:color="auto"/>
            </w:tcBorders>
            <w:shd w:val="clear" w:color="auto" w:fill="FFFFFF"/>
          </w:tcPr>
          <w:p w14:paraId="3464F94B"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939" w:type="dxa"/>
            <w:vMerge/>
            <w:tcBorders>
              <w:left w:val="single" w:sz="4" w:space="0" w:color="auto"/>
              <w:bottom w:val="single" w:sz="4" w:space="0" w:color="auto"/>
              <w:right w:val="single" w:sz="4" w:space="0" w:color="auto"/>
            </w:tcBorders>
            <w:shd w:val="clear" w:color="auto" w:fill="FFFFFF"/>
          </w:tcPr>
          <w:p w14:paraId="20BC89C4"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shd w:val="clear" w:color="auto" w:fill="FFFFFF"/>
          </w:tcPr>
          <w:p w14:paraId="7BFDDDAB" w14:textId="77777777" w:rsidR="00592495" w:rsidRPr="00C04E3E" w:rsidRDefault="00592495" w:rsidP="00592495">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52DF589" w14:textId="77777777" w:rsidR="00592495" w:rsidRPr="00C04E3E" w:rsidRDefault="00592495" w:rsidP="00592495">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F3171E4" w14:textId="39F1E59A"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06EB31F7" w14:textId="1002187E"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7E8870F" w14:textId="3B72618E"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E91F202" w14:textId="2E155EE0"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FFE3355" w14:textId="04E58C7F" w:rsidR="00592495" w:rsidRPr="00C04E3E" w:rsidRDefault="00592495" w:rsidP="00592495">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w:t>
            </w:r>
            <w:r>
              <w:rPr>
                <w:rFonts w:ascii="Times New Roman" w:eastAsia="Times New Roman" w:hAnsi="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604206B" w14:textId="754BA4CC"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75C68DC" w14:textId="71FE1CF1" w:rsidR="00592495" w:rsidRPr="00C04E3E" w:rsidRDefault="00592495" w:rsidP="005924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C04E3E">
              <w:rPr>
                <w:rFonts w:ascii="Times New Roman" w:eastAsia="Times New Roman" w:hAnsi="Times New Roman"/>
                <w:sz w:val="24"/>
                <w:szCs w:val="24"/>
                <w:lang w:eastAsia="ru-RU"/>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2F9E67" w14:textId="77777777" w:rsidR="00592495" w:rsidRPr="00C04E3E" w:rsidRDefault="00592495" w:rsidP="00592495">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DCD77F" w14:textId="77777777" w:rsidR="00592495" w:rsidRPr="00C04E3E" w:rsidRDefault="00592495" w:rsidP="00592495">
            <w:pPr>
              <w:spacing w:after="0" w:line="240" w:lineRule="auto"/>
              <w:rPr>
                <w:rFonts w:ascii="Times New Roman" w:eastAsia="Times New Roman" w:hAnsi="Times New Roman"/>
                <w:sz w:val="24"/>
                <w:szCs w:val="24"/>
                <w:lang w:eastAsia="ru-RU"/>
              </w:rPr>
            </w:pPr>
          </w:p>
        </w:tc>
      </w:tr>
      <w:tr w:rsidR="00F27476" w:rsidRPr="00C04E3E" w14:paraId="1A0DE445" w14:textId="77777777" w:rsidTr="00F3305D">
        <w:trPr>
          <w:trHeight w:val="182"/>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5E7000FB"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2.2</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09E274C8"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Финансовое обеспечение государственных гарантий реализации прав граждан на</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получение общедоступного и</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бесплатного дошкольного образования в</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муниципальных дошкольных образовательных организациях в</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Московской области, включая расходы на</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оплату труда, приобретение учебников и учебных пособий, средств обучения, игр, игрушек (за</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4FA6CDBC"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D2F7E29"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207D512"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995075,66 </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7185D5C6"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 4269080,46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666FCA6"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 1366798,1</w:t>
            </w:r>
            <w:r>
              <w:rPr>
                <w:rFonts w:ascii="Times New Roman" w:eastAsia="Times New Roman" w:hAnsi="Times New Roman"/>
                <w:sz w:val="20"/>
                <w:szCs w:val="20"/>
                <w:lang w:eastAsia="ru-RU"/>
              </w:rPr>
              <w:t>9</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7F73F8D"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 1394111,26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34DD67E"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 1272171,0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C2A8A8B"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 118000,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711F07B"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118000,0 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46436D6F" w14:textId="51F1E7BA" w:rsidR="00F27476" w:rsidRPr="00C04E3E" w:rsidRDefault="00F27476" w:rsidP="00F27476">
            <w:pPr>
              <w:spacing w:after="0" w:line="240" w:lineRule="auto"/>
              <w:rPr>
                <w:rFonts w:ascii="Times New Roman" w:eastAsia="Times New Roman" w:hAnsi="Times New Roman"/>
                <w:sz w:val="24"/>
                <w:szCs w:val="24"/>
                <w:lang w:eastAsia="ru-RU"/>
              </w:rPr>
            </w:pPr>
            <w:r w:rsidRPr="00D46E74">
              <w:rPr>
                <w:rFonts w:cs="Calibri"/>
                <w:sz w:val="20"/>
                <w:szCs w:val="20"/>
              </w:rPr>
              <w:t xml:space="preserve">Управление образованием администрации городского округа Истра, </w:t>
            </w:r>
            <w:r w:rsidRPr="00D46E74">
              <w:rPr>
                <w:rFonts w:cs="Calibri"/>
                <w:sz w:val="20"/>
                <w:szCs w:val="20"/>
              </w:rPr>
              <w:br/>
              <w:t xml:space="preserve">Дошкольные образовательные учреждения, </w:t>
            </w:r>
            <w:r w:rsidRPr="00D46E74">
              <w:rPr>
                <w:rFonts w:cs="Calibri"/>
                <w:sz w:val="20"/>
                <w:szCs w:val="20"/>
              </w:rPr>
              <w:br/>
              <w:t>МУ "ЦБ"</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3CA117E" w14:textId="4B6FA679" w:rsidR="00F27476" w:rsidRPr="00C04E3E" w:rsidRDefault="00F27476" w:rsidP="00F27476">
            <w:pPr>
              <w:spacing w:after="0" w:line="240" w:lineRule="auto"/>
              <w:rPr>
                <w:rFonts w:ascii="Times New Roman" w:eastAsia="Times New Roman" w:hAnsi="Times New Roman"/>
                <w:sz w:val="24"/>
                <w:szCs w:val="24"/>
                <w:lang w:eastAsia="ru-RU"/>
              </w:rPr>
            </w:pPr>
            <w:r w:rsidRPr="00D46E74">
              <w:rPr>
                <w:rFonts w:cs="Calibri"/>
                <w:sz w:val="20"/>
                <w:szCs w:val="20"/>
              </w:rPr>
              <w:t>Обеспечение государственных гарантий реализации прав граждан на получение общедоступного и бесплатного дошкольного образования</w:t>
            </w:r>
          </w:p>
        </w:tc>
      </w:tr>
      <w:tr w:rsidR="00F27476" w:rsidRPr="00C04E3E" w14:paraId="700EC69E" w14:textId="77777777" w:rsidTr="00F3305D">
        <w:trPr>
          <w:trHeight w:val="699"/>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21FAE83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31AB1B7C"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0C4A42E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7F5967A"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39A71C7"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840781,0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170BC69F"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2507516,0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9CF87BF"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825954,0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99776E3"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840781,0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2B8CDC2"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840781,0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6BA8FE0"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E2E5CB8"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A7B83D"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453DB3F"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6E991850" w14:textId="77777777" w:rsidTr="00F3305D">
        <w:trPr>
          <w:trHeight w:val="699"/>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01E6873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03DE57DF"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03DDC868"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E5DDF56"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24DE593"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154294,66</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216D0A9A"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1761564,46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F3C7362" w14:textId="3CA94D0D" w:rsidR="00F27476" w:rsidRPr="00361EEC" w:rsidRDefault="00F27476" w:rsidP="00F2747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D2374B4" w14:textId="45FDBD2B" w:rsidR="00F27476" w:rsidRPr="00361EEC" w:rsidRDefault="00F27476" w:rsidP="00F2747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4411234" w14:textId="324F0578" w:rsidR="00F27476" w:rsidRPr="00361EEC" w:rsidRDefault="00F27476" w:rsidP="00F2747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F64359F"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118000,0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26A01B6"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118000,0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D05AA3"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6F320FE8"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74F1F213" w14:textId="77777777" w:rsidTr="00F3305D">
        <w:trPr>
          <w:trHeight w:val="95"/>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0246979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693276A9"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4FFF266F"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A725688"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F6E4997"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250A09D0"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D272FE1"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36490DF"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4169574"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1703FD5"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A4DAD2A"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F8F57C"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69EE45A0"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5BD9C4A1" w14:textId="77777777" w:rsidTr="00F3305D">
        <w:trPr>
          <w:trHeight w:val="383"/>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0E0BE3D"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8EEDD09"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EA288ED"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C6BA532"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8AD3261"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 0</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14:paraId="47726417"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 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A76B0AF"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664D363"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 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50E3E13"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E70592F"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 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71A4AB2" w14:textId="77777777" w:rsidR="00F27476" w:rsidRPr="00361EEC" w:rsidRDefault="00F27476" w:rsidP="00F27476">
            <w:pPr>
              <w:spacing w:after="0" w:line="240" w:lineRule="auto"/>
              <w:jc w:val="center"/>
              <w:rPr>
                <w:rFonts w:ascii="Times New Roman" w:eastAsia="Times New Roman" w:hAnsi="Times New Roman"/>
                <w:sz w:val="20"/>
                <w:szCs w:val="20"/>
                <w:lang w:eastAsia="ru-RU"/>
              </w:rPr>
            </w:pPr>
            <w:r w:rsidRPr="00361EEC">
              <w:rPr>
                <w:rFonts w:ascii="Times New Roman" w:eastAsia="Times New Roman" w:hAnsi="Times New Roman"/>
                <w:sz w:val="20"/>
                <w:szCs w:val="20"/>
                <w:lang w:eastAsia="ru-RU"/>
              </w:rPr>
              <w:t>0 </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B07AC8"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6B634EFA"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1C6A181A" w14:textId="77777777" w:rsidTr="00F3305D">
        <w:trPr>
          <w:gridAfter w:val="1"/>
          <w:wAfter w:w="34" w:type="dxa"/>
          <w:trHeight w:val="95"/>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4C593F6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2.3</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16E280B4"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Финансовое обеспечение получения гражданами дошкольного образования в частных дошкольных образовательных организациях в</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Московской области, включая расходы на</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оплату труда, приобретение учебников и учебных пособий, средств обучения, игр, игрушек (за</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0A703FE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F50317A"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86BD6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7871,00</w:t>
            </w:r>
          </w:p>
        </w:tc>
        <w:tc>
          <w:tcPr>
            <w:tcW w:w="1167" w:type="dxa"/>
            <w:tcBorders>
              <w:top w:val="single" w:sz="4" w:space="0" w:color="auto"/>
              <w:left w:val="nil"/>
              <w:bottom w:val="single" w:sz="4" w:space="0" w:color="auto"/>
              <w:right w:val="single" w:sz="4" w:space="0" w:color="auto"/>
            </w:tcBorders>
            <w:shd w:val="clear" w:color="auto" w:fill="auto"/>
            <w:vAlign w:val="center"/>
          </w:tcPr>
          <w:p w14:paraId="561D1F70"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27177,00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364BF1A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6353,00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82E8C4"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9565,00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2B28712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7871,00</w:t>
            </w:r>
          </w:p>
        </w:tc>
        <w:tc>
          <w:tcPr>
            <w:tcW w:w="992" w:type="dxa"/>
            <w:tcBorders>
              <w:top w:val="single" w:sz="4" w:space="0" w:color="auto"/>
              <w:left w:val="nil"/>
              <w:bottom w:val="single" w:sz="4" w:space="0" w:color="auto"/>
              <w:right w:val="single" w:sz="4" w:space="0" w:color="auto"/>
            </w:tcBorders>
            <w:shd w:val="clear" w:color="auto" w:fill="auto"/>
            <w:vAlign w:val="center"/>
          </w:tcPr>
          <w:p w14:paraId="4989F01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1694,00</w:t>
            </w:r>
          </w:p>
        </w:tc>
        <w:tc>
          <w:tcPr>
            <w:tcW w:w="992" w:type="dxa"/>
            <w:tcBorders>
              <w:top w:val="single" w:sz="4" w:space="0" w:color="auto"/>
              <w:left w:val="nil"/>
              <w:bottom w:val="single" w:sz="4" w:space="0" w:color="auto"/>
              <w:right w:val="single" w:sz="4" w:space="0" w:color="auto"/>
            </w:tcBorders>
            <w:shd w:val="clear" w:color="auto" w:fill="auto"/>
            <w:vAlign w:val="center"/>
          </w:tcPr>
          <w:p w14:paraId="4BCC4CB1"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1694,00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77A6EDD3" w14:textId="07F0C785" w:rsidR="00F27476" w:rsidRPr="00F27476" w:rsidRDefault="00F27476" w:rsidP="00F27476">
            <w:pPr>
              <w:rPr>
                <w:rFonts w:ascii="Times New Roman" w:hAnsi="Times New Roman"/>
              </w:rPr>
            </w:pPr>
            <w:r w:rsidRPr="00D46E74">
              <w:rPr>
                <w:rFonts w:cs="Calibri"/>
                <w:sz w:val="20"/>
                <w:szCs w:val="20"/>
              </w:rPr>
              <w:t xml:space="preserve">Управление образованием администрации городского округа Истра, </w:t>
            </w:r>
            <w:r w:rsidRPr="00D46E74">
              <w:rPr>
                <w:rFonts w:cs="Calibri"/>
                <w:sz w:val="20"/>
                <w:szCs w:val="20"/>
              </w:rPr>
              <w:br/>
              <w:t xml:space="preserve">Дошкольные образовательные учреждения, </w:t>
            </w:r>
            <w:r w:rsidRPr="00D46E74">
              <w:rPr>
                <w:rFonts w:cs="Calibri"/>
                <w:sz w:val="20"/>
                <w:szCs w:val="20"/>
              </w:rPr>
              <w:br/>
              <w:t>МУ "ЦБ"</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tcPr>
          <w:p w14:paraId="59FEBB73" w14:textId="46FCACBE" w:rsidR="00F27476" w:rsidRPr="00C04E3E" w:rsidRDefault="00F27476" w:rsidP="00F27476">
            <w:pPr>
              <w:spacing w:after="0" w:line="240" w:lineRule="auto"/>
              <w:jc w:val="center"/>
              <w:rPr>
                <w:rFonts w:ascii="Times New Roman" w:eastAsia="Times New Roman" w:hAnsi="Times New Roman"/>
                <w:sz w:val="24"/>
                <w:szCs w:val="24"/>
                <w:lang w:eastAsia="ru-RU"/>
              </w:rPr>
            </w:pPr>
            <w:r w:rsidRPr="00D46E74">
              <w:rPr>
                <w:rFonts w:cs="Calibri"/>
                <w:sz w:val="20"/>
                <w:szCs w:val="20"/>
              </w:rPr>
              <w:t>Поддержка частных дошкольных образовательных организаций</w:t>
            </w:r>
          </w:p>
        </w:tc>
      </w:tr>
      <w:tr w:rsidR="00F27476" w:rsidRPr="00C04E3E" w14:paraId="61F23A50" w14:textId="77777777" w:rsidTr="00F3305D">
        <w:trPr>
          <w:gridAfter w:val="1"/>
          <w:wAfter w:w="34" w:type="dxa"/>
          <w:trHeight w:val="698"/>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D2B5172"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1E05E80"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7963768"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8D861A0"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2636F4" w14:textId="77777777" w:rsidR="00F27476" w:rsidRPr="003F36F0" w:rsidRDefault="00F27476" w:rsidP="00F27476">
            <w:pPr>
              <w:spacing w:after="0" w:line="240" w:lineRule="auto"/>
              <w:jc w:val="center"/>
              <w:rPr>
                <w:rFonts w:ascii="Times New Roman" w:eastAsia="Times New Roman" w:hAnsi="Times New Roman"/>
                <w:sz w:val="24"/>
                <w:szCs w:val="24"/>
                <w:lang w:eastAsia="ru-RU"/>
              </w:rPr>
            </w:pPr>
            <w:r w:rsidRPr="003F36F0">
              <w:rPr>
                <w:color w:val="000000"/>
                <w:sz w:val="20"/>
                <w:szCs w:val="20"/>
              </w:rPr>
              <w:t>7871,00</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14:paraId="651703D5" w14:textId="77777777" w:rsidR="00F27476" w:rsidRPr="003F36F0" w:rsidRDefault="00F27476" w:rsidP="00F27476">
            <w:pPr>
              <w:spacing w:after="0" w:line="240" w:lineRule="auto"/>
              <w:jc w:val="center"/>
              <w:rPr>
                <w:rFonts w:ascii="Times New Roman" w:eastAsia="Times New Roman" w:hAnsi="Times New Roman"/>
                <w:sz w:val="24"/>
                <w:szCs w:val="24"/>
                <w:lang w:eastAsia="ru-RU"/>
              </w:rPr>
            </w:pPr>
            <w:r w:rsidRPr="003F36F0">
              <w:rPr>
                <w:color w:val="000000"/>
                <w:sz w:val="20"/>
                <w:szCs w:val="20"/>
              </w:rPr>
              <w:t>22095,00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FAF060" w14:textId="77777777" w:rsidR="00F27476" w:rsidRPr="003F36F0" w:rsidRDefault="00F27476" w:rsidP="00F27476">
            <w:pPr>
              <w:spacing w:after="0" w:line="240" w:lineRule="auto"/>
              <w:jc w:val="center"/>
              <w:rPr>
                <w:rFonts w:ascii="Times New Roman" w:eastAsia="Times New Roman" w:hAnsi="Times New Roman"/>
                <w:sz w:val="24"/>
                <w:szCs w:val="24"/>
                <w:lang w:eastAsia="ru-RU"/>
              </w:rPr>
            </w:pPr>
            <w:r w:rsidRPr="003F36F0">
              <w:rPr>
                <w:sz w:val="20"/>
                <w:szCs w:val="20"/>
              </w:rPr>
              <w:t>6353,00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BE45F3A" w14:textId="77777777" w:rsidR="00F27476" w:rsidRPr="003F36F0" w:rsidRDefault="00F27476" w:rsidP="00F27476">
            <w:pPr>
              <w:spacing w:after="0" w:line="240" w:lineRule="auto"/>
              <w:jc w:val="center"/>
              <w:rPr>
                <w:rFonts w:ascii="Times New Roman" w:eastAsia="Times New Roman" w:hAnsi="Times New Roman"/>
                <w:sz w:val="24"/>
                <w:szCs w:val="24"/>
                <w:lang w:eastAsia="ru-RU"/>
              </w:rPr>
            </w:pPr>
            <w:r w:rsidRPr="003F36F0">
              <w:rPr>
                <w:sz w:val="20"/>
                <w:szCs w:val="20"/>
              </w:rPr>
              <w:t>7871,00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26116E" w14:textId="77777777" w:rsidR="00F27476" w:rsidRPr="003F36F0" w:rsidRDefault="00F27476" w:rsidP="00F27476">
            <w:pPr>
              <w:spacing w:after="0" w:line="240" w:lineRule="auto"/>
              <w:jc w:val="center"/>
              <w:rPr>
                <w:rFonts w:ascii="Times New Roman" w:eastAsia="Times New Roman" w:hAnsi="Times New Roman"/>
                <w:sz w:val="24"/>
                <w:szCs w:val="24"/>
                <w:lang w:eastAsia="ru-RU"/>
              </w:rPr>
            </w:pPr>
            <w:r w:rsidRPr="003F36F0">
              <w:rPr>
                <w:sz w:val="20"/>
                <w:szCs w:val="20"/>
              </w:rPr>
              <w:t>7871,00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778F3D" w14:textId="77777777" w:rsidR="00F27476" w:rsidRPr="003F36F0" w:rsidRDefault="00F27476" w:rsidP="00F27476">
            <w:pPr>
              <w:spacing w:after="0" w:line="240" w:lineRule="auto"/>
              <w:jc w:val="center"/>
              <w:rPr>
                <w:rFonts w:ascii="Times New Roman" w:eastAsia="Times New Roman" w:hAnsi="Times New Roman"/>
                <w:sz w:val="24"/>
                <w:szCs w:val="24"/>
                <w:lang w:eastAsia="ru-RU"/>
              </w:rPr>
            </w:pPr>
            <w:r w:rsidRPr="003F36F0">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BEEEAD"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D742AE"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25F344"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2A75971D" w14:textId="77777777" w:rsidTr="00F3305D">
        <w:trPr>
          <w:gridAfter w:val="1"/>
          <w:wAfter w:w="34" w:type="dxa"/>
          <w:trHeight w:val="490"/>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4B3FB43"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7BB0EE9"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E37C4C1"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C83FE39"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BCAFF0"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single" w:sz="4" w:space="0" w:color="auto"/>
              <w:left w:val="nil"/>
              <w:bottom w:val="single" w:sz="4" w:space="0" w:color="auto"/>
              <w:right w:val="single" w:sz="4" w:space="0" w:color="auto"/>
            </w:tcBorders>
            <w:shd w:val="clear" w:color="auto" w:fill="auto"/>
            <w:vAlign w:val="center"/>
          </w:tcPr>
          <w:p w14:paraId="27B6853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5082,00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20219913"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FA3EAD"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7243455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19C81A4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1694,00</w:t>
            </w:r>
          </w:p>
        </w:tc>
        <w:tc>
          <w:tcPr>
            <w:tcW w:w="992" w:type="dxa"/>
            <w:tcBorders>
              <w:top w:val="single" w:sz="4" w:space="0" w:color="auto"/>
              <w:left w:val="nil"/>
              <w:bottom w:val="single" w:sz="4" w:space="0" w:color="auto"/>
              <w:right w:val="single" w:sz="4" w:space="0" w:color="auto"/>
            </w:tcBorders>
            <w:shd w:val="clear" w:color="auto" w:fill="auto"/>
            <w:vAlign w:val="center"/>
          </w:tcPr>
          <w:p w14:paraId="2CA529C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1694,00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40872A"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8E4839"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195ADAEF" w14:textId="77777777" w:rsidTr="00F3305D">
        <w:trPr>
          <w:gridAfter w:val="1"/>
          <w:wAfter w:w="34" w:type="dxa"/>
          <w:trHeight w:val="303"/>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C32F64B"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A1F9561"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8B28713"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3F4BFC4"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single" w:sz="4" w:space="0" w:color="auto"/>
              <w:bottom w:val="single" w:sz="4" w:space="0" w:color="auto"/>
              <w:right w:val="single" w:sz="4" w:space="0" w:color="auto"/>
            </w:tcBorders>
            <w:shd w:val="clear" w:color="auto" w:fill="auto"/>
            <w:vAlign w:val="center"/>
          </w:tcPr>
          <w:p w14:paraId="4F6D9034"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3941F81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2D7D5C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1D315FC8"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A343461"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0FCA33F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5B389CE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E8A576"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205B48"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1129AF61" w14:textId="77777777" w:rsidTr="00F3305D">
        <w:trPr>
          <w:gridAfter w:val="1"/>
          <w:wAfter w:w="34" w:type="dxa"/>
          <w:trHeight w:val="417"/>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D8DCD61"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40CD1D0"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AD9EEA9"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5A5718E"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single" w:sz="4" w:space="0" w:color="auto"/>
              <w:bottom w:val="single" w:sz="4" w:space="0" w:color="auto"/>
              <w:right w:val="single" w:sz="4" w:space="0" w:color="auto"/>
            </w:tcBorders>
            <w:shd w:val="clear" w:color="auto" w:fill="auto"/>
            <w:vAlign w:val="center"/>
          </w:tcPr>
          <w:p w14:paraId="17023C3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4BCCC57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9C0955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3C2DF10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984DC95"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090F12B4"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24D3D50"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35E934"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4019C7"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1C5B44FB" w14:textId="77777777" w:rsidTr="00F3305D">
        <w:trPr>
          <w:gridAfter w:val="1"/>
          <w:wAfter w:w="34" w:type="dxa"/>
          <w:trHeight w:val="215"/>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0739C5AD"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2.4</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4E61427B"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Выплата компенсации родительской платы за</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присмотр и уход за</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 xml:space="preserve">детьми, осваивающими </w:t>
            </w:r>
            <w:r w:rsidRPr="00C04E3E">
              <w:rPr>
                <w:rFonts w:ascii="Times New Roman" w:eastAsia="Times New Roman" w:hAnsi="Times New Roman"/>
                <w:sz w:val="24"/>
                <w:szCs w:val="24"/>
                <w:lang w:eastAsia="ru-RU"/>
              </w:rPr>
              <w:lastRenderedPageBreak/>
              <w:t>образовательные программы дошкольного образования в организациях Московской области, осуществляющих образовательную деятельность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0440513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2784701"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48C8A8"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61080,00</w:t>
            </w:r>
          </w:p>
        </w:tc>
        <w:tc>
          <w:tcPr>
            <w:tcW w:w="1167" w:type="dxa"/>
            <w:tcBorders>
              <w:top w:val="single" w:sz="4" w:space="0" w:color="auto"/>
              <w:left w:val="nil"/>
              <w:bottom w:val="single" w:sz="4" w:space="0" w:color="auto"/>
              <w:right w:val="single" w:sz="4" w:space="0" w:color="auto"/>
            </w:tcBorders>
            <w:shd w:val="clear" w:color="auto" w:fill="auto"/>
            <w:vAlign w:val="center"/>
          </w:tcPr>
          <w:p w14:paraId="42469FF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173731,00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2A736C6C"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51571,00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132CB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61080,00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5FA7859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61080,00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38BD6154"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544B9B12"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7388ED48" w14:textId="6160B8EA" w:rsidR="00F27476" w:rsidRPr="00F27476" w:rsidRDefault="00F27476" w:rsidP="00F27476">
            <w:pPr>
              <w:spacing w:after="0" w:line="240" w:lineRule="auto"/>
              <w:rPr>
                <w:rFonts w:ascii="Times New Roman" w:eastAsia="Times New Roman" w:hAnsi="Times New Roman"/>
                <w:sz w:val="24"/>
                <w:szCs w:val="24"/>
                <w:lang w:eastAsia="ru-RU"/>
              </w:rPr>
            </w:pPr>
            <w:r w:rsidRPr="00F27476">
              <w:rPr>
                <w:rFonts w:ascii="Times New Roman" w:hAnsi="Times New Roman"/>
                <w:sz w:val="20"/>
                <w:szCs w:val="20"/>
              </w:rPr>
              <w:t xml:space="preserve">Управление образованием администрации городского округа Истра, </w:t>
            </w:r>
            <w:r w:rsidRPr="00F27476">
              <w:rPr>
                <w:rFonts w:ascii="Times New Roman" w:hAnsi="Times New Roman"/>
                <w:sz w:val="20"/>
                <w:szCs w:val="20"/>
              </w:rPr>
              <w:br/>
            </w:r>
            <w:r w:rsidRPr="00F27476">
              <w:rPr>
                <w:rFonts w:ascii="Times New Roman" w:hAnsi="Times New Roman"/>
                <w:sz w:val="20"/>
                <w:szCs w:val="20"/>
              </w:rPr>
              <w:lastRenderedPageBreak/>
              <w:t xml:space="preserve">Дошкольные образовательные учреждения, </w:t>
            </w:r>
            <w:r w:rsidRPr="00F27476">
              <w:rPr>
                <w:rFonts w:ascii="Times New Roman" w:hAnsi="Times New Roman"/>
                <w:sz w:val="20"/>
                <w:szCs w:val="20"/>
              </w:rPr>
              <w:br/>
              <w:t>МУ "ЦБ"</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tcPr>
          <w:p w14:paraId="6703EB00" w14:textId="423E5546" w:rsidR="00F27476" w:rsidRPr="00C04E3E" w:rsidRDefault="00F27476" w:rsidP="00F27476">
            <w:pPr>
              <w:spacing w:after="0" w:line="240" w:lineRule="auto"/>
              <w:rPr>
                <w:rFonts w:ascii="Times New Roman" w:eastAsia="Times New Roman" w:hAnsi="Times New Roman"/>
                <w:sz w:val="24"/>
                <w:szCs w:val="24"/>
                <w:lang w:eastAsia="ru-RU"/>
              </w:rPr>
            </w:pPr>
            <w:r w:rsidRPr="00D46E74">
              <w:rPr>
                <w:rFonts w:cs="Calibri"/>
                <w:sz w:val="20"/>
                <w:szCs w:val="20"/>
              </w:rPr>
              <w:lastRenderedPageBreak/>
              <w:t>Начисление и выплаты компенсации родительской платы</w:t>
            </w:r>
          </w:p>
        </w:tc>
      </w:tr>
      <w:tr w:rsidR="00F27476" w:rsidRPr="00C04E3E" w14:paraId="044E39A9" w14:textId="77777777" w:rsidTr="00F3305D">
        <w:trPr>
          <w:gridAfter w:val="1"/>
          <w:wAfter w:w="34" w:type="dxa"/>
          <w:trHeight w:val="700"/>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74720CD3"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5662EAF8"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2BDD10B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AD760DF"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single" w:sz="4" w:space="0" w:color="auto"/>
              <w:bottom w:val="single" w:sz="4" w:space="0" w:color="auto"/>
              <w:right w:val="single" w:sz="4" w:space="0" w:color="auto"/>
            </w:tcBorders>
            <w:shd w:val="clear" w:color="auto" w:fill="auto"/>
            <w:vAlign w:val="center"/>
          </w:tcPr>
          <w:p w14:paraId="13AC38C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61080,00</w:t>
            </w:r>
          </w:p>
        </w:tc>
        <w:tc>
          <w:tcPr>
            <w:tcW w:w="1167" w:type="dxa"/>
            <w:tcBorders>
              <w:top w:val="nil"/>
              <w:left w:val="nil"/>
              <w:bottom w:val="single" w:sz="4" w:space="0" w:color="auto"/>
              <w:right w:val="single" w:sz="4" w:space="0" w:color="auto"/>
            </w:tcBorders>
            <w:shd w:val="clear" w:color="auto" w:fill="auto"/>
            <w:vAlign w:val="center"/>
          </w:tcPr>
          <w:p w14:paraId="510B2E7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173731,00</w:t>
            </w:r>
          </w:p>
        </w:tc>
        <w:tc>
          <w:tcPr>
            <w:tcW w:w="1134" w:type="dxa"/>
            <w:tcBorders>
              <w:top w:val="nil"/>
              <w:left w:val="nil"/>
              <w:bottom w:val="single" w:sz="4" w:space="0" w:color="auto"/>
              <w:right w:val="single" w:sz="4" w:space="0" w:color="auto"/>
            </w:tcBorders>
            <w:shd w:val="clear" w:color="auto" w:fill="auto"/>
            <w:vAlign w:val="center"/>
          </w:tcPr>
          <w:p w14:paraId="350274F5"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51571,00</w:t>
            </w:r>
          </w:p>
        </w:tc>
        <w:tc>
          <w:tcPr>
            <w:tcW w:w="1276" w:type="dxa"/>
            <w:tcBorders>
              <w:top w:val="nil"/>
              <w:left w:val="nil"/>
              <w:bottom w:val="single" w:sz="4" w:space="0" w:color="auto"/>
              <w:right w:val="single" w:sz="4" w:space="0" w:color="auto"/>
            </w:tcBorders>
            <w:shd w:val="clear" w:color="auto" w:fill="auto"/>
            <w:vAlign w:val="center"/>
          </w:tcPr>
          <w:p w14:paraId="3A4D99CB"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61080,00</w:t>
            </w:r>
          </w:p>
        </w:tc>
        <w:tc>
          <w:tcPr>
            <w:tcW w:w="1134" w:type="dxa"/>
            <w:tcBorders>
              <w:top w:val="nil"/>
              <w:left w:val="nil"/>
              <w:bottom w:val="single" w:sz="4" w:space="0" w:color="auto"/>
              <w:right w:val="single" w:sz="4" w:space="0" w:color="auto"/>
            </w:tcBorders>
            <w:shd w:val="clear" w:color="auto" w:fill="auto"/>
            <w:vAlign w:val="center"/>
          </w:tcPr>
          <w:p w14:paraId="4E11E2D4"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61080,00</w:t>
            </w:r>
          </w:p>
        </w:tc>
        <w:tc>
          <w:tcPr>
            <w:tcW w:w="992" w:type="dxa"/>
            <w:tcBorders>
              <w:top w:val="nil"/>
              <w:left w:val="nil"/>
              <w:bottom w:val="single" w:sz="4" w:space="0" w:color="auto"/>
              <w:right w:val="single" w:sz="4" w:space="0" w:color="auto"/>
            </w:tcBorders>
            <w:shd w:val="clear" w:color="auto" w:fill="auto"/>
            <w:vAlign w:val="center"/>
          </w:tcPr>
          <w:p w14:paraId="1F37AFF1"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6656A9F"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B826D5"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B6A7C0"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36F2A0E0" w14:textId="77777777" w:rsidTr="00F3305D">
        <w:trPr>
          <w:gridAfter w:val="1"/>
          <w:wAfter w:w="34" w:type="dxa"/>
          <w:trHeight w:val="760"/>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4806B1C1"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43DE1D25"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3B10DAB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0A3D396"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w:t>
            </w:r>
            <w:r w:rsidRPr="00C04E3E">
              <w:rPr>
                <w:rFonts w:ascii="Times New Roman" w:eastAsia="Times New Roman" w:hAnsi="Times New Roman"/>
                <w:sz w:val="24"/>
                <w:szCs w:val="24"/>
                <w:lang w:eastAsia="ru-RU"/>
              </w:rPr>
              <w:lastRenderedPageBreak/>
              <w:t>муниципального образования</w:t>
            </w:r>
          </w:p>
        </w:tc>
        <w:tc>
          <w:tcPr>
            <w:tcW w:w="1418" w:type="dxa"/>
            <w:tcBorders>
              <w:top w:val="nil"/>
              <w:left w:val="single" w:sz="4" w:space="0" w:color="auto"/>
              <w:bottom w:val="single" w:sz="4" w:space="0" w:color="auto"/>
              <w:right w:val="single" w:sz="4" w:space="0" w:color="auto"/>
            </w:tcBorders>
            <w:shd w:val="clear" w:color="auto" w:fill="auto"/>
            <w:vAlign w:val="center"/>
          </w:tcPr>
          <w:p w14:paraId="77F8D5F0"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lastRenderedPageBreak/>
              <w:t>0,00</w:t>
            </w:r>
          </w:p>
        </w:tc>
        <w:tc>
          <w:tcPr>
            <w:tcW w:w="1167" w:type="dxa"/>
            <w:tcBorders>
              <w:top w:val="nil"/>
              <w:left w:val="nil"/>
              <w:bottom w:val="single" w:sz="4" w:space="0" w:color="auto"/>
              <w:right w:val="single" w:sz="4" w:space="0" w:color="auto"/>
            </w:tcBorders>
            <w:shd w:val="clear" w:color="auto" w:fill="auto"/>
            <w:vAlign w:val="center"/>
          </w:tcPr>
          <w:p w14:paraId="20345E1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40A3C40"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67B616F3"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F9B4EDB"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42CF49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BAFEDD8"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4438A8"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3E5FEC"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523E5675" w14:textId="77777777" w:rsidTr="00F3305D">
        <w:trPr>
          <w:gridAfter w:val="1"/>
          <w:wAfter w:w="34" w:type="dxa"/>
          <w:trHeight w:val="221"/>
        </w:trPr>
        <w:tc>
          <w:tcPr>
            <w:tcW w:w="1180" w:type="dxa"/>
            <w:vMerge/>
            <w:tcBorders>
              <w:top w:val="single" w:sz="4" w:space="0" w:color="auto"/>
              <w:left w:val="single" w:sz="4" w:space="0" w:color="auto"/>
              <w:bottom w:val="single" w:sz="4" w:space="0" w:color="auto"/>
              <w:right w:val="single" w:sz="4" w:space="0" w:color="auto"/>
            </w:tcBorders>
            <w:shd w:val="clear" w:color="auto" w:fill="FFFFFF"/>
          </w:tcPr>
          <w:p w14:paraId="15127770"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007CB0CC"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14:paraId="4A9742EC"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7EF3626"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single" w:sz="4" w:space="0" w:color="auto"/>
              <w:bottom w:val="single" w:sz="4" w:space="0" w:color="auto"/>
              <w:right w:val="single" w:sz="4" w:space="0" w:color="auto"/>
            </w:tcBorders>
            <w:shd w:val="clear" w:color="auto" w:fill="auto"/>
            <w:vAlign w:val="center"/>
          </w:tcPr>
          <w:p w14:paraId="1EFD09A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6C6807D5"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6E01711C"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485D2D64"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9A336A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4574C95C"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C5DB1B4"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7713B8"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3C3EB3"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46316609" w14:textId="77777777" w:rsidTr="00F3305D">
        <w:trPr>
          <w:gridAfter w:val="1"/>
          <w:wAfter w:w="34" w:type="dxa"/>
          <w:trHeight w:val="336"/>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C87A30A"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A869CFC"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9414E08"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95B649F"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single" w:sz="4" w:space="0" w:color="auto"/>
              <w:bottom w:val="single" w:sz="4" w:space="0" w:color="auto"/>
              <w:right w:val="single" w:sz="4" w:space="0" w:color="auto"/>
            </w:tcBorders>
            <w:shd w:val="clear" w:color="auto" w:fill="auto"/>
            <w:vAlign w:val="center"/>
          </w:tcPr>
          <w:p w14:paraId="022FE7D4"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02DD6F1C"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3FC3668"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7DBFE4D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5BB76CB"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43C9369E"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9412251"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CE4BDF"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41B108"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6B67DE41" w14:textId="77777777" w:rsidTr="00542E94">
        <w:trPr>
          <w:gridAfter w:val="1"/>
          <w:wAfter w:w="34" w:type="dxa"/>
          <w:trHeight w:val="161"/>
        </w:trPr>
        <w:tc>
          <w:tcPr>
            <w:tcW w:w="1180" w:type="dxa"/>
            <w:vMerge w:val="restart"/>
            <w:tcBorders>
              <w:top w:val="single" w:sz="4" w:space="0" w:color="auto"/>
              <w:left w:val="single" w:sz="4" w:space="0" w:color="auto"/>
              <w:right w:val="single" w:sz="4" w:space="0" w:color="auto"/>
            </w:tcBorders>
            <w:shd w:val="clear" w:color="auto" w:fill="FFFFFF"/>
          </w:tcPr>
          <w:p w14:paraId="702430EC"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2.5</w:t>
            </w:r>
          </w:p>
        </w:tc>
        <w:tc>
          <w:tcPr>
            <w:tcW w:w="1939" w:type="dxa"/>
            <w:vMerge w:val="restart"/>
            <w:tcBorders>
              <w:top w:val="single" w:sz="4" w:space="0" w:color="auto"/>
              <w:left w:val="single" w:sz="4" w:space="0" w:color="auto"/>
              <w:right w:val="single" w:sz="4" w:space="0" w:color="auto"/>
            </w:tcBorders>
            <w:shd w:val="clear" w:color="auto" w:fill="FFFFFF"/>
          </w:tcPr>
          <w:p w14:paraId="3775BCC7"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Расходы на обеспечение деятельности (оказание услуг) муниципальных учреждений - дошкольные образовательные организации</w:t>
            </w:r>
          </w:p>
        </w:tc>
        <w:tc>
          <w:tcPr>
            <w:tcW w:w="1134" w:type="dxa"/>
            <w:vMerge w:val="restart"/>
            <w:tcBorders>
              <w:top w:val="single" w:sz="4" w:space="0" w:color="auto"/>
              <w:left w:val="single" w:sz="4" w:space="0" w:color="auto"/>
              <w:right w:val="single" w:sz="4" w:space="0" w:color="auto"/>
            </w:tcBorders>
            <w:shd w:val="clear" w:color="auto" w:fill="FFFFFF"/>
            <w:vAlign w:val="center"/>
          </w:tcPr>
          <w:p w14:paraId="3AD7FFA0"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B767518"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76D6A2"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493056,04</w:t>
            </w:r>
          </w:p>
        </w:tc>
        <w:tc>
          <w:tcPr>
            <w:tcW w:w="1167" w:type="dxa"/>
            <w:tcBorders>
              <w:top w:val="single" w:sz="4" w:space="0" w:color="auto"/>
              <w:left w:val="nil"/>
              <w:bottom w:val="single" w:sz="4" w:space="0" w:color="auto"/>
              <w:right w:val="single" w:sz="4" w:space="0" w:color="auto"/>
            </w:tcBorders>
            <w:shd w:val="clear" w:color="auto" w:fill="auto"/>
            <w:vAlign w:val="center"/>
          </w:tcPr>
          <w:p w14:paraId="1C14F88B"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2825036,40</w:t>
            </w:r>
          </w:p>
        </w:tc>
        <w:tc>
          <w:tcPr>
            <w:tcW w:w="1134" w:type="dxa"/>
            <w:tcBorders>
              <w:top w:val="single" w:sz="4" w:space="0" w:color="auto"/>
              <w:left w:val="nil"/>
              <w:bottom w:val="single" w:sz="4" w:space="0" w:color="auto"/>
              <w:right w:val="single" w:sz="4" w:space="0" w:color="auto"/>
            </w:tcBorders>
            <w:shd w:val="clear" w:color="auto" w:fill="auto"/>
            <w:vAlign w:val="center"/>
          </w:tcPr>
          <w:p w14:paraId="6B8FB15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590466,50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93C721"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585632,30</w:t>
            </w:r>
          </w:p>
        </w:tc>
        <w:tc>
          <w:tcPr>
            <w:tcW w:w="1134" w:type="dxa"/>
            <w:tcBorders>
              <w:top w:val="single" w:sz="4" w:space="0" w:color="auto"/>
              <w:left w:val="nil"/>
              <w:bottom w:val="single" w:sz="4" w:space="0" w:color="auto"/>
              <w:right w:val="single" w:sz="4" w:space="0" w:color="auto"/>
            </w:tcBorders>
            <w:shd w:val="clear" w:color="auto" w:fill="auto"/>
            <w:vAlign w:val="center"/>
          </w:tcPr>
          <w:p w14:paraId="7A4AF32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563692,20</w:t>
            </w:r>
          </w:p>
        </w:tc>
        <w:tc>
          <w:tcPr>
            <w:tcW w:w="992" w:type="dxa"/>
            <w:tcBorders>
              <w:top w:val="single" w:sz="4" w:space="0" w:color="auto"/>
              <w:left w:val="nil"/>
              <w:bottom w:val="single" w:sz="4" w:space="0" w:color="auto"/>
              <w:right w:val="single" w:sz="4" w:space="0" w:color="auto"/>
            </w:tcBorders>
            <w:shd w:val="clear" w:color="auto" w:fill="auto"/>
            <w:vAlign w:val="center"/>
          </w:tcPr>
          <w:p w14:paraId="285F5240"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542622,70</w:t>
            </w:r>
          </w:p>
        </w:tc>
        <w:tc>
          <w:tcPr>
            <w:tcW w:w="992" w:type="dxa"/>
            <w:tcBorders>
              <w:top w:val="single" w:sz="4" w:space="0" w:color="auto"/>
              <w:left w:val="nil"/>
              <w:bottom w:val="single" w:sz="4" w:space="0" w:color="auto"/>
              <w:right w:val="single" w:sz="4" w:space="0" w:color="auto"/>
            </w:tcBorders>
            <w:shd w:val="clear" w:color="auto" w:fill="auto"/>
            <w:vAlign w:val="center"/>
          </w:tcPr>
          <w:p w14:paraId="6BE33072"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542622,70</w:t>
            </w:r>
          </w:p>
        </w:tc>
        <w:tc>
          <w:tcPr>
            <w:tcW w:w="1134" w:type="dxa"/>
            <w:vMerge w:val="restart"/>
            <w:tcBorders>
              <w:top w:val="single" w:sz="4" w:space="0" w:color="auto"/>
              <w:left w:val="single" w:sz="4" w:space="0" w:color="auto"/>
              <w:right w:val="single" w:sz="4" w:space="0" w:color="auto"/>
            </w:tcBorders>
            <w:shd w:val="clear" w:color="auto" w:fill="FFFFFF"/>
            <w:vAlign w:val="center"/>
          </w:tcPr>
          <w:p w14:paraId="05C68565"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val="restart"/>
            <w:tcBorders>
              <w:top w:val="single" w:sz="4" w:space="0" w:color="auto"/>
              <w:left w:val="single" w:sz="4" w:space="0" w:color="auto"/>
              <w:right w:val="single" w:sz="4" w:space="0" w:color="auto"/>
            </w:tcBorders>
            <w:shd w:val="clear" w:color="auto" w:fill="FFFFFF"/>
            <w:vAlign w:val="center"/>
          </w:tcPr>
          <w:p w14:paraId="2BF83076"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65CD006F" w14:textId="77777777" w:rsidTr="00542E94">
        <w:trPr>
          <w:gridAfter w:val="1"/>
          <w:wAfter w:w="34" w:type="dxa"/>
          <w:trHeight w:val="414"/>
        </w:trPr>
        <w:tc>
          <w:tcPr>
            <w:tcW w:w="1180" w:type="dxa"/>
            <w:vMerge/>
            <w:tcBorders>
              <w:left w:val="single" w:sz="4" w:space="0" w:color="auto"/>
              <w:right w:val="single" w:sz="4" w:space="0" w:color="auto"/>
            </w:tcBorders>
            <w:shd w:val="clear" w:color="auto" w:fill="FFFFFF"/>
            <w:vAlign w:val="center"/>
          </w:tcPr>
          <w:p w14:paraId="0AC65715"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760770A8"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1679C76F"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8E49E1A"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single" w:sz="4" w:space="0" w:color="auto"/>
              <w:bottom w:val="single" w:sz="4" w:space="0" w:color="auto"/>
              <w:right w:val="single" w:sz="4" w:space="0" w:color="auto"/>
            </w:tcBorders>
            <w:shd w:val="clear" w:color="auto" w:fill="auto"/>
            <w:vAlign w:val="center"/>
          </w:tcPr>
          <w:p w14:paraId="55922ECD"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641A42C4"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E80404E"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792FC7C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90FF62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46346DB"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5FA20FBB"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67426068"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78797010"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6C35475F" w14:textId="77777777" w:rsidTr="00542E94">
        <w:trPr>
          <w:gridAfter w:val="1"/>
          <w:wAfter w:w="34" w:type="dxa"/>
          <w:trHeight w:val="414"/>
        </w:trPr>
        <w:tc>
          <w:tcPr>
            <w:tcW w:w="1180" w:type="dxa"/>
            <w:vMerge/>
            <w:tcBorders>
              <w:left w:val="single" w:sz="4" w:space="0" w:color="auto"/>
              <w:right w:val="single" w:sz="4" w:space="0" w:color="auto"/>
            </w:tcBorders>
            <w:shd w:val="clear" w:color="auto" w:fill="FFFFFF"/>
            <w:vAlign w:val="center"/>
          </w:tcPr>
          <w:p w14:paraId="04968E73"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1EE38960"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1A19F92D"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178E9E5"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nil"/>
              <w:left w:val="single" w:sz="4" w:space="0" w:color="auto"/>
              <w:bottom w:val="single" w:sz="4" w:space="0" w:color="auto"/>
              <w:right w:val="single" w:sz="4" w:space="0" w:color="auto"/>
            </w:tcBorders>
            <w:shd w:val="clear" w:color="auto" w:fill="auto"/>
            <w:vAlign w:val="center"/>
          </w:tcPr>
          <w:p w14:paraId="46B1D90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357112,24</w:t>
            </w:r>
          </w:p>
        </w:tc>
        <w:tc>
          <w:tcPr>
            <w:tcW w:w="1167" w:type="dxa"/>
            <w:tcBorders>
              <w:top w:val="nil"/>
              <w:left w:val="nil"/>
              <w:bottom w:val="single" w:sz="4" w:space="0" w:color="auto"/>
              <w:right w:val="single" w:sz="4" w:space="0" w:color="auto"/>
            </w:tcBorders>
            <w:shd w:val="clear" w:color="auto" w:fill="auto"/>
            <w:vAlign w:val="center"/>
          </w:tcPr>
          <w:p w14:paraId="2FDF8523"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2159484,20</w:t>
            </w:r>
          </w:p>
        </w:tc>
        <w:tc>
          <w:tcPr>
            <w:tcW w:w="1134" w:type="dxa"/>
            <w:tcBorders>
              <w:top w:val="nil"/>
              <w:left w:val="nil"/>
              <w:bottom w:val="single" w:sz="4" w:space="0" w:color="auto"/>
              <w:right w:val="single" w:sz="4" w:space="0" w:color="auto"/>
            </w:tcBorders>
            <w:shd w:val="clear" w:color="auto" w:fill="auto"/>
            <w:vAlign w:val="center"/>
          </w:tcPr>
          <w:p w14:paraId="2D034DE8"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454522,70</w:t>
            </w:r>
          </w:p>
        </w:tc>
        <w:tc>
          <w:tcPr>
            <w:tcW w:w="1276" w:type="dxa"/>
            <w:tcBorders>
              <w:top w:val="nil"/>
              <w:left w:val="nil"/>
              <w:bottom w:val="single" w:sz="4" w:space="0" w:color="auto"/>
              <w:right w:val="single" w:sz="4" w:space="0" w:color="auto"/>
            </w:tcBorders>
            <w:shd w:val="clear" w:color="auto" w:fill="auto"/>
            <w:vAlign w:val="center"/>
          </w:tcPr>
          <w:p w14:paraId="72D08DF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453230,20</w:t>
            </w:r>
          </w:p>
        </w:tc>
        <w:tc>
          <w:tcPr>
            <w:tcW w:w="1134" w:type="dxa"/>
            <w:tcBorders>
              <w:top w:val="nil"/>
              <w:left w:val="nil"/>
              <w:bottom w:val="single" w:sz="4" w:space="0" w:color="auto"/>
              <w:right w:val="single" w:sz="4" w:space="0" w:color="auto"/>
            </w:tcBorders>
            <w:shd w:val="clear" w:color="auto" w:fill="auto"/>
            <w:vAlign w:val="center"/>
          </w:tcPr>
          <w:p w14:paraId="45E3A1B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431290,10</w:t>
            </w:r>
          </w:p>
        </w:tc>
        <w:tc>
          <w:tcPr>
            <w:tcW w:w="992" w:type="dxa"/>
            <w:tcBorders>
              <w:top w:val="nil"/>
              <w:left w:val="nil"/>
              <w:bottom w:val="single" w:sz="4" w:space="0" w:color="auto"/>
              <w:right w:val="single" w:sz="4" w:space="0" w:color="auto"/>
            </w:tcBorders>
            <w:shd w:val="clear" w:color="auto" w:fill="auto"/>
            <w:vAlign w:val="center"/>
          </w:tcPr>
          <w:p w14:paraId="48BFA08D"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410220,60</w:t>
            </w:r>
          </w:p>
        </w:tc>
        <w:tc>
          <w:tcPr>
            <w:tcW w:w="992" w:type="dxa"/>
            <w:tcBorders>
              <w:top w:val="nil"/>
              <w:left w:val="nil"/>
              <w:bottom w:val="single" w:sz="4" w:space="0" w:color="auto"/>
              <w:right w:val="single" w:sz="4" w:space="0" w:color="auto"/>
            </w:tcBorders>
            <w:shd w:val="clear" w:color="auto" w:fill="auto"/>
            <w:vAlign w:val="center"/>
          </w:tcPr>
          <w:p w14:paraId="7A7F2E7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410220,60</w:t>
            </w:r>
          </w:p>
        </w:tc>
        <w:tc>
          <w:tcPr>
            <w:tcW w:w="1134" w:type="dxa"/>
            <w:vMerge/>
            <w:tcBorders>
              <w:left w:val="single" w:sz="4" w:space="0" w:color="auto"/>
              <w:right w:val="single" w:sz="4" w:space="0" w:color="auto"/>
            </w:tcBorders>
            <w:shd w:val="clear" w:color="auto" w:fill="FFFFFF"/>
            <w:vAlign w:val="center"/>
          </w:tcPr>
          <w:p w14:paraId="7C2684FC"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6CC8BE31"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0489DF9A" w14:textId="77777777" w:rsidTr="00542E94">
        <w:trPr>
          <w:gridAfter w:val="1"/>
          <w:wAfter w:w="34" w:type="dxa"/>
          <w:trHeight w:val="259"/>
        </w:trPr>
        <w:tc>
          <w:tcPr>
            <w:tcW w:w="1180" w:type="dxa"/>
            <w:vMerge/>
            <w:tcBorders>
              <w:left w:val="single" w:sz="4" w:space="0" w:color="auto"/>
              <w:right w:val="single" w:sz="4" w:space="0" w:color="auto"/>
            </w:tcBorders>
            <w:shd w:val="clear" w:color="auto" w:fill="FFFFFF"/>
            <w:vAlign w:val="center"/>
          </w:tcPr>
          <w:p w14:paraId="5300052A"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42D30DA0"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35BE8626"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92D1D2B"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single" w:sz="4" w:space="0" w:color="auto"/>
              <w:bottom w:val="single" w:sz="4" w:space="0" w:color="auto"/>
              <w:right w:val="single" w:sz="4" w:space="0" w:color="auto"/>
            </w:tcBorders>
            <w:shd w:val="clear" w:color="auto" w:fill="auto"/>
            <w:vAlign w:val="center"/>
          </w:tcPr>
          <w:p w14:paraId="02C4F1C3"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135943,80</w:t>
            </w:r>
          </w:p>
        </w:tc>
        <w:tc>
          <w:tcPr>
            <w:tcW w:w="1167" w:type="dxa"/>
            <w:tcBorders>
              <w:top w:val="nil"/>
              <w:left w:val="nil"/>
              <w:bottom w:val="single" w:sz="4" w:space="0" w:color="auto"/>
              <w:right w:val="single" w:sz="4" w:space="0" w:color="auto"/>
            </w:tcBorders>
            <w:shd w:val="clear" w:color="auto" w:fill="auto"/>
            <w:vAlign w:val="center"/>
          </w:tcPr>
          <w:p w14:paraId="587B71F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665552,20</w:t>
            </w:r>
          </w:p>
        </w:tc>
        <w:tc>
          <w:tcPr>
            <w:tcW w:w="1134" w:type="dxa"/>
            <w:tcBorders>
              <w:top w:val="nil"/>
              <w:left w:val="nil"/>
              <w:bottom w:val="single" w:sz="4" w:space="0" w:color="auto"/>
              <w:right w:val="single" w:sz="4" w:space="0" w:color="auto"/>
            </w:tcBorders>
            <w:shd w:val="clear" w:color="auto" w:fill="auto"/>
            <w:vAlign w:val="center"/>
          </w:tcPr>
          <w:p w14:paraId="12D036C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135943,80</w:t>
            </w:r>
          </w:p>
        </w:tc>
        <w:tc>
          <w:tcPr>
            <w:tcW w:w="1276" w:type="dxa"/>
            <w:tcBorders>
              <w:top w:val="nil"/>
              <w:left w:val="nil"/>
              <w:bottom w:val="single" w:sz="4" w:space="0" w:color="auto"/>
              <w:right w:val="single" w:sz="4" w:space="0" w:color="auto"/>
            </w:tcBorders>
            <w:shd w:val="clear" w:color="auto" w:fill="auto"/>
            <w:vAlign w:val="center"/>
          </w:tcPr>
          <w:p w14:paraId="58D22830"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132402,10</w:t>
            </w:r>
          </w:p>
        </w:tc>
        <w:tc>
          <w:tcPr>
            <w:tcW w:w="1134" w:type="dxa"/>
            <w:tcBorders>
              <w:top w:val="nil"/>
              <w:left w:val="nil"/>
              <w:bottom w:val="single" w:sz="4" w:space="0" w:color="auto"/>
              <w:right w:val="single" w:sz="4" w:space="0" w:color="auto"/>
            </w:tcBorders>
            <w:shd w:val="clear" w:color="auto" w:fill="auto"/>
            <w:vAlign w:val="center"/>
          </w:tcPr>
          <w:p w14:paraId="115CA69C"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132402,10</w:t>
            </w:r>
          </w:p>
        </w:tc>
        <w:tc>
          <w:tcPr>
            <w:tcW w:w="992" w:type="dxa"/>
            <w:tcBorders>
              <w:top w:val="nil"/>
              <w:left w:val="nil"/>
              <w:bottom w:val="single" w:sz="4" w:space="0" w:color="auto"/>
              <w:right w:val="single" w:sz="4" w:space="0" w:color="auto"/>
            </w:tcBorders>
            <w:shd w:val="clear" w:color="auto" w:fill="auto"/>
            <w:vAlign w:val="center"/>
          </w:tcPr>
          <w:p w14:paraId="2A707B1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132402,10</w:t>
            </w:r>
          </w:p>
        </w:tc>
        <w:tc>
          <w:tcPr>
            <w:tcW w:w="992" w:type="dxa"/>
            <w:tcBorders>
              <w:top w:val="nil"/>
              <w:left w:val="nil"/>
              <w:bottom w:val="single" w:sz="4" w:space="0" w:color="auto"/>
              <w:right w:val="single" w:sz="4" w:space="0" w:color="auto"/>
            </w:tcBorders>
            <w:shd w:val="clear" w:color="auto" w:fill="auto"/>
            <w:vAlign w:val="center"/>
          </w:tcPr>
          <w:p w14:paraId="382F5269"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132402,10</w:t>
            </w:r>
          </w:p>
        </w:tc>
        <w:tc>
          <w:tcPr>
            <w:tcW w:w="1134" w:type="dxa"/>
            <w:vMerge/>
            <w:tcBorders>
              <w:left w:val="single" w:sz="4" w:space="0" w:color="auto"/>
              <w:right w:val="single" w:sz="4" w:space="0" w:color="auto"/>
            </w:tcBorders>
            <w:shd w:val="clear" w:color="auto" w:fill="FFFFFF"/>
            <w:vAlign w:val="center"/>
          </w:tcPr>
          <w:p w14:paraId="0A79684E"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6EA329DC"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F27476" w:rsidRPr="00C04E3E" w14:paraId="2D160963" w14:textId="77777777" w:rsidTr="00542E94">
        <w:trPr>
          <w:gridAfter w:val="1"/>
          <w:wAfter w:w="34" w:type="dxa"/>
          <w:trHeight w:val="414"/>
        </w:trPr>
        <w:tc>
          <w:tcPr>
            <w:tcW w:w="1180" w:type="dxa"/>
            <w:vMerge/>
            <w:tcBorders>
              <w:left w:val="single" w:sz="4" w:space="0" w:color="auto"/>
              <w:bottom w:val="single" w:sz="4" w:space="0" w:color="auto"/>
              <w:right w:val="single" w:sz="4" w:space="0" w:color="auto"/>
            </w:tcBorders>
            <w:shd w:val="clear" w:color="auto" w:fill="FFFFFF"/>
            <w:vAlign w:val="center"/>
          </w:tcPr>
          <w:p w14:paraId="3853C208"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bottom w:val="single" w:sz="4" w:space="0" w:color="auto"/>
              <w:right w:val="single" w:sz="4" w:space="0" w:color="auto"/>
            </w:tcBorders>
            <w:shd w:val="clear" w:color="auto" w:fill="FFFFFF"/>
            <w:vAlign w:val="center"/>
          </w:tcPr>
          <w:p w14:paraId="00477165"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14:paraId="4FD5E3EA"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B957900" w14:textId="77777777" w:rsidR="00F27476" w:rsidRPr="00C04E3E" w:rsidRDefault="00F27476" w:rsidP="00F27476">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single" w:sz="4" w:space="0" w:color="auto"/>
              <w:bottom w:val="single" w:sz="4" w:space="0" w:color="auto"/>
              <w:right w:val="single" w:sz="4" w:space="0" w:color="auto"/>
            </w:tcBorders>
            <w:shd w:val="clear" w:color="auto" w:fill="auto"/>
            <w:vAlign w:val="center"/>
          </w:tcPr>
          <w:p w14:paraId="104FD9EF"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62684CA3"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650E680"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78A79BCE"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1112FD6"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B650447"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0D61E1FA" w14:textId="77777777" w:rsidR="00F27476" w:rsidRPr="00C04E3E" w:rsidRDefault="00F27476" w:rsidP="00F27476">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bottom w:val="single" w:sz="4" w:space="0" w:color="auto"/>
              <w:right w:val="single" w:sz="4" w:space="0" w:color="auto"/>
            </w:tcBorders>
            <w:shd w:val="clear" w:color="auto" w:fill="FFFFFF"/>
            <w:vAlign w:val="center"/>
          </w:tcPr>
          <w:p w14:paraId="7F26E08D" w14:textId="77777777" w:rsidR="00F27476" w:rsidRPr="00C04E3E" w:rsidRDefault="00F27476" w:rsidP="00F27476">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bottom w:val="single" w:sz="4" w:space="0" w:color="auto"/>
              <w:right w:val="single" w:sz="4" w:space="0" w:color="auto"/>
            </w:tcBorders>
            <w:shd w:val="clear" w:color="auto" w:fill="FFFFFF"/>
            <w:vAlign w:val="center"/>
          </w:tcPr>
          <w:p w14:paraId="11816BEC" w14:textId="77777777" w:rsidR="00F27476" w:rsidRPr="00C04E3E" w:rsidRDefault="00F27476" w:rsidP="00F27476">
            <w:pPr>
              <w:spacing w:after="0" w:line="240" w:lineRule="auto"/>
              <w:rPr>
                <w:rFonts w:ascii="Times New Roman" w:eastAsia="Times New Roman" w:hAnsi="Times New Roman"/>
                <w:sz w:val="24"/>
                <w:szCs w:val="24"/>
                <w:lang w:eastAsia="ru-RU"/>
              </w:rPr>
            </w:pPr>
          </w:p>
        </w:tc>
      </w:tr>
      <w:tr w:rsidR="00650B5F" w:rsidRPr="00C04E3E" w14:paraId="5B508468" w14:textId="77777777" w:rsidTr="00F3305D">
        <w:trPr>
          <w:gridAfter w:val="1"/>
          <w:wAfter w:w="34" w:type="dxa"/>
          <w:trHeight w:val="199"/>
        </w:trPr>
        <w:tc>
          <w:tcPr>
            <w:tcW w:w="1180" w:type="dxa"/>
            <w:vMerge w:val="restart"/>
            <w:tcBorders>
              <w:left w:val="single" w:sz="4" w:space="0" w:color="auto"/>
              <w:right w:val="single" w:sz="4" w:space="0" w:color="auto"/>
            </w:tcBorders>
            <w:shd w:val="clear" w:color="auto" w:fill="FFFFFF"/>
          </w:tcPr>
          <w:p w14:paraId="4172EDD6"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2.6</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711B0088"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Укрепление материально-технической базы и проведение </w:t>
            </w:r>
            <w:r w:rsidRPr="00C04E3E">
              <w:rPr>
                <w:rFonts w:ascii="Times New Roman" w:eastAsia="Times New Roman" w:hAnsi="Times New Roman"/>
                <w:sz w:val="24"/>
                <w:szCs w:val="24"/>
                <w:lang w:eastAsia="ru-RU"/>
              </w:rPr>
              <w:lastRenderedPageBreak/>
              <w:t>текущего ремонта учреждений дошкольного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3F060C9"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7BDD0C5"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7FECF90"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133900,30</w:t>
            </w:r>
          </w:p>
        </w:tc>
        <w:tc>
          <w:tcPr>
            <w:tcW w:w="1167" w:type="dxa"/>
            <w:tcBorders>
              <w:top w:val="single" w:sz="4" w:space="0" w:color="auto"/>
              <w:left w:val="nil"/>
              <w:bottom w:val="single" w:sz="4" w:space="0" w:color="auto"/>
              <w:right w:val="single" w:sz="4" w:space="0" w:color="auto"/>
            </w:tcBorders>
            <w:shd w:val="clear" w:color="auto" w:fill="auto"/>
            <w:vAlign w:val="center"/>
          </w:tcPr>
          <w:p w14:paraId="456D916B"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486221,50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7708200"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86221,50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380274"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100000,00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49C30EC8"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5B1AE50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150000,00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31D1E7C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150000,00</w:t>
            </w:r>
          </w:p>
        </w:tc>
        <w:tc>
          <w:tcPr>
            <w:tcW w:w="1134" w:type="dxa"/>
            <w:vMerge w:val="restart"/>
            <w:tcBorders>
              <w:left w:val="single" w:sz="4" w:space="0" w:color="auto"/>
              <w:right w:val="single" w:sz="4" w:space="0" w:color="auto"/>
            </w:tcBorders>
            <w:shd w:val="clear" w:color="auto" w:fill="auto"/>
          </w:tcPr>
          <w:p w14:paraId="5CB4D49E" w14:textId="7381D96D" w:rsidR="00650B5F" w:rsidRPr="00C04E3E" w:rsidRDefault="00650B5F" w:rsidP="00650B5F">
            <w:pPr>
              <w:spacing w:after="0" w:line="240" w:lineRule="auto"/>
              <w:rPr>
                <w:rFonts w:ascii="Times New Roman" w:eastAsia="Times New Roman" w:hAnsi="Times New Roman"/>
                <w:sz w:val="24"/>
                <w:szCs w:val="24"/>
                <w:lang w:eastAsia="ru-RU"/>
              </w:rPr>
            </w:pPr>
            <w:r w:rsidRPr="00D46E74">
              <w:rPr>
                <w:rFonts w:cs="Calibri"/>
                <w:sz w:val="20"/>
                <w:szCs w:val="20"/>
              </w:rPr>
              <w:t xml:space="preserve">Управление образованием администрации </w:t>
            </w:r>
            <w:r w:rsidRPr="00D46E74">
              <w:rPr>
                <w:rFonts w:cs="Calibri"/>
                <w:sz w:val="20"/>
                <w:szCs w:val="20"/>
              </w:rPr>
              <w:lastRenderedPageBreak/>
              <w:t xml:space="preserve">городского округа Истра, </w:t>
            </w:r>
            <w:r w:rsidRPr="00D46E74">
              <w:rPr>
                <w:rFonts w:cs="Calibri"/>
                <w:sz w:val="20"/>
                <w:szCs w:val="20"/>
              </w:rPr>
              <w:br/>
              <w:t xml:space="preserve">Дошкольные образовательные учреждения, </w:t>
            </w:r>
            <w:r w:rsidRPr="00D46E74">
              <w:rPr>
                <w:rFonts w:cs="Calibri"/>
                <w:sz w:val="20"/>
                <w:szCs w:val="20"/>
              </w:rPr>
              <w:br/>
              <w:t>МУ "ЦБ"</w:t>
            </w:r>
          </w:p>
        </w:tc>
        <w:tc>
          <w:tcPr>
            <w:tcW w:w="1242" w:type="dxa"/>
            <w:vMerge w:val="restart"/>
            <w:tcBorders>
              <w:left w:val="single" w:sz="4" w:space="0" w:color="auto"/>
              <w:right w:val="single" w:sz="4" w:space="0" w:color="auto"/>
            </w:tcBorders>
            <w:shd w:val="clear" w:color="auto" w:fill="auto"/>
          </w:tcPr>
          <w:p w14:paraId="204D94C1" w14:textId="0476D16A" w:rsidR="00650B5F" w:rsidRPr="00C04E3E" w:rsidRDefault="00650B5F" w:rsidP="00650B5F">
            <w:pPr>
              <w:spacing w:after="0" w:line="240" w:lineRule="auto"/>
              <w:rPr>
                <w:rFonts w:ascii="Times New Roman" w:eastAsia="Times New Roman" w:hAnsi="Times New Roman"/>
                <w:sz w:val="24"/>
                <w:szCs w:val="24"/>
                <w:lang w:eastAsia="ru-RU"/>
              </w:rPr>
            </w:pPr>
            <w:r w:rsidRPr="00D46E74">
              <w:rPr>
                <w:rFonts w:cs="Calibri"/>
                <w:sz w:val="20"/>
                <w:szCs w:val="20"/>
              </w:rPr>
              <w:lastRenderedPageBreak/>
              <w:t xml:space="preserve">Ремонт </w:t>
            </w:r>
            <w:proofErr w:type="gramStart"/>
            <w:r w:rsidRPr="00D46E74">
              <w:rPr>
                <w:rFonts w:cs="Calibri"/>
                <w:sz w:val="20"/>
                <w:szCs w:val="20"/>
              </w:rPr>
              <w:t>в  учреждениях</w:t>
            </w:r>
            <w:proofErr w:type="gramEnd"/>
            <w:r w:rsidRPr="00D46E74">
              <w:rPr>
                <w:rFonts w:cs="Calibri"/>
                <w:sz w:val="20"/>
                <w:szCs w:val="20"/>
              </w:rPr>
              <w:t xml:space="preserve"> дошкольного </w:t>
            </w:r>
            <w:r w:rsidRPr="00D46E74">
              <w:rPr>
                <w:rFonts w:cs="Calibri"/>
                <w:sz w:val="20"/>
                <w:szCs w:val="20"/>
              </w:rPr>
              <w:lastRenderedPageBreak/>
              <w:t xml:space="preserve">образования </w:t>
            </w:r>
          </w:p>
        </w:tc>
      </w:tr>
      <w:tr w:rsidR="00650B5F" w:rsidRPr="00C04E3E" w14:paraId="0AC34B9B" w14:textId="77777777" w:rsidTr="00F3305D">
        <w:trPr>
          <w:gridAfter w:val="1"/>
          <w:wAfter w:w="34" w:type="dxa"/>
          <w:trHeight w:val="414"/>
        </w:trPr>
        <w:tc>
          <w:tcPr>
            <w:tcW w:w="1180" w:type="dxa"/>
            <w:vMerge/>
            <w:tcBorders>
              <w:left w:val="single" w:sz="4" w:space="0" w:color="auto"/>
              <w:right w:val="single" w:sz="4" w:space="0" w:color="auto"/>
            </w:tcBorders>
            <w:shd w:val="clear" w:color="auto" w:fill="FFFFFF"/>
          </w:tcPr>
          <w:p w14:paraId="3AF470E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4E9B658B"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A935E5D"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297D998"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single" w:sz="4" w:space="0" w:color="auto"/>
              <w:bottom w:val="single" w:sz="4" w:space="0" w:color="auto"/>
              <w:right w:val="single" w:sz="4" w:space="0" w:color="auto"/>
            </w:tcBorders>
            <w:shd w:val="clear" w:color="auto" w:fill="auto"/>
            <w:vAlign w:val="center"/>
          </w:tcPr>
          <w:p w14:paraId="568384D1"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0E8B35A6"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D95CE1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4710F9D7"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14D75A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43A6C176"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0.00 </w:t>
            </w:r>
          </w:p>
        </w:tc>
        <w:tc>
          <w:tcPr>
            <w:tcW w:w="992" w:type="dxa"/>
            <w:tcBorders>
              <w:top w:val="nil"/>
              <w:left w:val="nil"/>
              <w:bottom w:val="single" w:sz="4" w:space="0" w:color="auto"/>
              <w:right w:val="single" w:sz="4" w:space="0" w:color="auto"/>
            </w:tcBorders>
            <w:shd w:val="clear" w:color="auto" w:fill="auto"/>
            <w:vAlign w:val="center"/>
          </w:tcPr>
          <w:p w14:paraId="6F589E36"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0.00 </w:t>
            </w:r>
          </w:p>
        </w:tc>
        <w:tc>
          <w:tcPr>
            <w:tcW w:w="1134" w:type="dxa"/>
            <w:vMerge/>
            <w:tcBorders>
              <w:left w:val="single" w:sz="4" w:space="0" w:color="auto"/>
              <w:right w:val="single" w:sz="4" w:space="0" w:color="auto"/>
            </w:tcBorders>
            <w:shd w:val="clear" w:color="auto" w:fill="auto"/>
            <w:vAlign w:val="center"/>
          </w:tcPr>
          <w:p w14:paraId="35BA6F5C"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auto"/>
            <w:vAlign w:val="center"/>
          </w:tcPr>
          <w:p w14:paraId="4C4EEC12"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2EA9A784" w14:textId="77777777" w:rsidTr="00F3305D">
        <w:trPr>
          <w:gridAfter w:val="1"/>
          <w:wAfter w:w="34" w:type="dxa"/>
          <w:trHeight w:val="414"/>
        </w:trPr>
        <w:tc>
          <w:tcPr>
            <w:tcW w:w="1180" w:type="dxa"/>
            <w:vMerge/>
            <w:tcBorders>
              <w:left w:val="single" w:sz="4" w:space="0" w:color="auto"/>
              <w:right w:val="single" w:sz="4" w:space="0" w:color="auto"/>
            </w:tcBorders>
            <w:shd w:val="clear" w:color="auto" w:fill="FFFFFF"/>
          </w:tcPr>
          <w:p w14:paraId="01381D5A"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tcPr>
          <w:p w14:paraId="60CAC755"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E4DE637"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D85A538"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203BF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133900,30</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14:paraId="5EAA79C8"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486221,50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0EC6D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86221,50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AEE45F9"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100000,00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FF3993"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50874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150000,00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61B40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150000,00</w:t>
            </w:r>
          </w:p>
        </w:tc>
        <w:tc>
          <w:tcPr>
            <w:tcW w:w="1134" w:type="dxa"/>
            <w:vMerge/>
            <w:tcBorders>
              <w:left w:val="single" w:sz="4" w:space="0" w:color="auto"/>
              <w:right w:val="single" w:sz="4" w:space="0" w:color="auto"/>
            </w:tcBorders>
            <w:shd w:val="clear" w:color="auto" w:fill="auto"/>
            <w:vAlign w:val="center"/>
          </w:tcPr>
          <w:p w14:paraId="5A458F6B"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auto"/>
            <w:vAlign w:val="center"/>
          </w:tcPr>
          <w:p w14:paraId="399BF242"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01A94341" w14:textId="77777777" w:rsidTr="00F3305D">
        <w:trPr>
          <w:gridAfter w:val="1"/>
          <w:wAfter w:w="34" w:type="dxa"/>
          <w:trHeight w:val="414"/>
        </w:trPr>
        <w:tc>
          <w:tcPr>
            <w:tcW w:w="1180" w:type="dxa"/>
            <w:vMerge/>
            <w:tcBorders>
              <w:left w:val="single" w:sz="4" w:space="0" w:color="auto"/>
              <w:right w:val="single" w:sz="4" w:space="0" w:color="auto"/>
            </w:tcBorders>
            <w:shd w:val="clear" w:color="auto" w:fill="FFFFFF"/>
          </w:tcPr>
          <w:p w14:paraId="3D8C4F1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p>
        </w:tc>
        <w:tc>
          <w:tcPr>
            <w:tcW w:w="1939" w:type="dxa"/>
            <w:vMerge/>
            <w:tcBorders>
              <w:top w:val="single" w:sz="4" w:space="0" w:color="auto"/>
              <w:left w:val="single" w:sz="4" w:space="0" w:color="auto"/>
              <w:right w:val="single" w:sz="4" w:space="0" w:color="auto"/>
            </w:tcBorders>
            <w:shd w:val="clear" w:color="auto" w:fill="FFFFFF"/>
          </w:tcPr>
          <w:p w14:paraId="4AC3F569"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AAA89DF"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B7809D9"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1EC1D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single" w:sz="4" w:space="0" w:color="auto"/>
              <w:left w:val="nil"/>
              <w:bottom w:val="single" w:sz="4" w:space="0" w:color="auto"/>
              <w:right w:val="single" w:sz="4" w:space="0" w:color="auto"/>
            </w:tcBorders>
            <w:shd w:val="clear" w:color="auto" w:fill="auto"/>
            <w:vAlign w:val="center"/>
          </w:tcPr>
          <w:p w14:paraId="62003B09"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3DE5BCD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8B0FA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3EE52BD3"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78CF1E88"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3CD3424A"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auto"/>
            <w:vAlign w:val="center"/>
          </w:tcPr>
          <w:p w14:paraId="0FA2E687"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auto"/>
            <w:vAlign w:val="center"/>
          </w:tcPr>
          <w:p w14:paraId="7772941E"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4A1EF13F" w14:textId="77777777" w:rsidTr="00F3305D">
        <w:trPr>
          <w:gridAfter w:val="1"/>
          <w:wAfter w:w="34" w:type="dxa"/>
          <w:trHeight w:val="414"/>
        </w:trPr>
        <w:tc>
          <w:tcPr>
            <w:tcW w:w="1180" w:type="dxa"/>
            <w:vMerge/>
            <w:tcBorders>
              <w:left w:val="single" w:sz="4" w:space="0" w:color="auto"/>
              <w:bottom w:val="single" w:sz="4" w:space="0" w:color="auto"/>
              <w:right w:val="single" w:sz="4" w:space="0" w:color="auto"/>
            </w:tcBorders>
            <w:shd w:val="clear" w:color="auto" w:fill="FFFFFF"/>
          </w:tcPr>
          <w:p w14:paraId="5585CDE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p>
        </w:tc>
        <w:tc>
          <w:tcPr>
            <w:tcW w:w="1939" w:type="dxa"/>
            <w:vMerge/>
            <w:tcBorders>
              <w:left w:val="single" w:sz="4" w:space="0" w:color="auto"/>
              <w:bottom w:val="single" w:sz="4" w:space="0" w:color="auto"/>
              <w:right w:val="single" w:sz="4" w:space="0" w:color="auto"/>
            </w:tcBorders>
            <w:shd w:val="clear" w:color="auto" w:fill="FFFFFF"/>
          </w:tcPr>
          <w:p w14:paraId="093A21F2"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tcBorders>
              <w:left w:val="single" w:sz="4" w:space="0" w:color="auto"/>
              <w:bottom w:val="single" w:sz="4" w:space="0" w:color="auto"/>
              <w:right w:val="single" w:sz="4" w:space="0" w:color="auto"/>
            </w:tcBorders>
            <w:shd w:val="clear" w:color="auto" w:fill="FFFFFF"/>
            <w:vAlign w:val="center"/>
          </w:tcPr>
          <w:p w14:paraId="1634F0DF"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8095815"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single" w:sz="4" w:space="0" w:color="auto"/>
              <w:bottom w:val="single" w:sz="4" w:space="0" w:color="auto"/>
              <w:right w:val="single" w:sz="4" w:space="0" w:color="auto"/>
            </w:tcBorders>
            <w:shd w:val="clear" w:color="auto" w:fill="auto"/>
            <w:vAlign w:val="center"/>
          </w:tcPr>
          <w:p w14:paraId="6984D287"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278D6806"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6DC85F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050D5CF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6CB4DED3"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71D53617"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B8910D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bottom w:val="single" w:sz="4" w:space="0" w:color="auto"/>
              <w:right w:val="single" w:sz="4" w:space="0" w:color="auto"/>
            </w:tcBorders>
            <w:shd w:val="clear" w:color="auto" w:fill="auto"/>
            <w:vAlign w:val="center"/>
          </w:tcPr>
          <w:p w14:paraId="74588F2D"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bottom w:val="single" w:sz="4" w:space="0" w:color="auto"/>
              <w:right w:val="single" w:sz="4" w:space="0" w:color="auto"/>
            </w:tcBorders>
            <w:shd w:val="clear" w:color="auto" w:fill="auto"/>
            <w:vAlign w:val="center"/>
          </w:tcPr>
          <w:p w14:paraId="0479A797"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66F327D0" w14:textId="77777777" w:rsidTr="00542E94">
        <w:trPr>
          <w:gridAfter w:val="1"/>
          <w:wAfter w:w="34" w:type="dxa"/>
          <w:trHeight w:val="157"/>
        </w:trPr>
        <w:tc>
          <w:tcPr>
            <w:tcW w:w="1180" w:type="dxa"/>
            <w:vMerge w:val="restart"/>
            <w:tcBorders>
              <w:left w:val="single" w:sz="4" w:space="0" w:color="auto"/>
              <w:right w:val="single" w:sz="4" w:space="0" w:color="auto"/>
            </w:tcBorders>
            <w:shd w:val="clear" w:color="auto" w:fill="FFFFFF"/>
          </w:tcPr>
          <w:p w14:paraId="2019C9D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2.7</w:t>
            </w:r>
          </w:p>
        </w:tc>
        <w:tc>
          <w:tcPr>
            <w:tcW w:w="1939" w:type="dxa"/>
            <w:vMerge w:val="restart"/>
            <w:tcBorders>
              <w:left w:val="single" w:sz="4" w:space="0" w:color="auto"/>
              <w:right w:val="single" w:sz="4" w:space="0" w:color="auto"/>
            </w:tcBorders>
            <w:shd w:val="clear" w:color="auto" w:fill="FFFFFF"/>
          </w:tcPr>
          <w:p w14:paraId="1862042C"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Профессиональная физическая охрана муниципальных учреждений дошкольного образования</w:t>
            </w:r>
          </w:p>
        </w:tc>
        <w:tc>
          <w:tcPr>
            <w:tcW w:w="1134" w:type="dxa"/>
            <w:vMerge w:val="restart"/>
            <w:tcBorders>
              <w:left w:val="single" w:sz="4" w:space="0" w:color="auto"/>
              <w:right w:val="single" w:sz="4" w:space="0" w:color="auto"/>
            </w:tcBorders>
            <w:shd w:val="clear" w:color="auto" w:fill="FFFFFF"/>
            <w:vAlign w:val="center"/>
          </w:tcPr>
          <w:p w14:paraId="0346BA25"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B5FCCB9"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nil"/>
              <w:left w:val="single" w:sz="4" w:space="0" w:color="auto"/>
              <w:bottom w:val="single" w:sz="4" w:space="0" w:color="auto"/>
              <w:right w:val="single" w:sz="4" w:space="0" w:color="auto"/>
            </w:tcBorders>
            <w:shd w:val="clear" w:color="auto" w:fill="auto"/>
            <w:vAlign w:val="center"/>
          </w:tcPr>
          <w:p w14:paraId="353DA04A"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183B0184"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2AB5D52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1CBE4B53"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B5C7E0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65C9CD4"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9F93E45"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val="restart"/>
            <w:tcBorders>
              <w:left w:val="single" w:sz="4" w:space="0" w:color="auto"/>
              <w:right w:val="single" w:sz="4" w:space="0" w:color="auto"/>
            </w:tcBorders>
            <w:shd w:val="clear" w:color="auto" w:fill="FFFFFF"/>
            <w:vAlign w:val="center"/>
          </w:tcPr>
          <w:p w14:paraId="09D69AF6"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val="restart"/>
            <w:tcBorders>
              <w:left w:val="single" w:sz="4" w:space="0" w:color="auto"/>
              <w:right w:val="single" w:sz="4" w:space="0" w:color="auto"/>
            </w:tcBorders>
            <w:shd w:val="clear" w:color="auto" w:fill="FFFFFF"/>
            <w:vAlign w:val="center"/>
          </w:tcPr>
          <w:p w14:paraId="09038432"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3DB084F3" w14:textId="77777777" w:rsidTr="00542E94">
        <w:trPr>
          <w:gridAfter w:val="1"/>
          <w:wAfter w:w="34" w:type="dxa"/>
          <w:trHeight w:val="414"/>
        </w:trPr>
        <w:tc>
          <w:tcPr>
            <w:tcW w:w="1180" w:type="dxa"/>
            <w:vMerge/>
            <w:tcBorders>
              <w:left w:val="single" w:sz="4" w:space="0" w:color="auto"/>
              <w:right w:val="single" w:sz="4" w:space="0" w:color="auto"/>
            </w:tcBorders>
            <w:shd w:val="clear" w:color="auto" w:fill="FFFFFF"/>
          </w:tcPr>
          <w:p w14:paraId="194B3281"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tcPr>
          <w:p w14:paraId="74DD2D77"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64262DAE"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7B36B5E"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single" w:sz="4" w:space="0" w:color="auto"/>
              <w:bottom w:val="single" w:sz="4" w:space="0" w:color="auto"/>
              <w:right w:val="single" w:sz="4" w:space="0" w:color="auto"/>
            </w:tcBorders>
            <w:shd w:val="clear" w:color="auto" w:fill="auto"/>
            <w:vAlign w:val="center"/>
          </w:tcPr>
          <w:p w14:paraId="292AB1F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65FB23A1"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6E92C6D4"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0FE2B013"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6898287"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4611C4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7C87BD11"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7E6D221E"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3BC2DD4C"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797C5F6D" w14:textId="77777777" w:rsidTr="00542E94">
        <w:trPr>
          <w:gridAfter w:val="1"/>
          <w:wAfter w:w="34" w:type="dxa"/>
          <w:trHeight w:val="414"/>
        </w:trPr>
        <w:tc>
          <w:tcPr>
            <w:tcW w:w="1180" w:type="dxa"/>
            <w:vMerge/>
            <w:tcBorders>
              <w:left w:val="single" w:sz="4" w:space="0" w:color="auto"/>
              <w:right w:val="single" w:sz="4" w:space="0" w:color="auto"/>
            </w:tcBorders>
            <w:shd w:val="clear" w:color="auto" w:fill="FFFFFF"/>
          </w:tcPr>
          <w:p w14:paraId="37E93E09"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tcPr>
          <w:p w14:paraId="09FDBE5B"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667C6FC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ED98434"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nil"/>
              <w:left w:val="single" w:sz="4" w:space="0" w:color="auto"/>
              <w:bottom w:val="single" w:sz="4" w:space="0" w:color="auto"/>
              <w:right w:val="single" w:sz="4" w:space="0" w:color="auto"/>
            </w:tcBorders>
            <w:shd w:val="clear" w:color="auto" w:fill="auto"/>
            <w:vAlign w:val="center"/>
          </w:tcPr>
          <w:p w14:paraId="09B1A758"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7F6D966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2A2F2F61"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6F3966CA"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8294953"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2EEA508"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083E005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4DA0F588"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32F84503"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27E23071" w14:textId="77777777" w:rsidTr="00542E94">
        <w:trPr>
          <w:gridAfter w:val="1"/>
          <w:wAfter w:w="34" w:type="dxa"/>
          <w:trHeight w:val="414"/>
        </w:trPr>
        <w:tc>
          <w:tcPr>
            <w:tcW w:w="1180" w:type="dxa"/>
            <w:vMerge/>
            <w:tcBorders>
              <w:left w:val="single" w:sz="4" w:space="0" w:color="auto"/>
              <w:right w:val="single" w:sz="4" w:space="0" w:color="auto"/>
            </w:tcBorders>
            <w:shd w:val="clear" w:color="auto" w:fill="FFFFFF"/>
          </w:tcPr>
          <w:p w14:paraId="3365C28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tcPr>
          <w:p w14:paraId="61E548B4"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3423050C"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E85672A"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single" w:sz="4" w:space="0" w:color="auto"/>
              <w:bottom w:val="single" w:sz="4" w:space="0" w:color="auto"/>
              <w:right w:val="single" w:sz="4" w:space="0" w:color="auto"/>
            </w:tcBorders>
            <w:shd w:val="clear" w:color="auto" w:fill="auto"/>
            <w:vAlign w:val="center"/>
          </w:tcPr>
          <w:p w14:paraId="1ED38CE1"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34D04651"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5265C35"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1BAC1B5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4A2D53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5DB7B2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011240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1CA0AAC4"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5AC3E2D7"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58C0A4A0" w14:textId="77777777" w:rsidTr="00542E94">
        <w:trPr>
          <w:gridAfter w:val="1"/>
          <w:wAfter w:w="34" w:type="dxa"/>
          <w:trHeight w:val="414"/>
        </w:trPr>
        <w:tc>
          <w:tcPr>
            <w:tcW w:w="1180" w:type="dxa"/>
            <w:vMerge/>
            <w:tcBorders>
              <w:left w:val="single" w:sz="4" w:space="0" w:color="auto"/>
              <w:bottom w:val="single" w:sz="4" w:space="0" w:color="auto"/>
              <w:right w:val="single" w:sz="4" w:space="0" w:color="auto"/>
            </w:tcBorders>
            <w:shd w:val="clear" w:color="auto" w:fill="FFFFFF"/>
          </w:tcPr>
          <w:p w14:paraId="2B692CD4"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p>
        </w:tc>
        <w:tc>
          <w:tcPr>
            <w:tcW w:w="1939" w:type="dxa"/>
            <w:vMerge/>
            <w:tcBorders>
              <w:left w:val="single" w:sz="4" w:space="0" w:color="auto"/>
              <w:bottom w:val="single" w:sz="4" w:space="0" w:color="auto"/>
              <w:right w:val="single" w:sz="4" w:space="0" w:color="auto"/>
            </w:tcBorders>
            <w:shd w:val="clear" w:color="auto" w:fill="FFFFFF"/>
          </w:tcPr>
          <w:p w14:paraId="7CE98951"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14:paraId="2645F37F"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49B0768"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single" w:sz="4" w:space="0" w:color="auto"/>
              <w:bottom w:val="single" w:sz="4" w:space="0" w:color="auto"/>
              <w:right w:val="single" w:sz="4" w:space="0" w:color="auto"/>
            </w:tcBorders>
            <w:shd w:val="clear" w:color="auto" w:fill="auto"/>
            <w:vAlign w:val="center"/>
          </w:tcPr>
          <w:p w14:paraId="2A780A6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5A34FC25"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DB9FDA5"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2344737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40F665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DD6E377"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7E1125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bottom w:val="single" w:sz="4" w:space="0" w:color="auto"/>
              <w:right w:val="single" w:sz="4" w:space="0" w:color="auto"/>
            </w:tcBorders>
            <w:shd w:val="clear" w:color="auto" w:fill="FFFFFF"/>
            <w:vAlign w:val="center"/>
          </w:tcPr>
          <w:p w14:paraId="008A543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bottom w:val="single" w:sz="4" w:space="0" w:color="auto"/>
              <w:right w:val="single" w:sz="4" w:space="0" w:color="auto"/>
            </w:tcBorders>
            <w:shd w:val="clear" w:color="auto" w:fill="FFFFFF"/>
            <w:vAlign w:val="center"/>
          </w:tcPr>
          <w:p w14:paraId="55CDF1C3"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2B68A044" w14:textId="77777777" w:rsidTr="00F3305D">
        <w:trPr>
          <w:gridAfter w:val="1"/>
          <w:wAfter w:w="34" w:type="dxa"/>
          <w:trHeight w:val="85"/>
        </w:trPr>
        <w:tc>
          <w:tcPr>
            <w:tcW w:w="1180" w:type="dxa"/>
            <w:vMerge w:val="restart"/>
            <w:tcBorders>
              <w:left w:val="single" w:sz="4" w:space="0" w:color="auto"/>
              <w:right w:val="single" w:sz="4" w:space="0" w:color="auto"/>
            </w:tcBorders>
            <w:shd w:val="clear" w:color="auto" w:fill="FFFFFF"/>
          </w:tcPr>
          <w:p w14:paraId="71786AC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2.8</w:t>
            </w:r>
          </w:p>
        </w:tc>
        <w:tc>
          <w:tcPr>
            <w:tcW w:w="1939" w:type="dxa"/>
            <w:vMerge w:val="restart"/>
            <w:tcBorders>
              <w:left w:val="single" w:sz="4" w:space="0" w:color="auto"/>
              <w:right w:val="single" w:sz="4" w:space="0" w:color="auto"/>
            </w:tcBorders>
            <w:shd w:val="clear" w:color="auto" w:fill="FFFFFF"/>
          </w:tcPr>
          <w:p w14:paraId="33A67B7D"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Мероприятия в сфере образования</w:t>
            </w:r>
          </w:p>
        </w:tc>
        <w:tc>
          <w:tcPr>
            <w:tcW w:w="1134" w:type="dxa"/>
            <w:vMerge w:val="restart"/>
            <w:tcBorders>
              <w:left w:val="single" w:sz="4" w:space="0" w:color="auto"/>
              <w:right w:val="single" w:sz="4" w:space="0" w:color="auto"/>
            </w:tcBorders>
            <w:shd w:val="clear" w:color="auto" w:fill="FFFFFF"/>
            <w:vAlign w:val="center"/>
          </w:tcPr>
          <w:p w14:paraId="14DC40A8"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0A92321"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3B5885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100,00</w:t>
            </w:r>
          </w:p>
        </w:tc>
        <w:tc>
          <w:tcPr>
            <w:tcW w:w="1167" w:type="dxa"/>
            <w:tcBorders>
              <w:top w:val="single" w:sz="4" w:space="0" w:color="auto"/>
              <w:left w:val="nil"/>
              <w:bottom w:val="single" w:sz="4" w:space="0" w:color="auto"/>
              <w:right w:val="single" w:sz="4" w:space="0" w:color="auto"/>
            </w:tcBorders>
            <w:shd w:val="clear" w:color="auto" w:fill="auto"/>
            <w:vAlign w:val="center"/>
          </w:tcPr>
          <w:p w14:paraId="763D871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3175653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100,00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B998D1"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100,00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E288AF5"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100,00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44678463"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524EAA5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val="restart"/>
            <w:tcBorders>
              <w:left w:val="single" w:sz="4" w:space="0" w:color="auto"/>
              <w:right w:val="single" w:sz="4" w:space="0" w:color="auto"/>
            </w:tcBorders>
            <w:shd w:val="clear" w:color="auto" w:fill="auto"/>
            <w:vAlign w:val="center"/>
          </w:tcPr>
          <w:p w14:paraId="2EE8FC42" w14:textId="3F8A91F8" w:rsidR="00650B5F" w:rsidRPr="00650B5F" w:rsidRDefault="00650B5F" w:rsidP="00650B5F">
            <w:pPr>
              <w:spacing w:after="0" w:line="240" w:lineRule="auto"/>
              <w:rPr>
                <w:rFonts w:ascii="Times New Roman" w:eastAsia="Times New Roman" w:hAnsi="Times New Roman"/>
                <w:sz w:val="24"/>
                <w:szCs w:val="24"/>
                <w:lang w:eastAsia="ru-RU"/>
              </w:rPr>
            </w:pPr>
            <w:r w:rsidRPr="00650B5F">
              <w:rPr>
                <w:rFonts w:ascii="Times New Roman" w:hAnsi="Times New Roman"/>
                <w:sz w:val="20"/>
                <w:szCs w:val="20"/>
              </w:rPr>
              <w:t xml:space="preserve">Управление образованием администрации </w:t>
            </w:r>
            <w:r w:rsidRPr="00650B5F">
              <w:rPr>
                <w:rFonts w:ascii="Times New Roman" w:hAnsi="Times New Roman"/>
                <w:sz w:val="20"/>
                <w:szCs w:val="20"/>
              </w:rPr>
              <w:lastRenderedPageBreak/>
              <w:t xml:space="preserve">городского округа Истра, </w:t>
            </w:r>
            <w:r w:rsidRPr="00650B5F">
              <w:rPr>
                <w:rFonts w:ascii="Times New Roman" w:hAnsi="Times New Roman"/>
                <w:sz w:val="20"/>
                <w:szCs w:val="20"/>
              </w:rPr>
              <w:br/>
              <w:t xml:space="preserve">Дошкольные образовательные учреждения, </w:t>
            </w:r>
            <w:r w:rsidRPr="00650B5F">
              <w:rPr>
                <w:rFonts w:ascii="Times New Roman" w:hAnsi="Times New Roman"/>
                <w:sz w:val="20"/>
                <w:szCs w:val="20"/>
              </w:rPr>
              <w:br/>
              <w:t>МУ "ЦБ"</w:t>
            </w:r>
          </w:p>
        </w:tc>
        <w:tc>
          <w:tcPr>
            <w:tcW w:w="1242" w:type="dxa"/>
            <w:vMerge w:val="restart"/>
            <w:tcBorders>
              <w:left w:val="single" w:sz="4" w:space="0" w:color="auto"/>
              <w:right w:val="single" w:sz="4" w:space="0" w:color="auto"/>
            </w:tcBorders>
            <w:shd w:val="clear" w:color="auto" w:fill="auto"/>
            <w:vAlign w:val="center"/>
          </w:tcPr>
          <w:p w14:paraId="3B223C1B" w14:textId="420EAF6F" w:rsidR="00650B5F" w:rsidRPr="00650B5F" w:rsidRDefault="00650B5F" w:rsidP="00650B5F">
            <w:pPr>
              <w:spacing w:after="0" w:line="240" w:lineRule="auto"/>
              <w:rPr>
                <w:rFonts w:ascii="Times New Roman" w:eastAsia="Times New Roman" w:hAnsi="Times New Roman"/>
                <w:sz w:val="24"/>
                <w:szCs w:val="24"/>
                <w:lang w:eastAsia="ru-RU"/>
              </w:rPr>
            </w:pPr>
            <w:r w:rsidRPr="00650B5F">
              <w:rPr>
                <w:rFonts w:ascii="Times New Roman" w:eastAsia="Times New Roman" w:hAnsi="Times New Roman"/>
                <w:sz w:val="20"/>
                <w:szCs w:val="20"/>
                <w:lang w:eastAsia="ru-RU"/>
              </w:rPr>
              <w:lastRenderedPageBreak/>
              <w:t>Проведение районных мероприятий</w:t>
            </w:r>
          </w:p>
        </w:tc>
      </w:tr>
      <w:tr w:rsidR="00650B5F" w:rsidRPr="00C04E3E" w14:paraId="703AF9B4" w14:textId="77777777" w:rsidTr="00F3305D">
        <w:trPr>
          <w:gridAfter w:val="1"/>
          <w:wAfter w:w="34" w:type="dxa"/>
          <w:trHeight w:val="414"/>
        </w:trPr>
        <w:tc>
          <w:tcPr>
            <w:tcW w:w="1180" w:type="dxa"/>
            <w:vMerge/>
            <w:tcBorders>
              <w:left w:val="single" w:sz="4" w:space="0" w:color="auto"/>
              <w:right w:val="single" w:sz="4" w:space="0" w:color="auto"/>
            </w:tcBorders>
            <w:shd w:val="clear" w:color="auto" w:fill="FFFFFF"/>
            <w:vAlign w:val="center"/>
          </w:tcPr>
          <w:p w14:paraId="67D91CF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0F399F94"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30ABB4CD"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643F39D"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single" w:sz="4" w:space="0" w:color="auto"/>
              <w:bottom w:val="single" w:sz="4" w:space="0" w:color="auto"/>
              <w:right w:val="single" w:sz="4" w:space="0" w:color="auto"/>
            </w:tcBorders>
            <w:shd w:val="clear" w:color="auto" w:fill="auto"/>
            <w:vAlign w:val="center"/>
          </w:tcPr>
          <w:p w14:paraId="37E5B164"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01D31DA0"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B2443D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594C4CBA"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F286B70"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CAE88C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EC2BD2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auto"/>
            <w:vAlign w:val="center"/>
          </w:tcPr>
          <w:p w14:paraId="4FE00A43"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auto"/>
            <w:vAlign w:val="center"/>
          </w:tcPr>
          <w:p w14:paraId="60F69EE7"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47C79CCB" w14:textId="77777777" w:rsidTr="00F3305D">
        <w:trPr>
          <w:gridAfter w:val="1"/>
          <w:wAfter w:w="34" w:type="dxa"/>
          <w:trHeight w:val="414"/>
        </w:trPr>
        <w:tc>
          <w:tcPr>
            <w:tcW w:w="1180" w:type="dxa"/>
            <w:vMerge/>
            <w:tcBorders>
              <w:left w:val="single" w:sz="4" w:space="0" w:color="auto"/>
              <w:right w:val="single" w:sz="4" w:space="0" w:color="auto"/>
            </w:tcBorders>
            <w:shd w:val="clear" w:color="auto" w:fill="FFFFFF"/>
            <w:vAlign w:val="center"/>
          </w:tcPr>
          <w:p w14:paraId="218A5CE9"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541B2D7C"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31ACDBE5"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F7C9E9B"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DD85E8"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100,00</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14:paraId="1F67212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300,00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70739E"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100,00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105E0C"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F4D08B"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F14AB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CB8593"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sz w:val="20"/>
                <w:szCs w:val="20"/>
              </w:rPr>
              <w:t>0,00</w:t>
            </w:r>
          </w:p>
        </w:tc>
        <w:tc>
          <w:tcPr>
            <w:tcW w:w="1134" w:type="dxa"/>
            <w:vMerge/>
            <w:tcBorders>
              <w:left w:val="single" w:sz="4" w:space="0" w:color="auto"/>
              <w:right w:val="single" w:sz="4" w:space="0" w:color="auto"/>
            </w:tcBorders>
            <w:shd w:val="clear" w:color="auto" w:fill="auto"/>
            <w:vAlign w:val="center"/>
          </w:tcPr>
          <w:p w14:paraId="40D03C5B"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auto"/>
            <w:vAlign w:val="center"/>
          </w:tcPr>
          <w:p w14:paraId="0FA854BD"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114C93EF" w14:textId="77777777" w:rsidTr="00F3305D">
        <w:trPr>
          <w:gridAfter w:val="1"/>
          <w:wAfter w:w="34" w:type="dxa"/>
          <w:trHeight w:val="414"/>
        </w:trPr>
        <w:tc>
          <w:tcPr>
            <w:tcW w:w="1180" w:type="dxa"/>
            <w:vMerge/>
            <w:tcBorders>
              <w:left w:val="single" w:sz="4" w:space="0" w:color="auto"/>
              <w:right w:val="single" w:sz="4" w:space="0" w:color="auto"/>
            </w:tcBorders>
            <w:shd w:val="clear" w:color="auto" w:fill="FFFFFF"/>
            <w:vAlign w:val="center"/>
          </w:tcPr>
          <w:p w14:paraId="4FD6F22F"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0415D822"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551148C6"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321A528"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C99F1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single" w:sz="4" w:space="0" w:color="auto"/>
              <w:left w:val="nil"/>
              <w:bottom w:val="single" w:sz="4" w:space="0" w:color="auto"/>
              <w:right w:val="single" w:sz="4" w:space="0" w:color="auto"/>
            </w:tcBorders>
            <w:shd w:val="clear" w:color="auto" w:fill="auto"/>
            <w:vAlign w:val="center"/>
          </w:tcPr>
          <w:p w14:paraId="2DE9DC20"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7FAE8120"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9CB018"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6A1C7224"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6053BEB8"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07C88B6A"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auto"/>
            <w:vAlign w:val="center"/>
          </w:tcPr>
          <w:p w14:paraId="33990A92"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auto"/>
            <w:vAlign w:val="center"/>
          </w:tcPr>
          <w:p w14:paraId="11374B33"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030DD68F" w14:textId="77777777" w:rsidTr="00F3305D">
        <w:trPr>
          <w:gridAfter w:val="1"/>
          <w:wAfter w:w="34" w:type="dxa"/>
          <w:trHeight w:val="414"/>
        </w:trPr>
        <w:tc>
          <w:tcPr>
            <w:tcW w:w="1180" w:type="dxa"/>
            <w:vMerge/>
            <w:tcBorders>
              <w:left w:val="single" w:sz="4" w:space="0" w:color="auto"/>
              <w:bottom w:val="single" w:sz="4" w:space="0" w:color="auto"/>
              <w:right w:val="single" w:sz="4" w:space="0" w:color="auto"/>
            </w:tcBorders>
            <w:shd w:val="clear" w:color="auto" w:fill="FFFFFF"/>
            <w:vAlign w:val="center"/>
          </w:tcPr>
          <w:p w14:paraId="41D3F856"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bottom w:val="single" w:sz="4" w:space="0" w:color="auto"/>
              <w:right w:val="single" w:sz="4" w:space="0" w:color="auto"/>
            </w:tcBorders>
            <w:shd w:val="clear" w:color="auto" w:fill="FFFFFF"/>
            <w:vAlign w:val="center"/>
          </w:tcPr>
          <w:p w14:paraId="7BEAE423"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14:paraId="7D3F1E4E"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97A7F75"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single" w:sz="4" w:space="0" w:color="auto"/>
              <w:bottom w:val="single" w:sz="4" w:space="0" w:color="auto"/>
              <w:right w:val="single" w:sz="4" w:space="0" w:color="auto"/>
            </w:tcBorders>
            <w:shd w:val="clear" w:color="auto" w:fill="auto"/>
            <w:vAlign w:val="center"/>
          </w:tcPr>
          <w:p w14:paraId="6B78A5B6"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0E7A1ADA"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D64C7A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1E4D37A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35DBD32"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0E2FD65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5C3FBE9F"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bottom w:val="single" w:sz="4" w:space="0" w:color="auto"/>
              <w:right w:val="single" w:sz="4" w:space="0" w:color="auto"/>
            </w:tcBorders>
            <w:shd w:val="clear" w:color="auto" w:fill="auto"/>
            <w:vAlign w:val="center"/>
          </w:tcPr>
          <w:p w14:paraId="1480B7E0"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bottom w:val="single" w:sz="4" w:space="0" w:color="auto"/>
              <w:right w:val="single" w:sz="4" w:space="0" w:color="auto"/>
            </w:tcBorders>
            <w:shd w:val="clear" w:color="auto" w:fill="auto"/>
            <w:vAlign w:val="center"/>
          </w:tcPr>
          <w:p w14:paraId="291AC53F"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10F53F7C" w14:textId="77777777" w:rsidTr="00F3305D">
        <w:trPr>
          <w:gridAfter w:val="1"/>
          <w:wAfter w:w="34" w:type="dxa"/>
          <w:trHeight w:val="162"/>
        </w:trPr>
        <w:tc>
          <w:tcPr>
            <w:tcW w:w="1180" w:type="dxa"/>
            <w:vMerge w:val="restart"/>
            <w:tcBorders>
              <w:top w:val="nil"/>
              <w:left w:val="single" w:sz="4" w:space="0" w:color="auto"/>
              <w:right w:val="single" w:sz="4" w:space="0" w:color="auto"/>
            </w:tcBorders>
            <w:shd w:val="clear" w:color="auto" w:fill="FFFFFF"/>
          </w:tcPr>
          <w:p w14:paraId="44ECE92A"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w:t>
            </w:r>
          </w:p>
        </w:tc>
        <w:tc>
          <w:tcPr>
            <w:tcW w:w="1939" w:type="dxa"/>
            <w:vMerge w:val="restart"/>
            <w:tcBorders>
              <w:top w:val="nil"/>
              <w:left w:val="single" w:sz="4" w:space="0" w:color="auto"/>
              <w:right w:val="single" w:sz="4" w:space="0" w:color="auto"/>
            </w:tcBorders>
            <w:shd w:val="clear" w:color="auto" w:fill="FFFFFF"/>
          </w:tcPr>
          <w:p w14:paraId="4FB9D975"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Основное мероприятие P2. Федеральный проект «Содействие занятости женщин – создание условий дошкольного образования для детей в</w:t>
            </w:r>
            <w:r w:rsidRPr="00C04E3E">
              <w:rPr>
                <w:rFonts w:ascii="Times New Roman" w:eastAsia="Times New Roman" w:hAnsi="Times New Roman"/>
                <w:sz w:val="24"/>
                <w:szCs w:val="24"/>
                <w:lang w:val="en-US" w:eastAsia="ru-RU"/>
              </w:rPr>
              <w:t> </w:t>
            </w:r>
            <w:r w:rsidRPr="00C04E3E">
              <w:rPr>
                <w:rFonts w:ascii="Times New Roman" w:eastAsia="Times New Roman" w:hAnsi="Times New Roman"/>
                <w:sz w:val="24"/>
                <w:szCs w:val="24"/>
                <w:lang w:eastAsia="ru-RU"/>
              </w:rPr>
              <w:t xml:space="preserve">возрасте до трех лет» </w:t>
            </w:r>
          </w:p>
        </w:tc>
        <w:tc>
          <w:tcPr>
            <w:tcW w:w="1134" w:type="dxa"/>
            <w:vMerge w:val="restart"/>
            <w:tcBorders>
              <w:top w:val="nil"/>
              <w:left w:val="single" w:sz="4" w:space="0" w:color="auto"/>
              <w:right w:val="single" w:sz="4" w:space="0" w:color="auto"/>
            </w:tcBorders>
            <w:shd w:val="clear" w:color="auto" w:fill="FFFFFF"/>
            <w:vAlign w:val="center"/>
          </w:tcPr>
          <w:p w14:paraId="27D84F3F"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3064F363"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nil"/>
              <w:left w:val="single" w:sz="4" w:space="0" w:color="auto"/>
              <w:bottom w:val="single" w:sz="4" w:space="0" w:color="auto"/>
              <w:right w:val="single" w:sz="4" w:space="0" w:color="auto"/>
            </w:tcBorders>
            <w:shd w:val="clear" w:color="auto" w:fill="auto"/>
            <w:vAlign w:val="center"/>
          </w:tcPr>
          <w:p w14:paraId="2BD9EC17" w14:textId="389AE8EA"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62430100" w14:textId="29E62270"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F8A4440" w14:textId="7CC3FCD3"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366930A1" w14:textId="05C7183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C7B611C" w14:textId="41F8259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4495A19" w14:textId="67C6A2CA"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D122C5A" w14:textId="4A5FFB2B"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val="restart"/>
            <w:tcBorders>
              <w:top w:val="nil"/>
              <w:left w:val="single" w:sz="4" w:space="0" w:color="auto"/>
              <w:right w:val="single" w:sz="4" w:space="0" w:color="auto"/>
            </w:tcBorders>
            <w:shd w:val="clear" w:color="auto" w:fill="FFFFFF"/>
            <w:vAlign w:val="center"/>
          </w:tcPr>
          <w:p w14:paraId="2D3C462C" w14:textId="05CE93F8" w:rsidR="00650B5F" w:rsidRPr="00C04E3E" w:rsidRDefault="00650B5F" w:rsidP="00650B5F">
            <w:pPr>
              <w:spacing w:after="0" w:line="240" w:lineRule="auto"/>
              <w:rPr>
                <w:rFonts w:ascii="Times New Roman" w:eastAsia="Times New Roman" w:hAnsi="Times New Roman"/>
                <w:sz w:val="24"/>
                <w:szCs w:val="24"/>
                <w:lang w:eastAsia="ru-RU"/>
              </w:rPr>
            </w:pPr>
            <w:r w:rsidRPr="00650B5F">
              <w:rPr>
                <w:rFonts w:ascii="Times New Roman" w:eastAsia="Times New Roman" w:hAnsi="Times New Roman"/>
                <w:noProof/>
                <w:sz w:val="24"/>
                <w:szCs w:val="24"/>
                <w:lang w:eastAsia="ru-RU"/>
              </w:rPr>
              <w:t xml:space="preserve">Управление образованием администрации городского округа Истра, </w:t>
            </w:r>
            <w:r w:rsidRPr="00650B5F">
              <w:rPr>
                <w:rFonts w:ascii="Times New Roman" w:eastAsia="Times New Roman" w:hAnsi="Times New Roman"/>
                <w:noProof/>
                <w:sz w:val="24"/>
                <w:szCs w:val="24"/>
                <w:lang w:eastAsia="ru-RU"/>
              </w:rPr>
              <w:br/>
              <w:t xml:space="preserve">Дошкольные образовательные учреждения, </w:t>
            </w:r>
            <w:r w:rsidRPr="00650B5F">
              <w:rPr>
                <w:rFonts w:ascii="Times New Roman" w:eastAsia="Times New Roman" w:hAnsi="Times New Roman"/>
                <w:noProof/>
                <w:sz w:val="24"/>
                <w:szCs w:val="24"/>
                <w:lang w:eastAsia="ru-RU"/>
              </w:rPr>
              <w:br/>
              <w:t>МУ "ЦБ"</w:t>
            </w:r>
          </w:p>
        </w:tc>
        <w:tc>
          <w:tcPr>
            <w:tcW w:w="1242" w:type="dxa"/>
            <w:vMerge w:val="restart"/>
            <w:tcBorders>
              <w:top w:val="nil"/>
              <w:left w:val="single" w:sz="4" w:space="0" w:color="auto"/>
              <w:right w:val="single" w:sz="4" w:space="0" w:color="auto"/>
            </w:tcBorders>
            <w:shd w:val="clear" w:color="auto" w:fill="FFFFFF"/>
            <w:vAlign w:val="center"/>
          </w:tcPr>
          <w:p w14:paraId="7C5CD8C7"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4F8A78F6" w14:textId="77777777" w:rsidTr="00F3305D">
        <w:trPr>
          <w:gridAfter w:val="1"/>
          <w:wAfter w:w="34" w:type="dxa"/>
          <w:trHeight w:val="662"/>
        </w:trPr>
        <w:tc>
          <w:tcPr>
            <w:tcW w:w="1180" w:type="dxa"/>
            <w:vMerge/>
            <w:tcBorders>
              <w:left w:val="single" w:sz="4" w:space="0" w:color="auto"/>
              <w:right w:val="single" w:sz="4" w:space="0" w:color="auto"/>
            </w:tcBorders>
            <w:shd w:val="clear" w:color="auto" w:fill="FFFFFF"/>
            <w:vAlign w:val="center"/>
          </w:tcPr>
          <w:p w14:paraId="2B912ED2"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7BBDFFA8"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4305DA46"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52938E37"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single" w:sz="4" w:space="0" w:color="auto"/>
              <w:bottom w:val="single" w:sz="4" w:space="0" w:color="auto"/>
              <w:right w:val="single" w:sz="4" w:space="0" w:color="auto"/>
            </w:tcBorders>
            <w:shd w:val="clear" w:color="auto" w:fill="auto"/>
            <w:vAlign w:val="center"/>
          </w:tcPr>
          <w:p w14:paraId="01C3A535" w14:textId="5F338E0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49A591D5" w14:textId="57DC10C9"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6FD87F55" w14:textId="307CC6FD"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5F99C063" w14:textId="3DEA94D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28766E02" w14:textId="6B5C565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267069C" w14:textId="506932D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5757E3E" w14:textId="6ECFC628"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2778D5C2"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61AD4705"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534FA3D6" w14:textId="77777777" w:rsidTr="00F3305D">
        <w:trPr>
          <w:gridAfter w:val="1"/>
          <w:wAfter w:w="34" w:type="dxa"/>
          <w:trHeight w:val="568"/>
        </w:trPr>
        <w:tc>
          <w:tcPr>
            <w:tcW w:w="1180" w:type="dxa"/>
            <w:vMerge/>
            <w:tcBorders>
              <w:left w:val="single" w:sz="4" w:space="0" w:color="auto"/>
              <w:right w:val="single" w:sz="4" w:space="0" w:color="auto"/>
            </w:tcBorders>
            <w:shd w:val="clear" w:color="auto" w:fill="FFFFFF"/>
            <w:vAlign w:val="center"/>
          </w:tcPr>
          <w:p w14:paraId="0E4F4FA9"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13AFB527"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56C559D4"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6C1410D9"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nil"/>
              <w:left w:val="single" w:sz="4" w:space="0" w:color="auto"/>
              <w:bottom w:val="single" w:sz="4" w:space="0" w:color="auto"/>
              <w:right w:val="single" w:sz="4" w:space="0" w:color="auto"/>
            </w:tcBorders>
            <w:shd w:val="clear" w:color="auto" w:fill="auto"/>
            <w:vAlign w:val="center"/>
          </w:tcPr>
          <w:p w14:paraId="58D7582E" w14:textId="33F1CFE3"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585EC695" w14:textId="5EC10BE8"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6F53538" w14:textId="2EF2B852"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48077F2F" w14:textId="3095F0FD"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62A6FFBF" w14:textId="034AF38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BAE1BC7" w14:textId="6D6D3ECF"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16C6F85" w14:textId="130F70F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57FF0D11"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6EA53784"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3D08C005" w14:textId="77777777" w:rsidTr="00F3305D">
        <w:trPr>
          <w:gridAfter w:val="1"/>
          <w:wAfter w:w="34" w:type="dxa"/>
          <w:trHeight w:val="337"/>
        </w:trPr>
        <w:tc>
          <w:tcPr>
            <w:tcW w:w="1180" w:type="dxa"/>
            <w:vMerge/>
            <w:tcBorders>
              <w:left w:val="single" w:sz="4" w:space="0" w:color="auto"/>
              <w:right w:val="single" w:sz="4" w:space="0" w:color="auto"/>
            </w:tcBorders>
            <w:shd w:val="clear" w:color="auto" w:fill="FFFFFF"/>
            <w:vAlign w:val="center"/>
          </w:tcPr>
          <w:p w14:paraId="314D1D56"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766B48D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0CD6C085"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25A46265"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single" w:sz="4" w:space="0" w:color="auto"/>
              <w:bottom w:val="single" w:sz="4" w:space="0" w:color="auto"/>
              <w:right w:val="single" w:sz="4" w:space="0" w:color="auto"/>
            </w:tcBorders>
            <w:shd w:val="clear" w:color="auto" w:fill="auto"/>
            <w:vAlign w:val="center"/>
          </w:tcPr>
          <w:p w14:paraId="2E5F7962" w14:textId="526D24D2"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1FC08363" w14:textId="402A6082"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77D3E30" w14:textId="34C53B5C"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5AC78D61" w14:textId="0D8313FD"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487A931" w14:textId="78A28309"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5372864E" w14:textId="0D89DDF8"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B973F71" w14:textId="7D152392"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2469BB7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074A00AE"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3F37F7B6" w14:textId="77777777" w:rsidTr="00F3305D">
        <w:trPr>
          <w:gridAfter w:val="1"/>
          <w:wAfter w:w="34" w:type="dxa"/>
          <w:trHeight w:val="568"/>
        </w:trPr>
        <w:tc>
          <w:tcPr>
            <w:tcW w:w="1180" w:type="dxa"/>
            <w:vMerge/>
            <w:tcBorders>
              <w:left w:val="single" w:sz="4" w:space="0" w:color="auto"/>
              <w:bottom w:val="single" w:sz="4" w:space="0" w:color="auto"/>
              <w:right w:val="single" w:sz="4" w:space="0" w:color="auto"/>
            </w:tcBorders>
            <w:shd w:val="clear" w:color="auto" w:fill="FFFFFF"/>
            <w:vAlign w:val="center"/>
          </w:tcPr>
          <w:p w14:paraId="13BB4B1F"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bottom w:val="single" w:sz="4" w:space="0" w:color="auto"/>
              <w:right w:val="single" w:sz="4" w:space="0" w:color="auto"/>
            </w:tcBorders>
            <w:shd w:val="clear" w:color="auto" w:fill="FFFFFF"/>
            <w:vAlign w:val="center"/>
          </w:tcPr>
          <w:p w14:paraId="133DACCC"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14:paraId="401ABAFE"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5C84748B"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single" w:sz="4" w:space="0" w:color="auto"/>
              <w:bottom w:val="single" w:sz="4" w:space="0" w:color="auto"/>
              <w:right w:val="single" w:sz="4" w:space="0" w:color="auto"/>
            </w:tcBorders>
            <w:shd w:val="clear" w:color="auto" w:fill="auto"/>
            <w:vAlign w:val="center"/>
          </w:tcPr>
          <w:p w14:paraId="6077E344" w14:textId="2F0285E3"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7256A1AF" w14:textId="0ED71409"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085ABB1" w14:textId="6C28441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2318552F" w14:textId="5FC8B6EA"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788A22C" w14:textId="321E0E6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4FC25CDE" w14:textId="461AF4EF"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E71A203" w14:textId="1333502A"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bottom w:val="single" w:sz="4" w:space="0" w:color="auto"/>
              <w:right w:val="single" w:sz="4" w:space="0" w:color="auto"/>
            </w:tcBorders>
            <w:shd w:val="clear" w:color="auto" w:fill="FFFFFF"/>
            <w:vAlign w:val="center"/>
          </w:tcPr>
          <w:p w14:paraId="1861467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bottom w:val="single" w:sz="4" w:space="0" w:color="auto"/>
              <w:right w:val="single" w:sz="4" w:space="0" w:color="auto"/>
            </w:tcBorders>
            <w:shd w:val="clear" w:color="auto" w:fill="FFFFFF"/>
            <w:vAlign w:val="center"/>
          </w:tcPr>
          <w:p w14:paraId="66D973AF"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115C4079" w14:textId="77777777" w:rsidTr="00F3305D">
        <w:trPr>
          <w:gridAfter w:val="1"/>
          <w:wAfter w:w="34" w:type="dxa"/>
          <w:trHeight w:val="94"/>
        </w:trPr>
        <w:tc>
          <w:tcPr>
            <w:tcW w:w="1180" w:type="dxa"/>
            <w:vMerge w:val="restart"/>
            <w:tcBorders>
              <w:top w:val="single" w:sz="4" w:space="0" w:color="auto"/>
              <w:left w:val="single" w:sz="4" w:space="0" w:color="auto"/>
              <w:bottom w:val="single" w:sz="4" w:space="0" w:color="auto"/>
              <w:right w:val="single" w:sz="4" w:space="0" w:color="auto"/>
            </w:tcBorders>
            <w:shd w:val="clear" w:color="auto" w:fill="FFFFFF"/>
          </w:tcPr>
          <w:p w14:paraId="6126D39D"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3.1.</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FFFFFF"/>
          </w:tcPr>
          <w:p w14:paraId="2991075A"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Государственная поддержка частных дошкольных образовательны</w:t>
            </w:r>
            <w:r w:rsidRPr="00C04E3E">
              <w:rPr>
                <w:rFonts w:ascii="Times New Roman" w:eastAsia="Times New Roman" w:hAnsi="Times New Roman"/>
                <w:sz w:val="24"/>
                <w:szCs w:val="24"/>
                <w:lang w:eastAsia="ru-RU"/>
              </w:rPr>
              <w:lastRenderedPageBreak/>
              <w:t>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BD3CEF4"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47B73684"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nil"/>
              <w:left w:val="single" w:sz="4" w:space="0" w:color="auto"/>
              <w:bottom w:val="single" w:sz="4" w:space="0" w:color="auto"/>
              <w:right w:val="single" w:sz="4" w:space="0" w:color="auto"/>
            </w:tcBorders>
            <w:shd w:val="clear" w:color="auto" w:fill="auto"/>
            <w:vAlign w:val="center"/>
          </w:tcPr>
          <w:p w14:paraId="5AB3318E" w14:textId="32971ED8"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2780F8FE" w14:textId="6A871829"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9DCEB0A" w14:textId="5BB6D8F9"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4B318C0A" w14:textId="10AEC0DF"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6D63852" w14:textId="1B29DA8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33B6FB7" w14:textId="2FB0D9F0"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A3995B9" w14:textId="2EA599D1"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val="restart"/>
            <w:tcBorders>
              <w:top w:val="single" w:sz="4" w:space="0" w:color="auto"/>
              <w:left w:val="single" w:sz="4" w:space="0" w:color="auto"/>
              <w:right w:val="single" w:sz="4" w:space="0" w:color="auto"/>
            </w:tcBorders>
            <w:shd w:val="clear" w:color="auto" w:fill="FFFFFF"/>
            <w:vAlign w:val="center"/>
          </w:tcPr>
          <w:p w14:paraId="4E31B6AB" w14:textId="78030028" w:rsidR="00650B5F" w:rsidRPr="00C04E3E" w:rsidRDefault="00650B5F" w:rsidP="00650B5F">
            <w:pPr>
              <w:spacing w:after="0" w:line="240" w:lineRule="auto"/>
              <w:rPr>
                <w:rFonts w:ascii="Times New Roman" w:eastAsia="Times New Roman" w:hAnsi="Times New Roman"/>
                <w:sz w:val="24"/>
                <w:szCs w:val="24"/>
                <w:lang w:eastAsia="ru-RU"/>
              </w:rPr>
            </w:pPr>
            <w:r w:rsidRPr="00650B5F">
              <w:rPr>
                <w:rFonts w:ascii="Times New Roman" w:eastAsia="Times New Roman" w:hAnsi="Times New Roman"/>
                <w:sz w:val="24"/>
                <w:szCs w:val="24"/>
                <w:lang w:eastAsia="ru-RU"/>
              </w:rPr>
              <w:t>Управление образованием админис</w:t>
            </w:r>
            <w:r w:rsidRPr="00650B5F">
              <w:rPr>
                <w:rFonts w:ascii="Times New Roman" w:eastAsia="Times New Roman" w:hAnsi="Times New Roman"/>
                <w:sz w:val="24"/>
                <w:szCs w:val="24"/>
                <w:lang w:eastAsia="ru-RU"/>
              </w:rPr>
              <w:lastRenderedPageBreak/>
              <w:t xml:space="preserve">трации городского округа Истра, </w:t>
            </w:r>
            <w:r w:rsidRPr="00650B5F">
              <w:rPr>
                <w:rFonts w:ascii="Times New Roman" w:eastAsia="Times New Roman" w:hAnsi="Times New Roman"/>
                <w:sz w:val="24"/>
                <w:szCs w:val="24"/>
                <w:lang w:eastAsia="ru-RU"/>
              </w:rPr>
              <w:br/>
              <w:t xml:space="preserve">Дошкольные образовательные учреждения, </w:t>
            </w:r>
            <w:r w:rsidRPr="00650B5F">
              <w:rPr>
                <w:rFonts w:ascii="Times New Roman" w:eastAsia="Times New Roman" w:hAnsi="Times New Roman"/>
                <w:sz w:val="24"/>
                <w:szCs w:val="24"/>
                <w:lang w:eastAsia="ru-RU"/>
              </w:rPr>
              <w:br/>
              <w:t>МУ "ЦБ"</w:t>
            </w:r>
          </w:p>
        </w:tc>
        <w:tc>
          <w:tcPr>
            <w:tcW w:w="1242" w:type="dxa"/>
            <w:vMerge w:val="restart"/>
            <w:tcBorders>
              <w:top w:val="single" w:sz="4" w:space="0" w:color="auto"/>
              <w:left w:val="single" w:sz="4" w:space="0" w:color="auto"/>
              <w:right w:val="single" w:sz="4" w:space="0" w:color="auto"/>
            </w:tcBorders>
            <w:shd w:val="clear" w:color="auto" w:fill="FFFFFF"/>
            <w:vAlign w:val="center"/>
          </w:tcPr>
          <w:p w14:paraId="64399D81" w14:textId="3B009407" w:rsidR="00650B5F" w:rsidRPr="00C04E3E" w:rsidRDefault="00650B5F" w:rsidP="00650B5F">
            <w:pPr>
              <w:spacing w:after="0" w:line="240" w:lineRule="auto"/>
              <w:rPr>
                <w:rFonts w:ascii="Times New Roman" w:eastAsia="Times New Roman" w:hAnsi="Times New Roman"/>
                <w:sz w:val="24"/>
                <w:szCs w:val="24"/>
                <w:lang w:eastAsia="ru-RU"/>
              </w:rPr>
            </w:pPr>
            <w:r w:rsidRPr="00650B5F">
              <w:rPr>
                <w:rFonts w:ascii="Times New Roman" w:eastAsia="Times New Roman" w:hAnsi="Times New Roman"/>
                <w:sz w:val="24"/>
                <w:szCs w:val="24"/>
                <w:lang w:eastAsia="ru-RU"/>
              </w:rPr>
              <w:lastRenderedPageBreak/>
              <w:t xml:space="preserve">Поддержка частных дошкольных </w:t>
            </w:r>
            <w:r w:rsidRPr="00650B5F">
              <w:rPr>
                <w:rFonts w:ascii="Times New Roman" w:eastAsia="Times New Roman" w:hAnsi="Times New Roman"/>
                <w:sz w:val="24"/>
                <w:szCs w:val="24"/>
                <w:lang w:eastAsia="ru-RU"/>
              </w:rPr>
              <w:lastRenderedPageBreak/>
              <w:t>образовательных организаций</w:t>
            </w:r>
          </w:p>
        </w:tc>
      </w:tr>
      <w:tr w:rsidR="00650B5F" w:rsidRPr="00C04E3E" w14:paraId="6DCFFAC7" w14:textId="77777777" w:rsidTr="00F3305D">
        <w:trPr>
          <w:gridAfter w:val="1"/>
          <w:wAfter w:w="34" w:type="dxa"/>
          <w:trHeight w:val="568"/>
        </w:trPr>
        <w:tc>
          <w:tcPr>
            <w:tcW w:w="118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B2216EF"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5D6926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3BB99D8"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1F09A2D3"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single" w:sz="4" w:space="0" w:color="auto"/>
              <w:bottom w:val="single" w:sz="4" w:space="0" w:color="auto"/>
              <w:right w:val="single" w:sz="4" w:space="0" w:color="auto"/>
            </w:tcBorders>
            <w:shd w:val="clear" w:color="auto" w:fill="auto"/>
            <w:vAlign w:val="center"/>
          </w:tcPr>
          <w:p w14:paraId="4FB84AB3" w14:textId="220AA14C"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6C168AE5" w14:textId="0CDAA732"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7DB532D" w14:textId="3B4CE0B0"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7412B30C" w14:textId="0F548A4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C6BBB10" w14:textId="394933BC"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BF41747" w14:textId="485295C1"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7E2DB6B0" w14:textId="2347DA8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bottom w:val="single" w:sz="4" w:space="0" w:color="auto"/>
              <w:right w:val="single" w:sz="4" w:space="0" w:color="auto"/>
            </w:tcBorders>
            <w:shd w:val="clear" w:color="auto" w:fill="FFFFFF"/>
            <w:vAlign w:val="center"/>
          </w:tcPr>
          <w:p w14:paraId="3AC66B1C"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bottom w:val="single" w:sz="4" w:space="0" w:color="auto"/>
              <w:right w:val="single" w:sz="4" w:space="0" w:color="auto"/>
            </w:tcBorders>
            <w:shd w:val="clear" w:color="auto" w:fill="FFFFFF"/>
            <w:vAlign w:val="center"/>
          </w:tcPr>
          <w:p w14:paraId="6907DDAC"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69E11C1D" w14:textId="77777777" w:rsidTr="00F3305D">
        <w:trPr>
          <w:gridAfter w:val="1"/>
          <w:wAfter w:w="34" w:type="dxa"/>
          <w:trHeight w:val="568"/>
        </w:trPr>
        <w:tc>
          <w:tcPr>
            <w:tcW w:w="1180" w:type="dxa"/>
            <w:vMerge/>
            <w:tcBorders>
              <w:top w:val="single" w:sz="4" w:space="0" w:color="auto"/>
              <w:left w:val="single" w:sz="4" w:space="0" w:color="auto"/>
              <w:right w:val="single" w:sz="4" w:space="0" w:color="auto"/>
            </w:tcBorders>
            <w:shd w:val="clear" w:color="auto" w:fill="FFFFFF"/>
            <w:vAlign w:val="center"/>
          </w:tcPr>
          <w:p w14:paraId="5ED4A8B1"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top w:val="single" w:sz="4" w:space="0" w:color="auto"/>
              <w:left w:val="single" w:sz="4" w:space="0" w:color="auto"/>
              <w:right w:val="single" w:sz="4" w:space="0" w:color="auto"/>
            </w:tcBorders>
            <w:shd w:val="clear" w:color="auto" w:fill="FFFFFF"/>
            <w:vAlign w:val="center"/>
          </w:tcPr>
          <w:p w14:paraId="1F5866A5"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right w:val="single" w:sz="4" w:space="0" w:color="auto"/>
            </w:tcBorders>
            <w:shd w:val="clear" w:color="auto" w:fill="FFFFFF"/>
            <w:vAlign w:val="center"/>
          </w:tcPr>
          <w:p w14:paraId="1D668157"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007C9F55"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бюджета муниципального образования</w:t>
            </w:r>
          </w:p>
        </w:tc>
        <w:tc>
          <w:tcPr>
            <w:tcW w:w="1418" w:type="dxa"/>
            <w:tcBorders>
              <w:top w:val="nil"/>
              <w:left w:val="single" w:sz="4" w:space="0" w:color="auto"/>
              <w:bottom w:val="single" w:sz="4" w:space="0" w:color="auto"/>
              <w:right w:val="single" w:sz="4" w:space="0" w:color="auto"/>
            </w:tcBorders>
            <w:shd w:val="clear" w:color="auto" w:fill="auto"/>
            <w:vAlign w:val="center"/>
          </w:tcPr>
          <w:p w14:paraId="47F9203F" w14:textId="1696C5C9"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3B56FCB6" w14:textId="312E5C9A"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3299FAC" w14:textId="5AA35CB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3EDF3CE3" w14:textId="482860A6"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52F9B2C" w14:textId="5010926D"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5E609E21" w14:textId="26CE3C70"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B9F4C34" w14:textId="50F14A30"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93B362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F99C9D8"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40F98462" w14:textId="77777777" w:rsidTr="00F3305D">
        <w:trPr>
          <w:gridAfter w:val="1"/>
          <w:wAfter w:w="34" w:type="dxa"/>
          <w:trHeight w:val="260"/>
        </w:trPr>
        <w:tc>
          <w:tcPr>
            <w:tcW w:w="1180" w:type="dxa"/>
            <w:vMerge/>
            <w:tcBorders>
              <w:left w:val="single" w:sz="4" w:space="0" w:color="auto"/>
              <w:right w:val="single" w:sz="4" w:space="0" w:color="auto"/>
            </w:tcBorders>
            <w:shd w:val="clear" w:color="auto" w:fill="FFFFFF"/>
            <w:vAlign w:val="center"/>
          </w:tcPr>
          <w:p w14:paraId="7C006AA9"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3708C557"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66875C77"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71F33478"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Внебюджетные источники</w:t>
            </w:r>
          </w:p>
        </w:tc>
        <w:tc>
          <w:tcPr>
            <w:tcW w:w="1418" w:type="dxa"/>
            <w:tcBorders>
              <w:top w:val="nil"/>
              <w:left w:val="single" w:sz="4" w:space="0" w:color="auto"/>
              <w:bottom w:val="single" w:sz="4" w:space="0" w:color="auto"/>
              <w:right w:val="single" w:sz="4" w:space="0" w:color="auto"/>
            </w:tcBorders>
            <w:shd w:val="clear" w:color="auto" w:fill="auto"/>
            <w:vAlign w:val="center"/>
          </w:tcPr>
          <w:p w14:paraId="1A30C75F" w14:textId="53B7E170"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5C5D5104" w14:textId="505062E6"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2F9E790" w14:textId="36EEE9E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48354260" w14:textId="068FD5F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E402628" w14:textId="570FAA5C"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E04AFBD" w14:textId="0F07788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54D6AC04" w14:textId="2CA74BC7"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top w:val="single" w:sz="4" w:space="0" w:color="auto"/>
              <w:left w:val="single" w:sz="4" w:space="0" w:color="auto"/>
              <w:right w:val="single" w:sz="4" w:space="0" w:color="auto"/>
            </w:tcBorders>
            <w:shd w:val="clear" w:color="auto" w:fill="FFFFFF"/>
            <w:vAlign w:val="center"/>
          </w:tcPr>
          <w:p w14:paraId="4A9204CC"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top w:val="single" w:sz="4" w:space="0" w:color="auto"/>
              <w:left w:val="single" w:sz="4" w:space="0" w:color="auto"/>
              <w:right w:val="single" w:sz="4" w:space="0" w:color="auto"/>
            </w:tcBorders>
            <w:shd w:val="clear" w:color="auto" w:fill="FFFFFF"/>
            <w:vAlign w:val="center"/>
          </w:tcPr>
          <w:p w14:paraId="5ECEDCCD"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240C5736" w14:textId="77777777" w:rsidTr="00F3305D">
        <w:trPr>
          <w:gridAfter w:val="1"/>
          <w:wAfter w:w="34" w:type="dxa"/>
          <w:trHeight w:val="568"/>
        </w:trPr>
        <w:tc>
          <w:tcPr>
            <w:tcW w:w="1180" w:type="dxa"/>
            <w:vMerge/>
            <w:tcBorders>
              <w:left w:val="single" w:sz="4" w:space="0" w:color="auto"/>
              <w:bottom w:val="single" w:sz="4" w:space="0" w:color="auto"/>
              <w:right w:val="single" w:sz="4" w:space="0" w:color="auto"/>
            </w:tcBorders>
            <w:shd w:val="clear" w:color="auto" w:fill="FFFFFF"/>
            <w:vAlign w:val="center"/>
          </w:tcPr>
          <w:p w14:paraId="3F586A42"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bottom w:val="single" w:sz="4" w:space="0" w:color="auto"/>
              <w:right w:val="single" w:sz="4" w:space="0" w:color="auto"/>
            </w:tcBorders>
            <w:shd w:val="clear" w:color="auto" w:fill="FFFFFF"/>
            <w:vAlign w:val="center"/>
          </w:tcPr>
          <w:p w14:paraId="3DF14AD5"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14:paraId="6CD09396"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18BAC2E7"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Средства федерального бюджета</w:t>
            </w:r>
          </w:p>
        </w:tc>
        <w:tc>
          <w:tcPr>
            <w:tcW w:w="1418" w:type="dxa"/>
            <w:tcBorders>
              <w:top w:val="nil"/>
              <w:left w:val="single" w:sz="4" w:space="0" w:color="auto"/>
              <w:bottom w:val="single" w:sz="4" w:space="0" w:color="auto"/>
              <w:right w:val="single" w:sz="4" w:space="0" w:color="auto"/>
            </w:tcBorders>
            <w:shd w:val="clear" w:color="auto" w:fill="auto"/>
            <w:vAlign w:val="center"/>
          </w:tcPr>
          <w:p w14:paraId="4FD3D07D" w14:textId="2912D362"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0BF22A93" w14:textId="5244120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6457F0BD" w14:textId="1874253B"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1CBB6A5D" w14:textId="3AC512FD"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CEC343F" w14:textId="3576437C"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C9D3325" w14:textId="1507C22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5BFFF9C" w14:textId="65AFAD9A"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bottom w:val="single" w:sz="4" w:space="0" w:color="auto"/>
              <w:right w:val="single" w:sz="4" w:space="0" w:color="auto"/>
            </w:tcBorders>
            <w:shd w:val="clear" w:color="auto" w:fill="FFFFFF"/>
            <w:vAlign w:val="center"/>
          </w:tcPr>
          <w:p w14:paraId="11BDF68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bottom w:val="single" w:sz="4" w:space="0" w:color="auto"/>
              <w:right w:val="single" w:sz="4" w:space="0" w:color="auto"/>
            </w:tcBorders>
            <w:shd w:val="clear" w:color="auto" w:fill="FFFFFF"/>
            <w:vAlign w:val="center"/>
          </w:tcPr>
          <w:p w14:paraId="3FA7D111"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427426E8" w14:textId="77777777" w:rsidTr="00F3305D">
        <w:trPr>
          <w:gridAfter w:val="1"/>
          <w:wAfter w:w="34" w:type="dxa"/>
          <w:trHeight w:val="147"/>
        </w:trPr>
        <w:tc>
          <w:tcPr>
            <w:tcW w:w="1180" w:type="dxa"/>
            <w:vMerge w:val="restart"/>
            <w:tcBorders>
              <w:left w:val="single" w:sz="4" w:space="0" w:color="auto"/>
              <w:right w:val="single" w:sz="4" w:space="0" w:color="auto"/>
            </w:tcBorders>
            <w:shd w:val="clear" w:color="auto" w:fill="FFFFFF"/>
          </w:tcPr>
          <w:p w14:paraId="087A8AE3" w14:textId="77777777" w:rsidR="00650B5F" w:rsidRPr="00C04E3E" w:rsidRDefault="00650B5F" w:rsidP="00650B5F">
            <w:pPr>
              <w:spacing w:after="0" w:line="240" w:lineRule="auto"/>
              <w:jc w:val="center"/>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3.2</w:t>
            </w:r>
          </w:p>
        </w:tc>
        <w:tc>
          <w:tcPr>
            <w:tcW w:w="1939" w:type="dxa"/>
            <w:vMerge w:val="restart"/>
            <w:tcBorders>
              <w:left w:val="single" w:sz="4" w:space="0" w:color="auto"/>
              <w:right w:val="single" w:sz="4" w:space="0" w:color="auto"/>
            </w:tcBorders>
            <w:shd w:val="clear" w:color="auto" w:fill="FFFFFF"/>
            <w:vAlign w:val="center"/>
          </w:tcPr>
          <w:p w14:paraId="602ED8E4"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w:t>
            </w:r>
            <w:r w:rsidRPr="00C04E3E">
              <w:rPr>
                <w:rFonts w:ascii="Times New Roman" w:eastAsia="Times New Roman" w:hAnsi="Times New Roman"/>
                <w:sz w:val="24"/>
                <w:szCs w:val="24"/>
                <w:lang w:eastAsia="ru-RU"/>
              </w:rPr>
              <w:lastRenderedPageBreak/>
              <w:t>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134" w:type="dxa"/>
            <w:vMerge w:val="restart"/>
            <w:tcBorders>
              <w:left w:val="single" w:sz="4" w:space="0" w:color="auto"/>
              <w:right w:val="single" w:sz="4" w:space="0" w:color="auto"/>
            </w:tcBorders>
            <w:shd w:val="clear" w:color="auto" w:fill="FFFFFF"/>
            <w:vAlign w:val="center"/>
          </w:tcPr>
          <w:p w14:paraId="0043860A"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3979CDA1"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Итого</w:t>
            </w:r>
          </w:p>
        </w:tc>
        <w:tc>
          <w:tcPr>
            <w:tcW w:w="1418" w:type="dxa"/>
            <w:tcBorders>
              <w:top w:val="nil"/>
              <w:left w:val="single" w:sz="4" w:space="0" w:color="auto"/>
              <w:bottom w:val="single" w:sz="4" w:space="0" w:color="auto"/>
              <w:right w:val="single" w:sz="4" w:space="0" w:color="auto"/>
            </w:tcBorders>
            <w:shd w:val="clear" w:color="auto" w:fill="auto"/>
            <w:vAlign w:val="center"/>
          </w:tcPr>
          <w:p w14:paraId="10D26279" w14:textId="1FA3D493"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72187AAB" w14:textId="6B1EC6E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026F399" w14:textId="16C12193"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615C09A0" w14:textId="0A31CAEA"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22EA1F2F" w14:textId="33422390"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0ABB22AC" w14:textId="0B5B19C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482DD6BB" w14:textId="40F82E7F"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val="restart"/>
            <w:tcBorders>
              <w:top w:val="nil"/>
              <w:left w:val="single" w:sz="4" w:space="0" w:color="auto"/>
              <w:right w:val="single" w:sz="4" w:space="0" w:color="auto"/>
            </w:tcBorders>
            <w:shd w:val="clear" w:color="auto" w:fill="FFFFFF"/>
            <w:vAlign w:val="center"/>
          </w:tcPr>
          <w:p w14:paraId="2193B142" w14:textId="463080E1" w:rsidR="00650B5F" w:rsidRPr="00C04E3E" w:rsidRDefault="00F3305D" w:rsidP="00650B5F">
            <w:pPr>
              <w:spacing w:after="0" w:line="240" w:lineRule="auto"/>
              <w:rPr>
                <w:rFonts w:ascii="Times New Roman" w:eastAsia="Times New Roman" w:hAnsi="Times New Roman"/>
                <w:sz w:val="24"/>
                <w:szCs w:val="24"/>
                <w:lang w:eastAsia="ru-RU"/>
              </w:rPr>
            </w:pPr>
            <w:r w:rsidRPr="00F3305D">
              <w:rPr>
                <w:rFonts w:ascii="Times New Roman" w:eastAsia="Times New Roman" w:hAnsi="Times New Roman"/>
                <w:noProof/>
                <w:sz w:val="24"/>
                <w:szCs w:val="24"/>
                <w:lang w:eastAsia="ru-RU"/>
              </w:rPr>
              <w:t xml:space="preserve">Управление образованием администрации городского округа Истра, </w:t>
            </w:r>
            <w:r w:rsidRPr="00F3305D">
              <w:rPr>
                <w:rFonts w:ascii="Times New Roman" w:eastAsia="Times New Roman" w:hAnsi="Times New Roman"/>
                <w:noProof/>
                <w:sz w:val="24"/>
                <w:szCs w:val="24"/>
                <w:lang w:eastAsia="ru-RU"/>
              </w:rPr>
              <w:br/>
              <w:t xml:space="preserve">Дошкольные образовательные учреждения, </w:t>
            </w:r>
            <w:r w:rsidRPr="00F3305D">
              <w:rPr>
                <w:rFonts w:ascii="Times New Roman" w:eastAsia="Times New Roman" w:hAnsi="Times New Roman"/>
                <w:noProof/>
                <w:sz w:val="24"/>
                <w:szCs w:val="24"/>
                <w:lang w:eastAsia="ru-RU"/>
              </w:rPr>
              <w:br/>
              <w:t>МУ "ЦБ"</w:t>
            </w:r>
          </w:p>
        </w:tc>
        <w:tc>
          <w:tcPr>
            <w:tcW w:w="1242" w:type="dxa"/>
            <w:vMerge w:val="restart"/>
            <w:tcBorders>
              <w:top w:val="nil"/>
              <w:left w:val="single" w:sz="4" w:space="0" w:color="auto"/>
              <w:right w:val="single" w:sz="4" w:space="0" w:color="auto"/>
            </w:tcBorders>
            <w:shd w:val="clear" w:color="auto" w:fill="FFFFFF"/>
            <w:vAlign w:val="center"/>
          </w:tcPr>
          <w:p w14:paraId="3A03E4FA"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04E3E" w14:paraId="0208B462" w14:textId="77777777" w:rsidTr="00F3305D">
        <w:trPr>
          <w:gridAfter w:val="1"/>
          <w:wAfter w:w="34" w:type="dxa"/>
          <w:trHeight w:val="568"/>
        </w:trPr>
        <w:tc>
          <w:tcPr>
            <w:tcW w:w="1180" w:type="dxa"/>
            <w:vMerge/>
            <w:tcBorders>
              <w:left w:val="single" w:sz="4" w:space="0" w:color="auto"/>
              <w:right w:val="single" w:sz="4" w:space="0" w:color="auto"/>
            </w:tcBorders>
            <w:shd w:val="clear" w:color="auto" w:fill="FFFFFF"/>
            <w:vAlign w:val="center"/>
          </w:tcPr>
          <w:p w14:paraId="7D05752F"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939" w:type="dxa"/>
            <w:vMerge/>
            <w:tcBorders>
              <w:left w:val="single" w:sz="4" w:space="0" w:color="auto"/>
              <w:right w:val="single" w:sz="4" w:space="0" w:color="auto"/>
            </w:tcBorders>
            <w:shd w:val="clear" w:color="auto" w:fill="FFFFFF"/>
            <w:vAlign w:val="center"/>
          </w:tcPr>
          <w:p w14:paraId="556D8349"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134" w:type="dxa"/>
            <w:vMerge/>
            <w:tcBorders>
              <w:left w:val="single" w:sz="4" w:space="0" w:color="auto"/>
              <w:right w:val="single" w:sz="4" w:space="0" w:color="auto"/>
            </w:tcBorders>
            <w:shd w:val="clear" w:color="auto" w:fill="FFFFFF"/>
            <w:vAlign w:val="center"/>
          </w:tcPr>
          <w:p w14:paraId="6552610F"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shd w:val="clear" w:color="auto" w:fill="FFFFFF"/>
          </w:tcPr>
          <w:p w14:paraId="2462589D" w14:textId="77777777" w:rsidR="00650B5F" w:rsidRPr="00C04E3E" w:rsidRDefault="00650B5F" w:rsidP="00650B5F">
            <w:pPr>
              <w:spacing w:after="0" w:line="240" w:lineRule="auto"/>
              <w:rPr>
                <w:rFonts w:ascii="Times New Roman" w:eastAsia="Times New Roman" w:hAnsi="Times New Roman"/>
                <w:sz w:val="24"/>
                <w:szCs w:val="24"/>
                <w:lang w:eastAsia="ru-RU"/>
              </w:rPr>
            </w:pPr>
            <w:r w:rsidRPr="00C04E3E">
              <w:rPr>
                <w:rFonts w:ascii="Times New Roman" w:eastAsia="Times New Roman" w:hAnsi="Times New Roman"/>
                <w:sz w:val="24"/>
                <w:szCs w:val="24"/>
                <w:lang w:eastAsia="ru-RU"/>
              </w:rPr>
              <w:t xml:space="preserve">Средства бюджета Московской области </w:t>
            </w:r>
          </w:p>
        </w:tc>
        <w:tc>
          <w:tcPr>
            <w:tcW w:w="1418" w:type="dxa"/>
            <w:tcBorders>
              <w:top w:val="nil"/>
              <w:left w:val="single" w:sz="4" w:space="0" w:color="auto"/>
              <w:bottom w:val="single" w:sz="4" w:space="0" w:color="auto"/>
              <w:right w:val="single" w:sz="4" w:space="0" w:color="auto"/>
            </w:tcBorders>
            <w:shd w:val="clear" w:color="auto" w:fill="auto"/>
            <w:vAlign w:val="center"/>
          </w:tcPr>
          <w:p w14:paraId="6BEE428B" w14:textId="0C1CA41E"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2E7BC196" w14:textId="41D0CE8B"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CBE7154" w14:textId="0290747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110E9B8E" w14:textId="7AD04454"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872499C" w14:textId="22DA4195"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537EDA42" w14:textId="2A12AD4C"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44880818" w14:textId="298F10FB" w:rsidR="00650B5F" w:rsidRPr="00C04E3E" w:rsidRDefault="00650B5F" w:rsidP="00650B5F">
            <w:pPr>
              <w:spacing w:after="0" w:line="240" w:lineRule="auto"/>
              <w:jc w:val="center"/>
              <w:rPr>
                <w:rFonts w:ascii="Times New Roman" w:eastAsia="Times New Roman" w:hAnsi="Times New Roman"/>
                <w:sz w:val="24"/>
                <w:szCs w:val="24"/>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31AB4CB2" w14:textId="77777777" w:rsidR="00650B5F" w:rsidRPr="00C04E3E" w:rsidRDefault="00650B5F" w:rsidP="00650B5F">
            <w:pPr>
              <w:spacing w:after="0" w:line="240" w:lineRule="auto"/>
              <w:rPr>
                <w:rFonts w:ascii="Times New Roman" w:eastAsia="Times New Roman" w:hAnsi="Times New Roman"/>
                <w:sz w:val="24"/>
                <w:szCs w:val="24"/>
                <w:lang w:eastAsia="ru-RU"/>
              </w:rPr>
            </w:pPr>
          </w:p>
        </w:tc>
        <w:tc>
          <w:tcPr>
            <w:tcW w:w="1242" w:type="dxa"/>
            <w:vMerge/>
            <w:tcBorders>
              <w:left w:val="single" w:sz="4" w:space="0" w:color="auto"/>
              <w:right w:val="single" w:sz="4" w:space="0" w:color="auto"/>
            </w:tcBorders>
            <w:shd w:val="clear" w:color="auto" w:fill="FFFFFF"/>
            <w:vAlign w:val="center"/>
          </w:tcPr>
          <w:p w14:paraId="13AA298D" w14:textId="77777777" w:rsidR="00650B5F" w:rsidRPr="00C04E3E" w:rsidRDefault="00650B5F" w:rsidP="00650B5F">
            <w:pPr>
              <w:spacing w:after="0" w:line="240" w:lineRule="auto"/>
              <w:rPr>
                <w:rFonts w:ascii="Times New Roman" w:eastAsia="Times New Roman" w:hAnsi="Times New Roman"/>
                <w:sz w:val="24"/>
                <w:szCs w:val="24"/>
                <w:lang w:eastAsia="ru-RU"/>
              </w:rPr>
            </w:pPr>
          </w:p>
        </w:tc>
      </w:tr>
      <w:tr w:rsidR="00650B5F" w:rsidRPr="00CE0A9E" w14:paraId="08CD8BB1" w14:textId="77777777" w:rsidTr="00F3305D">
        <w:trPr>
          <w:gridAfter w:val="1"/>
          <w:wAfter w:w="34" w:type="dxa"/>
          <w:trHeight w:val="568"/>
        </w:trPr>
        <w:tc>
          <w:tcPr>
            <w:tcW w:w="1180" w:type="dxa"/>
            <w:vMerge/>
            <w:tcBorders>
              <w:left w:val="single" w:sz="4" w:space="0" w:color="auto"/>
              <w:right w:val="single" w:sz="4" w:space="0" w:color="auto"/>
            </w:tcBorders>
            <w:shd w:val="clear" w:color="auto" w:fill="FFFFFF"/>
            <w:vAlign w:val="center"/>
          </w:tcPr>
          <w:p w14:paraId="22FCC2E2"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939" w:type="dxa"/>
            <w:vMerge/>
            <w:tcBorders>
              <w:left w:val="single" w:sz="4" w:space="0" w:color="auto"/>
              <w:right w:val="single" w:sz="4" w:space="0" w:color="auto"/>
            </w:tcBorders>
            <w:shd w:val="clear" w:color="auto" w:fill="FFFFFF"/>
            <w:vAlign w:val="center"/>
          </w:tcPr>
          <w:p w14:paraId="55CD232E"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134" w:type="dxa"/>
            <w:vMerge/>
            <w:tcBorders>
              <w:left w:val="single" w:sz="4" w:space="0" w:color="auto"/>
              <w:right w:val="single" w:sz="4" w:space="0" w:color="auto"/>
            </w:tcBorders>
            <w:shd w:val="clear" w:color="auto" w:fill="FFFFFF"/>
            <w:vAlign w:val="center"/>
          </w:tcPr>
          <w:p w14:paraId="39CB8CB4"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418" w:type="dxa"/>
            <w:tcBorders>
              <w:top w:val="nil"/>
              <w:left w:val="nil"/>
              <w:bottom w:val="single" w:sz="4" w:space="0" w:color="auto"/>
              <w:right w:val="single" w:sz="4" w:space="0" w:color="auto"/>
            </w:tcBorders>
            <w:shd w:val="clear" w:color="auto" w:fill="FFFFFF"/>
          </w:tcPr>
          <w:p w14:paraId="50E1ABEF" w14:textId="77777777" w:rsidR="00650B5F" w:rsidRPr="00CE0A9E" w:rsidRDefault="00650B5F" w:rsidP="00650B5F">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муниципального образования</w:t>
            </w:r>
          </w:p>
        </w:tc>
        <w:tc>
          <w:tcPr>
            <w:tcW w:w="1418" w:type="dxa"/>
            <w:tcBorders>
              <w:top w:val="nil"/>
              <w:left w:val="single" w:sz="4" w:space="0" w:color="auto"/>
              <w:bottom w:val="single" w:sz="4" w:space="0" w:color="auto"/>
              <w:right w:val="single" w:sz="4" w:space="0" w:color="auto"/>
            </w:tcBorders>
            <w:shd w:val="clear" w:color="auto" w:fill="auto"/>
            <w:vAlign w:val="center"/>
          </w:tcPr>
          <w:p w14:paraId="7C8DC1CB" w14:textId="708B34E3"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65507E02" w14:textId="2778E226"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BFEF6E8" w14:textId="6388A50B"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5F52F680" w14:textId="0C307DA7"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CC76CA3" w14:textId="3B511D4D"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599F5E6A" w14:textId="31DDDE34"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51F5E0FF" w14:textId="27A23274"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60C58454"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242" w:type="dxa"/>
            <w:vMerge/>
            <w:tcBorders>
              <w:left w:val="single" w:sz="4" w:space="0" w:color="auto"/>
              <w:right w:val="single" w:sz="4" w:space="0" w:color="auto"/>
            </w:tcBorders>
            <w:shd w:val="clear" w:color="auto" w:fill="FFFFFF"/>
            <w:vAlign w:val="center"/>
          </w:tcPr>
          <w:p w14:paraId="147287B9" w14:textId="77777777" w:rsidR="00650B5F" w:rsidRPr="00CE0A9E" w:rsidRDefault="00650B5F" w:rsidP="00650B5F">
            <w:pPr>
              <w:spacing w:after="0" w:line="240" w:lineRule="auto"/>
              <w:rPr>
                <w:rFonts w:ascii="Times New Roman" w:eastAsia="Times New Roman" w:hAnsi="Times New Roman"/>
                <w:sz w:val="16"/>
                <w:szCs w:val="16"/>
                <w:lang w:eastAsia="ru-RU"/>
              </w:rPr>
            </w:pPr>
          </w:p>
        </w:tc>
      </w:tr>
      <w:tr w:rsidR="00650B5F" w:rsidRPr="00CE0A9E" w14:paraId="170E6E37" w14:textId="77777777" w:rsidTr="00F3305D">
        <w:trPr>
          <w:gridAfter w:val="1"/>
          <w:wAfter w:w="34" w:type="dxa"/>
          <w:trHeight w:val="157"/>
        </w:trPr>
        <w:tc>
          <w:tcPr>
            <w:tcW w:w="1180" w:type="dxa"/>
            <w:vMerge/>
            <w:tcBorders>
              <w:left w:val="single" w:sz="4" w:space="0" w:color="auto"/>
              <w:right w:val="single" w:sz="4" w:space="0" w:color="auto"/>
            </w:tcBorders>
            <w:shd w:val="clear" w:color="auto" w:fill="FFFFFF"/>
            <w:vAlign w:val="center"/>
          </w:tcPr>
          <w:p w14:paraId="5074C3B7"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939" w:type="dxa"/>
            <w:vMerge/>
            <w:tcBorders>
              <w:left w:val="single" w:sz="4" w:space="0" w:color="auto"/>
              <w:right w:val="single" w:sz="4" w:space="0" w:color="auto"/>
            </w:tcBorders>
            <w:shd w:val="clear" w:color="auto" w:fill="FFFFFF"/>
            <w:vAlign w:val="center"/>
          </w:tcPr>
          <w:p w14:paraId="2A852916"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134" w:type="dxa"/>
            <w:vMerge/>
            <w:tcBorders>
              <w:left w:val="single" w:sz="4" w:space="0" w:color="auto"/>
              <w:right w:val="single" w:sz="4" w:space="0" w:color="auto"/>
            </w:tcBorders>
            <w:shd w:val="clear" w:color="auto" w:fill="FFFFFF"/>
            <w:vAlign w:val="center"/>
          </w:tcPr>
          <w:p w14:paraId="5185F028"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418" w:type="dxa"/>
            <w:tcBorders>
              <w:top w:val="nil"/>
              <w:left w:val="nil"/>
              <w:bottom w:val="single" w:sz="4" w:space="0" w:color="auto"/>
              <w:right w:val="single" w:sz="4" w:space="0" w:color="auto"/>
            </w:tcBorders>
            <w:shd w:val="clear" w:color="auto" w:fill="FFFFFF"/>
          </w:tcPr>
          <w:p w14:paraId="1A5B0D18" w14:textId="77777777" w:rsidR="00650B5F" w:rsidRPr="00CE0A9E" w:rsidRDefault="00650B5F" w:rsidP="00650B5F">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8" w:type="dxa"/>
            <w:tcBorders>
              <w:top w:val="nil"/>
              <w:left w:val="single" w:sz="4" w:space="0" w:color="auto"/>
              <w:bottom w:val="single" w:sz="4" w:space="0" w:color="auto"/>
              <w:right w:val="single" w:sz="4" w:space="0" w:color="auto"/>
            </w:tcBorders>
            <w:shd w:val="clear" w:color="auto" w:fill="auto"/>
            <w:vAlign w:val="center"/>
          </w:tcPr>
          <w:p w14:paraId="32120E0A" w14:textId="14766383"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79B15192" w14:textId="1CD44420"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22935A3B" w14:textId="1646478F"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09F95D95" w14:textId="2133FAD0"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E87CFEE" w14:textId="6229CA70"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7B40BD24" w14:textId="78481276"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7DA50C8E" w14:textId="7FF928A8"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vMerge/>
            <w:tcBorders>
              <w:left w:val="single" w:sz="4" w:space="0" w:color="auto"/>
              <w:right w:val="single" w:sz="4" w:space="0" w:color="auto"/>
            </w:tcBorders>
            <w:shd w:val="clear" w:color="auto" w:fill="FFFFFF"/>
            <w:vAlign w:val="center"/>
          </w:tcPr>
          <w:p w14:paraId="3FDF94CE"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242" w:type="dxa"/>
            <w:vMerge/>
            <w:tcBorders>
              <w:left w:val="single" w:sz="4" w:space="0" w:color="auto"/>
              <w:right w:val="single" w:sz="4" w:space="0" w:color="auto"/>
            </w:tcBorders>
            <w:shd w:val="clear" w:color="auto" w:fill="FFFFFF"/>
            <w:vAlign w:val="center"/>
          </w:tcPr>
          <w:p w14:paraId="7F5C67FE" w14:textId="77777777" w:rsidR="00650B5F" w:rsidRPr="00CE0A9E" w:rsidRDefault="00650B5F" w:rsidP="00650B5F">
            <w:pPr>
              <w:spacing w:after="0" w:line="240" w:lineRule="auto"/>
              <w:rPr>
                <w:rFonts w:ascii="Times New Roman" w:eastAsia="Times New Roman" w:hAnsi="Times New Roman"/>
                <w:sz w:val="16"/>
                <w:szCs w:val="16"/>
                <w:lang w:eastAsia="ru-RU"/>
              </w:rPr>
            </w:pPr>
          </w:p>
        </w:tc>
      </w:tr>
      <w:tr w:rsidR="00650B5F" w:rsidRPr="00CE0A9E" w14:paraId="162CDE85" w14:textId="77777777" w:rsidTr="00F3305D">
        <w:trPr>
          <w:gridAfter w:val="1"/>
          <w:wAfter w:w="34" w:type="dxa"/>
          <w:trHeight w:val="568"/>
        </w:trPr>
        <w:tc>
          <w:tcPr>
            <w:tcW w:w="1180" w:type="dxa"/>
            <w:vMerge/>
            <w:tcBorders>
              <w:left w:val="single" w:sz="4" w:space="0" w:color="auto"/>
              <w:bottom w:val="single" w:sz="4" w:space="0" w:color="auto"/>
              <w:right w:val="single" w:sz="4" w:space="0" w:color="auto"/>
            </w:tcBorders>
            <w:shd w:val="clear" w:color="auto" w:fill="FFFFFF"/>
            <w:vAlign w:val="center"/>
          </w:tcPr>
          <w:p w14:paraId="1FA70009"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939" w:type="dxa"/>
            <w:vMerge/>
            <w:tcBorders>
              <w:left w:val="single" w:sz="4" w:space="0" w:color="auto"/>
              <w:bottom w:val="single" w:sz="4" w:space="0" w:color="auto"/>
              <w:right w:val="single" w:sz="4" w:space="0" w:color="auto"/>
            </w:tcBorders>
            <w:shd w:val="clear" w:color="auto" w:fill="FFFFFF"/>
            <w:vAlign w:val="center"/>
          </w:tcPr>
          <w:p w14:paraId="64B91AC1"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14:paraId="2C4454E0"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418" w:type="dxa"/>
            <w:tcBorders>
              <w:top w:val="nil"/>
              <w:left w:val="nil"/>
              <w:bottom w:val="single" w:sz="4" w:space="0" w:color="auto"/>
              <w:right w:val="single" w:sz="4" w:space="0" w:color="auto"/>
            </w:tcBorders>
            <w:shd w:val="clear" w:color="auto" w:fill="FFFFFF"/>
          </w:tcPr>
          <w:p w14:paraId="5478EB64" w14:textId="77777777" w:rsidR="00650B5F" w:rsidRPr="00CE0A9E" w:rsidRDefault="00650B5F" w:rsidP="00650B5F">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8" w:type="dxa"/>
            <w:tcBorders>
              <w:top w:val="nil"/>
              <w:left w:val="single" w:sz="4" w:space="0" w:color="auto"/>
              <w:bottom w:val="single" w:sz="4" w:space="0" w:color="auto"/>
              <w:right w:val="single" w:sz="4" w:space="0" w:color="auto"/>
            </w:tcBorders>
            <w:shd w:val="clear" w:color="auto" w:fill="auto"/>
            <w:vAlign w:val="center"/>
          </w:tcPr>
          <w:p w14:paraId="3DEB4940" w14:textId="1499B589"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tcPr>
          <w:p w14:paraId="0665E1A3" w14:textId="67D61006"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D8DE556" w14:textId="1A31AC6B"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17A3D3C9" w14:textId="7EB05078"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3007AB3" w14:textId="4D0C165C"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446FCCBD" w14:textId="63C2B08B"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00E52D8" w14:textId="3EFBBEA1"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vMerge/>
            <w:tcBorders>
              <w:left w:val="single" w:sz="4" w:space="0" w:color="auto"/>
              <w:bottom w:val="single" w:sz="4" w:space="0" w:color="auto"/>
              <w:right w:val="single" w:sz="4" w:space="0" w:color="auto"/>
            </w:tcBorders>
            <w:shd w:val="clear" w:color="auto" w:fill="FFFFFF"/>
            <w:vAlign w:val="center"/>
          </w:tcPr>
          <w:p w14:paraId="108CED55"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242" w:type="dxa"/>
            <w:vMerge/>
            <w:tcBorders>
              <w:left w:val="single" w:sz="4" w:space="0" w:color="auto"/>
              <w:bottom w:val="single" w:sz="4" w:space="0" w:color="auto"/>
              <w:right w:val="single" w:sz="4" w:space="0" w:color="auto"/>
            </w:tcBorders>
            <w:shd w:val="clear" w:color="auto" w:fill="FFFFFF"/>
            <w:vAlign w:val="center"/>
          </w:tcPr>
          <w:p w14:paraId="09798696" w14:textId="77777777" w:rsidR="00650B5F" w:rsidRPr="00CE0A9E" w:rsidRDefault="00650B5F" w:rsidP="00650B5F">
            <w:pPr>
              <w:spacing w:after="0" w:line="240" w:lineRule="auto"/>
              <w:rPr>
                <w:rFonts w:ascii="Times New Roman" w:eastAsia="Times New Roman" w:hAnsi="Times New Roman"/>
                <w:sz w:val="16"/>
                <w:szCs w:val="16"/>
                <w:lang w:eastAsia="ru-RU"/>
              </w:rPr>
            </w:pPr>
          </w:p>
        </w:tc>
      </w:tr>
      <w:tr w:rsidR="00650B5F" w:rsidRPr="00CE0A9E" w14:paraId="1FC815D1" w14:textId="77777777" w:rsidTr="00F3305D">
        <w:trPr>
          <w:gridAfter w:val="1"/>
          <w:wAfter w:w="34" w:type="dxa"/>
          <w:trHeight w:val="143"/>
        </w:trPr>
        <w:tc>
          <w:tcPr>
            <w:tcW w:w="3119"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14:paraId="5261465E"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 Итого </w:t>
            </w:r>
          </w:p>
          <w:p w14:paraId="78D56ADF"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14:paraId="2E71EE57"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p w14:paraId="63D146DC"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6E985C28" w14:textId="77777777" w:rsidR="00650B5F" w:rsidRPr="00CE0A9E" w:rsidRDefault="00650B5F" w:rsidP="00650B5F">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8" w:type="dxa"/>
            <w:tcBorders>
              <w:top w:val="single" w:sz="4" w:space="0" w:color="auto"/>
              <w:left w:val="nil"/>
              <w:bottom w:val="single" w:sz="4" w:space="0" w:color="auto"/>
              <w:right w:val="single" w:sz="4" w:space="0" w:color="auto"/>
            </w:tcBorders>
            <w:shd w:val="clear" w:color="auto" w:fill="FFFFFF"/>
          </w:tcPr>
          <w:p w14:paraId="66145C7F"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167" w:type="dxa"/>
            <w:tcBorders>
              <w:top w:val="nil"/>
              <w:left w:val="single" w:sz="4" w:space="0" w:color="auto"/>
              <w:bottom w:val="single" w:sz="4" w:space="0" w:color="auto"/>
              <w:right w:val="single" w:sz="4" w:space="0" w:color="auto"/>
            </w:tcBorders>
            <w:shd w:val="clear" w:color="auto" w:fill="auto"/>
            <w:vAlign w:val="center"/>
          </w:tcPr>
          <w:p w14:paraId="362D589E" w14:textId="05FFA347"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4AD6F22" w14:textId="76FFC4F1"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0C8D14A4" w14:textId="45A8E14A"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B5D8E47" w14:textId="40753544"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F280432" w14:textId="0C496F00"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D35DA29" w14:textId="7FCF3DA4"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vMerge w:val="restart"/>
            <w:tcBorders>
              <w:top w:val="nil"/>
              <w:left w:val="nil"/>
              <w:bottom w:val="single" w:sz="4" w:space="0" w:color="auto"/>
              <w:right w:val="single" w:sz="4" w:space="0" w:color="auto"/>
            </w:tcBorders>
            <w:shd w:val="clear" w:color="auto" w:fill="auto"/>
            <w:vAlign w:val="center"/>
          </w:tcPr>
          <w:p w14:paraId="45FF5B98" w14:textId="1F9CB43E" w:rsidR="00650B5F" w:rsidRPr="00CE0A9E" w:rsidRDefault="00650B5F" w:rsidP="00650B5F">
            <w:pPr>
              <w:jc w:val="center"/>
              <w:rPr>
                <w:rFonts w:ascii="Times New Roman" w:eastAsia="Times New Roman" w:hAnsi="Times New Roman"/>
                <w:sz w:val="16"/>
                <w:szCs w:val="16"/>
                <w:lang w:eastAsia="ru-RU"/>
              </w:rPr>
            </w:pPr>
          </w:p>
        </w:tc>
        <w:tc>
          <w:tcPr>
            <w:tcW w:w="1242" w:type="dxa"/>
            <w:vMerge w:val="restart"/>
            <w:tcBorders>
              <w:top w:val="single" w:sz="4" w:space="0" w:color="auto"/>
              <w:left w:val="nil"/>
              <w:right w:val="single" w:sz="4" w:space="0" w:color="auto"/>
            </w:tcBorders>
            <w:shd w:val="clear" w:color="auto" w:fill="FFFFFF"/>
          </w:tcPr>
          <w:p w14:paraId="7069A411" w14:textId="77777777" w:rsidR="00650B5F" w:rsidRPr="00CE0A9E" w:rsidRDefault="00650B5F" w:rsidP="00650B5F">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650B5F" w:rsidRPr="00CE0A9E" w14:paraId="3836D8A3" w14:textId="77777777" w:rsidTr="00F3305D">
        <w:trPr>
          <w:gridAfter w:val="1"/>
          <w:wAfter w:w="34" w:type="dxa"/>
          <w:trHeight w:val="656"/>
        </w:trPr>
        <w:tc>
          <w:tcPr>
            <w:tcW w:w="311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14:paraId="59F9AD4B"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A7A0331"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15D94CB0" w14:textId="77777777" w:rsidR="00650B5F" w:rsidRPr="00CE0A9E" w:rsidRDefault="00650B5F" w:rsidP="00650B5F">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C5FC644"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167" w:type="dxa"/>
            <w:tcBorders>
              <w:top w:val="nil"/>
              <w:left w:val="single" w:sz="4" w:space="0" w:color="auto"/>
              <w:bottom w:val="single" w:sz="4" w:space="0" w:color="auto"/>
              <w:right w:val="single" w:sz="4" w:space="0" w:color="auto"/>
            </w:tcBorders>
            <w:shd w:val="clear" w:color="auto" w:fill="auto"/>
            <w:vAlign w:val="center"/>
          </w:tcPr>
          <w:p w14:paraId="1145FFBD" w14:textId="1C7BAF79"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570B1C1" w14:textId="4A96D575"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0F600684" w14:textId="4E3B5A31"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1E6C1C7" w14:textId="566509E2"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CA4E89A" w14:textId="12854A99"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D7C38C9" w14:textId="6CA50049"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vMerge/>
            <w:tcBorders>
              <w:top w:val="nil"/>
              <w:left w:val="nil"/>
              <w:bottom w:val="single" w:sz="4" w:space="0" w:color="auto"/>
              <w:right w:val="single" w:sz="4" w:space="0" w:color="auto"/>
            </w:tcBorders>
            <w:shd w:val="clear" w:color="auto" w:fill="auto"/>
            <w:vAlign w:val="center"/>
          </w:tcPr>
          <w:p w14:paraId="419B2C85" w14:textId="77777777" w:rsidR="00650B5F" w:rsidRPr="00CE0A9E" w:rsidRDefault="00650B5F" w:rsidP="00650B5F">
            <w:pPr>
              <w:jc w:val="center"/>
              <w:rPr>
                <w:rFonts w:ascii="Times New Roman" w:eastAsia="Times New Roman" w:hAnsi="Times New Roman"/>
                <w:sz w:val="16"/>
                <w:szCs w:val="16"/>
                <w:lang w:eastAsia="ru-RU"/>
              </w:rPr>
            </w:pPr>
          </w:p>
        </w:tc>
        <w:tc>
          <w:tcPr>
            <w:tcW w:w="1242" w:type="dxa"/>
            <w:vMerge/>
            <w:tcBorders>
              <w:left w:val="single" w:sz="4" w:space="0" w:color="auto"/>
              <w:right w:val="single" w:sz="4" w:space="0" w:color="auto"/>
            </w:tcBorders>
            <w:shd w:val="clear" w:color="auto" w:fill="FFFFFF"/>
          </w:tcPr>
          <w:p w14:paraId="7907B850" w14:textId="77777777" w:rsidR="00650B5F" w:rsidRPr="00CE0A9E" w:rsidRDefault="00650B5F" w:rsidP="00650B5F">
            <w:pPr>
              <w:rPr>
                <w:rFonts w:ascii="Times New Roman" w:eastAsia="Times New Roman" w:hAnsi="Times New Roman"/>
                <w:sz w:val="16"/>
                <w:szCs w:val="16"/>
                <w:lang w:eastAsia="ru-RU"/>
              </w:rPr>
            </w:pPr>
          </w:p>
        </w:tc>
      </w:tr>
      <w:tr w:rsidR="00650B5F" w:rsidRPr="00CE0A9E" w14:paraId="2376342C" w14:textId="77777777" w:rsidTr="00F3305D">
        <w:trPr>
          <w:gridAfter w:val="1"/>
          <w:wAfter w:w="34" w:type="dxa"/>
          <w:trHeight w:val="640"/>
        </w:trPr>
        <w:tc>
          <w:tcPr>
            <w:tcW w:w="311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14:paraId="2B21BD8F"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134" w:type="dxa"/>
            <w:vMerge/>
            <w:tcBorders>
              <w:top w:val="nil"/>
              <w:left w:val="single" w:sz="4" w:space="0" w:color="auto"/>
              <w:bottom w:val="single" w:sz="4" w:space="0" w:color="auto"/>
              <w:right w:val="single" w:sz="4" w:space="0" w:color="auto"/>
            </w:tcBorders>
            <w:shd w:val="clear" w:color="auto" w:fill="FFFFFF"/>
            <w:vAlign w:val="center"/>
          </w:tcPr>
          <w:p w14:paraId="4871D058"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418" w:type="dxa"/>
            <w:tcBorders>
              <w:top w:val="nil"/>
              <w:left w:val="nil"/>
              <w:bottom w:val="single" w:sz="4" w:space="0" w:color="auto"/>
              <w:right w:val="single" w:sz="4" w:space="0" w:color="auto"/>
            </w:tcBorders>
            <w:shd w:val="clear" w:color="auto" w:fill="FFFFFF"/>
          </w:tcPr>
          <w:p w14:paraId="51529F0D" w14:textId="77777777" w:rsidR="00650B5F" w:rsidRPr="00CE0A9E" w:rsidRDefault="00650B5F" w:rsidP="00650B5F">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муниципального образования</w:t>
            </w:r>
          </w:p>
        </w:tc>
        <w:tc>
          <w:tcPr>
            <w:tcW w:w="1418" w:type="dxa"/>
            <w:tcBorders>
              <w:top w:val="single" w:sz="4" w:space="0" w:color="auto"/>
              <w:left w:val="nil"/>
              <w:bottom w:val="single" w:sz="4" w:space="0" w:color="auto"/>
              <w:right w:val="single" w:sz="4" w:space="0" w:color="auto"/>
            </w:tcBorders>
            <w:shd w:val="clear" w:color="auto" w:fill="FFFFFF"/>
          </w:tcPr>
          <w:p w14:paraId="69ACA2D1"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167" w:type="dxa"/>
            <w:tcBorders>
              <w:top w:val="nil"/>
              <w:left w:val="single" w:sz="4" w:space="0" w:color="auto"/>
              <w:bottom w:val="single" w:sz="4" w:space="0" w:color="auto"/>
              <w:right w:val="single" w:sz="4" w:space="0" w:color="auto"/>
            </w:tcBorders>
            <w:shd w:val="clear" w:color="auto" w:fill="auto"/>
            <w:vAlign w:val="center"/>
          </w:tcPr>
          <w:p w14:paraId="1EEF17C0" w14:textId="24FD8490"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56EE2D6" w14:textId="4204FF63"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1A010D87" w14:textId="56A2E32C"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570A918" w14:textId="798ECC09"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3E13C846" w14:textId="210662FC"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7F6F502" w14:textId="41AB2854"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vMerge/>
            <w:tcBorders>
              <w:top w:val="nil"/>
              <w:left w:val="nil"/>
              <w:bottom w:val="single" w:sz="4" w:space="0" w:color="auto"/>
              <w:right w:val="single" w:sz="4" w:space="0" w:color="auto"/>
            </w:tcBorders>
            <w:shd w:val="clear" w:color="auto" w:fill="auto"/>
            <w:vAlign w:val="center"/>
          </w:tcPr>
          <w:p w14:paraId="7821FD74" w14:textId="77777777" w:rsidR="00650B5F" w:rsidRPr="00CE0A9E" w:rsidRDefault="00650B5F" w:rsidP="00650B5F">
            <w:pPr>
              <w:jc w:val="center"/>
              <w:rPr>
                <w:rFonts w:ascii="Times New Roman" w:eastAsia="Times New Roman" w:hAnsi="Times New Roman"/>
                <w:sz w:val="16"/>
                <w:szCs w:val="16"/>
                <w:lang w:eastAsia="ru-RU"/>
              </w:rPr>
            </w:pPr>
          </w:p>
        </w:tc>
        <w:tc>
          <w:tcPr>
            <w:tcW w:w="1242" w:type="dxa"/>
            <w:vMerge/>
            <w:tcBorders>
              <w:left w:val="nil"/>
              <w:right w:val="single" w:sz="4" w:space="0" w:color="auto"/>
            </w:tcBorders>
            <w:shd w:val="clear" w:color="auto" w:fill="FFFFFF"/>
          </w:tcPr>
          <w:p w14:paraId="4B054007" w14:textId="77777777" w:rsidR="00650B5F" w:rsidRPr="00CE0A9E" w:rsidRDefault="00650B5F" w:rsidP="00650B5F">
            <w:pPr>
              <w:rPr>
                <w:rFonts w:ascii="Times New Roman" w:eastAsia="Times New Roman" w:hAnsi="Times New Roman"/>
                <w:sz w:val="16"/>
                <w:szCs w:val="16"/>
                <w:lang w:eastAsia="ru-RU"/>
              </w:rPr>
            </w:pPr>
          </w:p>
        </w:tc>
      </w:tr>
      <w:tr w:rsidR="00650B5F" w:rsidRPr="00CE0A9E" w14:paraId="1938504B" w14:textId="77777777" w:rsidTr="00F3305D">
        <w:trPr>
          <w:gridAfter w:val="1"/>
          <w:wAfter w:w="34" w:type="dxa"/>
          <w:trHeight w:val="212"/>
        </w:trPr>
        <w:tc>
          <w:tcPr>
            <w:tcW w:w="311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14:paraId="08BC377B"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134" w:type="dxa"/>
            <w:vMerge/>
            <w:tcBorders>
              <w:top w:val="nil"/>
              <w:left w:val="single" w:sz="4" w:space="0" w:color="auto"/>
              <w:bottom w:val="nil"/>
              <w:right w:val="single" w:sz="4" w:space="0" w:color="auto"/>
            </w:tcBorders>
            <w:shd w:val="clear" w:color="auto" w:fill="FFFFFF"/>
            <w:vAlign w:val="center"/>
          </w:tcPr>
          <w:p w14:paraId="37A925B4"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418" w:type="dxa"/>
            <w:tcBorders>
              <w:top w:val="nil"/>
              <w:left w:val="nil"/>
              <w:bottom w:val="single" w:sz="4" w:space="0" w:color="auto"/>
              <w:right w:val="single" w:sz="4" w:space="0" w:color="auto"/>
            </w:tcBorders>
            <w:shd w:val="clear" w:color="auto" w:fill="FFFFFF"/>
          </w:tcPr>
          <w:p w14:paraId="6F1830D2" w14:textId="77777777" w:rsidR="00650B5F" w:rsidRPr="00CE0A9E" w:rsidRDefault="00650B5F" w:rsidP="00650B5F">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Внебюджетные источники </w:t>
            </w:r>
          </w:p>
        </w:tc>
        <w:tc>
          <w:tcPr>
            <w:tcW w:w="1418" w:type="dxa"/>
            <w:tcBorders>
              <w:top w:val="nil"/>
              <w:left w:val="nil"/>
              <w:bottom w:val="single" w:sz="4" w:space="0" w:color="auto"/>
              <w:right w:val="single" w:sz="4" w:space="0" w:color="auto"/>
            </w:tcBorders>
            <w:shd w:val="clear" w:color="auto" w:fill="FFFFFF"/>
          </w:tcPr>
          <w:p w14:paraId="0E15DE9B"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167" w:type="dxa"/>
            <w:tcBorders>
              <w:top w:val="nil"/>
              <w:left w:val="single" w:sz="4" w:space="0" w:color="auto"/>
              <w:bottom w:val="single" w:sz="4" w:space="0" w:color="auto"/>
              <w:right w:val="single" w:sz="4" w:space="0" w:color="auto"/>
            </w:tcBorders>
            <w:shd w:val="clear" w:color="auto" w:fill="auto"/>
            <w:vAlign w:val="center"/>
          </w:tcPr>
          <w:p w14:paraId="78098C97" w14:textId="2249B9FD"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2163641C" w14:textId="65B8F2C8"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7D044555" w14:textId="5037FD8B"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27E4D2CE" w14:textId="09D1D377"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1077E54E" w14:textId="09F1F90C"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62A4AB37" w14:textId="543023FA" w:rsidR="00650B5F" w:rsidRPr="00CE0A9E" w:rsidRDefault="00650B5F" w:rsidP="00650B5F">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vMerge/>
            <w:tcBorders>
              <w:top w:val="nil"/>
              <w:left w:val="nil"/>
              <w:bottom w:val="single" w:sz="4" w:space="0" w:color="auto"/>
              <w:right w:val="single" w:sz="4" w:space="0" w:color="auto"/>
            </w:tcBorders>
            <w:shd w:val="clear" w:color="auto" w:fill="auto"/>
            <w:vAlign w:val="center"/>
          </w:tcPr>
          <w:p w14:paraId="62493A90"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1242" w:type="dxa"/>
            <w:vMerge/>
            <w:tcBorders>
              <w:left w:val="nil"/>
              <w:right w:val="single" w:sz="4" w:space="0" w:color="auto"/>
            </w:tcBorders>
            <w:shd w:val="clear" w:color="auto" w:fill="FFFFFF"/>
          </w:tcPr>
          <w:p w14:paraId="2E58A17F" w14:textId="77777777" w:rsidR="00650B5F" w:rsidRPr="00CE0A9E" w:rsidRDefault="00650B5F" w:rsidP="00650B5F">
            <w:pPr>
              <w:spacing w:after="0" w:line="240" w:lineRule="auto"/>
              <w:rPr>
                <w:rFonts w:ascii="Times New Roman" w:eastAsia="Times New Roman" w:hAnsi="Times New Roman"/>
                <w:sz w:val="16"/>
                <w:szCs w:val="16"/>
                <w:lang w:eastAsia="ru-RU"/>
              </w:rPr>
            </w:pPr>
          </w:p>
        </w:tc>
      </w:tr>
      <w:tr w:rsidR="00650B5F" w:rsidRPr="00CE0A9E" w14:paraId="06EFDF9B" w14:textId="77777777" w:rsidTr="00542E94">
        <w:trPr>
          <w:gridAfter w:val="1"/>
          <w:wAfter w:w="34" w:type="dxa"/>
          <w:trHeight w:val="409"/>
        </w:trPr>
        <w:tc>
          <w:tcPr>
            <w:tcW w:w="311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14:paraId="206D07D8"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vAlign w:val="center"/>
          </w:tcPr>
          <w:p w14:paraId="11D29E99" w14:textId="77777777" w:rsidR="00650B5F" w:rsidRPr="00CE0A9E" w:rsidRDefault="00650B5F" w:rsidP="00650B5F">
            <w:pPr>
              <w:spacing w:after="0" w:line="240" w:lineRule="auto"/>
              <w:rPr>
                <w:rFonts w:ascii="Times New Roman" w:eastAsia="Times New Roman" w:hAnsi="Times New Roman"/>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FFFFFF"/>
          </w:tcPr>
          <w:p w14:paraId="581AFEBD" w14:textId="77777777" w:rsidR="00650B5F" w:rsidRPr="00CE0A9E" w:rsidRDefault="00650B5F" w:rsidP="00650B5F">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8" w:type="dxa"/>
            <w:tcBorders>
              <w:top w:val="single" w:sz="4" w:space="0" w:color="auto"/>
              <w:left w:val="nil"/>
              <w:bottom w:val="single" w:sz="4" w:space="0" w:color="auto"/>
              <w:right w:val="single" w:sz="4" w:space="0" w:color="auto"/>
            </w:tcBorders>
            <w:shd w:val="clear" w:color="auto" w:fill="FFFFFF"/>
          </w:tcPr>
          <w:p w14:paraId="1EAB8A7B"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1167" w:type="dxa"/>
            <w:tcBorders>
              <w:top w:val="single" w:sz="4" w:space="0" w:color="auto"/>
              <w:left w:val="nil"/>
              <w:bottom w:val="single" w:sz="4" w:space="0" w:color="auto"/>
              <w:right w:val="single" w:sz="4" w:space="0" w:color="auto"/>
            </w:tcBorders>
            <w:shd w:val="clear" w:color="auto" w:fill="FFFFFF"/>
          </w:tcPr>
          <w:p w14:paraId="35EC40CA"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shd w:val="clear" w:color="auto" w:fill="FFFFFF"/>
          </w:tcPr>
          <w:p w14:paraId="437E5063"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1276" w:type="dxa"/>
            <w:tcBorders>
              <w:top w:val="single" w:sz="4" w:space="0" w:color="auto"/>
              <w:left w:val="nil"/>
              <w:bottom w:val="single" w:sz="4" w:space="0" w:color="auto"/>
              <w:right w:val="single" w:sz="4" w:space="0" w:color="auto"/>
            </w:tcBorders>
            <w:shd w:val="clear" w:color="auto" w:fill="FFFFFF"/>
          </w:tcPr>
          <w:p w14:paraId="5FDEB8FC"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shd w:val="clear" w:color="auto" w:fill="FFFFFF"/>
          </w:tcPr>
          <w:p w14:paraId="7E6B7F46"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FFFFFF"/>
          </w:tcPr>
          <w:p w14:paraId="7CFE9790"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FFFFFF"/>
          </w:tcPr>
          <w:p w14:paraId="4E096852"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1134" w:type="dxa"/>
            <w:vMerge/>
            <w:tcBorders>
              <w:left w:val="nil"/>
              <w:bottom w:val="single" w:sz="4" w:space="0" w:color="auto"/>
              <w:right w:val="single" w:sz="4" w:space="0" w:color="auto"/>
            </w:tcBorders>
            <w:shd w:val="clear" w:color="auto" w:fill="FFFFFF"/>
          </w:tcPr>
          <w:p w14:paraId="59F3F91D" w14:textId="77777777" w:rsidR="00650B5F" w:rsidRPr="00CE0A9E" w:rsidRDefault="00650B5F" w:rsidP="00650B5F">
            <w:pPr>
              <w:spacing w:after="0" w:line="240" w:lineRule="auto"/>
              <w:jc w:val="center"/>
              <w:rPr>
                <w:rFonts w:ascii="Times New Roman" w:eastAsia="Times New Roman" w:hAnsi="Times New Roman"/>
                <w:sz w:val="16"/>
                <w:szCs w:val="16"/>
                <w:lang w:eastAsia="ru-RU"/>
              </w:rPr>
            </w:pPr>
          </w:p>
        </w:tc>
        <w:tc>
          <w:tcPr>
            <w:tcW w:w="1242" w:type="dxa"/>
            <w:vMerge/>
            <w:tcBorders>
              <w:left w:val="nil"/>
              <w:bottom w:val="single" w:sz="4" w:space="0" w:color="auto"/>
              <w:right w:val="single" w:sz="4" w:space="0" w:color="auto"/>
            </w:tcBorders>
            <w:shd w:val="clear" w:color="auto" w:fill="FFFFFF"/>
          </w:tcPr>
          <w:p w14:paraId="7FA8B9E1" w14:textId="77777777" w:rsidR="00650B5F" w:rsidRPr="00CE0A9E" w:rsidRDefault="00650B5F" w:rsidP="00650B5F">
            <w:pPr>
              <w:spacing w:after="0" w:line="240" w:lineRule="auto"/>
              <w:rPr>
                <w:rFonts w:ascii="Times New Roman" w:eastAsia="Times New Roman" w:hAnsi="Times New Roman"/>
                <w:sz w:val="16"/>
                <w:szCs w:val="16"/>
                <w:lang w:eastAsia="ru-RU"/>
              </w:rPr>
            </w:pPr>
          </w:p>
        </w:tc>
      </w:tr>
    </w:tbl>
    <w:p w14:paraId="3B620251" w14:textId="77777777" w:rsidR="003B697F" w:rsidRPr="00CE0A9E" w:rsidRDefault="003B697F">
      <w:pPr>
        <w:spacing w:after="1" w:line="220" w:lineRule="atLeast"/>
        <w:jc w:val="both"/>
        <w:rPr>
          <w:rFonts w:ascii="Times New Roman" w:hAnsi="Times New Roman"/>
          <w:sz w:val="20"/>
          <w:szCs w:val="20"/>
        </w:rPr>
      </w:pPr>
    </w:p>
    <w:p w14:paraId="39FFC26E" w14:textId="77777777" w:rsidR="004602EB" w:rsidRPr="00CE0A9E" w:rsidRDefault="003B697F">
      <w:pPr>
        <w:spacing w:after="1" w:line="220" w:lineRule="atLeast"/>
        <w:jc w:val="both"/>
        <w:rPr>
          <w:rFonts w:ascii="Times New Roman" w:hAnsi="Times New Roman"/>
          <w:sz w:val="20"/>
          <w:szCs w:val="20"/>
        </w:rPr>
      </w:pPr>
      <w:r w:rsidRPr="00CE0A9E">
        <w:rPr>
          <w:rFonts w:ascii="Times New Roman" w:hAnsi="Times New Roman"/>
          <w:sz w:val="20"/>
          <w:szCs w:val="20"/>
        </w:rPr>
        <w:br w:type="page"/>
      </w:r>
    </w:p>
    <w:p w14:paraId="23D2CA1C" w14:textId="77777777" w:rsidR="002E44CF" w:rsidRPr="00CE0A9E" w:rsidRDefault="002E44CF" w:rsidP="004E0D83">
      <w:pPr>
        <w:numPr>
          <w:ilvl w:val="0"/>
          <w:numId w:val="2"/>
        </w:numPr>
        <w:tabs>
          <w:tab w:val="left" w:pos="330"/>
        </w:tabs>
        <w:spacing w:after="1" w:line="220" w:lineRule="atLeast"/>
        <w:jc w:val="center"/>
        <w:outlineLvl w:val="1"/>
        <w:rPr>
          <w:rFonts w:ascii="Times New Roman" w:hAnsi="Times New Roman"/>
          <w:b/>
          <w:sz w:val="20"/>
          <w:szCs w:val="20"/>
        </w:rPr>
      </w:pPr>
      <w:bookmarkStart w:id="12" w:name="P14866"/>
      <w:bookmarkEnd w:id="12"/>
      <w:r w:rsidRPr="00CE0A9E">
        <w:rPr>
          <w:rFonts w:ascii="Times New Roman" w:hAnsi="Times New Roman"/>
          <w:b/>
          <w:sz w:val="20"/>
          <w:szCs w:val="20"/>
        </w:rPr>
        <w:lastRenderedPageBreak/>
        <w:t xml:space="preserve">Подпрограмма </w:t>
      </w:r>
      <w:r w:rsidR="00A024E4" w:rsidRPr="00CE0A9E">
        <w:rPr>
          <w:rFonts w:ascii="Times New Roman" w:hAnsi="Times New Roman"/>
          <w:b/>
          <w:sz w:val="20"/>
          <w:szCs w:val="20"/>
          <w:lang w:val="en-US"/>
        </w:rPr>
        <w:t>2</w:t>
      </w:r>
      <w:r w:rsidRPr="00CE0A9E">
        <w:rPr>
          <w:rFonts w:ascii="Times New Roman" w:hAnsi="Times New Roman"/>
          <w:b/>
          <w:sz w:val="20"/>
          <w:szCs w:val="20"/>
        </w:rPr>
        <w:t xml:space="preserve"> </w:t>
      </w:r>
      <w:r w:rsidR="00E63395" w:rsidRPr="00CE0A9E">
        <w:rPr>
          <w:rFonts w:ascii="Times New Roman" w:hAnsi="Times New Roman"/>
          <w:b/>
          <w:sz w:val="20"/>
          <w:szCs w:val="20"/>
        </w:rPr>
        <w:t>«</w:t>
      </w:r>
      <w:r w:rsidRPr="00CE0A9E">
        <w:rPr>
          <w:rFonts w:ascii="Times New Roman" w:hAnsi="Times New Roman"/>
          <w:b/>
          <w:sz w:val="20"/>
          <w:szCs w:val="20"/>
        </w:rPr>
        <w:t>Общее образование</w:t>
      </w:r>
      <w:r w:rsidR="00E63395" w:rsidRPr="00CE0A9E">
        <w:rPr>
          <w:rFonts w:ascii="Times New Roman" w:hAnsi="Times New Roman"/>
          <w:b/>
          <w:sz w:val="20"/>
          <w:szCs w:val="20"/>
        </w:rPr>
        <w:t>»</w:t>
      </w:r>
    </w:p>
    <w:p w14:paraId="68A046F9" w14:textId="77777777" w:rsidR="002E44CF" w:rsidRPr="00CE0A9E" w:rsidRDefault="002E44CF">
      <w:pPr>
        <w:spacing w:after="1" w:line="220" w:lineRule="atLeast"/>
        <w:jc w:val="both"/>
        <w:rPr>
          <w:rFonts w:ascii="Times New Roman" w:hAnsi="Times New Roman"/>
          <w:sz w:val="20"/>
          <w:szCs w:val="20"/>
        </w:rPr>
      </w:pPr>
    </w:p>
    <w:p w14:paraId="67CF9E23" w14:textId="186D6371" w:rsidR="002E44CF" w:rsidRPr="00CE0A9E" w:rsidRDefault="00EE436E" w:rsidP="004E0D83">
      <w:pPr>
        <w:numPr>
          <w:ilvl w:val="1"/>
          <w:numId w:val="2"/>
        </w:numPr>
        <w:tabs>
          <w:tab w:val="left" w:pos="330"/>
        </w:tabs>
        <w:spacing w:after="1" w:line="220" w:lineRule="atLeast"/>
        <w:jc w:val="center"/>
        <w:outlineLvl w:val="1"/>
        <w:rPr>
          <w:rFonts w:ascii="Times New Roman" w:hAnsi="Times New Roman"/>
          <w:b/>
          <w:sz w:val="20"/>
          <w:szCs w:val="20"/>
        </w:rPr>
      </w:pPr>
      <w:r>
        <w:rPr>
          <w:rFonts w:ascii="Times New Roman" w:hAnsi="Times New Roman"/>
          <w:b/>
          <w:sz w:val="20"/>
          <w:szCs w:val="20"/>
        </w:rPr>
        <w:t xml:space="preserve"> </w:t>
      </w:r>
      <w:r w:rsidR="006E6035" w:rsidRPr="00CE0A9E">
        <w:rPr>
          <w:rFonts w:ascii="Times New Roman" w:hAnsi="Times New Roman"/>
          <w:b/>
          <w:sz w:val="20"/>
          <w:szCs w:val="20"/>
        </w:rPr>
        <w:t xml:space="preserve"> </w:t>
      </w:r>
      <w:r w:rsidR="002E44CF" w:rsidRPr="00CE0A9E">
        <w:rPr>
          <w:rFonts w:ascii="Times New Roman" w:hAnsi="Times New Roman"/>
          <w:b/>
          <w:sz w:val="20"/>
          <w:szCs w:val="20"/>
        </w:rPr>
        <w:t xml:space="preserve">Паспорт подпрограммы </w:t>
      </w:r>
      <w:r w:rsidR="00A024E4" w:rsidRPr="00CE0A9E">
        <w:rPr>
          <w:rFonts w:ascii="Times New Roman" w:hAnsi="Times New Roman"/>
          <w:b/>
          <w:sz w:val="20"/>
          <w:szCs w:val="20"/>
          <w:lang w:val="en-US"/>
        </w:rPr>
        <w:t>2</w:t>
      </w:r>
      <w:r w:rsidR="002E44CF" w:rsidRPr="00CE0A9E">
        <w:rPr>
          <w:rFonts w:ascii="Times New Roman" w:hAnsi="Times New Roman"/>
          <w:b/>
          <w:sz w:val="20"/>
          <w:szCs w:val="20"/>
        </w:rPr>
        <w:t xml:space="preserve"> </w:t>
      </w:r>
      <w:r w:rsidR="00E63395" w:rsidRPr="00CE0A9E">
        <w:rPr>
          <w:rFonts w:ascii="Times New Roman" w:hAnsi="Times New Roman"/>
          <w:b/>
          <w:sz w:val="20"/>
          <w:szCs w:val="20"/>
        </w:rPr>
        <w:t>«</w:t>
      </w:r>
      <w:r w:rsidR="002E44CF" w:rsidRPr="00CE0A9E">
        <w:rPr>
          <w:rFonts w:ascii="Times New Roman" w:hAnsi="Times New Roman"/>
          <w:b/>
          <w:sz w:val="20"/>
          <w:szCs w:val="20"/>
        </w:rPr>
        <w:t>Общее образование</w:t>
      </w:r>
      <w:r w:rsidR="00E63395" w:rsidRPr="00CE0A9E">
        <w:rPr>
          <w:rFonts w:ascii="Times New Roman" w:hAnsi="Times New Roman"/>
          <w:b/>
          <w:sz w:val="20"/>
          <w:szCs w:val="20"/>
        </w:rPr>
        <w:t>»</w:t>
      </w:r>
    </w:p>
    <w:p w14:paraId="22F2A332" w14:textId="77777777" w:rsidR="00E73A0D" w:rsidRPr="00CE0A9E" w:rsidRDefault="00E73A0D" w:rsidP="005B467D"/>
    <w:tbl>
      <w:tblPr>
        <w:tblW w:w="147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00"/>
        <w:gridCol w:w="2499"/>
        <w:gridCol w:w="2255"/>
        <w:gridCol w:w="1297"/>
        <w:gridCol w:w="1276"/>
        <w:gridCol w:w="1354"/>
        <w:gridCol w:w="1045"/>
        <w:gridCol w:w="1077"/>
        <w:gridCol w:w="1134"/>
      </w:tblGrid>
      <w:tr w:rsidR="00E73A0D" w:rsidRPr="00CE0A9E" w14:paraId="3B97D787" w14:textId="77777777" w:rsidTr="00F3305D">
        <w:trPr>
          <w:trHeight w:val="328"/>
        </w:trPr>
        <w:tc>
          <w:tcPr>
            <w:tcW w:w="2800" w:type="dxa"/>
          </w:tcPr>
          <w:p w14:paraId="516B8004" w14:textId="77777777" w:rsidR="00E73A0D" w:rsidRPr="00CE0A9E" w:rsidRDefault="00E73A0D" w:rsidP="00E73A0D">
            <w:pPr>
              <w:spacing w:after="1" w:line="220" w:lineRule="atLeast"/>
              <w:rPr>
                <w:rFonts w:ascii="Times New Roman" w:hAnsi="Times New Roman"/>
                <w:sz w:val="20"/>
                <w:szCs w:val="20"/>
              </w:rPr>
            </w:pPr>
            <w:r w:rsidRPr="00CE0A9E">
              <w:rPr>
                <w:rFonts w:ascii="Times New Roman" w:hAnsi="Times New Roman"/>
                <w:sz w:val="20"/>
                <w:szCs w:val="20"/>
              </w:rPr>
              <w:t>Муниципальный заказчик подпрограммы</w:t>
            </w:r>
          </w:p>
        </w:tc>
        <w:tc>
          <w:tcPr>
            <w:tcW w:w="11937" w:type="dxa"/>
            <w:gridSpan w:val="8"/>
          </w:tcPr>
          <w:p w14:paraId="241B04E7" w14:textId="77777777" w:rsidR="00E73A0D" w:rsidRPr="00CE0A9E" w:rsidRDefault="00E73A0D" w:rsidP="00E73A0D">
            <w:pPr>
              <w:spacing w:after="1" w:line="220" w:lineRule="atLeast"/>
              <w:rPr>
                <w:rFonts w:ascii="Times New Roman" w:hAnsi="Times New Roman"/>
                <w:sz w:val="20"/>
                <w:szCs w:val="20"/>
              </w:rPr>
            </w:pPr>
            <w:r w:rsidRPr="00CE0A9E">
              <w:rPr>
                <w:rFonts w:ascii="Times New Roman" w:hAnsi="Times New Roman"/>
              </w:rPr>
              <w:t>Муниципальное образование Московской области</w:t>
            </w:r>
          </w:p>
        </w:tc>
      </w:tr>
      <w:tr w:rsidR="00E73A0D" w:rsidRPr="00CE0A9E" w14:paraId="3E251EDE" w14:textId="77777777" w:rsidTr="00F3305D">
        <w:tc>
          <w:tcPr>
            <w:tcW w:w="2800" w:type="dxa"/>
            <w:vMerge w:val="restart"/>
          </w:tcPr>
          <w:p w14:paraId="4B342611" w14:textId="77777777" w:rsidR="00E73A0D" w:rsidRPr="00CE0A9E" w:rsidRDefault="00E73A0D" w:rsidP="00E73A0D">
            <w:pPr>
              <w:spacing w:after="1" w:line="220" w:lineRule="atLeast"/>
              <w:rPr>
                <w:rFonts w:ascii="Times New Roman" w:hAnsi="Times New Roman"/>
                <w:sz w:val="20"/>
                <w:szCs w:val="20"/>
              </w:rPr>
            </w:pPr>
            <w:r w:rsidRPr="00CE0A9E">
              <w:rPr>
                <w:rFonts w:ascii="Times New Roman" w:hAnsi="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2499" w:type="dxa"/>
            <w:vMerge w:val="restart"/>
          </w:tcPr>
          <w:p w14:paraId="2AA533B7" w14:textId="77777777" w:rsidR="00E73A0D" w:rsidRPr="00CE0A9E" w:rsidRDefault="00E73A0D" w:rsidP="00E73A0D">
            <w:pPr>
              <w:spacing w:after="1" w:line="220" w:lineRule="atLeast"/>
              <w:rPr>
                <w:rFonts w:ascii="Times New Roman" w:hAnsi="Times New Roman"/>
                <w:sz w:val="20"/>
                <w:szCs w:val="20"/>
              </w:rPr>
            </w:pPr>
            <w:r w:rsidRPr="00CE0A9E">
              <w:rPr>
                <w:rFonts w:ascii="Times New Roman" w:hAnsi="Times New Roman"/>
                <w:sz w:val="20"/>
                <w:szCs w:val="20"/>
              </w:rPr>
              <w:t>Главный распорядитель бюджетных средств</w:t>
            </w:r>
          </w:p>
        </w:tc>
        <w:tc>
          <w:tcPr>
            <w:tcW w:w="2255" w:type="dxa"/>
            <w:vMerge w:val="restart"/>
          </w:tcPr>
          <w:p w14:paraId="1EBDCFA5" w14:textId="77777777" w:rsidR="00E73A0D" w:rsidRPr="00CE0A9E" w:rsidRDefault="00E73A0D" w:rsidP="00E73A0D">
            <w:pPr>
              <w:spacing w:after="1" w:line="220" w:lineRule="atLeast"/>
              <w:rPr>
                <w:rFonts w:ascii="Times New Roman" w:hAnsi="Times New Roman"/>
                <w:sz w:val="20"/>
                <w:szCs w:val="20"/>
              </w:rPr>
            </w:pPr>
            <w:r w:rsidRPr="00CE0A9E">
              <w:rPr>
                <w:rFonts w:ascii="Times New Roman" w:hAnsi="Times New Roman"/>
                <w:sz w:val="20"/>
                <w:szCs w:val="20"/>
              </w:rPr>
              <w:t>Источники финансирования</w:t>
            </w:r>
          </w:p>
        </w:tc>
        <w:tc>
          <w:tcPr>
            <w:tcW w:w="7183" w:type="dxa"/>
            <w:gridSpan w:val="6"/>
          </w:tcPr>
          <w:p w14:paraId="72D3B073" w14:textId="77777777" w:rsidR="00E73A0D" w:rsidRPr="00CE0A9E" w:rsidRDefault="00E73A0D" w:rsidP="00E73A0D">
            <w:pPr>
              <w:spacing w:after="1" w:line="220" w:lineRule="atLeast"/>
              <w:rPr>
                <w:rFonts w:ascii="Times New Roman" w:hAnsi="Times New Roman"/>
                <w:sz w:val="20"/>
                <w:szCs w:val="20"/>
              </w:rPr>
            </w:pPr>
            <w:r w:rsidRPr="00CE0A9E">
              <w:rPr>
                <w:rFonts w:ascii="Times New Roman" w:hAnsi="Times New Roman"/>
                <w:sz w:val="20"/>
                <w:szCs w:val="20"/>
              </w:rPr>
              <w:t>Расходы (тыс. рублей)</w:t>
            </w:r>
          </w:p>
        </w:tc>
      </w:tr>
      <w:tr w:rsidR="00F857CB" w:rsidRPr="00CE0A9E" w14:paraId="608FBDB6" w14:textId="77777777" w:rsidTr="00F3305D">
        <w:trPr>
          <w:trHeight w:val="202"/>
        </w:trPr>
        <w:tc>
          <w:tcPr>
            <w:tcW w:w="2800" w:type="dxa"/>
            <w:vMerge/>
          </w:tcPr>
          <w:p w14:paraId="311E047D" w14:textId="77777777" w:rsidR="00F857CB" w:rsidRPr="00CE0A9E" w:rsidRDefault="00F857CB" w:rsidP="00E73A0D">
            <w:pPr>
              <w:rPr>
                <w:rFonts w:ascii="Times New Roman" w:hAnsi="Times New Roman"/>
                <w:sz w:val="20"/>
                <w:szCs w:val="20"/>
              </w:rPr>
            </w:pPr>
          </w:p>
        </w:tc>
        <w:tc>
          <w:tcPr>
            <w:tcW w:w="2499" w:type="dxa"/>
            <w:vMerge/>
          </w:tcPr>
          <w:p w14:paraId="679F0114" w14:textId="77777777" w:rsidR="00F857CB" w:rsidRPr="00CE0A9E" w:rsidRDefault="00F857CB" w:rsidP="00E73A0D">
            <w:pPr>
              <w:rPr>
                <w:rFonts w:ascii="Times New Roman" w:hAnsi="Times New Roman"/>
                <w:sz w:val="20"/>
                <w:szCs w:val="20"/>
              </w:rPr>
            </w:pPr>
          </w:p>
        </w:tc>
        <w:tc>
          <w:tcPr>
            <w:tcW w:w="2255" w:type="dxa"/>
            <w:vMerge/>
          </w:tcPr>
          <w:p w14:paraId="59F95C04" w14:textId="77777777" w:rsidR="00F857CB" w:rsidRPr="00CE0A9E" w:rsidRDefault="00F857CB" w:rsidP="00E73A0D">
            <w:pPr>
              <w:rPr>
                <w:rFonts w:ascii="Times New Roman" w:hAnsi="Times New Roman"/>
                <w:sz w:val="20"/>
                <w:szCs w:val="20"/>
              </w:rPr>
            </w:pPr>
          </w:p>
        </w:tc>
        <w:tc>
          <w:tcPr>
            <w:tcW w:w="1297" w:type="dxa"/>
            <w:vAlign w:val="center"/>
          </w:tcPr>
          <w:p w14:paraId="4E4BFA0A" w14:textId="77777777" w:rsidR="00F857CB" w:rsidRPr="00CE0A9E" w:rsidRDefault="00F857CB" w:rsidP="00F857CB">
            <w:pPr>
              <w:spacing w:before="60" w:after="60"/>
              <w:jc w:val="center"/>
              <w:rPr>
                <w:rFonts w:ascii="Times New Roman" w:hAnsi="Times New Roman"/>
                <w:sz w:val="20"/>
                <w:szCs w:val="20"/>
              </w:rPr>
            </w:pPr>
            <w:r w:rsidRPr="00CE0A9E">
              <w:rPr>
                <w:rFonts w:ascii="Times New Roman" w:hAnsi="Times New Roman"/>
                <w:sz w:val="20"/>
                <w:szCs w:val="20"/>
              </w:rPr>
              <w:t>2020 год</w:t>
            </w:r>
          </w:p>
        </w:tc>
        <w:tc>
          <w:tcPr>
            <w:tcW w:w="1276" w:type="dxa"/>
            <w:vAlign w:val="center"/>
          </w:tcPr>
          <w:p w14:paraId="53C443BF" w14:textId="77777777" w:rsidR="00F857CB" w:rsidRPr="00CE0A9E" w:rsidRDefault="00F857CB" w:rsidP="00F857CB">
            <w:pPr>
              <w:spacing w:before="60" w:after="60"/>
              <w:jc w:val="center"/>
              <w:rPr>
                <w:rFonts w:ascii="Times New Roman" w:hAnsi="Times New Roman"/>
                <w:sz w:val="20"/>
                <w:szCs w:val="20"/>
              </w:rPr>
            </w:pPr>
            <w:r w:rsidRPr="00CE0A9E">
              <w:rPr>
                <w:rFonts w:ascii="Times New Roman" w:hAnsi="Times New Roman"/>
                <w:sz w:val="20"/>
                <w:szCs w:val="20"/>
              </w:rPr>
              <w:t>2021 год</w:t>
            </w:r>
          </w:p>
        </w:tc>
        <w:tc>
          <w:tcPr>
            <w:tcW w:w="1354" w:type="dxa"/>
            <w:vAlign w:val="center"/>
          </w:tcPr>
          <w:p w14:paraId="2B67E8BB" w14:textId="77777777" w:rsidR="00F857CB" w:rsidRPr="00CE0A9E" w:rsidRDefault="00F857CB" w:rsidP="00F857CB">
            <w:pPr>
              <w:spacing w:before="60" w:after="60"/>
              <w:jc w:val="center"/>
              <w:rPr>
                <w:rFonts w:ascii="Times New Roman" w:hAnsi="Times New Roman"/>
                <w:sz w:val="20"/>
                <w:szCs w:val="20"/>
              </w:rPr>
            </w:pPr>
            <w:r w:rsidRPr="00CE0A9E">
              <w:rPr>
                <w:rFonts w:ascii="Times New Roman" w:hAnsi="Times New Roman"/>
                <w:sz w:val="20"/>
                <w:szCs w:val="20"/>
              </w:rPr>
              <w:t>2022 год</w:t>
            </w:r>
          </w:p>
        </w:tc>
        <w:tc>
          <w:tcPr>
            <w:tcW w:w="1045" w:type="dxa"/>
            <w:vAlign w:val="center"/>
          </w:tcPr>
          <w:p w14:paraId="4C580874" w14:textId="77777777" w:rsidR="00F857CB" w:rsidRPr="00CE0A9E" w:rsidRDefault="00F857CB" w:rsidP="00F857CB">
            <w:pPr>
              <w:spacing w:before="60" w:after="60"/>
              <w:jc w:val="center"/>
              <w:rPr>
                <w:rFonts w:ascii="Times New Roman" w:hAnsi="Times New Roman"/>
                <w:sz w:val="20"/>
                <w:szCs w:val="20"/>
              </w:rPr>
            </w:pPr>
            <w:r w:rsidRPr="00CE0A9E">
              <w:rPr>
                <w:rFonts w:ascii="Times New Roman" w:hAnsi="Times New Roman"/>
                <w:sz w:val="20"/>
                <w:szCs w:val="20"/>
              </w:rPr>
              <w:t>202</w:t>
            </w:r>
            <w:r w:rsidRPr="00CE0A9E">
              <w:rPr>
                <w:rFonts w:ascii="Times New Roman" w:hAnsi="Times New Roman"/>
                <w:sz w:val="20"/>
                <w:szCs w:val="20"/>
                <w:lang w:val="en-US"/>
              </w:rPr>
              <w:t>3</w:t>
            </w:r>
            <w:r w:rsidRPr="00CE0A9E">
              <w:rPr>
                <w:rFonts w:ascii="Times New Roman" w:hAnsi="Times New Roman"/>
                <w:sz w:val="20"/>
                <w:szCs w:val="20"/>
              </w:rPr>
              <w:t xml:space="preserve"> год</w:t>
            </w:r>
          </w:p>
        </w:tc>
        <w:tc>
          <w:tcPr>
            <w:tcW w:w="1077" w:type="dxa"/>
            <w:vAlign w:val="center"/>
          </w:tcPr>
          <w:p w14:paraId="68491EA8" w14:textId="77777777" w:rsidR="00F857CB" w:rsidRPr="00CE0A9E" w:rsidRDefault="00F857CB" w:rsidP="00F857CB">
            <w:pPr>
              <w:spacing w:before="60" w:after="60"/>
              <w:jc w:val="center"/>
              <w:rPr>
                <w:rFonts w:ascii="Times New Roman" w:hAnsi="Times New Roman"/>
                <w:sz w:val="20"/>
                <w:szCs w:val="20"/>
              </w:rPr>
            </w:pPr>
            <w:r w:rsidRPr="00CE0A9E">
              <w:rPr>
                <w:rFonts w:ascii="Times New Roman" w:hAnsi="Times New Roman"/>
                <w:sz w:val="20"/>
                <w:szCs w:val="20"/>
              </w:rPr>
              <w:t>2024 год</w:t>
            </w:r>
          </w:p>
        </w:tc>
        <w:tc>
          <w:tcPr>
            <w:tcW w:w="1134" w:type="dxa"/>
          </w:tcPr>
          <w:p w14:paraId="582A0F09" w14:textId="77777777" w:rsidR="00F857CB" w:rsidRPr="00CE0A9E" w:rsidRDefault="00F857CB" w:rsidP="00E73A0D">
            <w:pPr>
              <w:spacing w:after="1" w:line="220" w:lineRule="atLeast"/>
              <w:rPr>
                <w:rFonts w:ascii="Times New Roman" w:hAnsi="Times New Roman"/>
                <w:sz w:val="20"/>
                <w:szCs w:val="20"/>
              </w:rPr>
            </w:pPr>
            <w:r w:rsidRPr="00CE0A9E">
              <w:rPr>
                <w:rFonts w:ascii="Times New Roman" w:hAnsi="Times New Roman"/>
                <w:sz w:val="20"/>
                <w:szCs w:val="20"/>
              </w:rPr>
              <w:t>Итого</w:t>
            </w:r>
          </w:p>
        </w:tc>
      </w:tr>
      <w:tr w:rsidR="00A30822" w:rsidRPr="00CE0A9E" w14:paraId="1174BF61" w14:textId="77777777" w:rsidTr="00F3305D">
        <w:tc>
          <w:tcPr>
            <w:tcW w:w="2800" w:type="dxa"/>
            <w:vMerge/>
          </w:tcPr>
          <w:p w14:paraId="056DC91C" w14:textId="77777777" w:rsidR="00A30822" w:rsidRPr="00CE0A9E" w:rsidRDefault="00A30822" w:rsidP="00A30822">
            <w:pPr>
              <w:rPr>
                <w:rFonts w:ascii="Times New Roman" w:hAnsi="Times New Roman"/>
                <w:sz w:val="20"/>
                <w:szCs w:val="20"/>
              </w:rPr>
            </w:pPr>
          </w:p>
        </w:tc>
        <w:tc>
          <w:tcPr>
            <w:tcW w:w="2499" w:type="dxa"/>
            <w:vMerge w:val="restart"/>
          </w:tcPr>
          <w:p w14:paraId="5FC8F06A" w14:textId="77777777" w:rsidR="00A30822" w:rsidRPr="00CE0A9E" w:rsidRDefault="00A30822" w:rsidP="00A30822">
            <w:pPr>
              <w:spacing w:after="1" w:line="220" w:lineRule="atLeast"/>
              <w:rPr>
                <w:rFonts w:ascii="Times New Roman" w:hAnsi="Times New Roman"/>
                <w:sz w:val="20"/>
                <w:szCs w:val="20"/>
              </w:rPr>
            </w:pPr>
            <w:r w:rsidRPr="00CE0A9E">
              <w:rPr>
                <w:rFonts w:ascii="Times New Roman" w:hAnsi="Times New Roman"/>
              </w:rPr>
              <w:t>Всего по Подпрограмме</w:t>
            </w:r>
          </w:p>
        </w:tc>
        <w:tc>
          <w:tcPr>
            <w:tcW w:w="2255" w:type="dxa"/>
          </w:tcPr>
          <w:p w14:paraId="3ABC0A05" w14:textId="77777777" w:rsidR="00A30822" w:rsidRPr="00CE0A9E" w:rsidRDefault="00A30822" w:rsidP="00A30822">
            <w:pPr>
              <w:spacing w:after="1" w:line="220" w:lineRule="atLeast"/>
              <w:rPr>
                <w:rFonts w:ascii="Times New Roman" w:hAnsi="Times New Roman"/>
                <w:sz w:val="20"/>
                <w:szCs w:val="20"/>
              </w:rPr>
            </w:pPr>
            <w:r w:rsidRPr="00CE0A9E">
              <w:rPr>
                <w:rFonts w:ascii="Times New Roman" w:hAnsi="Times New Roman"/>
                <w:sz w:val="20"/>
                <w:szCs w:val="20"/>
              </w:rPr>
              <w:t>Всего,</w:t>
            </w:r>
          </w:p>
          <w:p w14:paraId="5AD930CA" w14:textId="77777777" w:rsidR="00A30822" w:rsidRPr="00CE0A9E" w:rsidRDefault="00A30822" w:rsidP="00A30822">
            <w:pPr>
              <w:spacing w:after="1" w:line="220" w:lineRule="atLeast"/>
              <w:rPr>
                <w:rFonts w:ascii="Times New Roman" w:hAnsi="Times New Roman"/>
                <w:sz w:val="20"/>
                <w:szCs w:val="20"/>
              </w:rPr>
            </w:pPr>
            <w:r w:rsidRPr="00CE0A9E">
              <w:rPr>
                <w:rFonts w:ascii="Times New Roman" w:hAnsi="Times New Roman"/>
                <w:sz w:val="20"/>
                <w:szCs w:val="20"/>
              </w:rPr>
              <w:t>в том числе:</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14:paraId="5931A074"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19</w:t>
            </w:r>
            <w:r w:rsidR="00EB24A2">
              <w:rPr>
                <w:color w:val="000000"/>
                <w:sz w:val="20"/>
                <w:szCs w:val="20"/>
              </w:rPr>
              <w:t>15947,3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E571A2" w14:textId="77777777" w:rsidR="00A30822" w:rsidRPr="00CE0A9E" w:rsidRDefault="00EA47B8" w:rsidP="00A30822">
            <w:pPr>
              <w:spacing w:after="1" w:line="220" w:lineRule="atLeast"/>
              <w:rPr>
                <w:rFonts w:ascii="Times New Roman" w:hAnsi="Times New Roman"/>
                <w:sz w:val="20"/>
                <w:szCs w:val="20"/>
              </w:rPr>
            </w:pPr>
            <w:r>
              <w:rPr>
                <w:color w:val="000000"/>
                <w:sz w:val="20"/>
                <w:szCs w:val="20"/>
              </w:rPr>
              <w:t>1933511,9</w:t>
            </w:r>
          </w:p>
        </w:tc>
        <w:tc>
          <w:tcPr>
            <w:tcW w:w="1354" w:type="dxa"/>
            <w:tcBorders>
              <w:top w:val="single" w:sz="4" w:space="0" w:color="auto"/>
              <w:left w:val="nil"/>
              <w:bottom w:val="single" w:sz="4" w:space="0" w:color="auto"/>
              <w:right w:val="single" w:sz="4" w:space="0" w:color="auto"/>
            </w:tcBorders>
            <w:shd w:val="clear" w:color="auto" w:fill="auto"/>
            <w:vAlign w:val="center"/>
          </w:tcPr>
          <w:p w14:paraId="0045387C"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1</w:t>
            </w:r>
            <w:r w:rsidR="00EA47B8">
              <w:rPr>
                <w:color w:val="000000"/>
                <w:sz w:val="20"/>
                <w:szCs w:val="20"/>
              </w:rPr>
              <w:t>826234,0</w:t>
            </w:r>
          </w:p>
        </w:tc>
        <w:tc>
          <w:tcPr>
            <w:tcW w:w="1045" w:type="dxa"/>
            <w:tcBorders>
              <w:top w:val="single" w:sz="4" w:space="0" w:color="auto"/>
              <w:left w:val="nil"/>
              <w:bottom w:val="single" w:sz="4" w:space="0" w:color="auto"/>
              <w:right w:val="single" w:sz="4" w:space="0" w:color="auto"/>
            </w:tcBorders>
            <w:shd w:val="clear" w:color="auto" w:fill="auto"/>
            <w:vAlign w:val="center"/>
          </w:tcPr>
          <w:p w14:paraId="7A949E59" w14:textId="4EA85B9F" w:rsidR="00A30822" w:rsidRPr="00CE0A9E" w:rsidRDefault="00A30822" w:rsidP="00A30822">
            <w:pPr>
              <w:spacing w:after="1" w:line="220" w:lineRule="atLeast"/>
              <w:rPr>
                <w:rFonts w:ascii="Times New Roman" w:hAnsi="Times New Roman"/>
                <w:sz w:val="20"/>
                <w:szCs w:val="20"/>
              </w:rPr>
            </w:pPr>
            <w:r>
              <w:rPr>
                <w:color w:val="000000"/>
                <w:sz w:val="20"/>
                <w:szCs w:val="20"/>
              </w:rPr>
              <w:t>53</w:t>
            </w:r>
            <w:r w:rsidR="0085381E">
              <w:rPr>
                <w:color w:val="000000"/>
                <w:sz w:val="20"/>
                <w:szCs w:val="20"/>
              </w:rPr>
              <w:t>5962</w:t>
            </w:r>
            <w:r>
              <w:rPr>
                <w:color w:val="000000"/>
                <w:sz w:val="20"/>
                <w:szCs w:val="20"/>
              </w:rPr>
              <w:t>,70</w:t>
            </w:r>
          </w:p>
        </w:tc>
        <w:tc>
          <w:tcPr>
            <w:tcW w:w="1077" w:type="dxa"/>
            <w:tcBorders>
              <w:top w:val="single" w:sz="4" w:space="0" w:color="auto"/>
              <w:left w:val="nil"/>
              <w:bottom w:val="single" w:sz="4" w:space="0" w:color="auto"/>
              <w:right w:val="single" w:sz="4" w:space="0" w:color="auto"/>
            </w:tcBorders>
            <w:shd w:val="clear" w:color="auto" w:fill="auto"/>
            <w:vAlign w:val="center"/>
          </w:tcPr>
          <w:p w14:paraId="328BAA1B"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437050,00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330993B8" w14:textId="4952E280" w:rsidR="00A30822" w:rsidRPr="00CE0A9E" w:rsidRDefault="0090353D" w:rsidP="00A30822">
            <w:pPr>
              <w:spacing w:after="1" w:line="220" w:lineRule="atLeast"/>
              <w:rPr>
                <w:rFonts w:ascii="Times New Roman" w:hAnsi="Times New Roman"/>
                <w:sz w:val="20"/>
                <w:szCs w:val="20"/>
              </w:rPr>
            </w:pPr>
            <w:r>
              <w:rPr>
                <w:color w:val="000000"/>
                <w:sz w:val="20"/>
                <w:szCs w:val="20"/>
              </w:rPr>
              <w:t>6648705,56</w:t>
            </w:r>
          </w:p>
        </w:tc>
      </w:tr>
      <w:tr w:rsidR="00A30822" w:rsidRPr="00CE0A9E" w14:paraId="28E90C66" w14:textId="77777777" w:rsidTr="00F3305D">
        <w:tc>
          <w:tcPr>
            <w:tcW w:w="2800" w:type="dxa"/>
            <w:vMerge/>
          </w:tcPr>
          <w:p w14:paraId="46DEB54B" w14:textId="77777777" w:rsidR="00A30822" w:rsidRPr="00CE0A9E" w:rsidRDefault="00A30822" w:rsidP="00A30822">
            <w:pPr>
              <w:rPr>
                <w:rFonts w:ascii="Times New Roman" w:hAnsi="Times New Roman"/>
                <w:sz w:val="20"/>
                <w:szCs w:val="20"/>
              </w:rPr>
            </w:pPr>
          </w:p>
        </w:tc>
        <w:tc>
          <w:tcPr>
            <w:tcW w:w="2499" w:type="dxa"/>
            <w:vMerge/>
          </w:tcPr>
          <w:p w14:paraId="68DDDBE7" w14:textId="77777777" w:rsidR="00A30822" w:rsidRPr="00CE0A9E" w:rsidRDefault="00A30822" w:rsidP="00A30822">
            <w:pPr>
              <w:rPr>
                <w:rFonts w:ascii="Times New Roman" w:hAnsi="Times New Roman"/>
                <w:sz w:val="20"/>
                <w:szCs w:val="20"/>
              </w:rPr>
            </w:pPr>
          </w:p>
        </w:tc>
        <w:tc>
          <w:tcPr>
            <w:tcW w:w="2255" w:type="dxa"/>
          </w:tcPr>
          <w:p w14:paraId="224A2F12" w14:textId="77777777" w:rsidR="00A30822" w:rsidRPr="00CE0A9E" w:rsidRDefault="00A30822" w:rsidP="00A30822">
            <w:pPr>
              <w:spacing w:after="1" w:line="220" w:lineRule="atLeast"/>
              <w:rPr>
                <w:rFonts w:ascii="Times New Roman" w:hAnsi="Times New Roman"/>
                <w:sz w:val="20"/>
                <w:szCs w:val="20"/>
              </w:rPr>
            </w:pPr>
            <w:r w:rsidRPr="00CE0A9E">
              <w:rPr>
                <w:rFonts w:ascii="Times New Roman" w:hAnsi="Times New Roman"/>
                <w:sz w:val="20"/>
                <w:szCs w:val="20"/>
              </w:rPr>
              <w:t>Средства бюджета Московской области</w:t>
            </w:r>
          </w:p>
        </w:tc>
        <w:tc>
          <w:tcPr>
            <w:tcW w:w="1297" w:type="dxa"/>
            <w:tcBorders>
              <w:top w:val="nil"/>
              <w:left w:val="single" w:sz="4" w:space="0" w:color="auto"/>
              <w:bottom w:val="single" w:sz="4" w:space="0" w:color="auto"/>
              <w:right w:val="single" w:sz="4" w:space="0" w:color="auto"/>
            </w:tcBorders>
            <w:shd w:val="clear" w:color="auto" w:fill="auto"/>
            <w:vAlign w:val="center"/>
          </w:tcPr>
          <w:p w14:paraId="12FC8C93" w14:textId="77777777" w:rsidR="00A30822" w:rsidRPr="00CE0A9E" w:rsidRDefault="00BD1187" w:rsidP="00A30822">
            <w:pPr>
              <w:spacing w:after="1" w:line="220" w:lineRule="atLeast"/>
              <w:rPr>
                <w:rFonts w:ascii="Times New Roman" w:hAnsi="Times New Roman"/>
                <w:sz w:val="20"/>
                <w:szCs w:val="20"/>
              </w:rPr>
            </w:pPr>
            <w:r>
              <w:rPr>
                <w:color w:val="000000"/>
                <w:sz w:val="20"/>
                <w:szCs w:val="20"/>
              </w:rPr>
              <w:t>1527640,3</w:t>
            </w:r>
          </w:p>
        </w:tc>
        <w:tc>
          <w:tcPr>
            <w:tcW w:w="1276" w:type="dxa"/>
            <w:tcBorders>
              <w:top w:val="nil"/>
              <w:left w:val="nil"/>
              <w:bottom w:val="single" w:sz="4" w:space="0" w:color="auto"/>
              <w:right w:val="single" w:sz="4" w:space="0" w:color="auto"/>
            </w:tcBorders>
            <w:shd w:val="clear" w:color="auto" w:fill="auto"/>
            <w:vAlign w:val="center"/>
          </w:tcPr>
          <w:p w14:paraId="7DA99E5E" w14:textId="2938D69A" w:rsidR="00165274" w:rsidRPr="00165274" w:rsidRDefault="0090353D" w:rsidP="00A30822">
            <w:pPr>
              <w:spacing w:after="1" w:line="220" w:lineRule="atLeast"/>
              <w:rPr>
                <w:color w:val="000000"/>
                <w:sz w:val="20"/>
                <w:szCs w:val="20"/>
              </w:rPr>
            </w:pPr>
            <w:r>
              <w:rPr>
                <w:color w:val="000000"/>
                <w:sz w:val="20"/>
                <w:szCs w:val="20"/>
              </w:rPr>
              <w:t>1553150,03</w:t>
            </w:r>
          </w:p>
        </w:tc>
        <w:tc>
          <w:tcPr>
            <w:tcW w:w="1354" w:type="dxa"/>
            <w:tcBorders>
              <w:top w:val="nil"/>
              <w:left w:val="nil"/>
              <w:bottom w:val="single" w:sz="4" w:space="0" w:color="auto"/>
              <w:right w:val="single" w:sz="4" w:space="0" w:color="auto"/>
            </w:tcBorders>
            <w:shd w:val="clear" w:color="auto" w:fill="auto"/>
            <w:vAlign w:val="center"/>
          </w:tcPr>
          <w:p w14:paraId="6F2D7A7A" w14:textId="058E148A" w:rsidR="00362C20" w:rsidRPr="00362C20" w:rsidRDefault="0090353D" w:rsidP="00A30822">
            <w:pPr>
              <w:spacing w:after="1" w:line="220" w:lineRule="atLeast"/>
              <w:rPr>
                <w:color w:val="000000"/>
                <w:sz w:val="20"/>
                <w:szCs w:val="20"/>
              </w:rPr>
            </w:pPr>
            <w:r>
              <w:rPr>
                <w:color w:val="000000"/>
                <w:sz w:val="20"/>
                <w:szCs w:val="20"/>
              </w:rPr>
              <w:t>1538966,84</w:t>
            </w:r>
          </w:p>
        </w:tc>
        <w:tc>
          <w:tcPr>
            <w:tcW w:w="1045" w:type="dxa"/>
            <w:tcBorders>
              <w:top w:val="nil"/>
              <w:left w:val="nil"/>
              <w:bottom w:val="single" w:sz="4" w:space="0" w:color="auto"/>
              <w:right w:val="single" w:sz="4" w:space="0" w:color="auto"/>
            </w:tcBorders>
            <w:shd w:val="clear" w:color="auto" w:fill="auto"/>
            <w:vAlign w:val="center"/>
          </w:tcPr>
          <w:p w14:paraId="3EC07DC0" w14:textId="15ADE001" w:rsidR="00A30822" w:rsidRPr="00CE0A9E" w:rsidRDefault="00A30822" w:rsidP="00A30822">
            <w:pPr>
              <w:spacing w:after="1" w:line="220" w:lineRule="atLeast"/>
              <w:rPr>
                <w:rFonts w:ascii="Times New Roman" w:hAnsi="Times New Roman"/>
                <w:sz w:val="20"/>
                <w:szCs w:val="20"/>
              </w:rPr>
            </w:pPr>
            <w:r>
              <w:rPr>
                <w:color w:val="000000"/>
                <w:sz w:val="20"/>
                <w:szCs w:val="20"/>
              </w:rPr>
              <w:t>33</w:t>
            </w:r>
            <w:r w:rsidR="00200892">
              <w:rPr>
                <w:color w:val="000000"/>
                <w:sz w:val="20"/>
                <w:szCs w:val="20"/>
              </w:rPr>
              <w:t>124</w:t>
            </w:r>
            <w:r>
              <w:rPr>
                <w:color w:val="000000"/>
                <w:sz w:val="20"/>
                <w:szCs w:val="20"/>
              </w:rPr>
              <w:t>,70</w:t>
            </w:r>
          </w:p>
        </w:tc>
        <w:tc>
          <w:tcPr>
            <w:tcW w:w="1077" w:type="dxa"/>
            <w:tcBorders>
              <w:top w:val="nil"/>
              <w:left w:val="nil"/>
              <w:bottom w:val="single" w:sz="4" w:space="0" w:color="auto"/>
              <w:right w:val="single" w:sz="4" w:space="0" w:color="auto"/>
            </w:tcBorders>
            <w:shd w:val="clear" w:color="auto" w:fill="auto"/>
            <w:vAlign w:val="center"/>
          </w:tcPr>
          <w:p w14:paraId="79A50A16"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B80D7F1" w14:textId="7507A071" w:rsidR="00A30822" w:rsidRPr="00CE0A9E" w:rsidRDefault="0090353D" w:rsidP="00A30822">
            <w:pPr>
              <w:spacing w:after="1" w:line="220" w:lineRule="atLeast"/>
              <w:rPr>
                <w:rFonts w:ascii="Times New Roman" w:hAnsi="Times New Roman"/>
                <w:sz w:val="20"/>
                <w:szCs w:val="20"/>
              </w:rPr>
            </w:pPr>
            <w:r>
              <w:rPr>
                <w:color w:val="000000"/>
                <w:sz w:val="20"/>
                <w:szCs w:val="20"/>
              </w:rPr>
              <w:t>437050,00</w:t>
            </w:r>
          </w:p>
        </w:tc>
      </w:tr>
      <w:tr w:rsidR="00A30822" w:rsidRPr="00CE0A9E" w14:paraId="0804F15D" w14:textId="77777777" w:rsidTr="00F3305D">
        <w:tc>
          <w:tcPr>
            <w:tcW w:w="2800" w:type="dxa"/>
            <w:vMerge/>
          </w:tcPr>
          <w:p w14:paraId="0F8D6259" w14:textId="77777777" w:rsidR="00A30822" w:rsidRPr="00CE0A9E" w:rsidRDefault="00A30822" w:rsidP="00A30822">
            <w:pPr>
              <w:rPr>
                <w:rFonts w:ascii="Times New Roman" w:hAnsi="Times New Roman"/>
                <w:sz w:val="20"/>
                <w:szCs w:val="20"/>
              </w:rPr>
            </w:pPr>
          </w:p>
        </w:tc>
        <w:tc>
          <w:tcPr>
            <w:tcW w:w="2499" w:type="dxa"/>
            <w:vMerge/>
          </w:tcPr>
          <w:p w14:paraId="3E02BA23" w14:textId="77777777" w:rsidR="00A30822" w:rsidRPr="00CE0A9E" w:rsidRDefault="00A30822" w:rsidP="00A30822">
            <w:pPr>
              <w:rPr>
                <w:rFonts w:ascii="Times New Roman" w:hAnsi="Times New Roman"/>
                <w:sz w:val="20"/>
                <w:szCs w:val="20"/>
              </w:rPr>
            </w:pPr>
          </w:p>
        </w:tc>
        <w:tc>
          <w:tcPr>
            <w:tcW w:w="2255" w:type="dxa"/>
          </w:tcPr>
          <w:p w14:paraId="09ABA756" w14:textId="77777777" w:rsidR="00A30822" w:rsidRPr="00CE0A9E" w:rsidRDefault="00A30822" w:rsidP="00A30822">
            <w:pPr>
              <w:spacing w:after="1" w:line="220" w:lineRule="atLeast"/>
              <w:rPr>
                <w:rFonts w:ascii="Times New Roman" w:hAnsi="Times New Roman"/>
                <w:sz w:val="20"/>
                <w:szCs w:val="20"/>
              </w:rPr>
            </w:pPr>
            <w:r w:rsidRPr="00CE0A9E">
              <w:rPr>
                <w:rFonts w:ascii="Times New Roman" w:hAnsi="Times New Roman"/>
                <w:sz w:val="20"/>
                <w:szCs w:val="20"/>
              </w:rPr>
              <w:t>Средства бюджета муниципального образования Московской области</w:t>
            </w:r>
          </w:p>
        </w:tc>
        <w:tc>
          <w:tcPr>
            <w:tcW w:w="1297" w:type="dxa"/>
            <w:tcBorders>
              <w:top w:val="nil"/>
              <w:left w:val="single" w:sz="4" w:space="0" w:color="auto"/>
              <w:bottom w:val="single" w:sz="4" w:space="0" w:color="auto"/>
              <w:right w:val="single" w:sz="4" w:space="0" w:color="auto"/>
            </w:tcBorders>
            <w:shd w:val="clear" w:color="auto" w:fill="auto"/>
            <w:vAlign w:val="center"/>
          </w:tcPr>
          <w:p w14:paraId="193F40D2" w14:textId="77777777" w:rsidR="00A30822" w:rsidRPr="00CE0A9E" w:rsidRDefault="00EB24A2" w:rsidP="00A30822">
            <w:pPr>
              <w:spacing w:after="1" w:line="220" w:lineRule="atLeast"/>
              <w:rPr>
                <w:rFonts w:ascii="Times New Roman" w:hAnsi="Times New Roman"/>
                <w:sz w:val="20"/>
                <w:szCs w:val="20"/>
              </w:rPr>
            </w:pPr>
            <w:r>
              <w:rPr>
                <w:color w:val="000000"/>
                <w:sz w:val="20"/>
                <w:szCs w:val="20"/>
              </w:rPr>
              <w:t>351252,3</w:t>
            </w:r>
          </w:p>
        </w:tc>
        <w:tc>
          <w:tcPr>
            <w:tcW w:w="1276" w:type="dxa"/>
            <w:tcBorders>
              <w:top w:val="nil"/>
              <w:left w:val="nil"/>
              <w:bottom w:val="single" w:sz="4" w:space="0" w:color="auto"/>
              <w:right w:val="single" w:sz="4" w:space="0" w:color="auto"/>
            </w:tcBorders>
            <w:shd w:val="clear" w:color="auto" w:fill="auto"/>
            <w:vAlign w:val="center"/>
          </w:tcPr>
          <w:p w14:paraId="2AA68312" w14:textId="77777777" w:rsidR="00A30822" w:rsidRPr="00CE0A9E" w:rsidRDefault="00240B78" w:rsidP="00A30822">
            <w:pPr>
              <w:spacing w:after="1" w:line="220" w:lineRule="atLeast"/>
              <w:rPr>
                <w:rFonts w:ascii="Times New Roman" w:hAnsi="Times New Roman"/>
                <w:sz w:val="20"/>
                <w:szCs w:val="20"/>
              </w:rPr>
            </w:pPr>
            <w:r>
              <w:rPr>
                <w:color w:val="000000"/>
                <w:sz w:val="20"/>
                <w:szCs w:val="20"/>
              </w:rPr>
              <w:t>321467,9</w:t>
            </w:r>
          </w:p>
        </w:tc>
        <w:tc>
          <w:tcPr>
            <w:tcW w:w="1354" w:type="dxa"/>
            <w:tcBorders>
              <w:top w:val="nil"/>
              <w:left w:val="nil"/>
              <w:bottom w:val="single" w:sz="4" w:space="0" w:color="auto"/>
              <w:right w:val="single" w:sz="4" w:space="0" w:color="auto"/>
            </w:tcBorders>
            <w:shd w:val="clear" w:color="auto" w:fill="auto"/>
            <w:vAlign w:val="center"/>
          </w:tcPr>
          <w:p w14:paraId="50FF07A7" w14:textId="77777777" w:rsidR="00A30822" w:rsidRPr="00CE0A9E" w:rsidRDefault="00240B78" w:rsidP="00A30822">
            <w:pPr>
              <w:spacing w:after="1" w:line="220" w:lineRule="atLeast"/>
              <w:rPr>
                <w:rFonts w:ascii="Times New Roman" w:hAnsi="Times New Roman"/>
                <w:sz w:val="20"/>
                <w:szCs w:val="20"/>
              </w:rPr>
            </w:pPr>
            <w:r>
              <w:rPr>
                <w:color w:val="000000"/>
                <w:sz w:val="20"/>
                <w:szCs w:val="20"/>
              </w:rPr>
              <w:t>217319,0</w:t>
            </w:r>
          </w:p>
        </w:tc>
        <w:tc>
          <w:tcPr>
            <w:tcW w:w="1045" w:type="dxa"/>
            <w:tcBorders>
              <w:top w:val="nil"/>
              <w:left w:val="nil"/>
              <w:bottom w:val="single" w:sz="4" w:space="0" w:color="auto"/>
              <w:right w:val="single" w:sz="4" w:space="0" w:color="auto"/>
            </w:tcBorders>
            <w:shd w:val="clear" w:color="auto" w:fill="auto"/>
            <w:vAlign w:val="center"/>
          </w:tcPr>
          <w:p w14:paraId="62D581C2"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449476,30</w:t>
            </w:r>
          </w:p>
        </w:tc>
        <w:tc>
          <w:tcPr>
            <w:tcW w:w="1077" w:type="dxa"/>
            <w:tcBorders>
              <w:top w:val="nil"/>
              <w:left w:val="nil"/>
              <w:bottom w:val="single" w:sz="4" w:space="0" w:color="auto"/>
              <w:right w:val="single" w:sz="4" w:space="0" w:color="auto"/>
            </w:tcBorders>
            <w:shd w:val="clear" w:color="auto" w:fill="auto"/>
            <w:vAlign w:val="center"/>
          </w:tcPr>
          <w:p w14:paraId="33DFE57D"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437050,00</w:t>
            </w:r>
          </w:p>
        </w:tc>
        <w:tc>
          <w:tcPr>
            <w:tcW w:w="1134" w:type="dxa"/>
            <w:tcBorders>
              <w:top w:val="nil"/>
              <w:left w:val="nil"/>
              <w:bottom w:val="single" w:sz="4" w:space="0" w:color="auto"/>
              <w:right w:val="single" w:sz="4" w:space="0" w:color="auto"/>
            </w:tcBorders>
            <w:shd w:val="clear" w:color="auto" w:fill="auto"/>
            <w:vAlign w:val="center"/>
          </w:tcPr>
          <w:p w14:paraId="2F73C979" w14:textId="10074533" w:rsidR="00A30822" w:rsidRPr="00CE0A9E" w:rsidRDefault="00B260B6" w:rsidP="00A30822">
            <w:pPr>
              <w:spacing w:after="1" w:line="220" w:lineRule="atLeast"/>
              <w:rPr>
                <w:rFonts w:ascii="Times New Roman" w:hAnsi="Times New Roman"/>
                <w:sz w:val="20"/>
                <w:szCs w:val="20"/>
              </w:rPr>
            </w:pPr>
            <w:r>
              <w:rPr>
                <w:color w:val="000000"/>
                <w:sz w:val="20"/>
                <w:szCs w:val="20"/>
              </w:rPr>
              <w:t>1776565,50</w:t>
            </w:r>
          </w:p>
        </w:tc>
      </w:tr>
      <w:tr w:rsidR="00A30822" w:rsidRPr="00CE0A9E" w14:paraId="7747BD84" w14:textId="77777777" w:rsidTr="00F3305D">
        <w:tc>
          <w:tcPr>
            <w:tcW w:w="2800" w:type="dxa"/>
            <w:vMerge/>
          </w:tcPr>
          <w:p w14:paraId="40AC3E6C" w14:textId="77777777" w:rsidR="00A30822" w:rsidRPr="00CE0A9E" w:rsidRDefault="00A30822" w:rsidP="00A30822">
            <w:pPr>
              <w:rPr>
                <w:rFonts w:ascii="Times New Roman" w:hAnsi="Times New Roman"/>
                <w:sz w:val="20"/>
                <w:szCs w:val="20"/>
              </w:rPr>
            </w:pPr>
          </w:p>
        </w:tc>
        <w:tc>
          <w:tcPr>
            <w:tcW w:w="2499" w:type="dxa"/>
            <w:vMerge/>
          </w:tcPr>
          <w:p w14:paraId="2AE39392" w14:textId="77777777" w:rsidR="00A30822" w:rsidRPr="00CE0A9E" w:rsidRDefault="00A30822" w:rsidP="00A30822">
            <w:pPr>
              <w:rPr>
                <w:rFonts w:ascii="Times New Roman" w:hAnsi="Times New Roman"/>
                <w:sz w:val="20"/>
                <w:szCs w:val="20"/>
              </w:rPr>
            </w:pPr>
          </w:p>
        </w:tc>
        <w:tc>
          <w:tcPr>
            <w:tcW w:w="2255" w:type="dxa"/>
          </w:tcPr>
          <w:p w14:paraId="77A115D0" w14:textId="77777777" w:rsidR="00A30822" w:rsidRPr="00CE0A9E" w:rsidRDefault="00A30822" w:rsidP="00A30822">
            <w:pPr>
              <w:spacing w:after="1" w:line="220" w:lineRule="atLeast"/>
              <w:rPr>
                <w:rFonts w:ascii="Times New Roman" w:hAnsi="Times New Roman"/>
                <w:sz w:val="20"/>
                <w:szCs w:val="20"/>
              </w:rPr>
            </w:pPr>
            <w:r w:rsidRPr="00CE0A9E">
              <w:rPr>
                <w:rFonts w:ascii="Times New Roman" w:hAnsi="Times New Roman"/>
                <w:sz w:val="20"/>
                <w:szCs w:val="20"/>
              </w:rPr>
              <w:t>Внебюджетные источники</w:t>
            </w:r>
          </w:p>
        </w:tc>
        <w:tc>
          <w:tcPr>
            <w:tcW w:w="1297" w:type="dxa"/>
            <w:tcBorders>
              <w:top w:val="nil"/>
              <w:left w:val="single" w:sz="4" w:space="0" w:color="auto"/>
              <w:bottom w:val="single" w:sz="4" w:space="0" w:color="auto"/>
              <w:right w:val="single" w:sz="4" w:space="0" w:color="auto"/>
            </w:tcBorders>
            <w:shd w:val="clear" w:color="auto" w:fill="auto"/>
            <w:vAlign w:val="center"/>
          </w:tcPr>
          <w:p w14:paraId="79CEBB3A"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0AF1AB37"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0,00</w:t>
            </w:r>
          </w:p>
        </w:tc>
        <w:tc>
          <w:tcPr>
            <w:tcW w:w="1354" w:type="dxa"/>
            <w:tcBorders>
              <w:top w:val="nil"/>
              <w:left w:val="nil"/>
              <w:bottom w:val="single" w:sz="4" w:space="0" w:color="auto"/>
              <w:right w:val="single" w:sz="4" w:space="0" w:color="auto"/>
            </w:tcBorders>
            <w:shd w:val="clear" w:color="auto" w:fill="auto"/>
            <w:vAlign w:val="center"/>
          </w:tcPr>
          <w:p w14:paraId="74421C4B"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0,00</w:t>
            </w:r>
          </w:p>
        </w:tc>
        <w:tc>
          <w:tcPr>
            <w:tcW w:w="1045" w:type="dxa"/>
            <w:tcBorders>
              <w:top w:val="nil"/>
              <w:left w:val="nil"/>
              <w:bottom w:val="single" w:sz="4" w:space="0" w:color="auto"/>
              <w:right w:val="single" w:sz="4" w:space="0" w:color="auto"/>
            </w:tcBorders>
            <w:shd w:val="clear" w:color="auto" w:fill="auto"/>
            <w:vAlign w:val="center"/>
          </w:tcPr>
          <w:p w14:paraId="274455BE"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0,00</w:t>
            </w:r>
          </w:p>
        </w:tc>
        <w:tc>
          <w:tcPr>
            <w:tcW w:w="1077" w:type="dxa"/>
            <w:tcBorders>
              <w:top w:val="nil"/>
              <w:left w:val="nil"/>
              <w:bottom w:val="single" w:sz="4" w:space="0" w:color="auto"/>
              <w:right w:val="single" w:sz="4" w:space="0" w:color="auto"/>
            </w:tcBorders>
            <w:shd w:val="clear" w:color="auto" w:fill="auto"/>
            <w:vAlign w:val="center"/>
          </w:tcPr>
          <w:p w14:paraId="039A3477"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DDB75EC"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0,00</w:t>
            </w:r>
          </w:p>
        </w:tc>
      </w:tr>
      <w:tr w:rsidR="00A30822" w:rsidRPr="00CE0A9E" w14:paraId="1AF2DAB8" w14:textId="77777777" w:rsidTr="00F3305D">
        <w:trPr>
          <w:trHeight w:val="490"/>
        </w:trPr>
        <w:tc>
          <w:tcPr>
            <w:tcW w:w="2800" w:type="dxa"/>
            <w:vMerge/>
          </w:tcPr>
          <w:p w14:paraId="163E688B" w14:textId="77777777" w:rsidR="00A30822" w:rsidRPr="00CE0A9E" w:rsidRDefault="00A30822" w:rsidP="00A30822">
            <w:pPr>
              <w:rPr>
                <w:rFonts w:ascii="Times New Roman" w:hAnsi="Times New Roman"/>
                <w:sz w:val="20"/>
                <w:szCs w:val="20"/>
              </w:rPr>
            </w:pPr>
          </w:p>
        </w:tc>
        <w:tc>
          <w:tcPr>
            <w:tcW w:w="2499" w:type="dxa"/>
            <w:vMerge/>
          </w:tcPr>
          <w:p w14:paraId="733D4C13" w14:textId="77777777" w:rsidR="00A30822" w:rsidRPr="00CE0A9E" w:rsidRDefault="00A30822" w:rsidP="00A30822">
            <w:pPr>
              <w:rPr>
                <w:rFonts w:ascii="Times New Roman" w:hAnsi="Times New Roman"/>
                <w:sz w:val="20"/>
                <w:szCs w:val="20"/>
              </w:rPr>
            </w:pPr>
          </w:p>
        </w:tc>
        <w:tc>
          <w:tcPr>
            <w:tcW w:w="2255" w:type="dxa"/>
          </w:tcPr>
          <w:p w14:paraId="119C5BDB" w14:textId="77777777" w:rsidR="00A30822" w:rsidRPr="00CE0A9E" w:rsidRDefault="00A30822" w:rsidP="00A30822">
            <w:pPr>
              <w:spacing w:after="1" w:line="220" w:lineRule="atLeast"/>
              <w:rPr>
                <w:rFonts w:ascii="Times New Roman" w:hAnsi="Times New Roman"/>
                <w:sz w:val="20"/>
                <w:szCs w:val="20"/>
              </w:rPr>
            </w:pPr>
            <w:r w:rsidRPr="00CE0A9E">
              <w:rPr>
                <w:rFonts w:ascii="Times New Roman" w:hAnsi="Times New Roman"/>
                <w:sz w:val="20"/>
                <w:szCs w:val="20"/>
              </w:rPr>
              <w:t>Средства федерального бюджета</w:t>
            </w:r>
          </w:p>
        </w:tc>
        <w:tc>
          <w:tcPr>
            <w:tcW w:w="1297" w:type="dxa"/>
            <w:tcBorders>
              <w:top w:val="nil"/>
              <w:left w:val="single" w:sz="4" w:space="0" w:color="auto"/>
              <w:bottom w:val="single" w:sz="4" w:space="0" w:color="auto"/>
              <w:right w:val="single" w:sz="4" w:space="0" w:color="auto"/>
            </w:tcBorders>
            <w:shd w:val="clear" w:color="auto" w:fill="auto"/>
            <w:vAlign w:val="center"/>
          </w:tcPr>
          <w:p w14:paraId="367CAA37" w14:textId="77777777" w:rsidR="00A30822" w:rsidRPr="00CE0A9E" w:rsidRDefault="00BD1187" w:rsidP="00A30822">
            <w:pPr>
              <w:spacing w:after="1" w:line="220" w:lineRule="atLeast"/>
              <w:rPr>
                <w:rFonts w:ascii="Times New Roman" w:hAnsi="Times New Roman"/>
                <w:sz w:val="20"/>
                <w:szCs w:val="20"/>
              </w:rPr>
            </w:pPr>
            <w:r>
              <w:rPr>
                <w:color w:val="000000"/>
                <w:sz w:val="20"/>
                <w:szCs w:val="20"/>
              </w:rPr>
              <w:t>37054,7</w:t>
            </w:r>
          </w:p>
        </w:tc>
        <w:tc>
          <w:tcPr>
            <w:tcW w:w="1276" w:type="dxa"/>
            <w:tcBorders>
              <w:top w:val="nil"/>
              <w:left w:val="nil"/>
              <w:bottom w:val="single" w:sz="4" w:space="0" w:color="auto"/>
              <w:right w:val="single" w:sz="4" w:space="0" w:color="auto"/>
            </w:tcBorders>
            <w:shd w:val="clear" w:color="auto" w:fill="auto"/>
            <w:vAlign w:val="center"/>
          </w:tcPr>
          <w:p w14:paraId="679AC8A9" w14:textId="66BBD777" w:rsidR="00A30822" w:rsidRPr="00CE0A9E" w:rsidRDefault="00B260B6" w:rsidP="00A30822">
            <w:pPr>
              <w:spacing w:after="1" w:line="220" w:lineRule="atLeast"/>
              <w:rPr>
                <w:rFonts w:ascii="Times New Roman" w:hAnsi="Times New Roman"/>
                <w:sz w:val="20"/>
                <w:szCs w:val="20"/>
              </w:rPr>
            </w:pPr>
            <w:r>
              <w:rPr>
                <w:color w:val="000000"/>
                <w:sz w:val="20"/>
                <w:szCs w:val="20"/>
              </w:rPr>
              <w:t>58893,87</w:t>
            </w:r>
          </w:p>
        </w:tc>
        <w:tc>
          <w:tcPr>
            <w:tcW w:w="1354" w:type="dxa"/>
            <w:tcBorders>
              <w:top w:val="nil"/>
              <w:left w:val="nil"/>
              <w:bottom w:val="single" w:sz="4" w:space="0" w:color="auto"/>
              <w:right w:val="single" w:sz="4" w:space="0" w:color="auto"/>
            </w:tcBorders>
            <w:shd w:val="clear" w:color="auto" w:fill="auto"/>
            <w:vAlign w:val="center"/>
          </w:tcPr>
          <w:p w14:paraId="3810DC94" w14:textId="2F778A42" w:rsidR="00A30822" w:rsidRPr="00CE0A9E" w:rsidRDefault="00B260B6" w:rsidP="00A30822">
            <w:pPr>
              <w:spacing w:after="1" w:line="220" w:lineRule="atLeast"/>
              <w:rPr>
                <w:rFonts w:ascii="Times New Roman" w:hAnsi="Times New Roman"/>
                <w:sz w:val="20"/>
                <w:szCs w:val="20"/>
              </w:rPr>
            </w:pPr>
            <w:r>
              <w:rPr>
                <w:color w:val="000000"/>
                <w:sz w:val="20"/>
                <w:szCs w:val="20"/>
              </w:rPr>
              <w:t>69948,12</w:t>
            </w:r>
          </w:p>
        </w:tc>
        <w:tc>
          <w:tcPr>
            <w:tcW w:w="1045" w:type="dxa"/>
            <w:tcBorders>
              <w:top w:val="nil"/>
              <w:left w:val="nil"/>
              <w:bottom w:val="single" w:sz="4" w:space="0" w:color="auto"/>
              <w:right w:val="single" w:sz="4" w:space="0" w:color="auto"/>
            </w:tcBorders>
            <w:shd w:val="clear" w:color="auto" w:fill="auto"/>
            <w:vAlign w:val="center"/>
          </w:tcPr>
          <w:p w14:paraId="79EAE3CB"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53361,70</w:t>
            </w:r>
          </w:p>
        </w:tc>
        <w:tc>
          <w:tcPr>
            <w:tcW w:w="1077" w:type="dxa"/>
            <w:tcBorders>
              <w:top w:val="nil"/>
              <w:left w:val="nil"/>
              <w:bottom w:val="single" w:sz="4" w:space="0" w:color="auto"/>
              <w:right w:val="single" w:sz="4" w:space="0" w:color="auto"/>
            </w:tcBorders>
            <w:shd w:val="clear" w:color="auto" w:fill="auto"/>
            <w:vAlign w:val="center"/>
          </w:tcPr>
          <w:p w14:paraId="4331CE45" w14:textId="77777777" w:rsidR="00A30822" w:rsidRPr="00CE0A9E" w:rsidRDefault="00A30822" w:rsidP="00A30822">
            <w:pPr>
              <w:spacing w:after="1" w:line="220" w:lineRule="atLeast"/>
              <w:rPr>
                <w:rFonts w:ascii="Times New Roman" w:hAnsi="Times New Roman"/>
                <w:sz w:val="20"/>
                <w:szCs w:val="20"/>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68C2F9B7" w14:textId="54677A81" w:rsidR="00A30822" w:rsidRPr="00CE0A9E" w:rsidRDefault="00B260B6" w:rsidP="00A30822">
            <w:pPr>
              <w:spacing w:after="1" w:line="220" w:lineRule="atLeast"/>
              <w:rPr>
                <w:rFonts w:ascii="Times New Roman" w:hAnsi="Times New Roman"/>
                <w:sz w:val="20"/>
                <w:szCs w:val="20"/>
              </w:rPr>
            </w:pPr>
            <w:r>
              <w:rPr>
                <w:color w:val="000000"/>
                <w:sz w:val="20"/>
                <w:szCs w:val="20"/>
              </w:rPr>
              <w:t>219258,39</w:t>
            </w:r>
          </w:p>
        </w:tc>
      </w:tr>
    </w:tbl>
    <w:p w14:paraId="71BD7445" w14:textId="77777777" w:rsidR="002E44CF" w:rsidRPr="00CE0A9E" w:rsidRDefault="002E44CF">
      <w:pPr>
        <w:spacing w:after="1" w:line="220" w:lineRule="atLeast"/>
        <w:jc w:val="both"/>
        <w:rPr>
          <w:rFonts w:ascii="Times New Roman" w:hAnsi="Times New Roman"/>
          <w:sz w:val="20"/>
          <w:szCs w:val="20"/>
        </w:rPr>
      </w:pPr>
    </w:p>
    <w:p w14:paraId="0C227A73" w14:textId="77777777" w:rsidR="007D6AA7" w:rsidRPr="00CE0A9E" w:rsidRDefault="007D6AA7">
      <w:pPr>
        <w:spacing w:after="1" w:line="220" w:lineRule="atLeast"/>
        <w:jc w:val="both"/>
        <w:rPr>
          <w:rFonts w:ascii="Times New Roman" w:hAnsi="Times New Roman"/>
          <w:sz w:val="20"/>
          <w:szCs w:val="20"/>
        </w:rPr>
      </w:pPr>
    </w:p>
    <w:p w14:paraId="21C0392A" w14:textId="77777777" w:rsidR="002E44CF" w:rsidRPr="00CE0A9E" w:rsidRDefault="002E44CF" w:rsidP="00901554">
      <w:pPr>
        <w:ind w:left="-284"/>
        <w:rPr>
          <w:rFonts w:ascii="Times New Roman" w:hAnsi="Times New Roman"/>
          <w:sz w:val="20"/>
          <w:szCs w:val="20"/>
        </w:rPr>
        <w:sectPr w:rsidR="002E44CF" w:rsidRPr="00CE0A9E" w:rsidSect="00901554">
          <w:pgSz w:w="16838" w:h="11905" w:orient="landscape"/>
          <w:pgMar w:top="568" w:right="2237" w:bottom="993" w:left="709" w:header="426" w:footer="0" w:gutter="0"/>
          <w:cols w:space="720"/>
          <w:titlePg/>
          <w:docGrid w:linePitch="299"/>
        </w:sectPr>
      </w:pPr>
    </w:p>
    <w:p w14:paraId="665DBA40" w14:textId="77777777" w:rsidR="002E44CF" w:rsidRPr="00CE0A9E" w:rsidRDefault="002E44CF" w:rsidP="00901554">
      <w:pPr>
        <w:numPr>
          <w:ilvl w:val="1"/>
          <w:numId w:val="2"/>
        </w:numPr>
        <w:tabs>
          <w:tab w:val="clear" w:pos="792"/>
          <w:tab w:val="left" w:pos="330"/>
        </w:tabs>
        <w:spacing w:after="1" w:line="220" w:lineRule="atLeast"/>
        <w:ind w:hanging="1359"/>
        <w:jc w:val="center"/>
        <w:outlineLvl w:val="1"/>
        <w:rPr>
          <w:rFonts w:ascii="Times New Roman" w:hAnsi="Times New Roman"/>
          <w:b/>
          <w:sz w:val="20"/>
          <w:szCs w:val="20"/>
        </w:rPr>
      </w:pPr>
      <w:bookmarkStart w:id="13" w:name="P15091"/>
      <w:bookmarkEnd w:id="13"/>
      <w:r w:rsidRPr="00CE0A9E">
        <w:rPr>
          <w:rFonts w:ascii="Times New Roman" w:hAnsi="Times New Roman"/>
          <w:b/>
          <w:sz w:val="20"/>
          <w:szCs w:val="20"/>
        </w:rPr>
        <w:lastRenderedPageBreak/>
        <w:t xml:space="preserve">Перечень мероприятий подпрограммы </w:t>
      </w:r>
      <w:r w:rsidR="00A024E4" w:rsidRPr="00CE0A9E">
        <w:rPr>
          <w:rFonts w:ascii="Times New Roman" w:hAnsi="Times New Roman"/>
          <w:b/>
          <w:sz w:val="20"/>
          <w:szCs w:val="20"/>
        </w:rPr>
        <w:t xml:space="preserve">2 </w:t>
      </w:r>
      <w:r w:rsidR="00E63395" w:rsidRPr="00CE0A9E">
        <w:rPr>
          <w:rFonts w:ascii="Times New Roman" w:hAnsi="Times New Roman"/>
          <w:b/>
          <w:sz w:val="20"/>
          <w:szCs w:val="20"/>
        </w:rPr>
        <w:t>«</w:t>
      </w:r>
      <w:r w:rsidRPr="00CE0A9E">
        <w:rPr>
          <w:rFonts w:ascii="Times New Roman" w:hAnsi="Times New Roman"/>
          <w:b/>
          <w:sz w:val="20"/>
          <w:szCs w:val="20"/>
        </w:rPr>
        <w:t>Общее</w:t>
      </w:r>
      <w:r w:rsidR="00A024E4" w:rsidRPr="00CE0A9E">
        <w:rPr>
          <w:rFonts w:ascii="Times New Roman" w:hAnsi="Times New Roman"/>
          <w:b/>
          <w:sz w:val="20"/>
          <w:szCs w:val="20"/>
        </w:rPr>
        <w:t xml:space="preserve"> о</w:t>
      </w:r>
      <w:r w:rsidR="00A87E1D" w:rsidRPr="00CE0A9E">
        <w:rPr>
          <w:rFonts w:ascii="Times New Roman" w:hAnsi="Times New Roman"/>
          <w:b/>
          <w:sz w:val="20"/>
          <w:szCs w:val="20"/>
        </w:rPr>
        <w:t>бразование</w:t>
      </w:r>
      <w:r w:rsidR="00E63395" w:rsidRPr="00CE0A9E">
        <w:rPr>
          <w:rFonts w:ascii="Times New Roman" w:hAnsi="Times New Roman"/>
          <w:b/>
          <w:sz w:val="20"/>
          <w:szCs w:val="20"/>
        </w:rPr>
        <w:t>»</w:t>
      </w:r>
    </w:p>
    <w:p w14:paraId="34BF19B8" w14:textId="77777777" w:rsidR="00E73A0D" w:rsidRPr="00CE0A9E" w:rsidRDefault="00E73A0D" w:rsidP="00E73A0D">
      <w:pPr>
        <w:spacing w:after="1" w:line="220" w:lineRule="atLeast"/>
        <w:jc w:val="center"/>
        <w:rPr>
          <w:rFonts w:ascii="Times New Roman" w:hAnsi="Times New Roman"/>
          <w:sz w:val="20"/>
          <w:szCs w:val="20"/>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710"/>
        <w:gridCol w:w="1035"/>
        <w:gridCol w:w="10"/>
        <w:gridCol w:w="982"/>
        <w:gridCol w:w="10"/>
        <w:gridCol w:w="1294"/>
        <w:gridCol w:w="10"/>
        <w:gridCol w:w="982"/>
        <w:gridCol w:w="10"/>
        <w:gridCol w:w="954"/>
        <w:gridCol w:w="10"/>
        <w:gridCol w:w="940"/>
        <w:gridCol w:w="1318"/>
        <w:gridCol w:w="10"/>
        <w:gridCol w:w="1124"/>
        <w:gridCol w:w="10"/>
        <w:gridCol w:w="812"/>
        <w:gridCol w:w="10"/>
        <w:gridCol w:w="835"/>
        <w:gridCol w:w="10"/>
        <w:gridCol w:w="13"/>
        <w:gridCol w:w="1102"/>
        <w:gridCol w:w="993"/>
      </w:tblGrid>
      <w:tr w:rsidR="003125FF" w:rsidRPr="00CE0A9E" w14:paraId="54256420" w14:textId="77777777" w:rsidTr="00F3305D">
        <w:trPr>
          <w:trHeight w:val="769"/>
        </w:trPr>
        <w:tc>
          <w:tcPr>
            <w:tcW w:w="710" w:type="dxa"/>
            <w:vMerge w:val="restart"/>
            <w:shd w:val="clear" w:color="auto" w:fill="FFFFFF"/>
          </w:tcPr>
          <w:p w14:paraId="224A73F9"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п/п</w:t>
            </w:r>
          </w:p>
        </w:tc>
        <w:tc>
          <w:tcPr>
            <w:tcW w:w="1035" w:type="dxa"/>
            <w:vMerge w:val="restart"/>
            <w:shd w:val="clear" w:color="auto" w:fill="FFFFFF"/>
          </w:tcPr>
          <w:p w14:paraId="1D4FDFEA"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Мероприятие подпрограммы</w:t>
            </w:r>
          </w:p>
        </w:tc>
        <w:tc>
          <w:tcPr>
            <w:tcW w:w="992" w:type="dxa"/>
            <w:gridSpan w:val="2"/>
            <w:vMerge w:val="restart"/>
            <w:shd w:val="clear" w:color="auto" w:fill="FFFFFF"/>
          </w:tcPr>
          <w:p w14:paraId="1C4DE04A"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Сроки исполнения мероприятия</w:t>
            </w:r>
          </w:p>
        </w:tc>
        <w:tc>
          <w:tcPr>
            <w:tcW w:w="1304" w:type="dxa"/>
            <w:gridSpan w:val="2"/>
            <w:vMerge w:val="restart"/>
            <w:shd w:val="clear" w:color="auto" w:fill="FFFFFF"/>
          </w:tcPr>
          <w:p w14:paraId="72A226E9"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Источники финансирования</w:t>
            </w:r>
          </w:p>
        </w:tc>
        <w:tc>
          <w:tcPr>
            <w:tcW w:w="992" w:type="dxa"/>
            <w:gridSpan w:val="2"/>
            <w:vMerge w:val="restart"/>
            <w:shd w:val="clear" w:color="auto" w:fill="FFFFFF"/>
          </w:tcPr>
          <w:p w14:paraId="51BBA30B"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Объем финансирования мероприятия в году, предшествующем</w:t>
            </w:r>
            <w:r w:rsidR="00536B79" w:rsidRPr="00CE0A9E">
              <w:rPr>
                <w:rFonts w:ascii="Times New Roman" w:eastAsia="Times New Roman" w:hAnsi="Times New Roman"/>
                <w:sz w:val="16"/>
                <w:szCs w:val="16"/>
                <w:lang w:eastAsia="ru-RU"/>
              </w:rPr>
              <w:t>у</w:t>
            </w:r>
            <w:r w:rsidRPr="00CE0A9E">
              <w:rPr>
                <w:rFonts w:ascii="Times New Roman" w:eastAsia="Times New Roman" w:hAnsi="Times New Roman"/>
                <w:sz w:val="16"/>
                <w:szCs w:val="16"/>
                <w:lang w:eastAsia="ru-RU"/>
              </w:rPr>
              <w:t xml:space="preserve"> году начала реализации госпрограммы </w:t>
            </w:r>
            <w:r w:rsidRPr="00CE0A9E">
              <w:rPr>
                <w:rFonts w:ascii="Times New Roman" w:eastAsia="Times New Roman" w:hAnsi="Times New Roman"/>
                <w:sz w:val="16"/>
                <w:szCs w:val="16"/>
                <w:lang w:eastAsia="ru-RU"/>
              </w:rPr>
              <w:br/>
              <w:t>(тыс. руб.)</w:t>
            </w:r>
          </w:p>
        </w:tc>
        <w:tc>
          <w:tcPr>
            <w:tcW w:w="964" w:type="dxa"/>
            <w:gridSpan w:val="2"/>
            <w:vMerge w:val="restart"/>
            <w:shd w:val="clear" w:color="auto" w:fill="FFFFFF"/>
          </w:tcPr>
          <w:p w14:paraId="266AB424"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Всего, </w:t>
            </w:r>
            <w:r w:rsidRPr="00CE0A9E">
              <w:rPr>
                <w:rFonts w:ascii="Times New Roman" w:eastAsia="Times New Roman" w:hAnsi="Times New Roman"/>
                <w:sz w:val="16"/>
                <w:szCs w:val="16"/>
                <w:lang w:eastAsia="ru-RU"/>
              </w:rPr>
              <w:br/>
              <w:t>(тыс. руб.)</w:t>
            </w:r>
          </w:p>
        </w:tc>
        <w:tc>
          <w:tcPr>
            <w:tcW w:w="5092" w:type="dxa"/>
            <w:gridSpan w:val="11"/>
            <w:shd w:val="clear" w:color="auto" w:fill="FFFFFF"/>
          </w:tcPr>
          <w:p w14:paraId="668D8611" w14:textId="77777777" w:rsidR="003125FF" w:rsidRPr="00CE0A9E" w:rsidRDefault="009D4983"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Объем финансирования по годам (тыс. руб.)</w:t>
            </w:r>
          </w:p>
        </w:tc>
        <w:tc>
          <w:tcPr>
            <w:tcW w:w="1102" w:type="dxa"/>
            <w:shd w:val="clear" w:color="auto" w:fill="FFFFFF"/>
          </w:tcPr>
          <w:p w14:paraId="5E5D34D5"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Ответственный за выполнение мероприятия подпрограммы</w:t>
            </w:r>
          </w:p>
        </w:tc>
        <w:tc>
          <w:tcPr>
            <w:tcW w:w="993" w:type="dxa"/>
            <w:shd w:val="clear" w:color="auto" w:fill="FFFFFF"/>
          </w:tcPr>
          <w:p w14:paraId="38C0B67B"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Результаты выполнения мероприятия подпрограммы</w:t>
            </w:r>
          </w:p>
        </w:tc>
      </w:tr>
      <w:tr w:rsidR="00F857CB" w:rsidRPr="00CE0A9E" w14:paraId="0F97A0D9" w14:textId="77777777" w:rsidTr="00CE1815">
        <w:trPr>
          <w:trHeight w:val="949"/>
        </w:trPr>
        <w:tc>
          <w:tcPr>
            <w:tcW w:w="710" w:type="dxa"/>
            <w:vMerge/>
            <w:shd w:val="clear" w:color="auto" w:fill="FFFFFF"/>
            <w:vAlign w:val="center"/>
          </w:tcPr>
          <w:p w14:paraId="397EF87E" w14:textId="77777777" w:rsidR="00F857CB" w:rsidRPr="00CE0A9E" w:rsidRDefault="00F857CB" w:rsidP="00EC5D2E">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70FBD95" w14:textId="77777777" w:rsidR="00F857CB" w:rsidRPr="00CE0A9E" w:rsidRDefault="00F857CB" w:rsidP="00EC5D2E">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1E8E5BB" w14:textId="77777777" w:rsidR="00F857CB" w:rsidRPr="00CE0A9E" w:rsidRDefault="00F857CB" w:rsidP="00EC5D2E">
            <w:pPr>
              <w:spacing w:after="0" w:line="240" w:lineRule="auto"/>
              <w:rPr>
                <w:rFonts w:ascii="Times New Roman" w:eastAsia="Times New Roman" w:hAnsi="Times New Roman"/>
                <w:sz w:val="16"/>
                <w:szCs w:val="16"/>
                <w:lang w:eastAsia="ru-RU"/>
              </w:rPr>
            </w:pPr>
          </w:p>
        </w:tc>
        <w:tc>
          <w:tcPr>
            <w:tcW w:w="1304" w:type="dxa"/>
            <w:gridSpan w:val="2"/>
            <w:vMerge/>
            <w:shd w:val="clear" w:color="auto" w:fill="FFFFFF"/>
            <w:vAlign w:val="center"/>
          </w:tcPr>
          <w:p w14:paraId="2EC2004A" w14:textId="77777777" w:rsidR="00F857CB" w:rsidRPr="00CE0A9E" w:rsidRDefault="00F857CB" w:rsidP="00EC5D2E">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391EA0D" w14:textId="77777777" w:rsidR="00F857CB" w:rsidRPr="00CE0A9E" w:rsidRDefault="00F857CB" w:rsidP="00EC5D2E">
            <w:pPr>
              <w:spacing w:after="0" w:line="240" w:lineRule="auto"/>
              <w:rPr>
                <w:rFonts w:ascii="Times New Roman" w:eastAsia="Times New Roman" w:hAnsi="Times New Roman"/>
                <w:sz w:val="16"/>
                <w:szCs w:val="16"/>
                <w:lang w:eastAsia="ru-RU"/>
              </w:rPr>
            </w:pPr>
          </w:p>
        </w:tc>
        <w:tc>
          <w:tcPr>
            <w:tcW w:w="964" w:type="dxa"/>
            <w:gridSpan w:val="2"/>
            <w:vMerge/>
            <w:shd w:val="clear" w:color="auto" w:fill="FFFFFF"/>
            <w:vAlign w:val="center"/>
          </w:tcPr>
          <w:p w14:paraId="6FCCE663" w14:textId="77777777" w:rsidR="00F857CB" w:rsidRPr="00CE0A9E" w:rsidRDefault="00F857CB" w:rsidP="00EC5D2E">
            <w:pPr>
              <w:spacing w:after="0" w:line="240" w:lineRule="auto"/>
              <w:rPr>
                <w:rFonts w:ascii="Times New Roman" w:eastAsia="Times New Roman" w:hAnsi="Times New Roman"/>
                <w:sz w:val="16"/>
                <w:szCs w:val="16"/>
                <w:lang w:eastAsia="ru-RU"/>
              </w:rPr>
            </w:pPr>
          </w:p>
        </w:tc>
        <w:tc>
          <w:tcPr>
            <w:tcW w:w="950" w:type="dxa"/>
            <w:gridSpan w:val="2"/>
            <w:shd w:val="clear" w:color="auto" w:fill="FFFFFF"/>
            <w:vAlign w:val="center"/>
          </w:tcPr>
          <w:p w14:paraId="22AF52DC" w14:textId="77777777" w:rsidR="00F857CB" w:rsidRPr="00CE0A9E" w:rsidRDefault="00F857CB" w:rsidP="00EC5D2E">
            <w:pPr>
              <w:spacing w:after="0" w:line="240" w:lineRule="auto"/>
              <w:jc w:val="center"/>
              <w:rPr>
                <w:rFonts w:ascii="Times New Roman" w:hAnsi="Times New Roman"/>
                <w:sz w:val="20"/>
                <w:szCs w:val="20"/>
              </w:rPr>
            </w:pPr>
            <w:r w:rsidRPr="00CE0A9E">
              <w:rPr>
                <w:rFonts w:ascii="Times New Roman" w:hAnsi="Times New Roman"/>
                <w:sz w:val="20"/>
                <w:szCs w:val="20"/>
              </w:rPr>
              <w:t>2020 год</w:t>
            </w:r>
          </w:p>
        </w:tc>
        <w:tc>
          <w:tcPr>
            <w:tcW w:w="1318" w:type="dxa"/>
            <w:shd w:val="clear" w:color="auto" w:fill="FFFFFF"/>
            <w:vAlign w:val="center"/>
          </w:tcPr>
          <w:p w14:paraId="3B0A952B" w14:textId="77777777" w:rsidR="00F857CB" w:rsidRPr="00CE0A9E" w:rsidRDefault="00F857CB" w:rsidP="00EC5D2E">
            <w:pPr>
              <w:spacing w:after="0" w:line="240" w:lineRule="auto"/>
              <w:jc w:val="center"/>
              <w:rPr>
                <w:rFonts w:ascii="Times New Roman" w:hAnsi="Times New Roman"/>
                <w:sz w:val="20"/>
                <w:szCs w:val="20"/>
              </w:rPr>
            </w:pPr>
            <w:r w:rsidRPr="00CE0A9E">
              <w:rPr>
                <w:rFonts w:ascii="Times New Roman" w:hAnsi="Times New Roman"/>
                <w:sz w:val="20"/>
                <w:szCs w:val="20"/>
              </w:rPr>
              <w:t>2021 год</w:t>
            </w:r>
          </w:p>
        </w:tc>
        <w:tc>
          <w:tcPr>
            <w:tcW w:w="1134" w:type="dxa"/>
            <w:gridSpan w:val="2"/>
            <w:shd w:val="clear" w:color="auto" w:fill="FFFFFF"/>
            <w:vAlign w:val="center"/>
          </w:tcPr>
          <w:p w14:paraId="200964E5" w14:textId="77777777" w:rsidR="00F857CB" w:rsidRPr="00CE0A9E" w:rsidRDefault="00F857CB" w:rsidP="00EC5D2E">
            <w:pPr>
              <w:spacing w:after="0" w:line="240" w:lineRule="auto"/>
              <w:jc w:val="center"/>
              <w:rPr>
                <w:rFonts w:ascii="Times New Roman" w:hAnsi="Times New Roman"/>
                <w:sz w:val="20"/>
                <w:szCs w:val="20"/>
              </w:rPr>
            </w:pPr>
            <w:r w:rsidRPr="00CE0A9E">
              <w:rPr>
                <w:rFonts w:ascii="Times New Roman" w:hAnsi="Times New Roman"/>
                <w:sz w:val="20"/>
                <w:szCs w:val="20"/>
              </w:rPr>
              <w:t>2022 год</w:t>
            </w:r>
          </w:p>
        </w:tc>
        <w:tc>
          <w:tcPr>
            <w:tcW w:w="822" w:type="dxa"/>
            <w:gridSpan w:val="2"/>
            <w:shd w:val="clear" w:color="auto" w:fill="FFFFFF"/>
            <w:vAlign w:val="center"/>
          </w:tcPr>
          <w:p w14:paraId="2370699A" w14:textId="77777777" w:rsidR="00F857CB" w:rsidRPr="00CE0A9E" w:rsidRDefault="00F857CB" w:rsidP="00EC5D2E">
            <w:pPr>
              <w:spacing w:after="0" w:line="240" w:lineRule="auto"/>
              <w:jc w:val="center"/>
              <w:rPr>
                <w:rFonts w:ascii="Times New Roman" w:hAnsi="Times New Roman"/>
                <w:sz w:val="20"/>
                <w:szCs w:val="20"/>
              </w:rPr>
            </w:pPr>
            <w:r w:rsidRPr="00CE0A9E">
              <w:rPr>
                <w:rFonts w:ascii="Times New Roman" w:hAnsi="Times New Roman"/>
                <w:sz w:val="20"/>
                <w:szCs w:val="20"/>
              </w:rPr>
              <w:t>202</w:t>
            </w:r>
            <w:r w:rsidRPr="00CE0A9E">
              <w:rPr>
                <w:rFonts w:ascii="Times New Roman" w:hAnsi="Times New Roman"/>
                <w:sz w:val="20"/>
                <w:szCs w:val="20"/>
                <w:lang w:val="en-US"/>
              </w:rPr>
              <w:t>3</w:t>
            </w:r>
            <w:r w:rsidRPr="00CE0A9E">
              <w:rPr>
                <w:rFonts w:ascii="Times New Roman" w:hAnsi="Times New Roman"/>
                <w:sz w:val="20"/>
                <w:szCs w:val="20"/>
              </w:rPr>
              <w:t xml:space="preserve"> год</w:t>
            </w:r>
          </w:p>
        </w:tc>
        <w:tc>
          <w:tcPr>
            <w:tcW w:w="845" w:type="dxa"/>
            <w:gridSpan w:val="2"/>
            <w:shd w:val="clear" w:color="auto" w:fill="FFFFFF"/>
            <w:vAlign w:val="center"/>
          </w:tcPr>
          <w:p w14:paraId="2A900C91" w14:textId="77777777" w:rsidR="00F857CB" w:rsidRPr="00CE0A9E" w:rsidRDefault="00F857CB" w:rsidP="00EC5D2E">
            <w:pPr>
              <w:spacing w:after="0" w:line="240" w:lineRule="auto"/>
              <w:jc w:val="center"/>
              <w:rPr>
                <w:rFonts w:ascii="Times New Roman" w:hAnsi="Times New Roman"/>
                <w:sz w:val="20"/>
                <w:szCs w:val="20"/>
              </w:rPr>
            </w:pPr>
            <w:r w:rsidRPr="00CE0A9E">
              <w:rPr>
                <w:rFonts w:ascii="Times New Roman" w:hAnsi="Times New Roman"/>
                <w:sz w:val="20"/>
                <w:szCs w:val="20"/>
              </w:rPr>
              <w:t>2024 год</w:t>
            </w:r>
          </w:p>
        </w:tc>
        <w:tc>
          <w:tcPr>
            <w:tcW w:w="1125" w:type="dxa"/>
            <w:gridSpan w:val="3"/>
            <w:shd w:val="clear" w:color="auto" w:fill="FFFFFF"/>
            <w:vAlign w:val="center"/>
          </w:tcPr>
          <w:p w14:paraId="733EE56C" w14:textId="77777777" w:rsidR="00F857CB" w:rsidRPr="00CE0A9E" w:rsidRDefault="00F857CB" w:rsidP="00EC5D2E">
            <w:pPr>
              <w:spacing w:after="0" w:line="240" w:lineRule="auto"/>
              <w:rPr>
                <w:rFonts w:ascii="Times New Roman" w:eastAsia="Times New Roman" w:hAnsi="Times New Roman"/>
                <w:sz w:val="16"/>
                <w:szCs w:val="16"/>
                <w:lang w:eastAsia="ru-RU"/>
              </w:rPr>
            </w:pPr>
          </w:p>
        </w:tc>
        <w:tc>
          <w:tcPr>
            <w:tcW w:w="993" w:type="dxa"/>
            <w:shd w:val="clear" w:color="auto" w:fill="FFFFFF"/>
            <w:vAlign w:val="center"/>
          </w:tcPr>
          <w:p w14:paraId="4EF45CC4" w14:textId="77777777" w:rsidR="00F857CB" w:rsidRPr="00CE0A9E" w:rsidRDefault="00F857CB" w:rsidP="00EC5D2E">
            <w:pPr>
              <w:spacing w:after="0" w:line="240" w:lineRule="auto"/>
              <w:rPr>
                <w:rFonts w:ascii="Times New Roman" w:eastAsia="Times New Roman" w:hAnsi="Times New Roman"/>
                <w:sz w:val="16"/>
                <w:szCs w:val="16"/>
                <w:lang w:eastAsia="ru-RU"/>
              </w:rPr>
            </w:pPr>
          </w:p>
        </w:tc>
      </w:tr>
      <w:tr w:rsidR="003125FF" w:rsidRPr="00CE0A9E" w14:paraId="2F4608FE" w14:textId="77777777" w:rsidTr="00CE1815">
        <w:trPr>
          <w:trHeight w:val="203"/>
        </w:trPr>
        <w:tc>
          <w:tcPr>
            <w:tcW w:w="710" w:type="dxa"/>
            <w:shd w:val="clear" w:color="auto" w:fill="FFFFFF"/>
          </w:tcPr>
          <w:p w14:paraId="47026FE9"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w:t>
            </w:r>
          </w:p>
        </w:tc>
        <w:tc>
          <w:tcPr>
            <w:tcW w:w="1035" w:type="dxa"/>
            <w:shd w:val="clear" w:color="auto" w:fill="FFFFFF"/>
            <w:noWrap/>
          </w:tcPr>
          <w:p w14:paraId="438C17A2"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w:t>
            </w:r>
          </w:p>
        </w:tc>
        <w:tc>
          <w:tcPr>
            <w:tcW w:w="992" w:type="dxa"/>
            <w:gridSpan w:val="2"/>
            <w:shd w:val="clear" w:color="auto" w:fill="FFFFFF"/>
            <w:noWrap/>
          </w:tcPr>
          <w:p w14:paraId="70738175"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3</w:t>
            </w:r>
          </w:p>
        </w:tc>
        <w:tc>
          <w:tcPr>
            <w:tcW w:w="1304" w:type="dxa"/>
            <w:gridSpan w:val="2"/>
            <w:shd w:val="clear" w:color="auto" w:fill="FFFFFF"/>
            <w:noWrap/>
          </w:tcPr>
          <w:p w14:paraId="1A3A5D04"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4</w:t>
            </w:r>
          </w:p>
        </w:tc>
        <w:tc>
          <w:tcPr>
            <w:tcW w:w="992" w:type="dxa"/>
            <w:gridSpan w:val="2"/>
            <w:shd w:val="clear" w:color="auto" w:fill="FFFFFF"/>
            <w:noWrap/>
          </w:tcPr>
          <w:p w14:paraId="4C0F3181"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5</w:t>
            </w:r>
          </w:p>
        </w:tc>
        <w:tc>
          <w:tcPr>
            <w:tcW w:w="964" w:type="dxa"/>
            <w:gridSpan w:val="2"/>
            <w:shd w:val="clear" w:color="auto" w:fill="FFFFFF"/>
            <w:noWrap/>
          </w:tcPr>
          <w:p w14:paraId="7DEAED8A" w14:textId="77777777" w:rsidR="003125FF" w:rsidRPr="00CE0A9E" w:rsidRDefault="003125FF"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6</w:t>
            </w:r>
          </w:p>
        </w:tc>
        <w:tc>
          <w:tcPr>
            <w:tcW w:w="950" w:type="dxa"/>
            <w:gridSpan w:val="2"/>
            <w:shd w:val="clear" w:color="auto" w:fill="FFFFFF"/>
            <w:noWrap/>
          </w:tcPr>
          <w:p w14:paraId="38A7B281" w14:textId="77777777" w:rsidR="003125FF" w:rsidRPr="00CE0A9E" w:rsidRDefault="009A1E20"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7</w:t>
            </w:r>
          </w:p>
        </w:tc>
        <w:tc>
          <w:tcPr>
            <w:tcW w:w="1318" w:type="dxa"/>
            <w:shd w:val="clear" w:color="auto" w:fill="FFFFFF"/>
            <w:noWrap/>
          </w:tcPr>
          <w:p w14:paraId="1477E3F2" w14:textId="77777777" w:rsidR="003125FF" w:rsidRPr="00CE0A9E" w:rsidRDefault="009A1E20"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8</w:t>
            </w:r>
          </w:p>
        </w:tc>
        <w:tc>
          <w:tcPr>
            <w:tcW w:w="1134" w:type="dxa"/>
            <w:gridSpan w:val="2"/>
            <w:shd w:val="clear" w:color="auto" w:fill="FFFFFF"/>
            <w:noWrap/>
          </w:tcPr>
          <w:p w14:paraId="56706FAA" w14:textId="77777777" w:rsidR="003125FF" w:rsidRPr="00CE0A9E" w:rsidRDefault="009A1E20"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9</w:t>
            </w:r>
          </w:p>
        </w:tc>
        <w:tc>
          <w:tcPr>
            <w:tcW w:w="822" w:type="dxa"/>
            <w:gridSpan w:val="2"/>
            <w:shd w:val="clear" w:color="auto" w:fill="FFFFFF"/>
            <w:noWrap/>
          </w:tcPr>
          <w:p w14:paraId="3278A1CD" w14:textId="77777777" w:rsidR="003125FF" w:rsidRPr="00CE0A9E" w:rsidRDefault="009A1E20"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10</w:t>
            </w:r>
          </w:p>
        </w:tc>
        <w:tc>
          <w:tcPr>
            <w:tcW w:w="845" w:type="dxa"/>
            <w:gridSpan w:val="2"/>
            <w:shd w:val="clear" w:color="auto" w:fill="FFFFFF"/>
            <w:noWrap/>
          </w:tcPr>
          <w:p w14:paraId="58E41588" w14:textId="77777777" w:rsidR="003125FF" w:rsidRPr="00CE0A9E" w:rsidRDefault="009A1E20"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11</w:t>
            </w:r>
          </w:p>
        </w:tc>
        <w:tc>
          <w:tcPr>
            <w:tcW w:w="1125" w:type="dxa"/>
            <w:gridSpan w:val="3"/>
            <w:shd w:val="clear" w:color="auto" w:fill="FFFFFF"/>
            <w:noWrap/>
          </w:tcPr>
          <w:p w14:paraId="411AD700" w14:textId="77777777" w:rsidR="003125FF" w:rsidRPr="00CE0A9E" w:rsidRDefault="009A1E20"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12</w:t>
            </w:r>
          </w:p>
        </w:tc>
        <w:tc>
          <w:tcPr>
            <w:tcW w:w="993" w:type="dxa"/>
            <w:shd w:val="clear" w:color="auto" w:fill="FFFFFF"/>
            <w:noWrap/>
          </w:tcPr>
          <w:p w14:paraId="3DB6F79D" w14:textId="77777777" w:rsidR="003125FF" w:rsidRPr="00CE0A9E" w:rsidRDefault="009A1E20" w:rsidP="00EC5D2E">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13</w:t>
            </w:r>
          </w:p>
        </w:tc>
      </w:tr>
      <w:tr w:rsidR="00F3305D" w:rsidRPr="00CE0A9E" w14:paraId="6CD142CD" w14:textId="77777777" w:rsidTr="00CE1815">
        <w:trPr>
          <w:trHeight w:val="191"/>
        </w:trPr>
        <w:tc>
          <w:tcPr>
            <w:tcW w:w="710" w:type="dxa"/>
            <w:vMerge w:val="restart"/>
            <w:shd w:val="clear" w:color="auto" w:fill="FFFFFF"/>
          </w:tcPr>
          <w:p w14:paraId="2CD3D2A3"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w:t>
            </w:r>
          </w:p>
        </w:tc>
        <w:tc>
          <w:tcPr>
            <w:tcW w:w="1035" w:type="dxa"/>
            <w:vMerge w:val="restart"/>
            <w:shd w:val="clear" w:color="auto" w:fill="FFFFFF"/>
          </w:tcPr>
          <w:p w14:paraId="5544934D"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01. Финансовое обеспечение деятельности образовательных организаций</w:t>
            </w:r>
          </w:p>
        </w:tc>
        <w:tc>
          <w:tcPr>
            <w:tcW w:w="992" w:type="dxa"/>
            <w:gridSpan w:val="2"/>
            <w:vMerge w:val="restart"/>
            <w:shd w:val="clear" w:color="auto" w:fill="FFFFFF"/>
          </w:tcPr>
          <w:p w14:paraId="42D3D3E1"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53742F96"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5266F5"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1781411,67</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13449A33"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6031992,90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49DC5E29"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1773624,8</w:t>
            </w:r>
          </w:p>
        </w:tc>
        <w:tc>
          <w:tcPr>
            <w:tcW w:w="1318" w:type="dxa"/>
            <w:tcBorders>
              <w:top w:val="single" w:sz="4" w:space="0" w:color="auto"/>
              <w:left w:val="nil"/>
              <w:bottom w:val="single" w:sz="4" w:space="0" w:color="auto"/>
              <w:right w:val="single" w:sz="4" w:space="0" w:color="auto"/>
            </w:tcBorders>
            <w:shd w:val="clear" w:color="auto" w:fill="auto"/>
            <w:vAlign w:val="center"/>
          </w:tcPr>
          <w:p w14:paraId="26151740"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1742049,0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229A940"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1672738,6</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634EBC29"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403000,00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5E956EC6"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403250,00</w:t>
            </w:r>
          </w:p>
        </w:tc>
        <w:tc>
          <w:tcPr>
            <w:tcW w:w="1125" w:type="dxa"/>
            <w:gridSpan w:val="3"/>
            <w:vMerge w:val="restart"/>
            <w:shd w:val="clear" w:color="auto" w:fill="auto"/>
          </w:tcPr>
          <w:p w14:paraId="25C781C4" w14:textId="40E0239D" w:rsidR="00F3305D" w:rsidRPr="00CE0A9E" w:rsidRDefault="00F3305D" w:rsidP="00F3305D">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71C9FBE4" w14:textId="6294D3C6" w:rsidR="00F3305D" w:rsidRPr="00CE0A9E" w:rsidRDefault="00F3305D" w:rsidP="00F3305D">
            <w:pPr>
              <w:spacing w:after="0" w:line="240" w:lineRule="auto"/>
              <w:rPr>
                <w:rFonts w:ascii="Times New Roman" w:eastAsia="Times New Roman" w:hAnsi="Times New Roman"/>
                <w:sz w:val="16"/>
                <w:szCs w:val="16"/>
                <w:lang w:eastAsia="ru-RU"/>
              </w:rPr>
            </w:pPr>
            <w:r w:rsidRPr="00D46E74">
              <w:rPr>
                <w:rFonts w:cs="Calibri"/>
                <w:sz w:val="20"/>
                <w:szCs w:val="20"/>
              </w:rPr>
              <w:t>Выполнение муниципального задания, совершенствование материально-технической базы</w:t>
            </w:r>
          </w:p>
        </w:tc>
      </w:tr>
      <w:tr w:rsidR="00F3305D" w:rsidRPr="00CE0A9E" w14:paraId="00FF1D6C" w14:textId="77777777" w:rsidTr="00CE1815">
        <w:trPr>
          <w:trHeight w:val="455"/>
        </w:trPr>
        <w:tc>
          <w:tcPr>
            <w:tcW w:w="710" w:type="dxa"/>
            <w:vMerge/>
            <w:shd w:val="clear" w:color="auto" w:fill="FFFFFF"/>
            <w:vAlign w:val="center"/>
          </w:tcPr>
          <w:p w14:paraId="32FC9EBF"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2062CAFF"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91268AA"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245F4F0"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0D250FC"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1404376,00</w:t>
            </w:r>
          </w:p>
        </w:tc>
        <w:tc>
          <w:tcPr>
            <w:tcW w:w="964" w:type="dxa"/>
            <w:gridSpan w:val="2"/>
            <w:tcBorders>
              <w:top w:val="nil"/>
              <w:left w:val="nil"/>
              <w:bottom w:val="single" w:sz="4" w:space="0" w:color="auto"/>
              <w:right w:val="single" w:sz="4" w:space="0" w:color="auto"/>
            </w:tcBorders>
            <w:shd w:val="clear" w:color="auto" w:fill="auto"/>
            <w:vAlign w:val="center"/>
          </w:tcPr>
          <w:p w14:paraId="4F79BD6C"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4253105,00</w:t>
            </w:r>
          </w:p>
        </w:tc>
        <w:tc>
          <w:tcPr>
            <w:tcW w:w="950" w:type="dxa"/>
            <w:gridSpan w:val="2"/>
            <w:tcBorders>
              <w:top w:val="nil"/>
              <w:left w:val="nil"/>
              <w:bottom w:val="single" w:sz="4" w:space="0" w:color="auto"/>
              <w:right w:val="single" w:sz="4" w:space="0" w:color="auto"/>
            </w:tcBorders>
            <w:shd w:val="clear" w:color="auto" w:fill="auto"/>
            <w:vAlign w:val="center"/>
          </w:tcPr>
          <w:p w14:paraId="0C64A50A"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1444353,00</w:t>
            </w:r>
          </w:p>
        </w:tc>
        <w:tc>
          <w:tcPr>
            <w:tcW w:w="1318" w:type="dxa"/>
            <w:tcBorders>
              <w:top w:val="nil"/>
              <w:left w:val="nil"/>
              <w:bottom w:val="single" w:sz="4" w:space="0" w:color="auto"/>
              <w:right w:val="single" w:sz="4" w:space="0" w:color="auto"/>
            </w:tcBorders>
            <w:shd w:val="clear" w:color="auto" w:fill="auto"/>
            <w:vAlign w:val="center"/>
          </w:tcPr>
          <w:p w14:paraId="0C1C2B15"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1404376,00</w:t>
            </w:r>
          </w:p>
        </w:tc>
        <w:tc>
          <w:tcPr>
            <w:tcW w:w="1134" w:type="dxa"/>
            <w:gridSpan w:val="2"/>
            <w:tcBorders>
              <w:top w:val="nil"/>
              <w:left w:val="nil"/>
              <w:bottom w:val="single" w:sz="4" w:space="0" w:color="auto"/>
              <w:right w:val="single" w:sz="4" w:space="0" w:color="auto"/>
            </w:tcBorders>
            <w:shd w:val="clear" w:color="auto" w:fill="auto"/>
            <w:vAlign w:val="center"/>
          </w:tcPr>
          <w:p w14:paraId="2FAD6BD1"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1404376,00</w:t>
            </w:r>
          </w:p>
        </w:tc>
        <w:tc>
          <w:tcPr>
            <w:tcW w:w="822" w:type="dxa"/>
            <w:gridSpan w:val="2"/>
            <w:tcBorders>
              <w:top w:val="nil"/>
              <w:left w:val="nil"/>
              <w:bottom w:val="single" w:sz="4" w:space="0" w:color="auto"/>
              <w:right w:val="single" w:sz="4" w:space="0" w:color="auto"/>
            </w:tcBorders>
            <w:shd w:val="clear" w:color="auto" w:fill="auto"/>
            <w:vAlign w:val="center"/>
          </w:tcPr>
          <w:p w14:paraId="2B0E0AB1"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54BCF301"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6FC34ADF"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321C413A" w14:textId="77777777" w:rsidR="00F3305D" w:rsidRPr="00CE0A9E" w:rsidRDefault="00F3305D" w:rsidP="00F3305D">
            <w:pPr>
              <w:spacing w:after="0" w:line="240" w:lineRule="auto"/>
              <w:rPr>
                <w:rFonts w:ascii="Times New Roman" w:eastAsia="Times New Roman" w:hAnsi="Times New Roman"/>
                <w:sz w:val="16"/>
                <w:szCs w:val="16"/>
                <w:lang w:eastAsia="ru-RU"/>
              </w:rPr>
            </w:pPr>
          </w:p>
        </w:tc>
      </w:tr>
      <w:tr w:rsidR="00F3305D" w:rsidRPr="00CE0A9E" w14:paraId="13A8D759" w14:textId="77777777" w:rsidTr="00CE1815">
        <w:trPr>
          <w:trHeight w:val="464"/>
        </w:trPr>
        <w:tc>
          <w:tcPr>
            <w:tcW w:w="710" w:type="dxa"/>
            <w:vMerge/>
            <w:shd w:val="clear" w:color="auto" w:fill="FFFFFF"/>
            <w:vAlign w:val="center"/>
          </w:tcPr>
          <w:p w14:paraId="5618796C"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3F6FF21"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5A63A3B"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514A779"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469B615"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377035,67</w:t>
            </w:r>
          </w:p>
        </w:tc>
        <w:tc>
          <w:tcPr>
            <w:tcW w:w="964" w:type="dxa"/>
            <w:gridSpan w:val="2"/>
            <w:tcBorders>
              <w:top w:val="nil"/>
              <w:left w:val="nil"/>
              <w:bottom w:val="single" w:sz="4" w:space="0" w:color="auto"/>
              <w:right w:val="single" w:sz="4" w:space="0" w:color="auto"/>
            </w:tcBorders>
            <w:shd w:val="clear" w:color="auto" w:fill="auto"/>
            <w:vAlign w:val="center"/>
          </w:tcPr>
          <w:p w14:paraId="267B1767"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1778887,90</w:t>
            </w:r>
          </w:p>
        </w:tc>
        <w:tc>
          <w:tcPr>
            <w:tcW w:w="950" w:type="dxa"/>
            <w:gridSpan w:val="2"/>
            <w:tcBorders>
              <w:top w:val="nil"/>
              <w:left w:val="nil"/>
              <w:bottom w:val="single" w:sz="4" w:space="0" w:color="auto"/>
              <w:right w:val="single" w:sz="4" w:space="0" w:color="auto"/>
            </w:tcBorders>
            <w:shd w:val="clear" w:color="auto" w:fill="auto"/>
            <w:vAlign w:val="center"/>
          </w:tcPr>
          <w:p w14:paraId="5B3D80BD"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311173,76</w:t>
            </w:r>
          </w:p>
        </w:tc>
        <w:tc>
          <w:tcPr>
            <w:tcW w:w="1318" w:type="dxa"/>
            <w:tcBorders>
              <w:top w:val="nil"/>
              <w:left w:val="nil"/>
              <w:bottom w:val="single" w:sz="4" w:space="0" w:color="auto"/>
              <w:right w:val="single" w:sz="4" w:space="0" w:color="auto"/>
            </w:tcBorders>
            <w:shd w:val="clear" w:color="auto" w:fill="auto"/>
            <w:vAlign w:val="center"/>
          </w:tcPr>
          <w:p w14:paraId="6180C6F2"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284317,0</w:t>
            </w:r>
          </w:p>
        </w:tc>
        <w:tc>
          <w:tcPr>
            <w:tcW w:w="1134" w:type="dxa"/>
            <w:gridSpan w:val="2"/>
            <w:tcBorders>
              <w:top w:val="nil"/>
              <w:left w:val="nil"/>
              <w:bottom w:val="single" w:sz="4" w:space="0" w:color="auto"/>
              <w:right w:val="single" w:sz="4" w:space="0" w:color="auto"/>
            </w:tcBorders>
            <w:shd w:val="clear" w:color="auto" w:fill="auto"/>
            <w:vAlign w:val="center"/>
          </w:tcPr>
          <w:p w14:paraId="245D2E86"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215006,6</w:t>
            </w:r>
          </w:p>
        </w:tc>
        <w:tc>
          <w:tcPr>
            <w:tcW w:w="822" w:type="dxa"/>
            <w:gridSpan w:val="2"/>
            <w:tcBorders>
              <w:top w:val="nil"/>
              <w:left w:val="nil"/>
              <w:bottom w:val="single" w:sz="4" w:space="0" w:color="auto"/>
              <w:right w:val="single" w:sz="4" w:space="0" w:color="auto"/>
            </w:tcBorders>
            <w:shd w:val="clear" w:color="auto" w:fill="auto"/>
            <w:vAlign w:val="center"/>
          </w:tcPr>
          <w:p w14:paraId="25CE80C8"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403000,00</w:t>
            </w:r>
          </w:p>
        </w:tc>
        <w:tc>
          <w:tcPr>
            <w:tcW w:w="845" w:type="dxa"/>
            <w:gridSpan w:val="2"/>
            <w:tcBorders>
              <w:top w:val="nil"/>
              <w:left w:val="nil"/>
              <w:bottom w:val="single" w:sz="4" w:space="0" w:color="auto"/>
              <w:right w:val="single" w:sz="4" w:space="0" w:color="auto"/>
            </w:tcBorders>
            <w:shd w:val="clear" w:color="auto" w:fill="auto"/>
            <w:vAlign w:val="center"/>
          </w:tcPr>
          <w:p w14:paraId="7E2F31AC"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403250,00</w:t>
            </w:r>
          </w:p>
        </w:tc>
        <w:tc>
          <w:tcPr>
            <w:tcW w:w="1125" w:type="dxa"/>
            <w:gridSpan w:val="3"/>
            <w:vMerge/>
            <w:shd w:val="clear" w:color="auto" w:fill="auto"/>
            <w:vAlign w:val="center"/>
          </w:tcPr>
          <w:p w14:paraId="73919C73"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342BE97B" w14:textId="77777777" w:rsidR="00F3305D" w:rsidRPr="00CE0A9E" w:rsidRDefault="00F3305D" w:rsidP="00F3305D">
            <w:pPr>
              <w:spacing w:after="0" w:line="240" w:lineRule="auto"/>
              <w:rPr>
                <w:rFonts w:ascii="Times New Roman" w:eastAsia="Times New Roman" w:hAnsi="Times New Roman"/>
                <w:sz w:val="16"/>
                <w:szCs w:val="16"/>
                <w:lang w:eastAsia="ru-RU"/>
              </w:rPr>
            </w:pPr>
          </w:p>
        </w:tc>
      </w:tr>
      <w:tr w:rsidR="00F3305D" w:rsidRPr="00CE0A9E" w14:paraId="641108F4" w14:textId="77777777" w:rsidTr="00CE1815">
        <w:trPr>
          <w:trHeight w:val="319"/>
        </w:trPr>
        <w:tc>
          <w:tcPr>
            <w:tcW w:w="710" w:type="dxa"/>
            <w:vMerge/>
            <w:shd w:val="clear" w:color="auto" w:fill="FFFFFF"/>
            <w:vAlign w:val="center"/>
          </w:tcPr>
          <w:p w14:paraId="4F5A25A2"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0628973"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F3FD332"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E961DDF"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004E5D3"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36F1CC8F"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75415BEB"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67703BA2"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57AC9A08"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139DF921"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2E6B20C2"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5ED48E0A"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B59EE20" w14:textId="77777777" w:rsidR="00F3305D" w:rsidRPr="00CE0A9E" w:rsidRDefault="00F3305D" w:rsidP="00F3305D">
            <w:pPr>
              <w:spacing w:after="0" w:line="240" w:lineRule="auto"/>
              <w:rPr>
                <w:rFonts w:ascii="Times New Roman" w:eastAsia="Times New Roman" w:hAnsi="Times New Roman"/>
                <w:sz w:val="16"/>
                <w:szCs w:val="16"/>
                <w:lang w:eastAsia="ru-RU"/>
              </w:rPr>
            </w:pPr>
          </w:p>
        </w:tc>
      </w:tr>
      <w:tr w:rsidR="00F3305D" w:rsidRPr="00CE0A9E" w14:paraId="7BE61DB2" w14:textId="77777777" w:rsidTr="00CE1815">
        <w:trPr>
          <w:trHeight w:val="429"/>
        </w:trPr>
        <w:tc>
          <w:tcPr>
            <w:tcW w:w="710" w:type="dxa"/>
            <w:vMerge/>
            <w:shd w:val="clear" w:color="auto" w:fill="FFFFFF"/>
            <w:vAlign w:val="center"/>
          </w:tcPr>
          <w:p w14:paraId="7C9175D8"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035" w:type="dxa"/>
            <w:vMerge/>
            <w:tcBorders>
              <w:bottom w:val="single" w:sz="4" w:space="0" w:color="auto"/>
            </w:tcBorders>
            <w:shd w:val="clear" w:color="auto" w:fill="FFFFFF"/>
            <w:vAlign w:val="center"/>
          </w:tcPr>
          <w:p w14:paraId="7362CD50"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06B5AFE"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18E8F87"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524EBEE"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247C0B04"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45BF4E2D"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18098,0</w:t>
            </w:r>
          </w:p>
        </w:tc>
        <w:tc>
          <w:tcPr>
            <w:tcW w:w="1318" w:type="dxa"/>
            <w:tcBorders>
              <w:top w:val="nil"/>
              <w:left w:val="nil"/>
              <w:bottom w:val="single" w:sz="4" w:space="0" w:color="auto"/>
              <w:right w:val="single" w:sz="4" w:space="0" w:color="auto"/>
            </w:tcBorders>
            <w:shd w:val="clear" w:color="auto" w:fill="auto"/>
            <w:vAlign w:val="center"/>
          </w:tcPr>
          <w:p w14:paraId="5726F740"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53356,0</w:t>
            </w:r>
          </w:p>
        </w:tc>
        <w:tc>
          <w:tcPr>
            <w:tcW w:w="1134" w:type="dxa"/>
            <w:gridSpan w:val="2"/>
            <w:tcBorders>
              <w:top w:val="nil"/>
              <w:left w:val="nil"/>
              <w:bottom w:val="single" w:sz="4" w:space="0" w:color="auto"/>
              <w:right w:val="single" w:sz="4" w:space="0" w:color="auto"/>
            </w:tcBorders>
            <w:shd w:val="clear" w:color="auto" w:fill="auto"/>
            <w:vAlign w:val="center"/>
          </w:tcPr>
          <w:p w14:paraId="0CE84977"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53356,0</w:t>
            </w:r>
          </w:p>
        </w:tc>
        <w:tc>
          <w:tcPr>
            <w:tcW w:w="822" w:type="dxa"/>
            <w:gridSpan w:val="2"/>
            <w:tcBorders>
              <w:top w:val="nil"/>
              <w:left w:val="nil"/>
              <w:bottom w:val="single" w:sz="4" w:space="0" w:color="auto"/>
              <w:right w:val="single" w:sz="4" w:space="0" w:color="auto"/>
            </w:tcBorders>
            <w:shd w:val="clear" w:color="auto" w:fill="auto"/>
            <w:vAlign w:val="center"/>
          </w:tcPr>
          <w:p w14:paraId="46570D55"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4A74B13"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70F7DF88"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047571E" w14:textId="77777777" w:rsidR="00F3305D" w:rsidRPr="00CE0A9E" w:rsidRDefault="00F3305D" w:rsidP="00F3305D">
            <w:pPr>
              <w:spacing w:after="0" w:line="240" w:lineRule="auto"/>
              <w:rPr>
                <w:rFonts w:ascii="Times New Roman" w:eastAsia="Times New Roman" w:hAnsi="Times New Roman"/>
                <w:sz w:val="16"/>
                <w:szCs w:val="16"/>
                <w:lang w:eastAsia="ru-RU"/>
              </w:rPr>
            </w:pPr>
          </w:p>
        </w:tc>
      </w:tr>
      <w:tr w:rsidR="00F3305D" w:rsidRPr="00CE0A9E" w14:paraId="20706C51" w14:textId="77777777" w:rsidTr="00CE1815">
        <w:trPr>
          <w:trHeight w:val="92"/>
        </w:trPr>
        <w:tc>
          <w:tcPr>
            <w:tcW w:w="710" w:type="dxa"/>
            <w:vMerge w:val="restart"/>
            <w:tcBorders>
              <w:right w:val="single" w:sz="4" w:space="0" w:color="auto"/>
            </w:tcBorders>
            <w:shd w:val="clear" w:color="auto" w:fill="FFFFFF"/>
          </w:tcPr>
          <w:p w14:paraId="460E22FC"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1.1</w:t>
            </w:r>
          </w:p>
        </w:tc>
        <w:tc>
          <w:tcPr>
            <w:tcW w:w="1035" w:type="dxa"/>
            <w:vMerge w:val="restart"/>
            <w:tcBorders>
              <w:top w:val="single" w:sz="4" w:space="0" w:color="auto"/>
              <w:left w:val="single" w:sz="4" w:space="0" w:color="auto"/>
              <w:bottom w:val="single" w:sz="4" w:space="0" w:color="auto"/>
              <w:right w:val="single" w:sz="4" w:space="0" w:color="auto"/>
            </w:tcBorders>
            <w:shd w:val="clear" w:color="auto" w:fill="FFFFFF"/>
          </w:tcPr>
          <w:p w14:paraId="2760F7FD"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Финансовое обеспечение государственных гарантий реализации прав граждан на получение общедоступного и бесплатного дошкольно</w:t>
            </w:r>
            <w:r w:rsidRPr="00CE0A9E">
              <w:rPr>
                <w:rFonts w:ascii="Times New Roman" w:eastAsia="Times New Roman" w:hAnsi="Times New Roman"/>
                <w:sz w:val="16"/>
                <w:szCs w:val="16"/>
                <w:lang w:eastAsia="ru-RU"/>
              </w:rPr>
              <w:lastRenderedPageBreak/>
              <w:t>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992" w:type="dxa"/>
            <w:gridSpan w:val="2"/>
            <w:vMerge w:val="restart"/>
            <w:tcBorders>
              <w:left w:val="single" w:sz="4" w:space="0" w:color="auto"/>
            </w:tcBorders>
            <w:shd w:val="clear" w:color="auto" w:fill="FFFFFF"/>
          </w:tcPr>
          <w:p w14:paraId="4E16619A"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lastRenderedPageBreak/>
              <w:t> </w:t>
            </w:r>
          </w:p>
        </w:tc>
        <w:tc>
          <w:tcPr>
            <w:tcW w:w="1304" w:type="dxa"/>
            <w:gridSpan w:val="2"/>
            <w:shd w:val="clear" w:color="auto" w:fill="FFFFFF"/>
          </w:tcPr>
          <w:p w14:paraId="4BAB2FBB"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52EA29"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1316098,00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64EDD679"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3969524,00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1349C6EA"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1337328,00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1060AD9E"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1316098,00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7F1391F"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1316098,00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2C295957"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49553AD8" w14:textId="77777777" w:rsidR="00F3305D" w:rsidRPr="00170FF9"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65BF3AF2" w14:textId="4F575BD6" w:rsidR="00F3305D" w:rsidRPr="00CE0A9E" w:rsidRDefault="00F3305D" w:rsidP="00F3305D">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 xml:space="preserve">общеобразовательные </w:t>
            </w:r>
            <w:r w:rsidRPr="00D46E74">
              <w:rPr>
                <w:rFonts w:cs="Calibri"/>
                <w:sz w:val="20"/>
                <w:szCs w:val="20"/>
              </w:rPr>
              <w:lastRenderedPageBreak/>
              <w:t>учреждения</w:t>
            </w:r>
          </w:p>
        </w:tc>
        <w:tc>
          <w:tcPr>
            <w:tcW w:w="993" w:type="dxa"/>
            <w:vMerge w:val="restart"/>
            <w:shd w:val="clear" w:color="auto" w:fill="auto"/>
          </w:tcPr>
          <w:p w14:paraId="744544E1" w14:textId="54B450F2" w:rsidR="00F3305D" w:rsidRPr="00CE0A9E" w:rsidRDefault="00F3305D" w:rsidP="00F3305D">
            <w:pPr>
              <w:spacing w:after="0" w:line="240" w:lineRule="auto"/>
              <w:rPr>
                <w:rFonts w:ascii="Times New Roman" w:eastAsia="Times New Roman" w:hAnsi="Times New Roman"/>
                <w:sz w:val="16"/>
                <w:szCs w:val="16"/>
                <w:lang w:eastAsia="ru-RU"/>
              </w:rPr>
            </w:pPr>
            <w:r w:rsidRPr="00D46E74">
              <w:rPr>
                <w:rFonts w:cs="Calibri"/>
                <w:sz w:val="20"/>
                <w:szCs w:val="20"/>
              </w:rPr>
              <w:lastRenderedPageBreak/>
              <w:t>Получение общедоступного и бесплатного общего образования</w:t>
            </w:r>
          </w:p>
        </w:tc>
      </w:tr>
      <w:tr w:rsidR="00F3305D" w:rsidRPr="00CE0A9E" w14:paraId="6796B601" w14:textId="77777777" w:rsidTr="00CE1815">
        <w:trPr>
          <w:trHeight w:val="360"/>
        </w:trPr>
        <w:tc>
          <w:tcPr>
            <w:tcW w:w="710" w:type="dxa"/>
            <w:vMerge/>
            <w:tcBorders>
              <w:right w:val="single" w:sz="4" w:space="0" w:color="auto"/>
            </w:tcBorders>
            <w:shd w:val="clear" w:color="auto" w:fill="FFFFFF"/>
            <w:vAlign w:val="center"/>
          </w:tcPr>
          <w:p w14:paraId="13F82D94"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03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2F94B8D"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2" w:type="dxa"/>
            <w:gridSpan w:val="2"/>
            <w:vMerge/>
            <w:tcBorders>
              <w:left w:val="single" w:sz="4" w:space="0" w:color="auto"/>
            </w:tcBorders>
            <w:shd w:val="clear" w:color="auto" w:fill="FFFFFF"/>
            <w:vAlign w:val="center"/>
          </w:tcPr>
          <w:p w14:paraId="20D43053"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74E9A4D"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D822DA6"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1316098,00</w:t>
            </w:r>
          </w:p>
        </w:tc>
        <w:tc>
          <w:tcPr>
            <w:tcW w:w="964" w:type="dxa"/>
            <w:gridSpan w:val="2"/>
            <w:tcBorders>
              <w:top w:val="nil"/>
              <w:left w:val="nil"/>
              <w:bottom w:val="single" w:sz="4" w:space="0" w:color="auto"/>
              <w:right w:val="single" w:sz="4" w:space="0" w:color="auto"/>
            </w:tcBorders>
            <w:shd w:val="clear" w:color="auto" w:fill="auto"/>
            <w:vAlign w:val="center"/>
          </w:tcPr>
          <w:p w14:paraId="361E238E"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3969524,00</w:t>
            </w:r>
          </w:p>
        </w:tc>
        <w:tc>
          <w:tcPr>
            <w:tcW w:w="950" w:type="dxa"/>
            <w:gridSpan w:val="2"/>
            <w:tcBorders>
              <w:top w:val="nil"/>
              <w:left w:val="nil"/>
              <w:bottom w:val="single" w:sz="4" w:space="0" w:color="auto"/>
              <w:right w:val="single" w:sz="4" w:space="0" w:color="auto"/>
            </w:tcBorders>
            <w:shd w:val="clear" w:color="auto" w:fill="auto"/>
            <w:vAlign w:val="center"/>
          </w:tcPr>
          <w:p w14:paraId="3D46C7F1"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1337328,00</w:t>
            </w:r>
          </w:p>
        </w:tc>
        <w:tc>
          <w:tcPr>
            <w:tcW w:w="1318" w:type="dxa"/>
            <w:tcBorders>
              <w:top w:val="nil"/>
              <w:left w:val="nil"/>
              <w:bottom w:val="single" w:sz="4" w:space="0" w:color="auto"/>
              <w:right w:val="single" w:sz="4" w:space="0" w:color="auto"/>
            </w:tcBorders>
            <w:shd w:val="clear" w:color="auto" w:fill="auto"/>
            <w:vAlign w:val="center"/>
          </w:tcPr>
          <w:p w14:paraId="5F713BB8"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1316098,00</w:t>
            </w:r>
          </w:p>
        </w:tc>
        <w:tc>
          <w:tcPr>
            <w:tcW w:w="1134" w:type="dxa"/>
            <w:gridSpan w:val="2"/>
            <w:tcBorders>
              <w:top w:val="nil"/>
              <w:left w:val="nil"/>
              <w:bottom w:val="single" w:sz="4" w:space="0" w:color="auto"/>
              <w:right w:val="single" w:sz="4" w:space="0" w:color="auto"/>
            </w:tcBorders>
            <w:shd w:val="clear" w:color="auto" w:fill="auto"/>
            <w:vAlign w:val="center"/>
          </w:tcPr>
          <w:p w14:paraId="160CF383"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1316098,00</w:t>
            </w:r>
          </w:p>
        </w:tc>
        <w:tc>
          <w:tcPr>
            <w:tcW w:w="822" w:type="dxa"/>
            <w:gridSpan w:val="2"/>
            <w:tcBorders>
              <w:top w:val="nil"/>
              <w:left w:val="nil"/>
              <w:bottom w:val="single" w:sz="4" w:space="0" w:color="auto"/>
              <w:right w:val="single" w:sz="4" w:space="0" w:color="auto"/>
            </w:tcBorders>
            <w:shd w:val="clear" w:color="auto" w:fill="auto"/>
            <w:vAlign w:val="center"/>
          </w:tcPr>
          <w:p w14:paraId="09E6B120"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7225C581"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E16DE80"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3E62990F" w14:textId="77777777" w:rsidR="00F3305D" w:rsidRPr="00CE0A9E" w:rsidRDefault="00F3305D" w:rsidP="00F3305D">
            <w:pPr>
              <w:spacing w:after="0" w:line="240" w:lineRule="auto"/>
              <w:rPr>
                <w:rFonts w:ascii="Times New Roman" w:eastAsia="Times New Roman" w:hAnsi="Times New Roman"/>
                <w:sz w:val="16"/>
                <w:szCs w:val="16"/>
                <w:lang w:eastAsia="ru-RU"/>
              </w:rPr>
            </w:pPr>
          </w:p>
        </w:tc>
      </w:tr>
      <w:tr w:rsidR="00F3305D" w:rsidRPr="00CE0A9E" w14:paraId="4978BBFA" w14:textId="77777777" w:rsidTr="00CE1815">
        <w:trPr>
          <w:trHeight w:val="457"/>
        </w:trPr>
        <w:tc>
          <w:tcPr>
            <w:tcW w:w="710" w:type="dxa"/>
            <w:vMerge/>
            <w:tcBorders>
              <w:right w:val="single" w:sz="4" w:space="0" w:color="auto"/>
            </w:tcBorders>
            <w:shd w:val="clear" w:color="auto" w:fill="FFFFFF"/>
            <w:vAlign w:val="center"/>
          </w:tcPr>
          <w:p w14:paraId="1BD1313D"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03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35AA1B7"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2" w:type="dxa"/>
            <w:gridSpan w:val="2"/>
            <w:vMerge/>
            <w:tcBorders>
              <w:left w:val="single" w:sz="4" w:space="0" w:color="auto"/>
            </w:tcBorders>
            <w:shd w:val="clear" w:color="auto" w:fill="FFFFFF"/>
            <w:vAlign w:val="center"/>
          </w:tcPr>
          <w:p w14:paraId="06FAB7EF"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B6F061E"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D4A92E0"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40F17D62"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B63E28F"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11F74625"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564AA3C6"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0879D4D3"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4E659BA"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540CFB74"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117648A" w14:textId="77777777" w:rsidR="00F3305D" w:rsidRPr="00CE0A9E" w:rsidRDefault="00F3305D" w:rsidP="00F3305D">
            <w:pPr>
              <w:spacing w:after="0" w:line="240" w:lineRule="auto"/>
              <w:rPr>
                <w:rFonts w:ascii="Times New Roman" w:eastAsia="Times New Roman" w:hAnsi="Times New Roman"/>
                <w:sz w:val="16"/>
                <w:szCs w:val="16"/>
                <w:lang w:eastAsia="ru-RU"/>
              </w:rPr>
            </w:pPr>
          </w:p>
        </w:tc>
      </w:tr>
      <w:tr w:rsidR="00F3305D" w:rsidRPr="00CE0A9E" w14:paraId="5E03078B" w14:textId="77777777" w:rsidTr="00CE1815">
        <w:trPr>
          <w:trHeight w:val="323"/>
        </w:trPr>
        <w:tc>
          <w:tcPr>
            <w:tcW w:w="710" w:type="dxa"/>
            <w:vMerge/>
            <w:tcBorders>
              <w:right w:val="single" w:sz="4" w:space="0" w:color="auto"/>
            </w:tcBorders>
            <w:shd w:val="clear" w:color="auto" w:fill="FFFFFF"/>
            <w:vAlign w:val="center"/>
          </w:tcPr>
          <w:p w14:paraId="37D0485A"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03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C747910"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2" w:type="dxa"/>
            <w:gridSpan w:val="2"/>
            <w:vMerge/>
            <w:tcBorders>
              <w:left w:val="single" w:sz="4" w:space="0" w:color="auto"/>
            </w:tcBorders>
            <w:shd w:val="clear" w:color="auto" w:fill="FFFFFF"/>
            <w:vAlign w:val="center"/>
          </w:tcPr>
          <w:p w14:paraId="2B5548E2"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1D9D96D"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1D76DD7A"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41B519C"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5716B8AB"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1DB760A6"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1F0382B2"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4B99797"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EF96D26"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01DD16DC"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9C2B769" w14:textId="77777777" w:rsidR="00F3305D" w:rsidRPr="00CE0A9E" w:rsidRDefault="00F3305D" w:rsidP="00F3305D">
            <w:pPr>
              <w:spacing w:after="0" w:line="240" w:lineRule="auto"/>
              <w:rPr>
                <w:rFonts w:ascii="Times New Roman" w:eastAsia="Times New Roman" w:hAnsi="Times New Roman"/>
                <w:sz w:val="16"/>
                <w:szCs w:val="16"/>
                <w:lang w:eastAsia="ru-RU"/>
              </w:rPr>
            </w:pPr>
          </w:p>
        </w:tc>
      </w:tr>
      <w:tr w:rsidR="00F3305D" w:rsidRPr="00CE0A9E" w14:paraId="0E839706" w14:textId="77777777" w:rsidTr="00CE1815">
        <w:trPr>
          <w:trHeight w:val="274"/>
        </w:trPr>
        <w:tc>
          <w:tcPr>
            <w:tcW w:w="710" w:type="dxa"/>
            <w:vMerge/>
            <w:tcBorders>
              <w:right w:val="single" w:sz="4" w:space="0" w:color="auto"/>
            </w:tcBorders>
            <w:shd w:val="clear" w:color="auto" w:fill="FFFFFF"/>
            <w:vAlign w:val="center"/>
          </w:tcPr>
          <w:p w14:paraId="35454C85"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03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E9548CF"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2" w:type="dxa"/>
            <w:gridSpan w:val="2"/>
            <w:vMerge/>
            <w:tcBorders>
              <w:left w:val="single" w:sz="4" w:space="0" w:color="auto"/>
            </w:tcBorders>
            <w:shd w:val="clear" w:color="auto" w:fill="FFFFFF"/>
            <w:vAlign w:val="center"/>
          </w:tcPr>
          <w:p w14:paraId="0016F369"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B84BE31" w14:textId="77777777" w:rsidR="00F3305D" w:rsidRPr="00CE0A9E" w:rsidRDefault="00F3305D" w:rsidP="00F3305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E81165F"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39442754"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6A589AD"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179F6241"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58891820"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1E6F6C87"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3A335E9" w14:textId="77777777" w:rsidR="00F3305D" w:rsidRPr="00CE0A9E" w:rsidRDefault="00F3305D" w:rsidP="00F3305D">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1757EE55" w14:textId="77777777" w:rsidR="00F3305D" w:rsidRPr="00CE0A9E" w:rsidRDefault="00F3305D" w:rsidP="00F3305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235EFFAF" w14:textId="77777777" w:rsidR="00F3305D" w:rsidRPr="00CE0A9E" w:rsidRDefault="00F3305D" w:rsidP="00F3305D">
            <w:pPr>
              <w:spacing w:after="0" w:line="240" w:lineRule="auto"/>
              <w:rPr>
                <w:rFonts w:ascii="Times New Roman" w:eastAsia="Times New Roman" w:hAnsi="Times New Roman"/>
                <w:sz w:val="16"/>
                <w:szCs w:val="16"/>
                <w:lang w:eastAsia="ru-RU"/>
              </w:rPr>
            </w:pPr>
          </w:p>
        </w:tc>
      </w:tr>
      <w:tr w:rsidR="00C85CD9" w:rsidRPr="00CE0A9E" w14:paraId="0CA4C67A" w14:textId="77777777" w:rsidTr="00CE1815">
        <w:trPr>
          <w:trHeight w:val="208"/>
        </w:trPr>
        <w:tc>
          <w:tcPr>
            <w:tcW w:w="710" w:type="dxa"/>
            <w:vMerge w:val="restart"/>
            <w:shd w:val="clear" w:color="auto" w:fill="FFFFFF"/>
          </w:tcPr>
          <w:p w14:paraId="6945685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1.2</w:t>
            </w:r>
          </w:p>
        </w:tc>
        <w:tc>
          <w:tcPr>
            <w:tcW w:w="1035" w:type="dxa"/>
            <w:vMerge w:val="restart"/>
            <w:tcBorders>
              <w:top w:val="single" w:sz="4" w:space="0" w:color="auto"/>
            </w:tcBorders>
            <w:shd w:val="clear" w:color="auto" w:fill="FFFFFF"/>
          </w:tcPr>
          <w:p w14:paraId="26C1B7EA"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Финансовое </w:t>
            </w:r>
            <w:r w:rsidRPr="00CE0A9E">
              <w:rPr>
                <w:rFonts w:ascii="Times New Roman" w:eastAsia="Times New Roman" w:hAnsi="Times New Roman"/>
                <w:sz w:val="16"/>
                <w:szCs w:val="16"/>
                <w:lang w:eastAsia="ru-RU"/>
              </w:rPr>
              <w:lastRenderedPageBreak/>
              <w:t xml:space="preserve">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w:t>
            </w:r>
            <w:r w:rsidRPr="00CE0A9E">
              <w:rPr>
                <w:rFonts w:ascii="Times New Roman" w:eastAsia="Times New Roman" w:hAnsi="Times New Roman"/>
                <w:sz w:val="16"/>
                <w:szCs w:val="16"/>
                <w:lang w:eastAsia="ru-RU"/>
              </w:rPr>
              <w:lastRenderedPageBreak/>
              <w:t>оплату коммунальных услуг)</w:t>
            </w:r>
          </w:p>
        </w:tc>
        <w:tc>
          <w:tcPr>
            <w:tcW w:w="992" w:type="dxa"/>
            <w:gridSpan w:val="2"/>
            <w:vMerge w:val="restart"/>
            <w:shd w:val="clear" w:color="auto" w:fill="FFFFFF"/>
          </w:tcPr>
          <w:p w14:paraId="70B956B5"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lastRenderedPageBreak/>
              <w:t> </w:t>
            </w:r>
          </w:p>
        </w:tc>
        <w:tc>
          <w:tcPr>
            <w:tcW w:w="1304" w:type="dxa"/>
            <w:gridSpan w:val="2"/>
            <w:shd w:val="clear" w:color="auto" w:fill="FFFFFF"/>
          </w:tcPr>
          <w:p w14:paraId="114061A2"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EE2B5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88278,00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650177E1"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283581,00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0460D37A"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107025,00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119D8F8B"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88278,00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4987F04"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88278,00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494DAD25"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43F84579"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268E156A" w14:textId="5FDD2863" w:rsidR="00C85CD9" w:rsidRPr="00CE0A9E" w:rsidRDefault="00C85CD9" w:rsidP="00C85CD9">
            <w:pPr>
              <w:spacing w:after="0" w:line="240" w:lineRule="auto"/>
              <w:rPr>
                <w:rFonts w:ascii="Times New Roman" w:eastAsia="Times New Roman" w:hAnsi="Times New Roman"/>
                <w:sz w:val="16"/>
                <w:szCs w:val="16"/>
                <w:lang w:eastAsia="ru-RU"/>
              </w:rPr>
            </w:pPr>
            <w:r w:rsidRPr="00D46E74">
              <w:rPr>
                <w:rFonts w:cs="Calibri"/>
                <w:sz w:val="20"/>
                <w:szCs w:val="20"/>
              </w:rPr>
              <w:t xml:space="preserve">Управление </w:t>
            </w:r>
            <w:r w:rsidRPr="00D46E74">
              <w:rPr>
                <w:rFonts w:cs="Calibri"/>
                <w:sz w:val="20"/>
                <w:szCs w:val="20"/>
              </w:rPr>
              <w:lastRenderedPageBreak/>
              <w:t>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33D850E9" w14:textId="751E3776" w:rsidR="00C85CD9" w:rsidRPr="00CE0A9E" w:rsidRDefault="00C85CD9" w:rsidP="00C85CD9">
            <w:pPr>
              <w:spacing w:after="0" w:line="240" w:lineRule="auto"/>
              <w:rPr>
                <w:rFonts w:ascii="Times New Roman" w:eastAsia="Times New Roman" w:hAnsi="Times New Roman"/>
                <w:sz w:val="16"/>
                <w:szCs w:val="16"/>
                <w:lang w:eastAsia="ru-RU"/>
              </w:rPr>
            </w:pPr>
            <w:r w:rsidRPr="00D46E74">
              <w:rPr>
                <w:rFonts w:cs="Calibri"/>
                <w:sz w:val="20"/>
                <w:szCs w:val="20"/>
              </w:rPr>
              <w:lastRenderedPageBreak/>
              <w:t xml:space="preserve">Получение </w:t>
            </w:r>
            <w:r w:rsidRPr="00D46E74">
              <w:rPr>
                <w:rFonts w:cs="Calibri"/>
                <w:sz w:val="20"/>
                <w:szCs w:val="20"/>
              </w:rPr>
              <w:lastRenderedPageBreak/>
              <w:t>общего образования в частных образовательных учреждениях</w:t>
            </w:r>
          </w:p>
        </w:tc>
      </w:tr>
      <w:tr w:rsidR="00C85CD9" w:rsidRPr="00CE0A9E" w14:paraId="7E391A49" w14:textId="77777777" w:rsidTr="00CE1815">
        <w:trPr>
          <w:trHeight w:val="497"/>
        </w:trPr>
        <w:tc>
          <w:tcPr>
            <w:tcW w:w="710" w:type="dxa"/>
            <w:vMerge/>
            <w:shd w:val="clear" w:color="auto" w:fill="FFFFFF"/>
            <w:vAlign w:val="center"/>
          </w:tcPr>
          <w:p w14:paraId="285EE2E8"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B3394AE"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4DBAC1A"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A6659EE"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394DC4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88278,00</w:t>
            </w:r>
          </w:p>
        </w:tc>
        <w:tc>
          <w:tcPr>
            <w:tcW w:w="964" w:type="dxa"/>
            <w:gridSpan w:val="2"/>
            <w:tcBorders>
              <w:top w:val="nil"/>
              <w:left w:val="nil"/>
              <w:bottom w:val="single" w:sz="4" w:space="0" w:color="auto"/>
              <w:right w:val="single" w:sz="4" w:space="0" w:color="auto"/>
            </w:tcBorders>
            <w:shd w:val="clear" w:color="auto" w:fill="auto"/>
            <w:vAlign w:val="center"/>
          </w:tcPr>
          <w:p w14:paraId="20D42B79"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283581,00</w:t>
            </w:r>
          </w:p>
        </w:tc>
        <w:tc>
          <w:tcPr>
            <w:tcW w:w="950" w:type="dxa"/>
            <w:gridSpan w:val="2"/>
            <w:tcBorders>
              <w:top w:val="nil"/>
              <w:left w:val="nil"/>
              <w:bottom w:val="single" w:sz="4" w:space="0" w:color="auto"/>
              <w:right w:val="single" w:sz="4" w:space="0" w:color="auto"/>
            </w:tcBorders>
            <w:shd w:val="clear" w:color="auto" w:fill="auto"/>
            <w:vAlign w:val="center"/>
          </w:tcPr>
          <w:p w14:paraId="06948EF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107025,00</w:t>
            </w:r>
          </w:p>
        </w:tc>
        <w:tc>
          <w:tcPr>
            <w:tcW w:w="1318" w:type="dxa"/>
            <w:tcBorders>
              <w:top w:val="nil"/>
              <w:left w:val="nil"/>
              <w:bottom w:val="single" w:sz="4" w:space="0" w:color="auto"/>
              <w:right w:val="single" w:sz="4" w:space="0" w:color="auto"/>
            </w:tcBorders>
            <w:shd w:val="clear" w:color="auto" w:fill="auto"/>
            <w:vAlign w:val="center"/>
          </w:tcPr>
          <w:p w14:paraId="0C3D2A38"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88278,00</w:t>
            </w:r>
          </w:p>
        </w:tc>
        <w:tc>
          <w:tcPr>
            <w:tcW w:w="1134" w:type="dxa"/>
            <w:gridSpan w:val="2"/>
            <w:tcBorders>
              <w:top w:val="nil"/>
              <w:left w:val="nil"/>
              <w:bottom w:val="single" w:sz="4" w:space="0" w:color="auto"/>
              <w:right w:val="single" w:sz="4" w:space="0" w:color="auto"/>
            </w:tcBorders>
            <w:shd w:val="clear" w:color="auto" w:fill="auto"/>
            <w:vAlign w:val="center"/>
          </w:tcPr>
          <w:p w14:paraId="21895853"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88278,00</w:t>
            </w:r>
          </w:p>
        </w:tc>
        <w:tc>
          <w:tcPr>
            <w:tcW w:w="822" w:type="dxa"/>
            <w:gridSpan w:val="2"/>
            <w:tcBorders>
              <w:top w:val="nil"/>
              <w:left w:val="nil"/>
              <w:bottom w:val="single" w:sz="4" w:space="0" w:color="auto"/>
              <w:right w:val="single" w:sz="4" w:space="0" w:color="auto"/>
            </w:tcBorders>
            <w:shd w:val="clear" w:color="auto" w:fill="auto"/>
            <w:vAlign w:val="center"/>
          </w:tcPr>
          <w:p w14:paraId="2D0E218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229D6F2"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6A27C8A5"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3494DC4"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6253CB2E" w14:textId="77777777" w:rsidTr="00CE1815">
        <w:trPr>
          <w:trHeight w:val="418"/>
        </w:trPr>
        <w:tc>
          <w:tcPr>
            <w:tcW w:w="710" w:type="dxa"/>
            <w:vMerge/>
            <w:shd w:val="clear" w:color="auto" w:fill="FFFFFF"/>
            <w:vAlign w:val="center"/>
          </w:tcPr>
          <w:p w14:paraId="6FB26AA9"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2AB2D73F"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9F85D7C"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8273078"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27B3DF0"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5D0411E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030A6F7"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6581FA7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673866C"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58F8AC82"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56FED7CF"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09A9FF36"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59B07A61"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1E933B59" w14:textId="77777777" w:rsidTr="00CE1815">
        <w:trPr>
          <w:trHeight w:val="262"/>
        </w:trPr>
        <w:tc>
          <w:tcPr>
            <w:tcW w:w="710" w:type="dxa"/>
            <w:vMerge/>
            <w:shd w:val="clear" w:color="auto" w:fill="FFFFFF"/>
            <w:vAlign w:val="center"/>
          </w:tcPr>
          <w:p w14:paraId="43A68BC9"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674D8352"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3B3D0CF"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45E5DE1"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34461EB"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216D64C4"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7CBF785C"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879545C"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1A63FD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21EBDC98"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707A839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7181A6B"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62BA426D"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30BD5E59" w14:textId="77777777" w:rsidTr="00CE1815">
        <w:trPr>
          <w:trHeight w:val="3068"/>
        </w:trPr>
        <w:tc>
          <w:tcPr>
            <w:tcW w:w="710" w:type="dxa"/>
            <w:vMerge/>
            <w:shd w:val="clear" w:color="auto" w:fill="FFFFFF"/>
            <w:vAlign w:val="center"/>
          </w:tcPr>
          <w:p w14:paraId="11588074"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B44A1AF"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2FB6B3F"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24E4453"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FA00854"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696C7919"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16E9438"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0A38DD8C"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297F5F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5AC4BDBE"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8B0077A"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41BAAEA"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54789372"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72E37313" w14:textId="77777777" w:rsidTr="00CE1815">
        <w:trPr>
          <w:trHeight w:val="78"/>
        </w:trPr>
        <w:tc>
          <w:tcPr>
            <w:tcW w:w="710" w:type="dxa"/>
            <w:vMerge w:val="restart"/>
            <w:shd w:val="clear" w:color="auto" w:fill="FFFFFF"/>
          </w:tcPr>
          <w:p w14:paraId="6BD93F51"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1.3.</w:t>
            </w:r>
          </w:p>
        </w:tc>
        <w:tc>
          <w:tcPr>
            <w:tcW w:w="1035" w:type="dxa"/>
            <w:vMerge w:val="restart"/>
            <w:shd w:val="clear" w:color="auto" w:fill="FFFFFF"/>
          </w:tcPr>
          <w:p w14:paraId="085EEF1B"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Расходы на обеспечение деятельности (оказание услуг) муниципальных учреждений – общеобразовательные организации</w:t>
            </w:r>
          </w:p>
        </w:tc>
        <w:tc>
          <w:tcPr>
            <w:tcW w:w="992" w:type="dxa"/>
            <w:gridSpan w:val="2"/>
            <w:vMerge w:val="restart"/>
            <w:shd w:val="clear" w:color="auto" w:fill="FFFFFF"/>
            <w:vAlign w:val="center"/>
          </w:tcPr>
          <w:p w14:paraId="3D0788D8"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5199C7C"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52EF8"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242066,92</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5037A57A"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1316497,20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01D41ACE"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216507,24</w:t>
            </w:r>
          </w:p>
        </w:tc>
        <w:tc>
          <w:tcPr>
            <w:tcW w:w="1318" w:type="dxa"/>
            <w:tcBorders>
              <w:top w:val="single" w:sz="4" w:space="0" w:color="auto"/>
              <w:left w:val="nil"/>
              <w:bottom w:val="single" w:sz="4" w:space="0" w:color="auto"/>
              <w:right w:val="single" w:sz="4" w:space="0" w:color="auto"/>
            </w:tcBorders>
            <w:shd w:val="clear" w:color="auto" w:fill="auto"/>
            <w:vAlign w:val="center"/>
          </w:tcPr>
          <w:p w14:paraId="41151060"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216842,7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0220DEA"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215006,50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157CAF17"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253000,00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6B55BA1A"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253000,00</w:t>
            </w:r>
          </w:p>
        </w:tc>
        <w:tc>
          <w:tcPr>
            <w:tcW w:w="1125"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14:paraId="52D172DA" w14:textId="7706E9A2" w:rsidR="00C85CD9" w:rsidRPr="00CE0A9E" w:rsidRDefault="00C85CD9" w:rsidP="00C85CD9">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cPr>
          <w:p w14:paraId="482FF554" w14:textId="5F3DF113" w:rsidR="00C85CD9" w:rsidRPr="00CE0A9E" w:rsidRDefault="00C85CD9" w:rsidP="00C85CD9">
            <w:pPr>
              <w:spacing w:after="0" w:line="240" w:lineRule="auto"/>
              <w:rPr>
                <w:rFonts w:ascii="Times New Roman" w:eastAsia="Times New Roman" w:hAnsi="Times New Roman"/>
                <w:sz w:val="16"/>
                <w:szCs w:val="16"/>
                <w:lang w:eastAsia="ru-RU"/>
              </w:rPr>
            </w:pPr>
            <w:r w:rsidRPr="00D46E74">
              <w:rPr>
                <w:rFonts w:cs="Calibri"/>
                <w:sz w:val="20"/>
                <w:szCs w:val="20"/>
              </w:rPr>
              <w:t xml:space="preserve">Выполнение муниципального задания; Компенсация расходов за </w:t>
            </w:r>
            <w:proofErr w:type="spellStart"/>
            <w:r w:rsidRPr="00D46E74">
              <w:rPr>
                <w:rFonts w:cs="Calibri"/>
                <w:sz w:val="20"/>
                <w:szCs w:val="20"/>
              </w:rPr>
              <w:t>презд</w:t>
            </w:r>
            <w:proofErr w:type="spellEnd"/>
            <w:r w:rsidRPr="00D46E74">
              <w:rPr>
                <w:rFonts w:cs="Calibri"/>
                <w:sz w:val="20"/>
                <w:szCs w:val="20"/>
              </w:rPr>
              <w:t xml:space="preserve"> к месту проведения спортивно-массовых мероприятий участникам (из числа обучающихся) районных, областных и всеросси</w:t>
            </w:r>
            <w:r w:rsidRPr="00D46E74">
              <w:rPr>
                <w:rFonts w:cs="Calibri"/>
                <w:sz w:val="20"/>
                <w:szCs w:val="20"/>
              </w:rPr>
              <w:lastRenderedPageBreak/>
              <w:t>йских мероприятий</w:t>
            </w:r>
          </w:p>
        </w:tc>
      </w:tr>
      <w:tr w:rsidR="00C85CD9" w:rsidRPr="00CE0A9E" w14:paraId="1C9ECDEC" w14:textId="77777777" w:rsidTr="00CE1815">
        <w:trPr>
          <w:trHeight w:val="263"/>
        </w:trPr>
        <w:tc>
          <w:tcPr>
            <w:tcW w:w="710" w:type="dxa"/>
            <w:vMerge/>
            <w:shd w:val="clear" w:color="auto" w:fill="FFFFFF"/>
            <w:vAlign w:val="center"/>
          </w:tcPr>
          <w:p w14:paraId="1AC29EC2"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37513FE2"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430C9EE9"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6393A5E"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C810D4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2DE8250E"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3DE25B15"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FCD1C08"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6AB92BDB"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5CD45F4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5A58F8A5"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tcBorders>
              <w:top w:val="single" w:sz="4" w:space="0" w:color="auto"/>
            </w:tcBorders>
            <w:shd w:val="clear" w:color="auto" w:fill="auto"/>
            <w:vAlign w:val="center"/>
          </w:tcPr>
          <w:p w14:paraId="2247AC75"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tcBorders>
              <w:top w:val="single" w:sz="4" w:space="0" w:color="auto"/>
            </w:tcBorders>
            <w:shd w:val="clear" w:color="auto" w:fill="auto"/>
            <w:vAlign w:val="center"/>
          </w:tcPr>
          <w:p w14:paraId="32AFC82A"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49B91980" w14:textId="77777777" w:rsidTr="00CE1815">
        <w:trPr>
          <w:trHeight w:val="138"/>
        </w:trPr>
        <w:tc>
          <w:tcPr>
            <w:tcW w:w="710" w:type="dxa"/>
            <w:vMerge/>
            <w:shd w:val="clear" w:color="auto" w:fill="FFFFFF"/>
            <w:vAlign w:val="center"/>
          </w:tcPr>
          <w:p w14:paraId="134EA856"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4B9C974D"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1653751"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308102B"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761111E"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242066,92</w:t>
            </w:r>
          </w:p>
        </w:tc>
        <w:tc>
          <w:tcPr>
            <w:tcW w:w="964" w:type="dxa"/>
            <w:gridSpan w:val="2"/>
            <w:tcBorders>
              <w:top w:val="nil"/>
              <w:left w:val="nil"/>
              <w:bottom w:val="single" w:sz="4" w:space="0" w:color="auto"/>
              <w:right w:val="single" w:sz="4" w:space="0" w:color="auto"/>
            </w:tcBorders>
            <w:shd w:val="clear" w:color="auto" w:fill="auto"/>
            <w:vAlign w:val="center"/>
          </w:tcPr>
          <w:p w14:paraId="41DAA163"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1316497,20</w:t>
            </w:r>
          </w:p>
        </w:tc>
        <w:tc>
          <w:tcPr>
            <w:tcW w:w="950" w:type="dxa"/>
            <w:gridSpan w:val="2"/>
            <w:tcBorders>
              <w:top w:val="nil"/>
              <w:left w:val="nil"/>
              <w:bottom w:val="single" w:sz="4" w:space="0" w:color="auto"/>
              <w:right w:val="single" w:sz="4" w:space="0" w:color="auto"/>
            </w:tcBorders>
            <w:shd w:val="clear" w:color="auto" w:fill="auto"/>
            <w:vAlign w:val="center"/>
          </w:tcPr>
          <w:p w14:paraId="7B6E259C" w14:textId="77777777" w:rsidR="00C85CD9" w:rsidRPr="00CE0A9E" w:rsidRDefault="00C85CD9" w:rsidP="00C85CD9">
            <w:pPr>
              <w:spacing w:after="0" w:line="240" w:lineRule="auto"/>
              <w:ind w:left="-436"/>
              <w:jc w:val="center"/>
              <w:rPr>
                <w:rFonts w:ascii="Times New Roman" w:eastAsia="Times New Roman" w:hAnsi="Times New Roman"/>
                <w:sz w:val="16"/>
                <w:szCs w:val="16"/>
                <w:lang w:eastAsia="ru-RU"/>
              </w:rPr>
            </w:pPr>
            <w:r>
              <w:rPr>
                <w:color w:val="000000"/>
                <w:sz w:val="20"/>
                <w:szCs w:val="20"/>
              </w:rPr>
              <w:t>216507,24</w:t>
            </w:r>
          </w:p>
        </w:tc>
        <w:tc>
          <w:tcPr>
            <w:tcW w:w="1318" w:type="dxa"/>
            <w:tcBorders>
              <w:top w:val="nil"/>
              <w:left w:val="nil"/>
              <w:bottom w:val="single" w:sz="4" w:space="0" w:color="auto"/>
              <w:right w:val="single" w:sz="4" w:space="0" w:color="auto"/>
            </w:tcBorders>
            <w:shd w:val="clear" w:color="auto" w:fill="auto"/>
            <w:vAlign w:val="center"/>
          </w:tcPr>
          <w:p w14:paraId="4BA5B8EC"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216842,7</w:t>
            </w:r>
          </w:p>
        </w:tc>
        <w:tc>
          <w:tcPr>
            <w:tcW w:w="1134" w:type="dxa"/>
            <w:gridSpan w:val="2"/>
            <w:tcBorders>
              <w:top w:val="nil"/>
              <w:left w:val="nil"/>
              <w:bottom w:val="single" w:sz="4" w:space="0" w:color="auto"/>
              <w:right w:val="single" w:sz="4" w:space="0" w:color="auto"/>
            </w:tcBorders>
            <w:shd w:val="clear" w:color="auto" w:fill="auto"/>
            <w:vAlign w:val="center"/>
          </w:tcPr>
          <w:p w14:paraId="2FB41B43"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215006,5</w:t>
            </w:r>
          </w:p>
        </w:tc>
        <w:tc>
          <w:tcPr>
            <w:tcW w:w="822" w:type="dxa"/>
            <w:gridSpan w:val="2"/>
            <w:tcBorders>
              <w:top w:val="nil"/>
              <w:left w:val="nil"/>
              <w:bottom w:val="single" w:sz="4" w:space="0" w:color="auto"/>
              <w:right w:val="single" w:sz="4" w:space="0" w:color="auto"/>
            </w:tcBorders>
            <w:shd w:val="clear" w:color="auto" w:fill="auto"/>
            <w:vAlign w:val="center"/>
          </w:tcPr>
          <w:p w14:paraId="2B86B7E7"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253000,00</w:t>
            </w:r>
          </w:p>
        </w:tc>
        <w:tc>
          <w:tcPr>
            <w:tcW w:w="845" w:type="dxa"/>
            <w:gridSpan w:val="2"/>
            <w:tcBorders>
              <w:top w:val="nil"/>
              <w:left w:val="nil"/>
              <w:bottom w:val="single" w:sz="4" w:space="0" w:color="auto"/>
              <w:right w:val="single" w:sz="4" w:space="0" w:color="auto"/>
            </w:tcBorders>
            <w:shd w:val="clear" w:color="auto" w:fill="auto"/>
            <w:vAlign w:val="center"/>
          </w:tcPr>
          <w:p w14:paraId="6A49D53C"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253000,00</w:t>
            </w:r>
          </w:p>
        </w:tc>
        <w:tc>
          <w:tcPr>
            <w:tcW w:w="1125" w:type="dxa"/>
            <w:gridSpan w:val="3"/>
            <w:vMerge/>
            <w:shd w:val="clear" w:color="auto" w:fill="auto"/>
            <w:vAlign w:val="center"/>
          </w:tcPr>
          <w:p w14:paraId="2D86411B"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27C6847"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62F3BB69" w14:textId="77777777" w:rsidTr="00CE1815">
        <w:trPr>
          <w:trHeight w:val="210"/>
        </w:trPr>
        <w:tc>
          <w:tcPr>
            <w:tcW w:w="710" w:type="dxa"/>
            <w:vMerge/>
            <w:shd w:val="clear" w:color="auto" w:fill="FFFFFF"/>
            <w:vAlign w:val="center"/>
          </w:tcPr>
          <w:p w14:paraId="5D1415B2"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66913177"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B23A055"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0CAD19E"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FD8743E"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DF019D4"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7F1BD9C4"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6A7E28D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4F29F73"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ADBA73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07ABAC4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5FFDB10E"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227E50F0"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55D99C72" w14:textId="77777777" w:rsidTr="00CE1815">
        <w:trPr>
          <w:trHeight w:val="344"/>
        </w:trPr>
        <w:tc>
          <w:tcPr>
            <w:tcW w:w="710" w:type="dxa"/>
            <w:vMerge/>
            <w:shd w:val="clear" w:color="auto" w:fill="FFFFFF"/>
            <w:vAlign w:val="center"/>
          </w:tcPr>
          <w:p w14:paraId="3B699C23"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D97C141"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1DDD2F3"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5F2832D"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39F3973"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E6BE465"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2C25B495"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3D8D9351"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7B59666F"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2FBBB2A0"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EC0792B"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48F546AE"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4A555CF"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0D34AD27" w14:textId="77777777" w:rsidTr="00CE1815">
        <w:trPr>
          <w:trHeight w:val="85"/>
        </w:trPr>
        <w:tc>
          <w:tcPr>
            <w:tcW w:w="710" w:type="dxa"/>
            <w:vMerge w:val="restart"/>
            <w:shd w:val="clear" w:color="auto" w:fill="FFFFFF"/>
          </w:tcPr>
          <w:p w14:paraId="1853AEB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1.4</w:t>
            </w:r>
          </w:p>
        </w:tc>
        <w:tc>
          <w:tcPr>
            <w:tcW w:w="1035" w:type="dxa"/>
            <w:vMerge w:val="restart"/>
            <w:shd w:val="clear" w:color="auto" w:fill="FFFFFF"/>
          </w:tcPr>
          <w:p w14:paraId="5D633CA9"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Укрепление материально-технической базы и проведение текущего ремонта общеобразовательных организаций</w:t>
            </w:r>
          </w:p>
        </w:tc>
        <w:tc>
          <w:tcPr>
            <w:tcW w:w="992" w:type="dxa"/>
            <w:gridSpan w:val="2"/>
            <w:vMerge w:val="restart"/>
            <w:shd w:val="clear" w:color="auto" w:fill="FFFFFF"/>
            <w:vAlign w:val="center"/>
          </w:tcPr>
          <w:p w14:paraId="431AFB7B"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D2E8096"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7F1B3"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134968,75</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57D05FEE"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462140,70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6FFD09B2"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94666,50</w:t>
            </w:r>
          </w:p>
        </w:tc>
        <w:tc>
          <w:tcPr>
            <w:tcW w:w="1318" w:type="dxa"/>
            <w:tcBorders>
              <w:top w:val="single" w:sz="4" w:space="0" w:color="auto"/>
              <w:left w:val="nil"/>
              <w:bottom w:val="single" w:sz="4" w:space="0" w:color="auto"/>
              <w:right w:val="single" w:sz="4" w:space="0" w:color="auto"/>
            </w:tcBorders>
            <w:shd w:val="clear" w:color="auto" w:fill="auto"/>
            <w:vAlign w:val="center"/>
          </w:tcPr>
          <w:p w14:paraId="5969E281"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67474,20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E235DFB"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3DD94E5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150000,00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549EFF2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150000,00</w:t>
            </w:r>
          </w:p>
        </w:tc>
        <w:tc>
          <w:tcPr>
            <w:tcW w:w="1125" w:type="dxa"/>
            <w:gridSpan w:val="3"/>
            <w:vMerge w:val="restart"/>
            <w:shd w:val="clear" w:color="auto" w:fill="auto"/>
          </w:tcPr>
          <w:p w14:paraId="72AF40B3" w14:textId="5C218192" w:rsidR="00C85CD9" w:rsidRPr="00CE0A9E" w:rsidRDefault="00C85CD9" w:rsidP="00C85CD9">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48520272" w14:textId="0C7495C9" w:rsidR="00C85CD9" w:rsidRPr="00CE0A9E" w:rsidRDefault="00C85CD9" w:rsidP="00C85CD9">
            <w:pPr>
              <w:spacing w:after="0" w:line="240" w:lineRule="auto"/>
              <w:rPr>
                <w:rFonts w:ascii="Times New Roman" w:eastAsia="Times New Roman" w:hAnsi="Times New Roman"/>
                <w:sz w:val="16"/>
                <w:szCs w:val="16"/>
                <w:lang w:eastAsia="ru-RU"/>
              </w:rPr>
            </w:pPr>
            <w:r w:rsidRPr="00D46E74">
              <w:rPr>
                <w:rFonts w:cs="Calibri"/>
                <w:sz w:val="20"/>
                <w:szCs w:val="20"/>
              </w:rPr>
              <w:t xml:space="preserve">Укрепление материально-технической </w:t>
            </w:r>
            <w:proofErr w:type="gramStart"/>
            <w:r w:rsidRPr="00D46E74">
              <w:rPr>
                <w:rFonts w:cs="Calibri"/>
                <w:sz w:val="20"/>
                <w:szCs w:val="20"/>
              </w:rPr>
              <w:t>базы  в</w:t>
            </w:r>
            <w:proofErr w:type="gramEnd"/>
            <w:r w:rsidRPr="00D46E74">
              <w:rPr>
                <w:rFonts w:cs="Calibri"/>
                <w:sz w:val="20"/>
                <w:szCs w:val="20"/>
              </w:rPr>
              <w:t xml:space="preserve">  </w:t>
            </w:r>
            <w:proofErr w:type="spellStart"/>
            <w:r w:rsidRPr="00D46E74">
              <w:rPr>
                <w:rFonts w:cs="Calibri"/>
                <w:sz w:val="20"/>
                <w:szCs w:val="20"/>
              </w:rPr>
              <w:t>муници-пальных</w:t>
            </w:r>
            <w:proofErr w:type="spellEnd"/>
            <w:r w:rsidRPr="00D46E74">
              <w:rPr>
                <w:rFonts w:cs="Calibri"/>
                <w:sz w:val="20"/>
                <w:szCs w:val="20"/>
              </w:rPr>
              <w:t xml:space="preserve"> общеобразовательных учреждениях, проведение ремонта в общеобразовательных учреждениях</w:t>
            </w:r>
          </w:p>
        </w:tc>
      </w:tr>
      <w:tr w:rsidR="00C85CD9" w:rsidRPr="00CE0A9E" w14:paraId="2543F667" w14:textId="77777777" w:rsidTr="00CE1815">
        <w:trPr>
          <w:trHeight w:val="344"/>
        </w:trPr>
        <w:tc>
          <w:tcPr>
            <w:tcW w:w="710" w:type="dxa"/>
            <w:vMerge/>
            <w:shd w:val="clear" w:color="auto" w:fill="FFFFFF"/>
          </w:tcPr>
          <w:p w14:paraId="38E36D90"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07EEF03A"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4829C69"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1B762F4"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35BF965"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A7B477E"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6672A8A1"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7BC0C11"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6427D160"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6982A9C"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76A7A199"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17EF5F40"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5525C6AE"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7DA5C610" w14:textId="77777777" w:rsidTr="00CE1815">
        <w:trPr>
          <w:trHeight w:val="344"/>
        </w:trPr>
        <w:tc>
          <w:tcPr>
            <w:tcW w:w="710" w:type="dxa"/>
            <w:vMerge/>
            <w:shd w:val="clear" w:color="auto" w:fill="FFFFFF"/>
          </w:tcPr>
          <w:p w14:paraId="3B508431"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1AEC1D2D"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F2804DC"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D4F70FE"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1BAEB0E5"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134968,75</w:t>
            </w:r>
          </w:p>
        </w:tc>
        <w:tc>
          <w:tcPr>
            <w:tcW w:w="964" w:type="dxa"/>
            <w:gridSpan w:val="2"/>
            <w:tcBorders>
              <w:top w:val="nil"/>
              <w:left w:val="nil"/>
              <w:bottom w:val="single" w:sz="4" w:space="0" w:color="auto"/>
              <w:right w:val="single" w:sz="4" w:space="0" w:color="auto"/>
            </w:tcBorders>
            <w:shd w:val="clear" w:color="auto" w:fill="auto"/>
            <w:vAlign w:val="center"/>
          </w:tcPr>
          <w:p w14:paraId="17C4F4F8"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462140,70</w:t>
            </w:r>
          </w:p>
        </w:tc>
        <w:tc>
          <w:tcPr>
            <w:tcW w:w="950" w:type="dxa"/>
            <w:gridSpan w:val="2"/>
            <w:tcBorders>
              <w:top w:val="nil"/>
              <w:left w:val="nil"/>
              <w:bottom w:val="single" w:sz="4" w:space="0" w:color="auto"/>
              <w:right w:val="single" w:sz="4" w:space="0" w:color="auto"/>
            </w:tcBorders>
            <w:shd w:val="clear" w:color="auto" w:fill="auto"/>
            <w:vAlign w:val="center"/>
          </w:tcPr>
          <w:p w14:paraId="79F6954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94666,50</w:t>
            </w:r>
          </w:p>
        </w:tc>
        <w:tc>
          <w:tcPr>
            <w:tcW w:w="1318" w:type="dxa"/>
            <w:tcBorders>
              <w:top w:val="nil"/>
              <w:left w:val="nil"/>
              <w:bottom w:val="single" w:sz="4" w:space="0" w:color="auto"/>
              <w:right w:val="single" w:sz="4" w:space="0" w:color="auto"/>
            </w:tcBorders>
            <w:shd w:val="clear" w:color="auto" w:fill="auto"/>
            <w:vAlign w:val="center"/>
          </w:tcPr>
          <w:p w14:paraId="03C98DB4"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67474,20</w:t>
            </w:r>
          </w:p>
        </w:tc>
        <w:tc>
          <w:tcPr>
            <w:tcW w:w="1134" w:type="dxa"/>
            <w:gridSpan w:val="2"/>
            <w:tcBorders>
              <w:top w:val="nil"/>
              <w:left w:val="nil"/>
              <w:bottom w:val="single" w:sz="4" w:space="0" w:color="auto"/>
              <w:right w:val="single" w:sz="4" w:space="0" w:color="auto"/>
            </w:tcBorders>
            <w:shd w:val="clear" w:color="auto" w:fill="auto"/>
            <w:vAlign w:val="center"/>
          </w:tcPr>
          <w:p w14:paraId="664DDBD3"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53F718A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150000,00</w:t>
            </w:r>
          </w:p>
        </w:tc>
        <w:tc>
          <w:tcPr>
            <w:tcW w:w="845" w:type="dxa"/>
            <w:gridSpan w:val="2"/>
            <w:tcBorders>
              <w:top w:val="nil"/>
              <w:left w:val="nil"/>
              <w:bottom w:val="single" w:sz="4" w:space="0" w:color="auto"/>
              <w:right w:val="single" w:sz="4" w:space="0" w:color="auto"/>
            </w:tcBorders>
            <w:shd w:val="clear" w:color="auto" w:fill="auto"/>
            <w:vAlign w:val="center"/>
          </w:tcPr>
          <w:p w14:paraId="497980D4"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150000,00</w:t>
            </w:r>
          </w:p>
        </w:tc>
        <w:tc>
          <w:tcPr>
            <w:tcW w:w="1125" w:type="dxa"/>
            <w:gridSpan w:val="3"/>
            <w:vMerge/>
            <w:shd w:val="clear" w:color="auto" w:fill="auto"/>
            <w:vAlign w:val="center"/>
          </w:tcPr>
          <w:p w14:paraId="55502DC4"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FF88F7E"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5ECE8CDA" w14:textId="77777777" w:rsidTr="00CE1815">
        <w:trPr>
          <w:trHeight w:val="344"/>
        </w:trPr>
        <w:tc>
          <w:tcPr>
            <w:tcW w:w="710" w:type="dxa"/>
            <w:vMerge/>
            <w:shd w:val="clear" w:color="auto" w:fill="FFFFFF"/>
          </w:tcPr>
          <w:p w14:paraId="5BAC463A"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7B0F06FE"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A8C3C02"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0E6C469"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009C602"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41FE4113"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5213439A"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81552A5"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75106CC3"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12297977"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5C259130"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83FB8CE"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2FA16C90"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022A6B75" w14:textId="77777777" w:rsidTr="00CE1815">
        <w:trPr>
          <w:trHeight w:val="344"/>
        </w:trPr>
        <w:tc>
          <w:tcPr>
            <w:tcW w:w="710" w:type="dxa"/>
            <w:vMerge/>
            <w:shd w:val="clear" w:color="auto" w:fill="FFFFFF"/>
          </w:tcPr>
          <w:p w14:paraId="34FE7E68"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2244353F"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DBB8715"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tcBorders>
              <w:right w:val="single" w:sz="4" w:space="0" w:color="auto"/>
            </w:tcBorders>
            <w:shd w:val="clear" w:color="auto" w:fill="FFFFFF"/>
          </w:tcPr>
          <w:p w14:paraId="0E39F844"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F5EEB1"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D2D9A9"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F50EA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1840B401"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4643D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A5286E"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CECF0"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64EA7918"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234799E"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386A94B8" w14:textId="77777777" w:rsidTr="00CE1815">
        <w:trPr>
          <w:trHeight w:val="85"/>
        </w:trPr>
        <w:tc>
          <w:tcPr>
            <w:tcW w:w="710" w:type="dxa"/>
            <w:vMerge w:val="restart"/>
            <w:shd w:val="clear" w:color="auto" w:fill="FFFFFF"/>
          </w:tcPr>
          <w:p w14:paraId="30691ECD"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1.5</w:t>
            </w:r>
          </w:p>
        </w:tc>
        <w:tc>
          <w:tcPr>
            <w:tcW w:w="1035" w:type="dxa"/>
            <w:vMerge w:val="restart"/>
            <w:shd w:val="clear" w:color="auto" w:fill="FFFFFF"/>
          </w:tcPr>
          <w:p w14:paraId="4BCF7A43"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Профессиональная физическая охрана муниципальных учреждений в сфере общеобразовательных организаций</w:t>
            </w:r>
          </w:p>
        </w:tc>
        <w:tc>
          <w:tcPr>
            <w:tcW w:w="992" w:type="dxa"/>
            <w:gridSpan w:val="2"/>
            <w:vMerge w:val="restart"/>
            <w:shd w:val="clear" w:color="auto" w:fill="FFFFFF"/>
            <w:vAlign w:val="center"/>
          </w:tcPr>
          <w:p w14:paraId="71923A5F"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1D64D25"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tcBorders>
            <w:shd w:val="clear" w:color="auto" w:fill="FFFFFF"/>
          </w:tcPr>
          <w:p w14:paraId="655A3704" w14:textId="6FA2E807"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50FD8598" w14:textId="57AC5498"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28FAFCB3" w14:textId="09363565"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3FBD28C2" w14:textId="7FAB25ED"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56D16A20" w14:textId="63DAE4D0"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3AE12AB0" w14:textId="5F88F92B"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6B2F6C57" w14:textId="24CBDF42"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val="restart"/>
            <w:shd w:val="clear" w:color="auto" w:fill="FFFFFF"/>
            <w:vAlign w:val="center"/>
          </w:tcPr>
          <w:p w14:paraId="155C2D9C"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val="restart"/>
            <w:shd w:val="clear" w:color="auto" w:fill="FFFFFF"/>
            <w:vAlign w:val="center"/>
          </w:tcPr>
          <w:p w14:paraId="0C4E71A6"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69414B6A" w14:textId="77777777" w:rsidTr="00CE1815">
        <w:trPr>
          <w:trHeight w:val="344"/>
        </w:trPr>
        <w:tc>
          <w:tcPr>
            <w:tcW w:w="710" w:type="dxa"/>
            <w:vMerge/>
            <w:shd w:val="clear" w:color="auto" w:fill="FFFFFF"/>
          </w:tcPr>
          <w:p w14:paraId="6BD81F2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5D2FD982"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FB82EDD"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7EA9793"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single" w:sz="4" w:space="0" w:color="auto"/>
            </w:tcBorders>
            <w:shd w:val="clear" w:color="auto" w:fill="FFFFFF"/>
          </w:tcPr>
          <w:p w14:paraId="6DC59A39" w14:textId="17411055"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50BA62E9" w14:textId="361C5051"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19715532" w14:textId="7741F92E"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2BDE1CC2" w14:textId="39015E09"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0301FDCC" w14:textId="048150B8"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7E721AE0" w14:textId="70026753"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7A7E042D" w14:textId="2742DC1B"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4F732C68"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107B6794"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4FE4BD87" w14:textId="77777777" w:rsidTr="00CE1815">
        <w:trPr>
          <w:trHeight w:val="344"/>
        </w:trPr>
        <w:tc>
          <w:tcPr>
            <w:tcW w:w="710" w:type="dxa"/>
            <w:vMerge/>
            <w:shd w:val="clear" w:color="auto" w:fill="FFFFFF"/>
          </w:tcPr>
          <w:p w14:paraId="08F7199F"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0A9EA2C3"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2D6B696"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2273E43"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single" w:sz="4" w:space="0" w:color="auto"/>
            </w:tcBorders>
            <w:shd w:val="clear" w:color="auto" w:fill="FFFFFF"/>
          </w:tcPr>
          <w:p w14:paraId="368C326F" w14:textId="4B02C283"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3B77AF9A" w14:textId="43ECF91A"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79986CA0" w14:textId="751D284B"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678C337A" w14:textId="7A9FBAE1"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089FCB2E" w14:textId="5CD150D5"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754260D9" w14:textId="6516E866"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0E8A6D6E" w14:textId="3ADE75E9"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6F94CD87"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3A9DB991"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6C87621A" w14:textId="77777777" w:rsidTr="00CE1815">
        <w:trPr>
          <w:trHeight w:val="344"/>
        </w:trPr>
        <w:tc>
          <w:tcPr>
            <w:tcW w:w="710" w:type="dxa"/>
            <w:vMerge/>
            <w:shd w:val="clear" w:color="auto" w:fill="FFFFFF"/>
          </w:tcPr>
          <w:p w14:paraId="1547B352"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7AB70B01"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B2E2ABC"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52A546D"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single" w:sz="4" w:space="0" w:color="auto"/>
            </w:tcBorders>
            <w:shd w:val="clear" w:color="auto" w:fill="FFFFFF"/>
          </w:tcPr>
          <w:p w14:paraId="13F5A32E" w14:textId="035E31DB"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5181DD6C" w14:textId="4FAB599A"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7E185D89" w14:textId="7B9947E0"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07C940CB" w14:textId="426761E6"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4EC74E23" w14:textId="13238269"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4F0D7CDD" w14:textId="544E9F0E"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537C168E" w14:textId="6738BCAB"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5A7A317B"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1CC92B1B"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076B78C6" w14:textId="77777777" w:rsidTr="00CE1815">
        <w:trPr>
          <w:trHeight w:val="344"/>
        </w:trPr>
        <w:tc>
          <w:tcPr>
            <w:tcW w:w="710" w:type="dxa"/>
            <w:vMerge/>
            <w:shd w:val="clear" w:color="auto" w:fill="FFFFFF"/>
          </w:tcPr>
          <w:p w14:paraId="20CB8199"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3A3791B1"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0DCF53E"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7B8F901"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single" w:sz="4" w:space="0" w:color="auto"/>
            </w:tcBorders>
            <w:shd w:val="clear" w:color="auto" w:fill="FFFFFF"/>
          </w:tcPr>
          <w:p w14:paraId="4E357F05" w14:textId="06AACB22"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7556B815" w14:textId="613F971D"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1AE0F298" w14:textId="5F95237A"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42C77986" w14:textId="777EE765"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798DEE61" w14:textId="5A7FF2FE"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54FF043C" w14:textId="7999EA4A"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56525B85" w14:textId="20BE07EE"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308DE279"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4E35F7AD"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0AC34950" w14:textId="77777777" w:rsidTr="00CE1815">
        <w:trPr>
          <w:trHeight w:val="238"/>
        </w:trPr>
        <w:tc>
          <w:tcPr>
            <w:tcW w:w="710" w:type="dxa"/>
            <w:vMerge w:val="restart"/>
            <w:shd w:val="clear" w:color="auto" w:fill="FFFFFF"/>
          </w:tcPr>
          <w:p w14:paraId="4104FE00"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1.6</w:t>
            </w:r>
          </w:p>
        </w:tc>
        <w:tc>
          <w:tcPr>
            <w:tcW w:w="1035" w:type="dxa"/>
            <w:vMerge w:val="restart"/>
            <w:shd w:val="clear" w:color="auto" w:fill="FFFFFF"/>
          </w:tcPr>
          <w:p w14:paraId="77911712"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Организация питания обучающихся и воспитанников общеобразовательных организаций</w:t>
            </w:r>
          </w:p>
        </w:tc>
        <w:tc>
          <w:tcPr>
            <w:tcW w:w="992" w:type="dxa"/>
            <w:gridSpan w:val="2"/>
            <w:vMerge w:val="restart"/>
            <w:shd w:val="clear" w:color="auto" w:fill="FFFFFF"/>
            <w:vAlign w:val="center"/>
          </w:tcPr>
          <w:p w14:paraId="142EFBE9"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982E28C"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tcBorders>
            <w:shd w:val="clear" w:color="auto" w:fill="FFFFFF"/>
          </w:tcPr>
          <w:p w14:paraId="5D3A0AF2" w14:textId="3542F06E"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16C2C9F2" w14:textId="640E83ED"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49CA0F32" w14:textId="1BE7FE61"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67B5D989" w14:textId="2E169C91"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46675DF2" w14:textId="34812B89"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068BEC74" w14:textId="5A6FFDD6"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40FAC1F5" w14:textId="1569D722"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val="restart"/>
            <w:shd w:val="clear" w:color="auto" w:fill="FFFFFF"/>
            <w:vAlign w:val="center"/>
          </w:tcPr>
          <w:p w14:paraId="6EEFA719" w14:textId="15D6565D" w:rsidR="00C85CD9" w:rsidRPr="00CE0A9E" w:rsidRDefault="007727E4" w:rsidP="00C85CD9">
            <w:pPr>
              <w:spacing w:after="0" w:line="240" w:lineRule="auto"/>
              <w:rPr>
                <w:rFonts w:ascii="Times New Roman" w:eastAsia="Times New Roman" w:hAnsi="Times New Roman"/>
                <w:sz w:val="16"/>
                <w:szCs w:val="16"/>
                <w:lang w:eastAsia="ru-RU"/>
              </w:rPr>
            </w:pPr>
            <w:r w:rsidRPr="007727E4">
              <w:rPr>
                <w:rFonts w:ascii="Times New Roman" w:eastAsia="Times New Roman" w:hAnsi="Times New Roman"/>
                <w:b/>
                <w:bCs/>
                <w:sz w:val="16"/>
                <w:szCs w:val="16"/>
                <w:lang w:eastAsia="ru-RU"/>
              </w:rPr>
              <w:t xml:space="preserve">Управление образованием, </w:t>
            </w:r>
            <w:r w:rsidRPr="007727E4">
              <w:rPr>
                <w:rFonts w:ascii="Times New Roman" w:eastAsia="Times New Roman" w:hAnsi="Times New Roman"/>
                <w:b/>
                <w:bCs/>
                <w:sz w:val="16"/>
                <w:szCs w:val="16"/>
                <w:lang w:eastAsia="ru-RU"/>
              </w:rPr>
              <w:br/>
              <w:t>МКУ "Централизованная бухгалтерия</w:t>
            </w:r>
          </w:p>
        </w:tc>
        <w:tc>
          <w:tcPr>
            <w:tcW w:w="993" w:type="dxa"/>
            <w:vMerge w:val="restart"/>
            <w:shd w:val="clear" w:color="auto" w:fill="FFFFFF"/>
            <w:vAlign w:val="center"/>
          </w:tcPr>
          <w:p w14:paraId="7AEA54C7" w14:textId="7A856F9C" w:rsidR="00C85CD9" w:rsidRPr="00CE0A9E" w:rsidRDefault="007727E4"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Организация питания обучающихся</w:t>
            </w:r>
          </w:p>
        </w:tc>
      </w:tr>
      <w:tr w:rsidR="00C85CD9" w:rsidRPr="00CE0A9E" w14:paraId="0775583B" w14:textId="77777777" w:rsidTr="00CE1815">
        <w:trPr>
          <w:trHeight w:val="344"/>
        </w:trPr>
        <w:tc>
          <w:tcPr>
            <w:tcW w:w="710" w:type="dxa"/>
            <w:vMerge/>
            <w:shd w:val="clear" w:color="auto" w:fill="FFFFFF"/>
          </w:tcPr>
          <w:p w14:paraId="00E02EA6"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336A4CB4"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00D6A4A"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DB35024"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single" w:sz="4" w:space="0" w:color="auto"/>
            </w:tcBorders>
            <w:shd w:val="clear" w:color="auto" w:fill="FFFFFF"/>
          </w:tcPr>
          <w:p w14:paraId="13166091" w14:textId="186EE568"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5C8350B3" w14:textId="71638724"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34BBBB72" w14:textId="12447168"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2112C4C8" w14:textId="66BF6A09"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6813E141" w14:textId="5853D181"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5DB56815" w14:textId="229933D5"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1366D5EF" w14:textId="6A66306B"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6B29DF4E"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406896FE"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267C7ED6" w14:textId="77777777" w:rsidTr="00CE1815">
        <w:trPr>
          <w:trHeight w:val="344"/>
        </w:trPr>
        <w:tc>
          <w:tcPr>
            <w:tcW w:w="710" w:type="dxa"/>
            <w:vMerge/>
            <w:shd w:val="clear" w:color="auto" w:fill="FFFFFF"/>
          </w:tcPr>
          <w:p w14:paraId="3BC68DA0"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4B3403D3"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583812F"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0FF9F26"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single" w:sz="4" w:space="0" w:color="auto"/>
            </w:tcBorders>
            <w:shd w:val="clear" w:color="auto" w:fill="FFFFFF"/>
          </w:tcPr>
          <w:p w14:paraId="29893BB0" w14:textId="6D5C61FE"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10C3A256" w14:textId="0C284769"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3C377716" w14:textId="00483D9F"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36E06986" w14:textId="6E70B242"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5A3D0E0C" w14:textId="74738257"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7350D06D" w14:textId="0E5C2F48"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7E58DF47" w14:textId="018E9163"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327AA666"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264E576C"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402D2120" w14:textId="77777777" w:rsidTr="00CE1815">
        <w:trPr>
          <w:trHeight w:val="344"/>
        </w:trPr>
        <w:tc>
          <w:tcPr>
            <w:tcW w:w="710" w:type="dxa"/>
            <w:vMerge/>
            <w:shd w:val="clear" w:color="auto" w:fill="FFFFFF"/>
          </w:tcPr>
          <w:p w14:paraId="111A9EDA"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454CD322"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F4C9333"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7B7C8D2"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single" w:sz="4" w:space="0" w:color="auto"/>
            </w:tcBorders>
            <w:shd w:val="clear" w:color="auto" w:fill="FFFFFF"/>
          </w:tcPr>
          <w:p w14:paraId="509FEA18" w14:textId="556C273B"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21E47157" w14:textId="3129D8FA"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53DCC92E" w14:textId="2D75CC42"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581EDADA" w14:textId="1B29C6DC"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32BEC1AD" w14:textId="2CBEB952"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5B18D393" w14:textId="2BD838A3"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6279A46A" w14:textId="21018162"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6FA55391"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3483D272"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C85CD9" w:rsidRPr="00CE0A9E" w14:paraId="40FA7105" w14:textId="77777777" w:rsidTr="00CE1815">
        <w:trPr>
          <w:trHeight w:val="344"/>
        </w:trPr>
        <w:tc>
          <w:tcPr>
            <w:tcW w:w="710" w:type="dxa"/>
            <w:vMerge/>
            <w:shd w:val="clear" w:color="auto" w:fill="FFFFFF"/>
          </w:tcPr>
          <w:p w14:paraId="1E5CADEE" w14:textId="77777777" w:rsidR="00C85CD9" w:rsidRPr="00CE0A9E" w:rsidRDefault="00C85CD9" w:rsidP="00C85CD9">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64894D1D"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2604095"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19A4EF3" w14:textId="77777777" w:rsidR="00C85CD9" w:rsidRPr="00CE0A9E" w:rsidRDefault="00C85CD9" w:rsidP="00C85CD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single" w:sz="4" w:space="0" w:color="auto"/>
            </w:tcBorders>
            <w:shd w:val="clear" w:color="auto" w:fill="FFFFFF"/>
          </w:tcPr>
          <w:p w14:paraId="57D38A4F" w14:textId="51CD60F8"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tcBorders>
              <w:top w:val="single" w:sz="4" w:space="0" w:color="auto"/>
            </w:tcBorders>
            <w:shd w:val="clear" w:color="auto" w:fill="FFFFFF"/>
          </w:tcPr>
          <w:p w14:paraId="696DD4DC" w14:textId="4F0DF82A"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tcBorders>
              <w:top w:val="single" w:sz="4" w:space="0" w:color="auto"/>
            </w:tcBorders>
            <w:shd w:val="clear" w:color="auto" w:fill="FFFFFF"/>
          </w:tcPr>
          <w:p w14:paraId="358BE5CC" w14:textId="65F63693"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tcBorders>
              <w:top w:val="single" w:sz="4" w:space="0" w:color="auto"/>
            </w:tcBorders>
            <w:shd w:val="clear" w:color="auto" w:fill="FFFFFF"/>
          </w:tcPr>
          <w:p w14:paraId="52FB8FD6" w14:textId="3198A502"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tcBorders>
              <w:top w:val="single" w:sz="4" w:space="0" w:color="auto"/>
            </w:tcBorders>
            <w:shd w:val="clear" w:color="auto" w:fill="FFFFFF"/>
          </w:tcPr>
          <w:p w14:paraId="17C9DE96" w14:textId="47FEFE04"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tcBorders>
              <w:top w:val="single" w:sz="4" w:space="0" w:color="auto"/>
            </w:tcBorders>
            <w:shd w:val="clear" w:color="auto" w:fill="FFFFFF"/>
          </w:tcPr>
          <w:p w14:paraId="366CCBCD" w14:textId="1C63B373"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tcBorders>
              <w:top w:val="single" w:sz="4" w:space="0" w:color="auto"/>
            </w:tcBorders>
            <w:shd w:val="clear" w:color="auto" w:fill="FFFFFF"/>
          </w:tcPr>
          <w:p w14:paraId="06D350DE" w14:textId="37E80E02" w:rsidR="00C85CD9" w:rsidRPr="00CE0A9E" w:rsidRDefault="00C85CD9" w:rsidP="00C85CD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73D1FC82" w14:textId="77777777" w:rsidR="00C85CD9" w:rsidRPr="00CE0A9E" w:rsidRDefault="00C85CD9" w:rsidP="00C85CD9">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59D0F957" w14:textId="77777777" w:rsidR="00C85CD9" w:rsidRPr="00CE0A9E" w:rsidRDefault="00C85CD9" w:rsidP="00C85CD9">
            <w:pPr>
              <w:spacing w:after="0" w:line="240" w:lineRule="auto"/>
              <w:rPr>
                <w:rFonts w:ascii="Times New Roman" w:eastAsia="Times New Roman" w:hAnsi="Times New Roman"/>
                <w:sz w:val="16"/>
                <w:szCs w:val="16"/>
                <w:lang w:eastAsia="ru-RU"/>
              </w:rPr>
            </w:pPr>
          </w:p>
        </w:tc>
      </w:tr>
      <w:tr w:rsidR="007727E4" w:rsidRPr="00CE0A9E" w14:paraId="1A57D663" w14:textId="77777777" w:rsidTr="00CE1815">
        <w:trPr>
          <w:trHeight w:val="85"/>
        </w:trPr>
        <w:tc>
          <w:tcPr>
            <w:tcW w:w="710" w:type="dxa"/>
            <w:vMerge w:val="restart"/>
            <w:shd w:val="clear" w:color="auto" w:fill="FFFFFF"/>
          </w:tcPr>
          <w:p w14:paraId="62CEB4AA"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1.7</w:t>
            </w:r>
          </w:p>
        </w:tc>
        <w:tc>
          <w:tcPr>
            <w:tcW w:w="1035" w:type="dxa"/>
            <w:vMerge w:val="restart"/>
            <w:shd w:val="clear" w:color="auto" w:fill="FFFFFF"/>
          </w:tcPr>
          <w:p w14:paraId="2EF5D485"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Мероприятия в сфере образования</w:t>
            </w:r>
          </w:p>
        </w:tc>
        <w:tc>
          <w:tcPr>
            <w:tcW w:w="992" w:type="dxa"/>
            <w:gridSpan w:val="2"/>
            <w:vMerge w:val="restart"/>
            <w:shd w:val="clear" w:color="auto" w:fill="FFFFFF"/>
            <w:vAlign w:val="center"/>
          </w:tcPr>
          <w:p w14:paraId="27E6C856"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BA052CC"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9547DC"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69F27E0A"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250,00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16DA2B8A"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4AC501CF"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2E33047"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60BFD19B"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39D921E5"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250,00</w:t>
            </w:r>
          </w:p>
        </w:tc>
        <w:tc>
          <w:tcPr>
            <w:tcW w:w="1125" w:type="dxa"/>
            <w:gridSpan w:val="3"/>
            <w:vMerge w:val="restart"/>
            <w:shd w:val="clear" w:color="auto" w:fill="auto"/>
          </w:tcPr>
          <w:p w14:paraId="59F61EF6" w14:textId="48C9B7C5" w:rsidR="007727E4" w:rsidRPr="00CE0A9E" w:rsidRDefault="007727E4" w:rsidP="007727E4">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520EBC3A" w14:textId="5CB3FEEC" w:rsidR="007727E4" w:rsidRPr="00CE0A9E" w:rsidRDefault="007727E4" w:rsidP="007727E4">
            <w:pPr>
              <w:spacing w:after="0" w:line="240" w:lineRule="auto"/>
              <w:rPr>
                <w:rFonts w:ascii="Times New Roman" w:eastAsia="Times New Roman" w:hAnsi="Times New Roman"/>
                <w:sz w:val="16"/>
                <w:szCs w:val="16"/>
                <w:lang w:eastAsia="ru-RU"/>
              </w:rPr>
            </w:pPr>
            <w:r w:rsidRPr="00D46E74">
              <w:rPr>
                <w:rFonts w:cs="Calibri"/>
                <w:sz w:val="20"/>
                <w:szCs w:val="20"/>
              </w:rPr>
              <w:t xml:space="preserve">Организация питания </w:t>
            </w:r>
            <w:proofErr w:type="gramStart"/>
            <w:r w:rsidRPr="00D46E74">
              <w:rPr>
                <w:rFonts w:cs="Calibri"/>
                <w:sz w:val="20"/>
                <w:szCs w:val="20"/>
              </w:rPr>
              <w:t xml:space="preserve">обучающихся  </w:t>
            </w:r>
            <w:r w:rsidR="00315E82">
              <w:rPr>
                <w:rFonts w:cs="Calibri"/>
                <w:sz w:val="20"/>
                <w:szCs w:val="20"/>
              </w:rPr>
              <w:t>в</w:t>
            </w:r>
            <w:proofErr w:type="gramEnd"/>
            <w:r w:rsidR="00315E82">
              <w:rPr>
                <w:rFonts w:cs="Calibri"/>
                <w:sz w:val="20"/>
                <w:szCs w:val="20"/>
              </w:rPr>
              <w:t xml:space="preserve"> </w:t>
            </w:r>
            <w:r w:rsidRPr="00D46E74">
              <w:rPr>
                <w:rFonts w:cs="Calibri"/>
                <w:sz w:val="20"/>
                <w:szCs w:val="20"/>
              </w:rPr>
              <w:t>общеобразовательных организаций</w:t>
            </w:r>
          </w:p>
        </w:tc>
      </w:tr>
      <w:tr w:rsidR="007727E4" w:rsidRPr="00CE0A9E" w14:paraId="4F583421" w14:textId="77777777" w:rsidTr="00CE1815">
        <w:trPr>
          <w:trHeight w:val="344"/>
        </w:trPr>
        <w:tc>
          <w:tcPr>
            <w:tcW w:w="710" w:type="dxa"/>
            <w:vMerge/>
            <w:shd w:val="clear" w:color="auto" w:fill="FFFFFF"/>
          </w:tcPr>
          <w:p w14:paraId="36C85B39"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3F606995"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0BF44BB"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4BC9E56"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313325F"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28013FF"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568BDAEE"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E5ABD45"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A1BCD9F"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7AC0029"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C8F15F6"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84A5BE1"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47B39497"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107C87C2" w14:textId="77777777" w:rsidTr="00CE1815">
        <w:trPr>
          <w:trHeight w:val="344"/>
        </w:trPr>
        <w:tc>
          <w:tcPr>
            <w:tcW w:w="710" w:type="dxa"/>
            <w:vMerge/>
            <w:shd w:val="clear" w:color="auto" w:fill="FFFFFF"/>
          </w:tcPr>
          <w:p w14:paraId="05D4B693"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4C6CDE0C"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78F587E"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1427CFE"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EC1DDFD"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3E6DF1DA"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250,00</w:t>
            </w:r>
          </w:p>
        </w:tc>
        <w:tc>
          <w:tcPr>
            <w:tcW w:w="950" w:type="dxa"/>
            <w:gridSpan w:val="2"/>
            <w:tcBorders>
              <w:top w:val="nil"/>
              <w:left w:val="nil"/>
              <w:bottom w:val="single" w:sz="4" w:space="0" w:color="auto"/>
              <w:right w:val="single" w:sz="4" w:space="0" w:color="auto"/>
            </w:tcBorders>
            <w:shd w:val="clear" w:color="auto" w:fill="auto"/>
            <w:vAlign w:val="center"/>
          </w:tcPr>
          <w:p w14:paraId="1AE401DA"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3827D0E0"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6A85028E"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0BBFF1FB"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5DB2EF57"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250,00</w:t>
            </w:r>
          </w:p>
        </w:tc>
        <w:tc>
          <w:tcPr>
            <w:tcW w:w="1125" w:type="dxa"/>
            <w:gridSpan w:val="3"/>
            <w:vMerge/>
            <w:shd w:val="clear" w:color="auto" w:fill="auto"/>
            <w:vAlign w:val="center"/>
          </w:tcPr>
          <w:p w14:paraId="3494CF8C"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4BEAF9C3"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1EE8FBFC" w14:textId="77777777" w:rsidTr="00CE1815">
        <w:trPr>
          <w:trHeight w:val="344"/>
        </w:trPr>
        <w:tc>
          <w:tcPr>
            <w:tcW w:w="710" w:type="dxa"/>
            <w:vMerge/>
            <w:shd w:val="clear" w:color="auto" w:fill="FFFFFF"/>
          </w:tcPr>
          <w:p w14:paraId="1470CFC2"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46DEF462"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2522233"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3F6ED1F"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2F39BFF"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6B46865"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2215AD9B"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34B1CEA7"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2451B11D"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D047435"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5EEB0AD1"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7A0ACD9D"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B7EEA23"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54344809" w14:textId="77777777" w:rsidTr="00CE1815">
        <w:trPr>
          <w:trHeight w:val="344"/>
        </w:trPr>
        <w:tc>
          <w:tcPr>
            <w:tcW w:w="710" w:type="dxa"/>
            <w:vMerge/>
            <w:shd w:val="clear" w:color="auto" w:fill="FFFFFF"/>
          </w:tcPr>
          <w:p w14:paraId="6B17C005"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092E78FB"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6E3DDB8"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EBDBFF2"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0799A87"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642A115F"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3CE94BAB"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D08B703"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3261CA67"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C9EA2DD"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CDAE323"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14486A18"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391ACCEC"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7A2F3C51" w14:textId="77777777" w:rsidTr="00CE1815">
        <w:trPr>
          <w:trHeight w:val="163"/>
        </w:trPr>
        <w:tc>
          <w:tcPr>
            <w:tcW w:w="710" w:type="dxa"/>
            <w:vMerge w:val="restart"/>
            <w:shd w:val="clear" w:color="auto" w:fill="FFFFFF"/>
          </w:tcPr>
          <w:p w14:paraId="74BC53FD"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1.8</w:t>
            </w:r>
          </w:p>
        </w:tc>
        <w:tc>
          <w:tcPr>
            <w:tcW w:w="1035" w:type="dxa"/>
            <w:vMerge w:val="restart"/>
            <w:shd w:val="clear" w:color="auto" w:fill="FFFFFF"/>
          </w:tcPr>
          <w:p w14:paraId="77EEFF20"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Оснащение и лицензирование медицинских кабинетов образовательных организаций</w:t>
            </w:r>
          </w:p>
        </w:tc>
        <w:tc>
          <w:tcPr>
            <w:tcW w:w="992" w:type="dxa"/>
            <w:gridSpan w:val="2"/>
            <w:vMerge w:val="restart"/>
            <w:shd w:val="clear" w:color="auto" w:fill="FFFFFF"/>
            <w:vAlign w:val="center"/>
          </w:tcPr>
          <w:p w14:paraId="26BE7652"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3CDFFD4"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0DC5244" w14:textId="7581E6E9"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5F4CC40E" w14:textId="13846A1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1F0A469F" w14:textId="59E6A821"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68440D10" w14:textId="00CCE78A"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15B60DB6" w14:textId="4FDB3BAD"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0438AC01" w14:textId="288D2B93"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0D2B4E46" w14:textId="4ACD6F88"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516697D7" w14:textId="50EA5418" w:rsidR="007727E4" w:rsidRPr="00CE0A9E" w:rsidRDefault="007727E4" w:rsidP="007727E4">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FFFFFF"/>
            <w:vAlign w:val="center"/>
          </w:tcPr>
          <w:p w14:paraId="67DBE6B9" w14:textId="1D057E12" w:rsidR="007727E4" w:rsidRPr="00CE0A9E" w:rsidRDefault="007727E4" w:rsidP="007727E4">
            <w:pPr>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Оснащение </w:t>
            </w:r>
            <w:r w:rsidRPr="00CE0A9E">
              <w:rPr>
                <w:rFonts w:ascii="Times New Roman" w:eastAsia="Times New Roman" w:hAnsi="Times New Roman"/>
                <w:sz w:val="16"/>
                <w:szCs w:val="16"/>
                <w:lang w:eastAsia="ru-RU"/>
              </w:rPr>
              <w:t>лицензирование медицинских кабинетов</w:t>
            </w:r>
          </w:p>
        </w:tc>
      </w:tr>
      <w:tr w:rsidR="007727E4" w:rsidRPr="00CE0A9E" w14:paraId="67214322" w14:textId="77777777" w:rsidTr="00CE1815">
        <w:trPr>
          <w:trHeight w:val="344"/>
        </w:trPr>
        <w:tc>
          <w:tcPr>
            <w:tcW w:w="710" w:type="dxa"/>
            <w:vMerge/>
            <w:shd w:val="clear" w:color="auto" w:fill="FFFFFF"/>
          </w:tcPr>
          <w:p w14:paraId="0129EBF6"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404DEBA6"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8560A63"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7D9370D"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1321EBAE" w14:textId="463C9909"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75B32A7" w14:textId="1DC7C5F0"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20B2EC3D" w14:textId="14014F99"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0B1DA326" w14:textId="11575808"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B08AB1F" w14:textId="5ED8EE44"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6996E38" w14:textId="43398BDB"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27264FC2" w14:textId="11B732A5"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03CE9128"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26A3708B"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7AAB43A3" w14:textId="77777777" w:rsidTr="00CE1815">
        <w:trPr>
          <w:trHeight w:val="344"/>
        </w:trPr>
        <w:tc>
          <w:tcPr>
            <w:tcW w:w="710" w:type="dxa"/>
            <w:vMerge/>
            <w:shd w:val="clear" w:color="auto" w:fill="FFFFFF"/>
          </w:tcPr>
          <w:p w14:paraId="021969DD"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23FEF617"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73389AF"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F35A0F7"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76D0BE2" w14:textId="3C1E8E80"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D6DA303" w14:textId="7B4DA4EE"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12136FA0" w14:textId="6CBD35E5"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0EAE162F" w14:textId="31C980B6"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795C05F" w14:textId="1A5B9CF6"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5701D84C" w14:textId="47A150D9"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7CD3C900" w14:textId="12A7799D"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63D30CB1"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329AE0B5"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05964891" w14:textId="77777777" w:rsidTr="00CE1815">
        <w:trPr>
          <w:trHeight w:val="344"/>
        </w:trPr>
        <w:tc>
          <w:tcPr>
            <w:tcW w:w="710" w:type="dxa"/>
            <w:vMerge/>
            <w:shd w:val="clear" w:color="auto" w:fill="FFFFFF"/>
          </w:tcPr>
          <w:p w14:paraId="174EB3C9"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4153EB54"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4B77D007"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E748691"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75B4356" w14:textId="3DF13B46"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33333234" w14:textId="6A7BD1F5"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4E19C750" w14:textId="2B328291"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E001A68" w14:textId="4BC7B0FE"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7501F985" w14:textId="46DDE294"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7CE592D" w14:textId="494A2D98"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724008E8" w14:textId="3DC3F44A"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1DA2AC43"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04B7431C"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11CD8D2D" w14:textId="77777777" w:rsidTr="00CE1815">
        <w:trPr>
          <w:trHeight w:val="344"/>
        </w:trPr>
        <w:tc>
          <w:tcPr>
            <w:tcW w:w="710" w:type="dxa"/>
            <w:vMerge/>
            <w:shd w:val="clear" w:color="auto" w:fill="FFFFFF"/>
          </w:tcPr>
          <w:p w14:paraId="716A8969"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1F267DD4"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2B5EB16"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8085FE4"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345390CF" w14:textId="217F8D15"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04E72D05" w14:textId="35541C12"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33B6C7CC" w14:textId="76C5B647"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061BB2AE" w14:textId="19EEB689"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6FA28151" w14:textId="75DD593E"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484804E6" w14:textId="47B5978F"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0DF0CACB" w14:textId="1C84227E" w:rsidR="007727E4" w:rsidRPr="00CE0A9E" w:rsidRDefault="007727E4" w:rsidP="007727E4">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69A07C0D"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4CC3E24D"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0DCE681E" w14:textId="77777777" w:rsidTr="00CE1815">
        <w:trPr>
          <w:trHeight w:val="344"/>
        </w:trPr>
        <w:tc>
          <w:tcPr>
            <w:tcW w:w="710" w:type="dxa"/>
            <w:vMerge w:val="restart"/>
            <w:shd w:val="clear" w:color="auto" w:fill="FFFFFF"/>
          </w:tcPr>
          <w:p w14:paraId="15ADABBA"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1.9</w:t>
            </w:r>
          </w:p>
        </w:tc>
        <w:tc>
          <w:tcPr>
            <w:tcW w:w="1035" w:type="dxa"/>
            <w:vMerge w:val="restart"/>
            <w:shd w:val="clear" w:color="auto" w:fill="FFFFFF"/>
          </w:tcPr>
          <w:p w14:paraId="42A1B0C6"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992" w:type="dxa"/>
            <w:gridSpan w:val="2"/>
            <w:vMerge w:val="restart"/>
            <w:shd w:val="clear" w:color="auto" w:fill="FFFFFF"/>
            <w:vAlign w:val="center"/>
          </w:tcPr>
          <w:p w14:paraId="50076A3B"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7832C27"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shd w:val="clear" w:color="auto" w:fill="FFFFFF"/>
          </w:tcPr>
          <w:p w14:paraId="0E41C264"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0BCB313A"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0D2C28B5"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18098,0</w:t>
            </w:r>
          </w:p>
        </w:tc>
        <w:tc>
          <w:tcPr>
            <w:tcW w:w="1318" w:type="dxa"/>
            <w:shd w:val="clear" w:color="auto" w:fill="FFFFFF"/>
          </w:tcPr>
          <w:p w14:paraId="722268CA"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53356,0</w:t>
            </w:r>
          </w:p>
        </w:tc>
        <w:tc>
          <w:tcPr>
            <w:tcW w:w="1134" w:type="dxa"/>
            <w:gridSpan w:val="2"/>
            <w:shd w:val="clear" w:color="auto" w:fill="FFFFFF"/>
          </w:tcPr>
          <w:p w14:paraId="2D1B00B3"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53356,0</w:t>
            </w:r>
          </w:p>
        </w:tc>
        <w:tc>
          <w:tcPr>
            <w:tcW w:w="822" w:type="dxa"/>
            <w:gridSpan w:val="2"/>
            <w:shd w:val="clear" w:color="auto" w:fill="FFFFFF"/>
          </w:tcPr>
          <w:p w14:paraId="7FF69B7B"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32B7B053"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val="restart"/>
            <w:shd w:val="clear" w:color="auto" w:fill="auto"/>
          </w:tcPr>
          <w:p w14:paraId="4BF436B2" w14:textId="1C0C9492" w:rsidR="007727E4" w:rsidRPr="00CE0A9E" w:rsidRDefault="007727E4" w:rsidP="007727E4">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FFFFFF"/>
            <w:vAlign w:val="center"/>
          </w:tcPr>
          <w:p w14:paraId="72E31CA2"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1266FC69" w14:textId="77777777" w:rsidTr="00CE1815">
        <w:trPr>
          <w:trHeight w:val="344"/>
        </w:trPr>
        <w:tc>
          <w:tcPr>
            <w:tcW w:w="710" w:type="dxa"/>
            <w:vMerge/>
            <w:shd w:val="clear" w:color="auto" w:fill="FFFFFF"/>
          </w:tcPr>
          <w:p w14:paraId="427D04B7"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512AB4B3"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E631728"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A7C5B74"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shd w:val="clear" w:color="auto" w:fill="FFFFFF"/>
          </w:tcPr>
          <w:p w14:paraId="3FCD7025" w14:textId="142BF193"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475410B6" w14:textId="74DF57E9"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7F11E4B7" w14:textId="373C78BC"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shd w:val="clear" w:color="auto" w:fill="FFFFFF"/>
          </w:tcPr>
          <w:p w14:paraId="6C802F12" w14:textId="25F09E23"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shd w:val="clear" w:color="auto" w:fill="FFFFFF"/>
          </w:tcPr>
          <w:p w14:paraId="0C9AC9A4" w14:textId="1AEF7664"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2936550C" w14:textId="6F9D8D5A"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2469773E" w14:textId="0A44AA4A"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7D103CBE"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72F74034"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20590DF8" w14:textId="77777777" w:rsidTr="00CE1815">
        <w:trPr>
          <w:trHeight w:val="344"/>
        </w:trPr>
        <w:tc>
          <w:tcPr>
            <w:tcW w:w="710" w:type="dxa"/>
            <w:vMerge/>
            <w:shd w:val="clear" w:color="auto" w:fill="FFFFFF"/>
          </w:tcPr>
          <w:p w14:paraId="13EE02D1"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2CEEC805"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F7C3537"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B12712C"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shd w:val="clear" w:color="auto" w:fill="FFFFFF"/>
          </w:tcPr>
          <w:p w14:paraId="4D8C77EE" w14:textId="2E04370C"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20E1C239" w14:textId="72C08F23"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0FE4D99B" w14:textId="6040325D"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shd w:val="clear" w:color="auto" w:fill="FFFFFF"/>
          </w:tcPr>
          <w:p w14:paraId="597CBB11" w14:textId="19D91558"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shd w:val="clear" w:color="auto" w:fill="FFFFFF"/>
          </w:tcPr>
          <w:p w14:paraId="21215804" w14:textId="3814989A"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173A46F4" w14:textId="092F184D"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31C0CCA4" w14:textId="6EC3F8F8"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4C778CCA"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2160F9BA"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475B21CD" w14:textId="77777777" w:rsidTr="00CE1815">
        <w:trPr>
          <w:trHeight w:val="344"/>
        </w:trPr>
        <w:tc>
          <w:tcPr>
            <w:tcW w:w="710" w:type="dxa"/>
            <w:vMerge/>
            <w:shd w:val="clear" w:color="auto" w:fill="FFFFFF"/>
          </w:tcPr>
          <w:p w14:paraId="13799BD1"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3B5B67A9"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CA483DB"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E632AA6"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shd w:val="clear" w:color="auto" w:fill="FFFFFF"/>
          </w:tcPr>
          <w:p w14:paraId="0D67DDBA" w14:textId="6F33285E"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64B1DD9E" w14:textId="18A09C1B"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168FE751" w14:textId="64917852"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shd w:val="clear" w:color="auto" w:fill="FFFFFF"/>
          </w:tcPr>
          <w:p w14:paraId="29A9DE00" w14:textId="3BC1CAB0"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shd w:val="clear" w:color="auto" w:fill="FFFFFF"/>
          </w:tcPr>
          <w:p w14:paraId="74B67C17" w14:textId="1489A72B"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17C3733F" w14:textId="7FDEDF4E"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4028F926" w14:textId="2429A681"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7EEB08A8"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19B81DC7"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7727E4" w:rsidRPr="00CE0A9E" w14:paraId="0A580824" w14:textId="77777777" w:rsidTr="00CE1815">
        <w:trPr>
          <w:trHeight w:val="6133"/>
        </w:trPr>
        <w:tc>
          <w:tcPr>
            <w:tcW w:w="710" w:type="dxa"/>
            <w:vMerge/>
            <w:shd w:val="clear" w:color="auto" w:fill="FFFFFF"/>
          </w:tcPr>
          <w:p w14:paraId="0E2C8C65"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tcPr>
          <w:p w14:paraId="5E12A6C7"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C9500F4"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B525041" w14:textId="77777777" w:rsidR="007727E4" w:rsidRPr="00CE0A9E" w:rsidRDefault="007727E4" w:rsidP="007727E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shd w:val="clear" w:color="auto" w:fill="FFFFFF"/>
          </w:tcPr>
          <w:p w14:paraId="2FDDAF9F"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66A730B7"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3704C109"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18098,0</w:t>
            </w:r>
          </w:p>
        </w:tc>
        <w:tc>
          <w:tcPr>
            <w:tcW w:w="1318" w:type="dxa"/>
            <w:shd w:val="clear" w:color="auto" w:fill="FFFFFF"/>
          </w:tcPr>
          <w:p w14:paraId="4C6E46F8"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53356,0</w:t>
            </w:r>
          </w:p>
        </w:tc>
        <w:tc>
          <w:tcPr>
            <w:tcW w:w="1134" w:type="dxa"/>
            <w:gridSpan w:val="2"/>
            <w:shd w:val="clear" w:color="auto" w:fill="FFFFFF"/>
          </w:tcPr>
          <w:p w14:paraId="3DA5639F"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53356,0</w:t>
            </w:r>
          </w:p>
        </w:tc>
        <w:tc>
          <w:tcPr>
            <w:tcW w:w="822" w:type="dxa"/>
            <w:gridSpan w:val="2"/>
            <w:shd w:val="clear" w:color="auto" w:fill="FFFFFF"/>
          </w:tcPr>
          <w:p w14:paraId="0CEBA833"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47A07369" w14:textId="77777777" w:rsidR="007727E4" w:rsidRPr="00CE0A9E" w:rsidRDefault="007727E4" w:rsidP="007727E4">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71785689" w14:textId="77777777" w:rsidR="007727E4" w:rsidRPr="00CE0A9E" w:rsidRDefault="007727E4" w:rsidP="007727E4">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309CCC58" w14:textId="77777777" w:rsidR="007727E4" w:rsidRPr="00CE0A9E" w:rsidRDefault="007727E4" w:rsidP="007727E4">
            <w:pPr>
              <w:spacing w:after="0" w:line="240" w:lineRule="auto"/>
              <w:rPr>
                <w:rFonts w:ascii="Times New Roman" w:eastAsia="Times New Roman" w:hAnsi="Times New Roman"/>
                <w:sz w:val="16"/>
                <w:szCs w:val="16"/>
                <w:lang w:eastAsia="ru-RU"/>
              </w:rPr>
            </w:pPr>
          </w:p>
        </w:tc>
      </w:tr>
      <w:tr w:rsidR="00130DEB" w:rsidRPr="00CE0A9E" w14:paraId="0074BA28" w14:textId="77777777" w:rsidTr="00CE1815">
        <w:trPr>
          <w:trHeight w:val="344"/>
        </w:trPr>
        <w:tc>
          <w:tcPr>
            <w:tcW w:w="710" w:type="dxa"/>
            <w:vMerge w:val="restart"/>
            <w:shd w:val="clear" w:color="auto" w:fill="FFFFFF"/>
          </w:tcPr>
          <w:p w14:paraId="6E3CFB15" w14:textId="77777777" w:rsidR="00130DEB" w:rsidRPr="00CE0A9E" w:rsidRDefault="00130DEB" w:rsidP="00130DE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1.10</w:t>
            </w:r>
          </w:p>
        </w:tc>
        <w:tc>
          <w:tcPr>
            <w:tcW w:w="1035" w:type="dxa"/>
            <w:vMerge w:val="restart"/>
            <w:shd w:val="clear" w:color="auto" w:fill="FFFFFF"/>
          </w:tcPr>
          <w:p w14:paraId="347942B3" w14:textId="77777777" w:rsidR="00130DEB" w:rsidRPr="00CE0A9E" w:rsidRDefault="00130DEB" w:rsidP="00130DE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Государственная поддержка частных общеобразовательных организаций в Московской области и индивидуальных предпринимателей, осуществляющих образовательную деятельность по основным общеобразовательным программам дошкольного образования, с целью возмещения расходов на присмотр и уход, содержание имущества и арендную плату за использование помещений</w:t>
            </w:r>
          </w:p>
        </w:tc>
        <w:tc>
          <w:tcPr>
            <w:tcW w:w="992" w:type="dxa"/>
            <w:gridSpan w:val="2"/>
            <w:vMerge w:val="restart"/>
            <w:shd w:val="clear" w:color="auto" w:fill="FFFFFF"/>
            <w:vAlign w:val="center"/>
          </w:tcPr>
          <w:p w14:paraId="2B00A06D" w14:textId="77777777" w:rsidR="00130DEB" w:rsidRPr="00CE0A9E" w:rsidRDefault="00130DEB" w:rsidP="00130DEB">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2172F71" w14:textId="77777777" w:rsidR="00130DEB" w:rsidRPr="00CE0A9E" w:rsidRDefault="00130DEB" w:rsidP="00130DE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shd w:val="clear" w:color="auto" w:fill="FFFFFF"/>
          </w:tcPr>
          <w:p w14:paraId="5E83E494" w14:textId="7A64997B" w:rsidR="00130DEB" w:rsidRPr="00CE0A9E" w:rsidRDefault="00D40A8D" w:rsidP="00130DE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04E4FC81" w14:textId="0060FD26" w:rsidR="00130DEB" w:rsidRPr="00CE0A9E" w:rsidRDefault="00D40A8D" w:rsidP="00130DE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5FB78234" w14:textId="23DC38DA" w:rsidR="00130DEB" w:rsidRPr="00CE0A9E" w:rsidRDefault="00D40A8D" w:rsidP="00130DE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shd w:val="clear" w:color="auto" w:fill="FFFFFF"/>
          </w:tcPr>
          <w:p w14:paraId="1E0AFE94" w14:textId="527DD6D1" w:rsidR="00130DEB" w:rsidRPr="00CE0A9E" w:rsidRDefault="00D40A8D" w:rsidP="00130DE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shd w:val="clear" w:color="auto" w:fill="FFFFFF"/>
          </w:tcPr>
          <w:p w14:paraId="26D526A5" w14:textId="40A6ED10" w:rsidR="00130DEB" w:rsidRPr="00CE0A9E" w:rsidRDefault="00D40A8D" w:rsidP="00130DE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5A38483B" w14:textId="5EE1502F" w:rsidR="00130DEB" w:rsidRPr="00CE0A9E" w:rsidRDefault="00D40A8D" w:rsidP="00130DE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3C37D36E" w14:textId="04CDFEF5" w:rsidR="00130DEB" w:rsidRPr="00CE0A9E" w:rsidRDefault="00D40A8D" w:rsidP="00130DE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val="restart"/>
            <w:shd w:val="clear" w:color="auto" w:fill="auto"/>
          </w:tcPr>
          <w:p w14:paraId="44B6EE30" w14:textId="31009830" w:rsidR="00130DEB" w:rsidRPr="00CE0A9E" w:rsidRDefault="00130DEB" w:rsidP="00130DEB">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38DC8F5D" w14:textId="7EDB3722" w:rsidR="00130DEB" w:rsidRPr="00CE0A9E" w:rsidRDefault="00130DEB" w:rsidP="00130DEB">
            <w:pPr>
              <w:spacing w:after="0" w:line="240" w:lineRule="auto"/>
              <w:rPr>
                <w:rFonts w:ascii="Times New Roman" w:eastAsia="Times New Roman" w:hAnsi="Times New Roman"/>
                <w:sz w:val="16"/>
                <w:szCs w:val="16"/>
                <w:lang w:eastAsia="ru-RU"/>
              </w:rPr>
            </w:pPr>
            <w:r w:rsidRPr="00D46E74">
              <w:rPr>
                <w:rFonts w:cs="Calibri"/>
                <w:sz w:val="20"/>
                <w:szCs w:val="20"/>
              </w:rPr>
              <w:t>Получение общего образования в частных образовательных учреждениях</w:t>
            </w:r>
          </w:p>
        </w:tc>
      </w:tr>
      <w:tr w:rsidR="00D40A8D" w:rsidRPr="00CE0A9E" w14:paraId="479074EE" w14:textId="77777777" w:rsidTr="00CE1815">
        <w:trPr>
          <w:trHeight w:val="344"/>
        </w:trPr>
        <w:tc>
          <w:tcPr>
            <w:tcW w:w="710" w:type="dxa"/>
            <w:vMerge/>
            <w:shd w:val="clear" w:color="auto" w:fill="FFFFFF"/>
            <w:vAlign w:val="center"/>
          </w:tcPr>
          <w:p w14:paraId="19163C11"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50B201D"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6DB9F8A"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284264C" w14:textId="77777777" w:rsidR="00D40A8D" w:rsidRPr="00CE0A9E" w:rsidRDefault="00D40A8D" w:rsidP="00D40A8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shd w:val="clear" w:color="auto" w:fill="FFFFFF"/>
          </w:tcPr>
          <w:p w14:paraId="22BDF370" w14:textId="7DFA9794"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6C30C5E6" w14:textId="119611E3"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2624F637" w14:textId="4538F487"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shd w:val="clear" w:color="auto" w:fill="FFFFFF"/>
          </w:tcPr>
          <w:p w14:paraId="73065C31" w14:textId="3509A853"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shd w:val="clear" w:color="auto" w:fill="FFFFFF"/>
          </w:tcPr>
          <w:p w14:paraId="560BB730" w14:textId="4E8B445B"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1A7FA227" w14:textId="4FCA267B"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2D7C735B" w14:textId="19332B35"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auto"/>
            <w:vAlign w:val="center"/>
          </w:tcPr>
          <w:p w14:paraId="1A6244F3"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46FBDE6A" w14:textId="77777777" w:rsidR="00D40A8D" w:rsidRPr="00CE0A9E" w:rsidRDefault="00D40A8D" w:rsidP="00D40A8D">
            <w:pPr>
              <w:spacing w:after="0" w:line="240" w:lineRule="auto"/>
              <w:rPr>
                <w:rFonts w:ascii="Times New Roman" w:eastAsia="Times New Roman" w:hAnsi="Times New Roman"/>
                <w:sz w:val="16"/>
                <w:szCs w:val="16"/>
                <w:lang w:eastAsia="ru-RU"/>
              </w:rPr>
            </w:pPr>
          </w:p>
        </w:tc>
      </w:tr>
      <w:tr w:rsidR="00D40A8D" w:rsidRPr="00CE0A9E" w14:paraId="7CCC7D9B" w14:textId="77777777" w:rsidTr="00CE1815">
        <w:trPr>
          <w:trHeight w:val="344"/>
        </w:trPr>
        <w:tc>
          <w:tcPr>
            <w:tcW w:w="710" w:type="dxa"/>
            <w:vMerge/>
            <w:shd w:val="clear" w:color="auto" w:fill="FFFFFF"/>
            <w:vAlign w:val="center"/>
          </w:tcPr>
          <w:p w14:paraId="0BE2A1EF"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06B0EA4"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61D619F"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0370BDE" w14:textId="77777777" w:rsidR="00D40A8D" w:rsidRPr="00CE0A9E" w:rsidRDefault="00D40A8D" w:rsidP="00D40A8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shd w:val="clear" w:color="auto" w:fill="FFFFFF"/>
          </w:tcPr>
          <w:p w14:paraId="3ACF2E46" w14:textId="5B0D40A8"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392EF91D" w14:textId="267653E9"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5A17A487" w14:textId="247DD42F"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shd w:val="clear" w:color="auto" w:fill="FFFFFF"/>
          </w:tcPr>
          <w:p w14:paraId="580FA476" w14:textId="0A41CDF1"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shd w:val="clear" w:color="auto" w:fill="FFFFFF"/>
          </w:tcPr>
          <w:p w14:paraId="6B251F67" w14:textId="1986593D"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0A3298C6" w14:textId="521A45F6"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521B9C33" w14:textId="54FACF2C"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auto"/>
            <w:vAlign w:val="center"/>
          </w:tcPr>
          <w:p w14:paraId="08443A2E"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3C78AE88" w14:textId="77777777" w:rsidR="00D40A8D" w:rsidRPr="00CE0A9E" w:rsidRDefault="00D40A8D" w:rsidP="00D40A8D">
            <w:pPr>
              <w:spacing w:after="0" w:line="240" w:lineRule="auto"/>
              <w:rPr>
                <w:rFonts w:ascii="Times New Roman" w:eastAsia="Times New Roman" w:hAnsi="Times New Roman"/>
                <w:sz w:val="16"/>
                <w:szCs w:val="16"/>
                <w:lang w:eastAsia="ru-RU"/>
              </w:rPr>
            </w:pPr>
          </w:p>
        </w:tc>
      </w:tr>
      <w:tr w:rsidR="00D40A8D" w:rsidRPr="00CE0A9E" w14:paraId="0D1F30FF" w14:textId="77777777" w:rsidTr="00CE1815">
        <w:trPr>
          <w:trHeight w:val="344"/>
        </w:trPr>
        <w:tc>
          <w:tcPr>
            <w:tcW w:w="710" w:type="dxa"/>
            <w:vMerge/>
            <w:shd w:val="clear" w:color="auto" w:fill="FFFFFF"/>
            <w:vAlign w:val="center"/>
          </w:tcPr>
          <w:p w14:paraId="4BFB9A38"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E583A60"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9C43B28"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81E55E8" w14:textId="77777777" w:rsidR="00D40A8D" w:rsidRPr="00CE0A9E" w:rsidRDefault="00D40A8D" w:rsidP="00D40A8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shd w:val="clear" w:color="auto" w:fill="FFFFFF"/>
          </w:tcPr>
          <w:p w14:paraId="2ED28019" w14:textId="34EABEE6"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5C88F840" w14:textId="2CAA5752"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0DA89FCC" w14:textId="1DE4AF7F"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shd w:val="clear" w:color="auto" w:fill="FFFFFF"/>
          </w:tcPr>
          <w:p w14:paraId="190701D8" w14:textId="692D5248"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shd w:val="clear" w:color="auto" w:fill="FFFFFF"/>
          </w:tcPr>
          <w:p w14:paraId="3CDE7FCE" w14:textId="0ABA8860"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3ED9CE7D" w14:textId="310E73C9"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44D36448" w14:textId="127CC69B"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auto"/>
            <w:vAlign w:val="center"/>
          </w:tcPr>
          <w:p w14:paraId="7CBAF3F2"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2B2D8A4B" w14:textId="77777777" w:rsidR="00D40A8D" w:rsidRPr="00CE0A9E" w:rsidRDefault="00D40A8D" w:rsidP="00D40A8D">
            <w:pPr>
              <w:spacing w:after="0" w:line="240" w:lineRule="auto"/>
              <w:rPr>
                <w:rFonts w:ascii="Times New Roman" w:eastAsia="Times New Roman" w:hAnsi="Times New Roman"/>
                <w:sz w:val="16"/>
                <w:szCs w:val="16"/>
                <w:lang w:eastAsia="ru-RU"/>
              </w:rPr>
            </w:pPr>
          </w:p>
        </w:tc>
      </w:tr>
      <w:tr w:rsidR="00D40A8D" w:rsidRPr="00CE0A9E" w14:paraId="3D9BC50E" w14:textId="77777777" w:rsidTr="00CE1815">
        <w:trPr>
          <w:trHeight w:val="344"/>
        </w:trPr>
        <w:tc>
          <w:tcPr>
            <w:tcW w:w="710" w:type="dxa"/>
            <w:vMerge/>
            <w:shd w:val="clear" w:color="auto" w:fill="FFFFFF"/>
            <w:vAlign w:val="center"/>
          </w:tcPr>
          <w:p w14:paraId="00A760A3"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3032F0F5"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D52B322"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8AEF34F" w14:textId="77777777" w:rsidR="00D40A8D" w:rsidRPr="00CE0A9E" w:rsidRDefault="00D40A8D" w:rsidP="00D40A8D">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shd w:val="clear" w:color="auto" w:fill="FFFFFF"/>
          </w:tcPr>
          <w:p w14:paraId="4AB8F8A0" w14:textId="57DBE0F4"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3526E8E5" w14:textId="2951D6C5"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30C159B5" w14:textId="43A90D25"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shd w:val="clear" w:color="auto" w:fill="FFFFFF"/>
          </w:tcPr>
          <w:p w14:paraId="049B374B" w14:textId="476A2C84"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shd w:val="clear" w:color="auto" w:fill="FFFFFF"/>
          </w:tcPr>
          <w:p w14:paraId="51A4F71C" w14:textId="4F3AA941"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40A8D639" w14:textId="187C12A2"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282F1583" w14:textId="6AE39988" w:rsidR="00D40A8D" w:rsidRPr="00CE0A9E" w:rsidRDefault="00D40A8D" w:rsidP="00D40A8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auto"/>
            <w:vAlign w:val="center"/>
          </w:tcPr>
          <w:p w14:paraId="3158FD09" w14:textId="77777777" w:rsidR="00D40A8D" w:rsidRPr="00CE0A9E" w:rsidRDefault="00D40A8D" w:rsidP="00D40A8D">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3DF00FD2" w14:textId="77777777" w:rsidR="00D40A8D" w:rsidRPr="00CE0A9E" w:rsidRDefault="00D40A8D" w:rsidP="00D40A8D">
            <w:pPr>
              <w:spacing w:after="0" w:line="240" w:lineRule="auto"/>
              <w:rPr>
                <w:rFonts w:ascii="Times New Roman" w:eastAsia="Times New Roman" w:hAnsi="Times New Roman"/>
                <w:sz w:val="16"/>
                <w:szCs w:val="16"/>
                <w:lang w:eastAsia="ru-RU"/>
              </w:rPr>
            </w:pPr>
          </w:p>
        </w:tc>
      </w:tr>
      <w:tr w:rsidR="00CE1815" w:rsidRPr="00CE0A9E" w14:paraId="160F762D" w14:textId="77777777" w:rsidTr="004841C1">
        <w:trPr>
          <w:trHeight w:val="134"/>
        </w:trPr>
        <w:tc>
          <w:tcPr>
            <w:tcW w:w="710" w:type="dxa"/>
            <w:vMerge w:val="restart"/>
            <w:shd w:val="clear" w:color="auto" w:fill="FFFFFF"/>
          </w:tcPr>
          <w:p w14:paraId="0D6DC94A" w14:textId="61188DC8"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w:t>
            </w:r>
          </w:p>
        </w:tc>
        <w:tc>
          <w:tcPr>
            <w:tcW w:w="1035" w:type="dxa"/>
            <w:vMerge w:val="restart"/>
            <w:shd w:val="clear" w:color="auto" w:fill="FFFFFF"/>
          </w:tcPr>
          <w:p w14:paraId="47CFC8C4"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03.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992" w:type="dxa"/>
            <w:gridSpan w:val="2"/>
            <w:vMerge w:val="restart"/>
            <w:shd w:val="clear" w:color="auto" w:fill="FFFFFF"/>
          </w:tcPr>
          <w:p w14:paraId="0955D97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3D84E1BB"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shd w:val="clear" w:color="auto" w:fill="FFFFFF"/>
          </w:tcPr>
          <w:p w14:paraId="2DD4968E" w14:textId="0604287F"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64" w:type="dxa"/>
            <w:gridSpan w:val="2"/>
            <w:shd w:val="clear" w:color="auto" w:fill="FFFFFF"/>
          </w:tcPr>
          <w:p w14:paraId="4FA09456" w14:textId="689246C2"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0" w:type="dxa"/>
            <w:gridSpan w:val="2"/>
            <w:shd w:val="clear" w:color="auto" w:fill="FFFFFF"/>
          </w:tcPr>
          <w:p w14:paraId="5E677D6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117201,6</w:t>
            </w:r>
            <w:r w:rsidRPr="00CE0A9E">
              <w:rPr>
                <w:rFonts w:ascii="Times New Roman" w:eastAsia="Times New Roman" w:hAnsi="Times New Roman"/>
                <w:sz w:val="16"/>
                <w:szCs w:val="16"/>
                <w:lang w:eastAsia="ru-RU"/>
              </w:rPr>
              <w:t> </w:t>
            </w:r>
          </w:p>
        </w:tc>
        <w:tc>
          <w:tcPr>
            <w:tcW w:w="1318" w:type="dxa"/>
            <w:shd w:val="clear" w:color="auto" w:fill="FFFFFF"/>
          </w:tcPr>
          <w:p w14:paraId="4342FAA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180041,4</w:t>
            </w:r>
          </w:p>
        </w:tc>
        <w:tc>
          <w:tcPr>
            <w:tcW w:w="1134" w:type="dxa"/>
            <w:gridSpan w:val="2"/>
            <w:shd w:val="clear" w:color="auto" w:fill="FFFFFF"/>
          </w:tcPr>
          <w:p w14:paraId="7B9622B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123995,0</w:t>
            </w:r>
          </w:p>
        </w:tc>
        <w:tc>
          <w:tcPr>
            <w:tcW w:w="822" w:type="dxa"/>
            <w:gridSpan w:val="2"/>
            <w:shd w:val="clear" w:color="auto" w:fill="FFFFFF"/>
          </w:tcPr>
          <w:p w14:paraId="49BECF13" w14:textId="4EB16A46"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845" w:type="dxa"/>
            <w:gridSpan w:val="2"/>
            <w:shd w:val="clear" w:color="auto" w:fill="FFFFFF"/>
          </w:tcPr>
          <w:p w14:paraId="381AEAD6" w14:textId="0746EB8E"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25" w:type="dxa"/>
            <w:gridSpan w:val="3"/>
            <w:vMerge w:val="restart"/>
            <w:shd w:val="clear" w:color="auto" w:fill="auto"/>
          </w:tcPr>
          <w:p w14:paraId="7BAFF2E6" w14:textId="23BC9272"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FFFFFF"/>
          </w:tcPr>
          <w:p w14:paraId="2806559F"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CE1815" w:rsidRPr="00CE0A9E" w14:paraId="2170C4E6" w14:textId="77777777" w:rsidTr="00CE1815">
        <w:trPr>
          <w:trHeight w:val="389"/>
        </w:trPr>
        <w:tc>
          <w:tcPr>
            <w:tcW w:w="710" w:type="dxa"/>
            <w:vMerge/>
            <w:shd w:val="clear" w:color="auto" w:fill="FFFFFF"/>
            <w:vAlign w:val="center"/>
          </w:tcPr>
          <w:p w14:paraId="6A3565C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D8E5D6F"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9A3328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4D56E23"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shd w:val="clear" w:color="auto" w:fill="FFFFFF"/>
          </w:tcPr>
          <w:p w14:paraId="0AEEDE27" w14:textId="46C75E2F"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64" w:type="dxa"/>
            <w:gridSpan w:val="2"/>
            <w:shd w:val="clear" w:color="auto" w:fill="FFFFFF"/>
          </w:tcPr>
          <w:p w14:paraId="08CD42CE" w14:textId="6975025F"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0" w:type="dxa"/>
            <w:gridSpan w:val="2"/>
            <w:shd w:val="clear" w:color="auto" w:fill="FFFFFF"/>
          </w:tcPr>
          <w:p w14:paraId="45889AF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83287,3</w:t>
            </w:r>
            <w:r w:rsidRPr="00CE0A9E">
              <w:rPr>
                <w:rFonts w:ascii="Times New Roman" w:eastAsia="Times New Roman" w:hAnsi="Times New Roman"/>
                <w:sz w:val="16"/>
                <w:szCs w:val="16"/>
                <w:lang w:eastAsia="ru-RU"/>
              </w:rPr>
              <w:t> </w:t>
            </w:r>
          </w:p>
        </w:tc>
        <w:tc>
          <w:tcPr>
            <w:tcW w:w="1318" w:type="dxa"/>
            <w:shd w:val="clear" w:color="auto" w:fill="FFFFFF"/>
          </w:tcPr>
          <w:p w14:paraId="24AF116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141886,3</w:t>
            </w:r>
          </w:p>
        </w:tc>
        <w:tc>
          <w:tcPr>
            <w:tcW w:w="1134" w:type="dxa"/>
            <w:gridSpan w:val="2"/>
            <w:shd w:val="clear" w:color="auto" w:fill="FFFFFF"/>
          </w:tcPr>
          <w:p w14:paraId="6B3ADA4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120966,2</w:t>
            </w:r>
          </w:p>
        </w:tc>
        <w:tc>
          <w:tcPr>
            <w:tcW w:w="822" w:type="dxa"/>
            <w:gridSpan w:val="2"/>
            <w:shd w:val="clear" w:color="auto" w:fill="FFFFFF"/>
          </w:tcPr>
          <w:p w14:paraId="4BD3E0E8" w14:textId="48E8D36C"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845" w:type="dxa"/>
            <w:gridSpan w:val="2"/>
            <w:shd w:val="clear" w:color="auto" w:fill="FFFFFF"/>
          </w:tcPr>
          <w:p w14:paraId="1A67F056" w14:textId="2703B911"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25" w:type="dxa"/>
            <w:gridSpan w:val="3"/>
            <w:vMerge/>
            <w:shd w:val="clear" w:color="auto" w:fill="FFFFFF"/>
            <w:vAlign w:val="center"/>
          </w:tcPr>
          <w:p w14:paraId="207BD4B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499CDA55"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7830633D" w14:textId="77777777" w:rsidTr="00CE1815">
        <w:trPr>
          <w:trHeight w:val="397"/>
        </w:trPr>
        <w:tc>
          <w:tcPr>
            <w:tcW w:w="710" w:type="dxa"/>
            <w:vMerge/>
            <w:shd w:val="clear" w:color="auto" w:fill="FFFFFF"/>
            <w:vAlign w:val="center"/>
          </w:tcPr>
          <w:p w14:paraId="7E3E731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3CD2E4E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1A4ED0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F250CD7"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shd w:val="clear" w:color="auto" w:fill="FFFFFF"/>
          </w:tcPr>
          <w:p w14:paraId="3B6A66E7" w14:textId="54DF8B0E"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64" w:type="dxa"/>
            <w:gridSpan w:val="2"/>
            <w:shd w:val="clear" w:color="auto" w:fill="FFFFFF"/>
          </w:tcPr>
          <w:p w14:paraId="7BFA863E" w14:textId="1EE675AC"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0" w:type="dxa"/>
            <w:gridSpan w:val="2"/>
            <w:shd w:val="clear" w:color="auto" w:fill="FFFFFF"/>
          </w:tcPr>
          <w:p w14:paraId="54FCE44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14957,6</w:t>
            </w:r>
          </w:p>
        </w:tc>
        <w:tc>
          <w:tcPr>
            <w:tcW w:w="1318" w:type="dxa"/>
            <w:shd w:val="clear" w:color="auto" w:fill="FFFFFF"/>
          </w:tcPr>
          <w:p w14:paraId="04CE0CB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36843,4</w:t>
            </w:r>
            <w:r w:rsidRPr="00CE0A9E">
              <w:rPr>
                <w:rFonts w:ascii="Times New Roman" w:eastAsia="Times New Roman" w:hAnsi="Times New Roman"/>
                <w:sz w:val="16"/>
                <w:szCs w:val="16"/>
                <w:lang w:eastAsia="ru-RU"/>
              </w:rPr>
              <w:t> </w:t>
            </w:r>
          </w:p>
        </w:tc>
        <w:tc>
          <w:tcPr>
            <w:tcW w:w="1134" w:type="dxa"/>
            <w:gridSpan w:val="2"/>
            <w:shd w:val="clear" w:color="auto" w:fill="FFFFFF"/>
          </w:tcPr>
          <w:p w14:paraId="6FC9FC8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1639,0</w:t>
            </w:r>
          </w:p>
        </w:tc>
        <w:tc>
          <w:tcPr>
            <w:tcW w:w="822" w:type="dxa"/>
            <w:gridSpan w:val="2"/>
            <w:shd w:val="clear" w:color="auto" w:fill="FFFFFF"/>
          </w:tcPr>
          <w:p w14:paraId="32E8B3A9" w14:textId="0A3D1C4F"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845" w:type="dxa"/>
            <w:gridSpan w:val="2"/>
            <w:shd w:val="clear" w:color="auto" w:fill="FFFFFF"/>
          </w:tcPr>
          <w:p w14:paraId="2441294C" w14:textId="6573A77D"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25" w:type="dxa"/>
            <w:gridSpan w:val="3"/>
            <w:vMerge/>
            <w:shd w:val="clear" w:color="auto" w:fill="FFFFFF"/>
            <w:vAlign w:val="center"/>
          </w:tcPr>
          <w:p w14:paraId="72DA065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313277F3"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0BB2707D" w14:textId="77777777" w:rsidTr="00CE1815">
        <w:trPr>
          <w:trHeight w:val="125"/>
        </w:trPr>
        <w:tc>
          <w:tcPr>
            <w:tcW w:w="710" w:type="dxa"/>
            <w:vMerge/>
            <w:shd w:val="clear" w:color="auto" w:fill="FFFFFF"/>
            <w:vAlign w:val="center"/>
          </w:tcPr>
          <w:p w14:paraId="735C23AD"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30D1A24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54A5B9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0A7E693"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shd w:val="clear" w:color="auto" w:fill="FFFFFF"/>
          </w:tcPr>
          <w:p w14:paraId="04457D08" w14:textId="20ED475F"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78DA5765" w14:textId="49D7BCA3"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6B57C66F" w14:textId="746C8ABC"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318" w:type="dxa"/>
            <w:shd w:val="clear" w:color="auto" w:fill="FFFFFF"/>
          </w:tcPr>
          <w:p w14:paraId="21647D32" w14:textId="0313401E"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34" w:type="dxa"/>
            <w:gridSpan w:val="2"/>
            <w:shd w:val="clear" w:color="auto" w:fill="FFFFFF"/>
          </w:tcPr>
          <w:p w14:paraId="2723BE28" w14:textId="148F6F15"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2142D9F4" w14:textId="5DA5243D"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1CB01BD1" w14:textId="236C1E11"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2B27E0E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33EC4F7E"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224B990E" w14:textId="77777777" w:rsidTr="00CE1815">
        <w:trPr>
          <w:trHeight w:val="598"/>
        </w:trPr>
        <w:tc>
          <w:tcPr>
            <w:tcW w:w="710" w:type="dxa"/>
            <w:vMerge/>
            <w:shd w:val="clear" w:color="auto" w:fill="FFFFFF"/>
            <w:vAlign w:val="center"/>
          </w:tcPr>
          <w:p w14:paraId="57922B7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D9AA66A"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0EEE1B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756D018"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shd w:val="clear" w:color="auto" w:fill="FFFFFF"/>
          </w:tcPr>
          <w:p w14:paraId="587A3103" w14:textId="05CA26DB"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64" w:type="dxa"/>
            <w:gridSpan w:val="2"/>
            <w:shd w:val="clear" w:color="auto" w:fill="FFFFFF"/>
          </w:tcPr>
          <w:p w14:paraId="62B72983" w14:textId="37414745"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0" w:type="dxa"/>
            <w:gridSpan w:val="2"/>
            <w:shd w:val="clear" w:color="auto" w:fill="FFFFFF"/>
          </w:tcPr>
          <w:p w14:paraId="27C0763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18956,7</w:t>
            </w:r>
            <w:r w:rsidRPr="00CE0A9E">
              <w:rPr>
                <w:rFonts w:ascii="Times New Roman" w:eastAsia="Times New Roman" w:hAnsi="Times New Roman"/>
                <w:sz w:val="16"/>
                <w:szCs w:val="16"/>
                <w:lang w:eastAsia="ru-RU"/>
              </w:rPr>
              <w:t> </w:t>
            </w:r>
          </w:p>
        </w:tc>
        <w:tc>
          <w:tcPr>
            <w:tcW w:w="1318" w:type="dxa"/>
            <w:shd w:val="clear" w:color="auto" w:fill="FFFFFF"/>
          </w:tcPr>
          <w:p w14:paraId="1D84A80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1311,7</w:t>
            </w:r>
          </w:p>
        </w:tc>
        <w:tc>
          <w:tcPr>
            <w:tcW w:w="1134" w:type="dxa"/>
            <w:gridSpan w:val="2"/>
            <w:shd w:val="clear" w:color="auto" w:fill="FFFFFF"/>
          </w:tcPr>
          <w:p w14:paraId="052DD76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1389,8</w:t>
            </w:r>
            <w:r w:rsidRPr="00CE0A9E">
              <w:rPr>
                <w:rFonts w:ascii="Times New Roman" w:eastAsia="Times New Roman" w:hAnsi="Times New Roman"/>
                <w:sz w:val="16"/>
                <w:szCs w:val="16"/>
                <w:lang w:eastAsia="ru-RU"/>
              </w:rPr>
              <w:t> </w:t>
            </w:r>
          </w:p>
        </w:tc>
        <w:tc>
          <w:tcPr>
            <w:tcW w:w="822" w:type="dxa"/>
            <w:gridSpan w:val="2"/>
            <w:shd w:val="clear" w:color="auto" w:fill="FFFFFF"/>
          </w:tcPr>
          <w:p w14:paraId="4AAE38C1" w14:textId="5E58063E"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845" w:type="dxa"/>
            <w:gridSpan w:val="2"/>
            <w:shd w:val="clear" w:color="auto" w:fill="FFFFFF"/>
          </w:tcPr>
          <w:p w14:paraId="18C41AE2" w14:textId="71F4731A"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25" w:type="dxa"/>
            <w:gridSpan w:val="3"/>
            <w:vMerge/>
            <w:shd w:val="clear" w:color="auto" w:fill="FFFFFF"/>
            <w:vAlign w:val="center"/>
          </w:tcPr>
          <w:p w14:paraId="3648109E"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05B23FF0"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7089BB11" w14:textId="77777777" w:rsidTr="004841C1">
        <w:trPr>
          <w:trHeight w:val="60"/>
        </w:trPr>
        <w:tc>
          <w:tcPr>
            <w:tcW w:w="710" w:type="dxa"/>
            <w:vMerge w:val="restart"/>
            <w:shd w:val="clear" w:color="auto" w:fill="FFFFFF"/>
          </w:tcPr>
          <w:p w14:paraId="493B70C6" w14:textId="3308313F" w:rsidR="00CE1815" w:rsidRPr="00CE0A9E" w:rsidRDefault="004841C1"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w:t>
            </w:r>
            <w:r w:rsidR="00CE1815" w:rsidRPr="00CE0A9E">
              <w:rPr>
                <w:rFonts w:ascii="Times New Roman" w:eastAsia="Times New Roman" w:hAnsi="Times New Roman"/>
                <w:sz w:val="16"/>
                <w:szCs w:val="16"/>
                <w:lang w:eastAsia="ru-RU"/>
              </w:rPr>
              <w:t>.1</w:t>
            </w:r>
          </w:p>
        </w:tc>
        <w:tc>
          <w:tcPr>
            <w:tcW w:w="1035" w:type="dxa"/>
            <w:vMerge w:val="restart"/>
            <w:shd w:val="clear" w:color="auto" w:fill="FFFFFF"/>
          </w:tcPr>
          <w:p w14:paraId="086228BC"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992" w:type="dxa"/>
            <w:gridSpan w:val="2"/>
            <w:vMerge w:val="restart"/>
            <w:shd w:val="clear" w:color="auto" w:fill="FFFFFF"/>
          </w:tcPr>
          <w:p w14:paraId="38C16EB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6FC23C92"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9AAD2C"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128077,25</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0DF2157A"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519688,20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1B2EAE68"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5412,0</w:t>
            </w:r>
          </w:p>
        </w:tc>
        <w:tc>
          <w:tcPr>
            <w:tcW w:w="1318" w:type="dxa"/>
            <w:tcBorders>
              <w:top w:val="single" w:sz="4" w:space="0" w:color="auto"/>
              <w:left w:val="nil"/>
              <w:bottom w:val="single" w:sz="4" w:space="0" w:color="auto"/>
              <w:right w:val="single" w:sz="4" w:space="0" w:color="auto"/>
            </w:tcBorders>
            <w:shd w:val="clear" w:color="auto" w:fill="auto"/>
            <w:vAlign w:val="center"/>
          </w:tcPr>
          <w:p w14:paraId="68E59163"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5412,0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A07795A"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105963,40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1BC74B3D" w14:textId="1EB8EE59"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10</w:t>
            </w:r>
            <w:r w:rsidR="0085381E">
              <w:rPr>
                <w:sz w:val="20"/>
                <w:szCs w:val="20"/>
              </w:rPr>
              <w:t>2962</w:t>
            </w:r>
            <w:r w:rsidRPr="00AF4A0B">
              <w:rPr>
                <w:sz w:val="20"/>
                <w:szCs w:val="20"/>
              </w:rPr>
              <w:t>,70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479E18F5"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3800,00</w:t>
            </w:r>
          </w:p>
        </w:tc>
        <w:tc>
          <w:tcPr>
            <w:tcW w:w="1125" w:type="dxa"/>
            <w:gridSpan w:val="3"/>
            <w:vMerge w:val="restart"/>
            <w:shd w:val="clear" w:color="auto" w:fill="auto"/>
          </w:tcPr>
          <w:p w14:paraId="173058E1" w14:textId="3CF18825"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Комиссия по делам несовершеннолетних</w:t>
            </w:r>
          </w:p>
        </w:tc>
        <w:tc>
          <w:tcPr>
            <w:tcW w:w="993" w:type="dxa"/>
            <w:vMerge w:val="restart"/>
            <w:shd w:val="clear" w:color="auto" w:fill="auto"/>
          </w:tcPr>
          <w:p w14:paraId="34CE7C77" w14:textId="4D2987D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D46E74">
              <w:rPr>
                <w:rFonts w:cs="Calibri"/>
                <w:sz w:val="20"/>
                <w:szCs w:val="20"/>
              </w:rPr>
              <w:t>Организация деятельности комиссии по делам несовершеннолетних</w:t>
            </w:r>
          </w:p>
        </w:tc>
      </w:tr>
      <w:tr w:rsidR="00CE1815" w:rsidRPr="00CE0A9E" w14:paraId="68A6580C" w14:textId="77777777" w:rsidTr="004841C1">
        <w:trPr>
          <w:trHeight w:val="368"/>
        </w:trPr>
        <w:tc>
          <w:tcPr>
            <w:tcW w:w="710" w:type="dxa"/>
            <w:vMerge/>
            <w:shd w:val="clear" w:color="auto" w:fill="FFFFFF"/>
            <w:vAlign w:val="center"/>
          </w:tcPr>
          <w:p w14:paraId="6EDA733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4D82B828"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ADFB2C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2D9FA0B"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F5A66F7"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119428,00</w:t>
            </w:r>
          </w:p>
        </w:tc>
        <w:tc>
          <w:tcPr>
            <w:tcW w:w="964" w:type="dxa"/>
            <w:gridSpan w:val="2"/>
            <w:tcBorders>
              <w:top w:val="nil"/>
              <w:left w:val="nil"/>
              <w:bottom w:val="single" w:sz="4" w:space="0" w:color="auto"/>
              <w:right w:val="single" w:sz="4" w:space="0" w:color="auto"/>
            </w:tcBorders>
            <w:shd w:val="clear" w:color="auto" w:fill="auto"/>
            <w:vAlign w:val="center"/>
          </w:tcPr>
          <w:p w14:paraId="2A2CEBF2"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305758,85</w:t>
            </w:r>
          </w:p>
        </w:tc>
        <w:tc>
          <w:tcPr>
            <w:tcW w:w="950" w:type="dxa"/>
            <w:gridSpan w:val="2"/>
            <w:tcBorders>
              <w:top w:val="nil"/>
              <w:left w:val="nil"/>
              <w:bottom w:val="single" w:sz="4" w:space="0" w:color="auto"/>
              <w:right w:val="single" w:sz="4" w:space="0" w:color="auto"/>
            </w:tcBorders>
            <w:shd w:val="clear" w:color="auto" w:fill="auto"/>
            <w:vAlign w:val="center"/>
          </w:tcPr>
          <w:p w14:paraId="18647111"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5412,0</w:t>
            </w:r>
          </w:p>
        </w:tc>
        <w:tc>
          <w:tcPr>
            <w:tcW w:w="1318" w:type="dxa"/>
            <w:tcBorders>
              <w:top w:val="nil"/>
              <w:left w:val="nil"/>
              <w:bottom w:val="single" w:sz="4" w:space="0" w:color="auto"/>
              <w:right w:val="single" w:sz="4" w:space="0" w:color="auto"/>
            </w:tcBorders>
            <w:shd w:val="clear" w:color="auto" w:fill="auto"/>
            <w:vAlign w:val="center"/>
          </w:tcPr>
          <w:p w14:paraId="60525DF5"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5412,0</w:t>
            </w:r>
          </w:p>
        </w:tc>
        <w:tc>
          <w:tcPr>
            <w:tcW w:w="1134" w:type="dxa"/>
            <w:gridSpan w:val="2"/>
            <w:tcBorders>
              <w:top w:val="nil"/>
              <w:left w:val="nil"/>
              <w:bottom w:val="single" w:sz="4" w:space="0" w:color="auto"/>
              <w:right w:val="single" w:sz="4" w:space="0" w:color="auto"/>
            </w:tcBorders>
            <w:shd w:val="clear" w:color="auto" w:fill="auto"/>
            <w:vAlign w:val="center"/>
          </w:tcPr>
          <w:p w14:paraId="52EB7677"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35790,70</w:t>
            </w:r>
          </w:p>
        </w:tc>
        <w:tc>
          <w:tcPr>
            <w:tcW w:w="822" w:type="dxa"/>
            <w:gridSpan w:val="2"/>
            <w:tcBorders>
              <w:top w:val="nil"/>
              <w:left w:val="nil"/>
              <w:bottom w:val="single" w:sz="4" w:space="0" w:color="auto"/>
              <w:right w:val="single" w:sz="4" w:space="0" w:color="auto"/>
            </w:tcBorders>
            <w:shd w:val="clear" w:color="auto" w:fill="auto"/>
            <w:vAlign w:val="center"/>
          </w:tcPr>
          <w:p w14:paraId="2E2C93BD" w14:textId="72FFA9DD"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33</w:t>
            </w:r>
            <w:r w:rsidR="0085381E">
              <w:rPr>
                <w:sz w:val="20"/>
                <w:szCs w:val="20"/>
              </w:rPr>
              <w:t>124</w:t>
            </w:r>
            <w:r w:rsidRPr="00AF4A0B">
              <w:rPr>
                <w:sz w:val="20"/>
                <w:szCs w:val="20"/>
              </w:rPr>
              <w:t>,70</w:t>
            </w:r>
          </w:p>
        </w:tc>
        <w:tc>
          <w:tcPr>
            <w:tcW w:w="845" w:type="dxa"/>
            <w:gridSpan w:val="2"/>
            <w:tcBorders>
              <w:top w:val="nil"/>
              <w:left w:val="nil"/>
              <w:bottom w:val="single" w:sz="4" w:space="0" w:color="auto"/>
              <w:right w:val="single" w:sz="4" w:space="0" w:color="auto"/>
            </w:tcBorders>
            <w:shd w:val="clear" w:color="auto" w:fill="auto"/>
            <w:vAlign w:val="center"/>
          </w:tcPr>
          <w:p w14:paraId="7F2C91B3" w14:textId="77777777" w:rsidR="00CE1815" w:rsidRPr="00AF4A0B" w:rsidRDefault="00CE1815" w:rsidP="00CE1815">
            <w:pPr>
              <w:spacing w:after="0" w:line="240" w:lineRule="auto"/>
              <w:jc w:val="center"/>
              <w:rPr>
                <w:rFonts w:ascii="Times New Roman" w:eastAsia="Times New Roman" w:hAnsi="Times New Roman"/>
                <w:sz w:val="16"/>
                <w:szCs w:val="16"/>
                <w:lang w:eastAsia="ru-RU"/>
              </w:rPr>
            </w:pPr>
            <w:r w:rsidRPr="00AF4A0B">
              <w:rPr>
                <w:sz w:val="20"/>
                <w:szCs w:val="20"/>
              </w:rPr>
              <w:t>0,00</w:t>
            </w:r>
          </w:p>
        </w:tc>
        <w:tc>
          <w:tcPr>
            <w:tcW w:w="1125" w:type="dxa"/>
            <w:gridSpan w:val="3"/>
            <w:vMerge/>
            <w:shd w:val="clear" w:color="auto" w:fill="auto"/>
            <w:vAlign w:val="center"/>
          </w:tcPr>
          <w:p w14:paraId="6BDE6A4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4E9FEF26"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2B1F77F1" w14:textId="77777777" w:rsidTr="004841C1">
        <w:trPr>
          <w:trHeight w:val="375"/>
        </w:trPr>
        <w:tc>
          <w:tcPr>
            <w:tcW w:w="710" w:type="dxa"/>
            <w:vMerge/>
            <w:shd w:val="clear" w:color="auto" w:fill="FFFFFF"/>
            <w:vAlign w:val="center"/>
          </w:tcPr>
          <w:p w14:paraId="508CBCFE"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423B470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7216AFA"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811EDEF"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2E1C01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8649,25</w:t>
            </w:r>
          </w:p>
        </w:tc>
        <w:tc>
          <w:tcPr>
            <w:tcW w:w="964" w:type="dxa"/>
            <w:gridSpan w:val="2"/>
            <w:tcBorders>
              <w:top w:val="nil"/>
              <w:left w:val="nil"/>
              <w:bottom w:val="single" w:sz="4" w:space="0" w:color="auto"/>
              <w:right w:val="single" w:sz="4" w:space="0" w:color="auto"/>
            </w:tcBorders>
            <w:shd w:val="clear" w:color="auto" w:fill="auto"/>
            <w:vAlign w:val="center"/>
          </w:tcPr>
          <w:p w14:paraId="699228A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59108,95</w:t>
            </w:r>
          </w:p>
        </w:tc>
        <w:tc>
          <w:tcPr>
            <w:tcW w:w="950" w:type="dxa"/>
            <w:gridSpan w:val="2"/>
            <w:tcBorders>
              <w:top w:val="nil"/>
              <w:left w:val="nil"/>
              <w:bottom w:val="single" w:sz="4" w:space="0" w:color="auto"/>
              <w:right w:val="single" w:sz="4" w:space="0" w:color="auto"/>
            </w:tcBorders>
            <w:shd w:val="clear" w:color="auto" w:fill="auto"/>
            <w:vAlign w:val="center"/>
          </w:tcPr>
          <w:p w14:paraId="272DD49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441D43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C7610C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16877,20</w:t>
            </w:r>
          </w:p>
        </w:tc>
        <w:tc>
          <w:tcPr>
            <w:tcW w:w="822" w:type="dxa"/>
            <w:gridSpan w:val="2"/>
            <w:tcBorders>
              <w:top w:val="nil"/>
              <w:left w:val="nil"/>
              <w:bottom w:val="single" w:sz="4" w:space="0" w:color="auto"/>
              <w:right w:val="single" w:sz="4" w:space="0" w:color="auto"/>
            </w:tcBorders>
            <w:shd w:val="clear" w:color="auto" w:fill="auto"/>
            <w:vAlign w:val="center"/>
          </w:tcPr>
          <w:p w14:paraId="286E65E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16476,30</w:t>
            </w:r>
          </w:p>
        </w:tc>
        <w:tc>
          <w:tcPr>
            <w:tcW w:w="845" w:type="dxa"/>
            <w:gridSpan w:val="2"/>
            <w:tcBorders>
              <w:top w:val="nil"/>
              <w:left w:val="nil"/>
              <w:bottom w:val="single" w:sz="4" w:space="0" w:color="auto"/>
              <w:right w:val="single" w:sz="4" w:space="0" w:color="auto"/>
            </w:tcBorders>
            <w:shd w:val="clear" w:color="auto" w:fill="auto"/>
            <w:vAlign w:val="center"/>
          </w:tcPr>
          <w:p w14:paraId="2E473C6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3800,00</w:t>
            </w:r>
          </w:p>
        </w:tc>
        <w:tc>
          <w:tcPr>
            <w:tcW w:w="1125" w:type="dxa"/>
            <w:gridSpan w:val="3"/>
            <w:vMerge/>
            <w:shd w:val="clear" w:color="auto" w:fill="auto"/>
            <w:vAlign w:val="center"/>
          </w:tcPr>
          <w:p w14:paraId="7DE6440A"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5CD2C0C"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2D6E34B2" w14:textId="77777777" w:rsidTr="004841C1">
        <w:trPr>
          <w:trHeight w:val="302"/>
        </w:trPr>
        <w:tc>
          <w:tcPr>
            <w:tcW w:w="710" w:type="dxa"/>
            <w:vMerge/>
            <w:shd w:val="clear" w:color="auto" w:fill="FFFFFF"/>
            <w:vAlign w:val="center"/>
          </w:tcPr>
          <w:p w14:paraId="71491923"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C56439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46B8C50"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CF2A318"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36794E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57C7485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132E175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6A41CB6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7926139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44CAD03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3A29CB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0063881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56922F1"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105B40A0" w14:textId="77777777" w:rsidTr="004841C1">
        <w:trPr>
          <w:trHeight w:val="308"/>
        </w:trPr>
        <w:tc>
          <w:tcPr>
            <w:tcW w:w="710" w:type="dxa"/>
            <w:vMerge/>
            <w:shd w:val="clear" w:color="auto" w:fill="FFFFFF"/>
            <w:vAlign w:val="center"/>
          </w:tcPr>
          <w:p w14:paraId="77E85AE7"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27F4397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F4CFE2A"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7BF8819"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9D4DDB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64A2C3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154820,40</w:t>
            </w:r>
          </w:p>
        </w:tc>
        <w:tc>
          <w:tcPr>
            <w:tcW w:w="950" w:type="dxa"/>
            <w:gridSpan w:val="2"/>
            <w:tcBorders>
              <w:top w:val="nil"/>
              <w:left w:val="nil"/>
              <w:bottom w:val="single" w:sz="4" w:space="0" w:color="auto"/>
              <w:right w:val="single" w:sz="4" w:space="0" w:color="auto"/>
            </w:tcBorders>
            <w:shd w:val="clear" w:color="auto" w:fill="auto"/>
            <w:vAlign w:val="center"/>
          </w:tcPr>
          <w:p w14:paraId="168E199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647760F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52D07BD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53295,50</w:t>
            </w:r>
          </w:p>
        </w:tc>
        <w:tc>
          <w:tcPr>
            <w:tcW w:w="822" w:type="dxa"/>
            <w:gridSpan w:val="2"/>
            <w:tcBorders>
              <w:top w:val="nil"/>
              <w:left w:val="nil"/>
              <w:bottom w:val="single" w:sz="4" w:space="0" w:color="auto"/>
              <w:right w:val="single" w:sz="4" w:space="0" w:color="auto"/>
            </w:tcBorders>
            <w:shd w:val="clear" w:color="auto" w:fill="auto"/>
            <w:vAlign w:val="center"/>
          </w:tcPr>
          <w:p w14:paraId="232AB35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53361,70</w:t>
            </w:r>
          </w:p>
        </w:tc>
        <w:tc>
          <w:tcPr>
            <w:tcW w:w="845" w:type="dxa"/>
            <w:gridSpan w:val="2"/>
            <w:tcBorders>
              <w:top w:val="nil"/>
              <w:left w:val="nil"/>
              <w:bottom w:val="single" w:sz="4" w:space="0" w:color="auto"/>
              <w:right w:val="single" w:sz="4" w:space="0" w:color="auto"/>
            </w:tcBorders>
            <w:shd w:val="clear" w:color="auto" w:fill="auto"/>
            <w:vAlign w:val="center"/>
          </w:tcPr>
          <w:p w14:paraId="382F66E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0D8B7247"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39ABD6C6"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0F26EEE7" w14:textId="77777777" w:rsidTr="004841C1">
        <w:trPr>
          <w:trHeight w:val="157"/>
        </w:trPr>
        <w:tc>
          <w:tcPr>
            <w:tcW w:w="710" w:type="dxa"/>
            <w:vMerge w:val="restart"/>
            <w:shd w:val="clear" w:color="auto" w:fill="FFFFFF"/>
          </w:tcPr>
          <w:p w14:paraId="17CAF3AC" w14:textId="6B1BABCC" w:rsidR="00CE1815" w:rsidRPr="00CE0A9E" w:rsidRDefault="004841C1"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w:t>
            </w:r>
            <w:r w:rsidR="00CE1815" w:rsidRPr="00CE0A9E">
              <w:rPr>
                <w:rFonts w:ascii="Times New Roman" w:eastAsia="Times New Roman" w:hAnsi="Times New Roman"/>
                <w:sz w:val="16"/>
                <w:szCs w:val="16"/>
                <w:lang w:eastAsia="ru-RU"/>
              </w:rPr>
              <w:t>.2</w:t>
            </w:r>
          </w:p>
        </w:tc>
        <w:tc>
          <w:tcPr>
            <w:tcW w:w="1035" w:type="dxa"/>
            <w:vMerge w:val="restart"/>
            <w:shd w:val="clear" w:color="auto" w:fill="FFFFFF"/>
          </w:tcPr>
          <w:p w14:paraId="5FF2D424"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w:t>
            </w:r>
          </w:p>
        </w:tc>
        <w:tc>
          <w:tcPr>
            <w:tcW w:w="992" w:type="dxa"/>
            <w:gridSpan w:val="2"/>
            <w:vMerge w:val="restart"/>
            <w:shd w:val="clear" w:color="auto" w:fill="FFFFFF"/>
          </w:tcPr>
          <w:p w14:paraId="01C14DF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6FD79008"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BD645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79870,00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6BBE471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167255,75</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7DB980F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36658,0</w:t>
            </w:r>
          </w:p>
        </w:tc>
        <w:tc>
          <w:tcPr>
            <w:tcW w:w="1318" w:type="dxa"/>
            <w:tcBorders>
              <w:top w:val="single" w:sz="4" w:space="0" w:color="auto"/>
              <w:left w:val="nil"/>
              <w:bottom w:val="single" w:sz="4" w:space="0" w:color="auto"/>
              <w:right w:val="single" w:sz="4" w:space="0" w:color="auto"/>
            </w:tcBorders>
            <w:shd w:val="clear" w:color="auto" w:fill="auto"/>
            <w:vAlign w:val="center"/>
          </w:tcPr>
          <w:p w14:paraId="50954E4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AE9162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2B044CA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5976,00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5EFE9FF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694C21D2" w14:textId="4331A164"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28BA53A0" w14:textId="1C7D56A3"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Выполнение условий для обеспечения обучающихся общеобразовательных организаций качественным горячим питанием</w:t>
            </w:r>
          </w:p>
        </w:tc>
      </w:tr>
      <w:tr w:rsidR="00CE1815" w:rsidRPr="00CE0A9E" w14:paraId="2AA88D08" w14:textId="77777777" w:rsidTr="004841C1">
        <w:trPr>
          <w:trHeight w:val="60"/>
        </w:trPr>
        <w:tc>
          <w:tcPr>
            <w:tcW w:w="710" w:type="dxa"/>
            <w:vMerge/>
            <w:shd w:val="clear" w:color="auto" w:fill="FFFFFF"/>
            <w:vAlign w:val="center"/>
          </w:tcPr>
          <w:p w14:paraId="63A7DC3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39B85B6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097A9C7"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55920F2"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7519BE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77196,00</w:t>
            </w:r>
          </w:p>
        </w:tc>
        <w:tc>
          <w:tcPr>
            <w:tcW w:w="964" w:type="dxa"/>
            <w:gridSpan w:val="2"/>
            <w:tcBorders>
              <w:top w:val="nil"/>
              <w:left w:val="nil"/>
              <w:bottom w:val="single" w:sz="4" w:space="0" w:color="auto"/>
              <w:right w:val="single" w:sz="4" w:space="0" w:color="auto"/>
            </w:tcBorders>
            <w:shd w:val="clear" w:color="auto" w:fill="auto"/>
            <w:vAlign w:val="center"/>
          </w:tcPr>
          <w:p w14:paraId="20D6213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164581,75</w:t>
            </w:r>
          </w:p>
        </w:tc>
        <w:tc>
          <w:tcPr>
            <w:tcW w:w="950" w:type="dxa"/>
            <w:gridSpan w:val="2"/>
            <w:tcBorders>
              <w:top w:val="nil"/>
              <w:left w:val="nil"/>
              <w:bottom w:val="single" w:sz="4" w:space="0" w:color="auto"/>
              <w:right w:val="single" w:sz="4" w:space="0" w:color="auto"/>
            </w:tcBorders>
            <w:shd w:val="clear" w:color="auto" w:fill="auto"/>
            <w:vAlign w:val="center"/>
          </w:tcPr>
          <w:p w14:paraId="51C60FD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34885,9</w:t>
            </w:r>
          </w:p>
        </w:tc>
        <w:tc>
          <w:tcPr>
            <w:tcW w:w="1318" w:type="dxa"/>
            <w:tcBorders>
              <w:top w:val="nil"/>
              <w:left w:val="nil"/>
              <w:bottom w:val="single" w:sz="4" w:space="0" w:color="auto"/>
              <w:right w:val="single" w:sz="4" w:space="0" w:color="auto"/>
            </w:tcBorders>
            <w:shd w:val="clear" w:color="auto" w:fill="auto"/>
            <w:vAlign w:val="center"/>
          </w:tcPr>
          <w:p w14:paraId="365A1CB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3A0C9D7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11023AF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5976,00</w:t>
            </w:r>
          </w:p>
        </w:tc>
        <w:tc>
          <w:tcPr>
            <w:tcW w:w="845" w:type="dxa"/>
            <w:gridSpan w:val="2"/>
            <w:tcBorders>
              <w:top w:val="nil"/>
              <w:left w:val="nil"/>
              <w:bottom w:val="single" w:sz="4" w:space="0" w:color="auto"/>
              <w:right w:val="single" w:sz="4" w:space="0" w:color="auto"/>
            </w:tcBorders>
            <w:shd w:val="clear" w:color="auto" w:fill="auto"/>
            <w:vAlign w:val="center"/>
          </w:tcPr>
          <w:p w14:paraId="1D9D1A4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F05FBFF"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3A13630"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5967F20F" w14:textId="77777777" w:rsidTr="004841C1">
        <w:trPr>
          <w:trHeight w:val="62"/>
        </w:trPr>
        <w:tc>
          <w:tcPr>
            <w:tcW w:w="710" w:type="dxa"/>
            <w:vMerge/>
            <w:shd w:val="clear" w:color="auto" w:fill="FFFFFF"/>
            <w:vAlign w:val="center"/>
          </w:tcPr>
          <w:p w14:paraId="1F372B3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2281EFD8"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DDAE58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1A4E88E"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E7A482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2674,00</w:t>
            </w:r>
          </w:p>
        </w:tc>
        <w:tc>
          <w:tcPr>
            <w:tcW w:w="964" w:type="dxa"/>
            <w:gridSpan w:val="2"/>
            <w:tcBorders>
              <w:top w:val="nil"/>
              <w:left w:val="nil"/>
              <w:bottom w:val="single" w:sz="4" w:space="0" w:color="auto"/>
              <w:right w:val="single" w:sz="4" w:space="0" w:color="auto"/>
            </w:tcBorders>
            <w:shd w:val="clear" w:color="auto" w:fill="auto"/>
            <w:vAlign w:val="center"/>
          </w:tcPr>
          <w:p w14:paraId="242F05B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2674,00</w:t>
            </w:r>
          </w:p>
        </w:tc>
        <w:tc>
          <w:tcPr>
            <w:tcW w:w="950" w:type="dxa"/>
            <w:gridSpan w:val="2"/>
            <w:tcBorders>
              <w:top w:val="nil"/>
              <w:left w:val="nil"/>
              <w:bottom w:val="single" w:sz="4" w:space="0" w:color="auto"/>
              <w:right w:val="single" w:sz="4" w:space="0" w:color="auto"/>
            </w:tcBorders>
            <w:shd w:val="clear" w:color="auto" w:fill="auto"/>
            <w:vAlign w:val="center"/>
          </w:tcPr>
          <w:p w14:paraId="3AFA308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2262,1</w:t>
            </w:r>
          </w:p>
        </w:tc>
        <w:tc>
          <w:tcPr>
            <w:tcW w:w="1318" w:type="dxa"/>
            <w:tcBorders>
              <w:top w:val="nil"/>
              <w:left w:val="nil"/>
              <w:bottom w:val="single" w:sz="4" w:space="0" w:color="auto"/>
              <w:right w:val="single" w:sz="4" w:space="0" w:color="auto"/>
            </w:tcBorders>
            <w:shd w:val="clear" w:color="auto" w:fill="auto"/>
            <w:vAlign w:val="center"/>
          </w:tcPr>
          <w:p w14:paraId="2B2394D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F12320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481637A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7618D8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147E8288"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546247C3"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2604D9C1" w14:textId="77777777" w:rsidTr="004841C1">
        <w:trPr>
          <w:trHeight w:val="198"/>
        </w:trPr>
        <w:tc>
          <w:tcPr>
            <w:tcW w:w="710" w:type="dxa"/>
            <w:vMerge/>
            <w:shd w:val="clear" w:color="auto" w:fill="FFFFFF"/>
            <w:vAlign w:val="center"/>
          </w:tcPr>
          <w:p w14:paraId="03BE0AB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2CAD92C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9E3B727"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FF6201E"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303B0DA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6487384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3285C9C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19A27D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21F823F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4787F2E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57D4DC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731E5D7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6EF41CE1"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719A90B3" w14:textId="77777777" w:rsidTr="004841C1">
        <w:trPr>
          <w:trHeight w:val="1932"/>
        </w:trPr>
        <w:tc>
          <w:tcPr>
            <w:tcW w:w="710" w:type="dxa"/>
            <w:vMerge/>
            <w:shd w:val="clear" w:color="auto" w:fill="FFFFFF"/>
            <w:vAlign w:val="center"/>
          </w:tcPr>
          <w:p w14:paraId="232277E3"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7C5E10D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FB8C59F"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E82438C"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666231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275CB29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2A3B71F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590E6C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62F2416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02C3CF7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2CFB6AF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tcBorders>
              <w:bottom w:val="single" w:sz="4" w:space="0" w:color="auto"/>
            </w:tcBorders>
            <w:shd w:val="clear" w:color="auto" w:fill="auto"/>
            <w:vAlign w:val="center"/>
          </w:tcPr>
          <w:p w14:paraId="444351EF"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tcBorders>
              <w:bottom w:val="single" w:sz="4" w:space="0" w:color="auto"/>
            </w:tcBorders>
            <w:shd w:val="clear" w:color="auto" w:fill="auto"/>
            <w:vAlign w:val="center"/>
          </w:tcPr>
          <w:p w14:paraId="65AB2440"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0F2C55D2" w14:textId="77777777" w:rsidTr="004841C1">
        <w:trPr>
          <w:trHeight w:val="132"/>
        </w:trPr>
        <w:tc>
          <w:tcPr>
            <w:tcW w:w="710" w:type="dxa"/>
            <w:vMerge w:val="restart"/>
            <w:shd w:val="clear" w:color="auto" w:fill="FFFFFF"/>
          </w:tcPr>
          <w:p w14:paraId="51AE20FB" w14:textId="07F690D6" w:rsidR="00CE1815" w:rsidRPr="00CE0A9E" w:rsidRDefault="004841C1"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w:t>
            </w:r>
            <w:r w:rsidR="00CE1815" w:rsidRPr="00CE0A9E">
              <w:rPr>
                <w:rFonts w:ascii="Times New Roman" w:eastAsia="Times New Roman" w:hAnsi="Times New Roman"/>
                <w:sz w:val="16"/>
                <w:szCs w:val="16"/>
                <w:lang w:eastAsia="ru-RU"/>
              </w:rPr>
              <w:t>.3</w:t>
            </w:r>
          </w:p>
        </w:tc>
        <w:tc>
          <w:tcPr>
            <w:tcW w:w="1035" w:type="dxa"/>
            <w:vMerge w:val="restart"/>
            <w:shd w:val="clear" w:color="auto" w:fill="FFFFFF"/>
          </w:tcPr>
          <w:p w14:paraId="20342410"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992" w:type="dxa"/>
            <w:gridSpan w:val="2"/>
            <w:vMerge w:val="restart"/>
            <w:shd w:val="clear" w:color="auto" w:fill="FFFFFF"/>
          </w:tcPr>
          <w:p w14:paraId="0B583C5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5310078F"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FEE20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1019,00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5530E6C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3057,00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5013274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261,0</w:t>
            </w:r>
          </w:p>
        </w:tc>
        <w:tc>
          <w:tcPr>
            <w:tcW w:w="1318" w:type="dxa"/>
            <w:tcBorders>
              <w:top w:val="single" w:sz="4" w:space="0" w:color="auto"/>
              <w:left w:val="nil"/>
              <w:bottom w:val="single" w:sz="4" w:space="0" w:color="auto"/>
              <w:right w:val="single" w:sz="4" w:space="0" w:color="auto"/>
            </w:tcBorders>
            <w:shd w:val="clear" w:color="auto" w:fill="auto"/>
            <w:vAlign w:val="center"/>
          </w:tcPr>
          <w:p w14:paraId="09D6C2B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1019,00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EF8738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1019,00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6C74800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4C601D5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14:paraId="1E51ED5E" w14:textId="28A34DA9"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tcPr>
          <w:p w14:paraId="480BFE6C" w14:textId="0AE6DDAD"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 xml:space="preserve"> компенсацией проезда к месту учебы и обратно отдельным категориям обучающихся по очной форме </w:t>
            </w:r>
          </w:p>
        </w:tc>
      </w:tr>
      <w:tr w:rsidR="00CE1815" w:rsidRPr="00CE0A9E" w14:paraId="2A1779C2" w14:textId="77777777" w:rsidTr="004841C1">
        <w:trPr>
          <w:trHeight w:val="360"/>
        </w:trPr>
        <w:tc>
          <w:tcPr>
            <w:tcW w:w="710" w:type="dxa"/>
            <w:vMerge/>
            <w:shd w:val="clear" w:color="auto" w:fill="FFFFFF"/>
            <w:vAlign w:val="center"/>
          </w:tcPr>
          <w:p w14:paraId="32E511F0"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8EDE3F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94ED138"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FBD396B"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950A33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1019,00</w:t>
            </w:r>
          </w:p>
        </w:tc>
        <w:tc>
          <w:tcPr>
            <w:tcW w:w="964" w:type="dxa"/>
            <w:gridSpan w:val="2"/>
            <w:tcBorders>
              <w:top w:val="nil"/>
              <w:left w:val="nil"/>
              <w:bottom w:val="single" w:sz="4" w:space="0" w:color="auto"/>
              <w:right w:val="single" w:sz="4" w:space="0" w:color="auto"/>
            </w:tcBorders>
            <w:shd w:val="clear" w:color="auto" w:fill="auto"/>
            <w:vAlign w:val="center"/>
          </w:tcPr>
          <w:p w14:paraId="25939EE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3057,00</w:t>
            </w:r>
          </w:p>
        </w:tc>
        <w:tc>
          <w:tcPr>
            <w:tcW w:w="950" w:type="dxa"/>
            <w:gridSpan w:val="2"/>
            <w:tcBorders>
              <w:top w:val="nil"/>
              <w:left w:val="nil"/>
              <w:bottom w:val="single" w:sz="4" w:space="0" w:color="auto"/>
              <w:right w:val="single" w:sz="4" w:space="0" w:color="auto"/>
            </w:tcBorders>
            <w:shd w:val="clear" w:color="auto" w:fill="auto"/>
            <w:vAlign w:val="center"/>
          </w:tcPr>
          <w:p w14:paraId="2B42BBF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261,0</w:t>
            </w:r>
          </w:p>
        </w:tc>
        <w:tc>
          <w:tcPr>
            <w:tcW w:w="1318" w:type="dxa"/>
            <w:tcBorders>
              <w:top w:val="nil"/>
              <w:left w:val="nil"/>
              <w:bottom w:val="single" w:sz="4" w:space="0" w:color="auto"/>
              <w:right w:val="single" w:sz="4" w:space="0" w:color="auto"/>
            </w:tcBorders>
            <w:shd w:val="clear" w:color="auto" w:fill="auto"/>
            <w:vAlign w:val="center"/>
          </w:tcPr>
          <w:p w14:paraId="3A30A16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1019,00</w:t>
            </w:r>
          </w:p>
        </w:tc>
        <w:tc>
          <w:tcPr>
            <w:tcW w:w="1134" w:type="dxa"/>
            <w:gridSpan w:val="2"/>
            <w:tcBorders>
              <w:top w:val="nil"/>
              <w:left w:val="nil"/>
              <w:bottom w:val="single" w:sz="4" w:space="0" w:color="auto"/>
              <w:right w:val="single" w:sz="4" w:space="0" w:color="auto"/>
            </w:tcBorders>
            <w:shd w:val="clear" w:color="auto" w:fill="auto"/>
            <w:vAlign w:val="center"/>
          </w:tcPr>
          <w:p w14:paraId="76ABF31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1019,00</w:t>
            </w:r>
          </w:p>
        </w:tc>
        <w:tc>
          <w:tcPr>
            <w:tcW w:w="822" w:type="dxa"/>
            <w:gridSpan w:val="2"/>
            <w:tcBorders>
              <w:top w:val="nil"/>
              <w:left w:val="nil"/>
              <w:bottom w:val="single" w:sz="4" w:space="0" w:color="auto"/>
              <w:right w:val="single" w:sz="4" w:space="0" w:color="auto"/>
            </w:tcBorders>
            <w:shd w:val="clear" w:color="auto" w:fill="auto"/>
            <w:vAlign w:val="center"/>
          </w:tcPr>
          <w:p w14:paraId="3D9A501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63FF50C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54CBCF7E"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9E3FAC1"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47BD1CCF" w14:textId="77777777" w:rsidTr="004841C1">
        <w:trPr>
          <w:trHeight w:val="360"/>
        </w:trPr>
        <w:tc>
          <w:tcPr>
            <w:tcW w:w="710" w:type="dxa"/>
            <w:vMerge/>
            <w:shd w:val="clear" w:color="auto" w:fill="FFFFFF"/>
            <w:vAlign w:val="center"/>
          </w:tcPr>
          <w:p w14:paraId="61A6D16E"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7BD4D83"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45391A7"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5077F32"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BA77E9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964" w:type="dxa"/>
            <w:gridSpan w:val="2"/>
            <w:tcBorders>
              <w:top w:val="nil"/>
              <w:left w:val="nil"/>
              <w:bottom w:val="single" w:sz="4" w:space="0" w:color="auto"/>
              <w:right w:val="single" w:sz="4" w:space="0" w:color="auto"/>
            </w:tcBorders>
            <w:shd w:val="clear" w:color="auto" w:fill="auto"/>
            <w:vAlign w:val="center"/>
          </w:tcPr>
          <w:p w14:paraId="13B0A0D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7A16B88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318" w:type="dxa"/>
            <w:tcBorders>
              <w:top w:val="nil"/>
              <w:left w:val="nil"/>
              <w:bottom w:val="single" w:sz="4" w:space="0" w:color="auto"/>
              <w:right w:val="single" w:sz="4" w:space="0" w:color="auto"/>
            </w:tcBorders>
            <w:shd w:val="clear" w:color="auto" w:fill="auto"/>
            <w:vAlign w:val="center"/>
          </w:tcPr>
          <w:p w14:paraId="54B3341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1134" w:type="dxa"/>
            <w:gridSpan w:val="2"/>
            <w:tcBorders>
              <w:top w:val="nil"/>
              <w:left w:val="nil"/>
              <w:bottom w:val="single" w:sz="4" w:space="0" w:color="auto"/>
              <w:right w:val="single" w:sz="4" w:space="0" w:color="auto"/>
            </w:tcBorders>
            <w:shd w:val="clear" w:color="auto" w:fill="auto"/>
            <w:vAlign w:val="center"/>
          </w:tcPr>
          <w:p w14:paraId="79E2572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822" w:type="dxa"/>
            <w:gridSpan w:val="2"/>
            <w:tcBorders>
              <w:top w:val="nil"/>
              <w:left w:val="nil"/>
              <w:bottom w:val="single" w:sz="4" w:space="0" w:color="auto"/>
              <w:right w:val="single" w:sz="4" w:space="0" w:color="auto"/>
            </w:tcBorders>
            <w:shd w:val="clear" w:color="auto" w:fill="auto"/>
            <w:vAlign w:val="center"/>
          </w:tcPr>
          <w:p w14:paraId="7B367C9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845" w:type="dxa"/>
            <w:gridSpan w:val="2"/>
            <w:tcBorders>
              <w:top w:val="nil"/>
              <w:left w:val="nil"/>
              <w:bottom w:val="single" w:sz="4" w:space="0" w:color="auto"/>
              <w:right w:val="single" w:sz="4" w:space="0" w:color="auto"/>
            </w:tcBorders>
            <w:shd w:val="clear" w:color="auto" w:fill="auto"/>
            <w:vAlign w:val="center"/>
          </w:tcPr>
          <w:p w14:paraId="7456656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12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317DE5D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5E6F11F"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4C65636B" w14:textId="77777777" w:rsidTr="004841C1">
        <w:trPr>
          <w:trHeight w:val="360"/>
        </w:trPr>
        <w:tc>
          <w:tcPr>
            <w:tcW w:w="710" w:type="dxa"/>
            <w:vMerge/>
            <w:shd w:val="clear" w:color="auto" w:fill="FFFFFF"/>
            <w:vAlign w:val="center"/>
          </w:tcPr>
          <w:p w14:paraId="3D071647"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3EE7CE8"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F3AA55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7E54137"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103895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964" w:type="dxa"/>
            <w:gridSpan w:val="2"/>
            <w:tcBorders>
              <w:top w:val="nil"/>
              <w:left w:val="nil"/>
              <w:bottom w:val="single" w:sz="4" w:space="0" w:color="auto"/>
              <w:right w:val="single" w:sz="4" w:space="0" w:color="auto"/>
            </w:tcBorders>
            <w:shd w:val="clear" w:color="auto" w:fill="auto"/>
            <w:vAlign w:val="center"/>
          </w:tcPr>
          <w:p w14:paraId="7FB978F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962A72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318" w:type="dxa"/>
            <w:tcBorders>
              <w:top w:val="nil"/>
              <w:left w:val="nil"/>
              <w:bottom w:val="single" w:sz="4" w:space="0" w:color="auto"/>
              <w:right w:val="single" w:sz="4" w:space="0" w:color="auto"/>
            </w:tcBorders>
            <w:shd w:val="clear" w:color="auto" w:fill="auto"/>
            <w:vAlign w:val="center"/>
          </w:tcPr>
          <w:p w14:paraId="28B429B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1134" w:type="dxa"/>
            <w:gridSpan w:val="2"/>
            <w:tcBorders>
              <w:top w:val="nil"/>
              <w:left w:val="nil"/>
              <w:bottom w:val="single" w:sz="4" w:space="0" w:color="auto"/>
              <w:right w:val="single" w:sz="4" w:space="0" w:color="auto"/>
            </w:tcBorders>
            <w:shd w:val="clear" w:color="auto" w:fill="auto"/>
            <w:vAlign w:val="center"/>
          </w:tcPr>
          <w:p w14:paraId="22B1061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822" w:type="dxa"/>
            <w:gridSpan w:val="2"/>
            <w:tcBorders>
              <w:top w:val="nil"/>
              <w:left w:val="nil"/>
              <w:bottom w:val="single" w:sz="4" w:space="0" w:color="auto"/>
              <w:right w:val="single" w:sz="4" w:space="0" w:color="auto"/>
            </w:tcBorders>
            <w:shd w:val="clear" w:color="auto" w:fill="auto"/>
            <w:vAlign w:val="center"/>
          </w:tcPr>
          <w:p w14:paraId="7C431AB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845" w:type="dxa"/>
            <w:gridSpan w:val="2"/>
            <w:tcBorders>
              <w:top w:val="nil"/>
              <w:left w:val="nil"/>
              <w:bottom w:val="single" w:sz="4" w:space="0" w:color="auto"/>
              <w:right w:val="single" w:sz="4" w:space="0" w:color="auto"/>
            </w:tcBorders>
            <w:shd w:val="clear" w:color="auto" w:fill="auto"/>
            <w:vAlign w:val="center"/>
          </w:tcPr>
          <w:p w14:paraId="3565869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12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12E96F6E"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0648C41"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6905BC24" w14:textId="77777777" w:rsidTr="004841C1">
        <w:trPr>
          <w:trHeight w:val="558"/>
        </w:trPr>
        <w:tc>
          <w:tcPr>
            <w:tcW w:w="710" w:type="dxa"/>
            <w:vMerge/>
            <w:shd w:val="clear" w:color="auto" w:fill="FFFFFF"/>
            <w:vAlign w:val="center"/>
          </w:tcPr>
          <w:p w14:paraId="68A3D67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7068525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D2C117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EA73396"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F72D93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964" w:type="dxa"/>
            <w:gridSpan w:val="2"/>
            <w:tcBorders>
              <w:top w:val="nil"/>
              <w:left w:val="nil"/>
              <w:bottom w:val="single" w:sz="4" w:space="0" w:color="auto"/>
              <w:right w:val="single" w:sz="4" w:space="0" w:color="auto"/>
            </w:tcBorders>
            <w:shd w:val="clear" w:color="auto" w:fill="auto"/>
            <w:vAlign w:val="center"/>
          </w:tcPr>
          <w:p w14:paraId="7404A12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70A7EED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318" w:type="dxa"/>
            <w:tcBorders>
              <w:top w:val="nil"/>
              <w:left w:val="nil"/>
              <w:bottom w:val="single" w:sz="4" w:space="0" w:color="auto"/>
              <w:right w:val="single" w:sz="4" w:space="0" w:color="auto"/>
            </w:tcBorders>
            <w:shd w:val="clear" w:color="auto" w:fill="auto"/>
            <w:vAlign w:val="center"/>
          </w:tcPr>
          <w:p w14:paraId="7581E66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1134" w:type="dxa"/>
            <w:gridSpan w:val="2"/>
            <w:tcBorders>
              <w:top w:val="nil"/>
              <w:left w:val="nil"/>
              <w:bottom w:val="single" w:sz="4" w:space="0" w:color="auto"/>
              <w:right w:val="single" w:sz="4" w:space="0" w:color="auto"/>
            </w:tcBorders>
            <w:shd w:val="clear" w:color="auto" w:fill="auto"/>
            <w:vAlign w:val="center"/>
          </w:tcPr>
          <w:p w14:paraId="1370B77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822" w:type="dxa"/>
            <w:gridSpan w:val="2"/>
            <w:tcBorders>
              <w:top w:val="nil"/>
              <w:left w:val="nil"/>
              <w:bottom w:val="single" w:sz="4" w:space="0" w:color="auto"/>
              <w:right w:val="single" w:sz="4" w:space="0" w:color="auto"/>
            </w:tcBorders>
            <w:shd w:val="clear" w:color="auto" w:fill="auto"/>
            <w:vAlign w:val="center"/>
          </w:tcPr>
          <w:p w14:paraId="663C078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845" w:type="dxa"/>
            <w:gridSpan w:val="2"/>
            <w:tcBorders>
              <w:top w:val="nil"/>
              <w:left w:val="nil"/>
              <w:bottom w:val="single" w:sz="4" w:space="0" w:color="auto"/>
              <w:right w:val="single" w:sz="4" w:space="0" w:color="auto"/>
            </w:tcBorders>
            <w:shd w:val="clear" w:color="auto" w:fill="auto"/>
            <w:vAlign w:val="center"/>
          </w:tcPr>
          <w:p w14:paraId="27FAC7E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12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5AD493CE"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8373555"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18899F92" w14:textId="77777777" w:rsidTr="004841C1">
        <w:trPr>
          <w:trHeight w:val="132"/>
        </w:trPr>
        <w:tc>
          <w:tcPr>
            <w:tcW w:w="710" w:type="dxa"/>
            <w:vMerge w:val="restart"/>
            <w:shd w:val="clear" w:color="auto" w:fill="FFFFFF"/>
          </w:tcPr>
          <w:p w14:paraId="1C0FAF1C" w14:textId="59B728EB" w:rsidR="00CE1815" w:rsidRPr="00CE0A9E" w:rsidRDefault="004841C1"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w:t>
            </w:r>
            <w:r w:rsidR="00CE1815" w:rsidRPr="00CE0A9E">
              <w:rPr>
                <w:rFonts w:ascii="Times New Roman" w:eastAsia="Times New Roman" w:hAnsi="Times New Roman"/>
                <w:sz w:val="16"/>
                <w:szCs w:val="16"/>
                <w:lang w:eastAsia="ru-RU"/>
              </w:rPr>
              <w:t>.4</w:t>
            </w:r>
          </w:p>
        </w:tc>
        <w:tc>
          <w:tcPr>
            <w:tcW w:w="1035" w:type="dxa"/>
            <w:vMerge w:val="restart"/>
            <w:shd w:val="clear" w:color="auto" w:fill="FFFFFF"/>
          </w:tcPr>
          <w:p w14:paraId="20BD8C95"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992" w:type="dxa"/>
            <w:gridSpan w:val="2"/>
            <w:vMerge w:val="restart"/>
            <w:shd w:val="clear" w:color="auto" w:fill="FFFFFF"/>
          </w:tcPr>
          <w:p w14:paraId="22C6E79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43AEDC20"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3F9CC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2100,00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716E605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5880,00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327413C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2100,00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2A28598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1680,00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FFFA9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2100,00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3F3C7B0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0E49443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2BC9D48F" w14:textId="3915A236"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78EC33BC" w14:textId="34ABE979"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Обеспечение подвоза обучающихся к месту обучения</w:t>
            </w:r>
          </w:p>
        </w:tc>
      </w:tr>
      <w:tr w:rsidR="00CE1815" w:rsidRPr="00CE0A9E" w14:paraId="052350A8" w14:textId="77777777" w:rsidTr="004841C1">
        <w:trPr>
          <w:trHeight w:val="369"/>
        </w:trPr>
        <w:tc>
          <w:tcPr>
            <w:tcW w:w="710" w:type="dxa"/>
            <w:vMerge/>
            <w:shd w:val="clear" w:color="auto" w:fill="FFFFFF"/>
            <w:vAlign w:val="center"/>
          </w:tcPr>
          <w:p w14:paraId="72BB69A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AD0D55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894D10E"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024E23F"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20874C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1680,00</w:t>
            </w:r>
          </w:p>
        </w:tc>
        <w:tc>
          <w:tcPr>
            <w:tcW w:w="964" w:type="dxa"/>
            <w:gridSpan w:val="2"/>
            <w:tcBorders>
              <w:top w:val="nil"/>
              <w:left w:val="nil"/>
              <w:bottom w:val="single" w:sz="4" w:space="0" w:color="auto"/>
              <w:right w:val="single" w:sz="4" w:space="0" w:color="auto"/>
            </w:tcBorders>
            <w:shd w:val="clear" w:color="auto" w:fill="auto"/>
            <w:vAlign w:val="center"/>
          </w:tcPr>
          <w:p w14:paraId="1974299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5040,00</w:t>
            </w:r>
          </w:p>
        </w:tc>
        <w:tc>
          <w:tcPr>
            <w:tcW w:w="950" w:type="dxa"/>
            <w:gridSpan w:val="2"/>
            <w:tcBorders>
              <w:top w:val="nil"/>
              <w:left w:val="nil"/>
              <w:bottom w:val="single" w:sz="4" w:space="0" w:color="auto"/>
              <w:right w:val="single" w:sz="4" w:space="0" w:color="auto"/>
            </w:tcBorders>
            <w:shd w:val="clear" w:color="auto" w:fill="auto"/>
            <w:vAlign w:val="center"/>
          </w:tcPr>
          <w:p w14:paraId="186B798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1680,00</w:t>
            </w:r>
          </w:p>
        </w:tc>
        <w:tc>
          <w:tcPr>
            <w:tcW w:w="1318" w:type="dxa"/>
            <w:tcBorders>
              <w:top w:val="nil"/>
              <w:left w:val="nil"/>
              <w:bottom w:val="single" w:sz="4" w:space="0" w:color="auto"/>
              <w:right w:val="single" w:sz="4" w:space="0" w:color="auto"/>
            </w:tcBorders>
            <w:shd w:val="clear" w:color="auto" w:fill="auto"/>
            <w:vAlign w:val="center"/>
          </w:tcPr>
          <w:p w14:paraId="6E21A5A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1680,00</w:t>
            </w:r>
          </w:p>
        </w:tc>
        <w:tc>
          <w:tcPr>
            <w:tcW w:w="1134" w:type="dxa"/>
            <w:gridSpan w:val="2"/>
            <w:tcBorders>
              <w:top w:val="nil"/>
              <w:left w:val="nil"/>
              <w:bottom w:val="single" w:sz="4" w:space="0" w:color="auto"/>
              <w:right w:val="single" w:sz="4" w:space="0" w:color="auto"/>
            </w:tcBorders>
            <w:shd w:val="clear" w:color="auto" w:fill="auto"/>
            <w:vAlign w:val="center"/>
          </w:tcPr>
          <w:p w14:paraId="1BDBE1D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1680,00</w:t>
            </w:r>
          </w:p>
        </w:tc>
        <w:tc>
          <w:tcPr>
            <w:tcW w:w="822" w:type="dxa"/>
            <w:gridSpan w:val="2"/>
            <w:tcBorders>
              <w:top w:val="nil"/>
              <w:left w:val="nil"/>
              <w:bottom w:val="single" w:sz="4" w:space="0" w:color="auto"/>
              <w:right w:val="single" w:sz="4" w:space="0" w:color="auto"/>
            </w:tcBorders>
            <w:shd w:val="clear" w:color="auto" w:fill="auto"/>
            <w:vAlign w:val="center"/>
          </w:tcPr>
          <w:p w14:paraId="5D72B79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4FACDB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74B2AA7D"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543626B"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7C97AB30" w14:textId="77777777" w:rsidTr="004841C1">
        <w:trPr>
          <w:trHeight w:val="227"/>
        </w:trPr>
        <w:tc>
          <w:tcPr>
            <w:tcW w:w="710" w:type="dxa"/>
            <w:vMerge/>
            <w:shd w:val="clear" w:color="auto" w:fill="FFFFFF"/>
            <w:vAlign w:val="center"/>
          </w:tcPr>
          <w:p w14:paraId="36D9EFD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61D29E10"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806A3ED"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1CBAC50"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D9E648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420,00</w:t>
            </w:r>
          </w:p>
        </w:tc>
        <w:tc>
          <w:tcPr>
            <w:tcW w:w="964" w:type="dxa"/>
            <w:gridSpan w:val="2"/>
            <w:tcBorders>
              <w:top w:val="nil"/>
              <w:left w:val="nil"/>
              <w:bottom w:val="single" w:sz="4" w:space="0" w:color="auto"/>
              <w:right w:val="single" w:sz="4" w:space="0" w:color="auto"/>
            </w:tcBorders>
            <w:shd w:val="clear" w:color="auto" w:fill="auto"/>
            <w:vAlign w:val="center"/>
          </w:tcPr>
          <w:p w14:paraId="2082BB3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840,00</w:t>
            </w:r>
          </w:p>
        </w:tc>
        <w:tc>
          <w:tcPr>
            <w:tcW w:w="950" w:type="dxa"/>
            <w:gridSpan w:val="2"/>
            <w:tcBorders>
              <w:top w:val="nil"/>
              <w:left w:val="nil"/>
              <w:bottom w:val="single" w:sz="4" w:space="0" w:color="auto"/>
              <w:right w:val="single" w:sz="4" w:space="0" w:color="auto"/>
            </w:tcBorders>
            <w:shd w:val="clear" w:color="auto" w:fill="auto"/>
            <w:vAlign w:val="center"/>
          </w:tcPr>
          <w:p w14:paraId="5254638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420,00</w:t>
            </w:r>
          </w:p>
        </w:tc>
        <w:tc>
          <w:tcPr>
            <w:tcW w:w="1318" w:type="dxa"/>
            <w:tcBorders>
              <w:top w:val="nil"/>
              <w:left w:val="nil"/>
              <w:bottom w:val="single" w:sz="4" w:space="0" w:color="auto"/>
              <w:right w:val="single" w:sz="4" w:space="0" w:color="auto"/>
            </w:tcBorders>
            <w:shd w:val="clear" w:color="auto" w:fill="auto"/>
            <w:vAlign w:val="center"/>
          </w:tcPr>
          <w:p w14:paraId="0A7BF1C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FF6A20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420,00</w:t>
            </w:r>
          </w:p>
        </w:tc>
        <w:tc>
          <w:tcPr>
            <w:tcW w:w="822" w:type="dxa"/>
            <w:gridSpan w:val="2"/>
            <w:tcBorders>
              <w:top w:val="nil"/>
              <w:left w:val="nil"/>
              <w:bottom w:val="single" w:sz="4" w:space="0" w:color="auto"/>
              <w:right w:val="single" w:sz="4" w:space="0" w:color="auto"/>
            </w:tcBorders>
            <w:shd w:val="clear" w:color="auto" w:fill="auto"/>
            <w:vAlign w:val="center"/>
          </w:tcPr>
          <w:p w14:paraId="43B1C3E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w:t>
            </w:r>
          </w:p>
        </w:tc>
        <w:tc>
          <w:tcPr>
            <w:tcW w:w="845" w:type="dxa"/>
            <w:gridSpan w:val="2"/>
            <w:tcBorders>
              <w:top w:val="nil"/>
              <w:left w:val="nil"/>
              <w:bottom w:val="single" w:sz="4" w:space="0" w:color="auto"/>
              <w:right w:val="single" w:sz="4" w:space="0" w:color="auto"/>
            </w:tcBorders>
            <w:shd w:val="clear" w:color="auto" w:fill="auto"/>
            <w:vAlign w:val="center"/>
          </w:tcPr>
          <w:p w14:paraId="15B4351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w:t>
            </w:r>
          </w:p>
        </w:tc>
        <w:tc>
          <w:tcPr>
            <w:tcW w:w="1125" w:type="dxa"/>
            <w:gridSpan w:val="3"/>
            <w:vMerge/>
            <w:shd w:val="clear" w:color="auto" w:fill="auto"/>
            <w:vAlign w:val="center"/>
          </w:tcPr>
          <w:p w14:paraId="3D66004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D25C232"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2CCBE347" w14:textId="77777777" w:rsidTr="004841C1">
        <w:trPr>
          <w:trHeight w:val="259"/>
        </w:trPr>
        <w:tc>
          <w:tcPr>
            <w:tcW w:w="710" w:type="dxa"/>
            <w:vMerge/>
            <w:shd w:val="clear" w:color="auto" w:fill="FFFFFF"/>
            <w:vAlign w:val="center"/>
          </w:tcPr>
          <w:p w14:paraId="618F450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057E94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79DD49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CF15F5F"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32E4BA6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964" w:type="dxa"/>
            <w:gridSpan w:val="2"/>
            <w:tcBorders>
              <w:top w:val="nil"/>
              <w:left w:val="nil"/>
              <w:bottom w:val="single" w:sz="4" w:space="0" w:color="auto"/>
              <w:right w:val="single" w:sz="4" w:space="0" w:color="auto"/>
            </w:tcBorders>
            <w:shd w:val="clear" w:color="auto" w:fill="auto"/>
            <w:vAlign w:val="center"/>
          </w:tcPr>
          <w:p w14:paraId="0BCF8A5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33FAD05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318" w:type="dxa"/>
            <w:tcBorders>
              <w:top w:val="nil"/>
              <w:left w:val="nil"/>
              <w:bottom w:val="single" w:sz="4" w:space="0" w:color="auto"/>
              <w:right w:val="single" w:sz="4" w:space="0" w:color="auto"/>
            </w:tcBorders>
            <w:shd w:val="clear" w:color="auto" w:fill="auto"/>
            <w:vAlign w:val="center"/>
          </w:tcPr>
          <w:p w14:paraId="3816B3C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1134" w:type="dxa"/>
            <w:gridSpan w:val="2"/>
            <w:tcBorders>
              <w:top w:val="nil"/>
              <w:left w:val="nil"/>
              <w:bottom w:val="single" w:sz="4" w:space="0" w:color="auto"/>
              <w:right w:val="single" w:sz="4" w:space="0" w:color="auto"/>
            </w:tcBorders>
            <w:shd w:val="clear" w:color="auto" w:fill="auto"/>
            <w:vAlign w:val="center"/>
          </w:tcPr>
          <w:p w14:paraId="59FBB8E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822" w:type="dxa"/>
            <w:gridSpan w:val="2"/>
            <w:tcBorders>
              <w:top w:val="nil"/>
              <w:left w:val="nil"/>
              <w:bottom w:val="single" w:sz="4" w:space="0" w:color="auto"/>
              <w:right w:val="single" w:sz="4" w:space="0" w:color="auto"/>
            </w:tcBorders>
            <w:shd w:val="clear" w:color="auto" w:fill="auto"/>
            <w:vAlign w:val="center"/>
          </w:tcPr>
          <w:p w14:paraId="28F1471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845" w:type="dxa"/>
            <w:gridSpan w:val="2"/>
            <w:tcBorders>
              <w:top w:val="nil"/>
              <w:left w:val="nil"/>
              <w:bottom w:val="single" w:sz="4" w:space="0" w:color="auto"/>
              <w:right w:val="single" w:sz="4" w:space="0" w:color="auto"/>
            </w:tcBorders>
            <w:shd w:val="clear" w:color="auto" w:fill="auto"/>
            <w:vAlign w:val="center"/>
          </w:tcPr>
          <w:p w14:paraId="4B40262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125" w:type="dxa"/>
            <w:gridSpan w:val="3"/>
            <w:vMerge/>
            <w:shd w:val="clear" w:color="auto" w:fill="auto"/>
            <w:vAlign w:val="center"/>
          </w:tcPr>
          <w:p w14:paraId="77046AE0"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F8502DD"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411EC521" w14:textId="77777777" w:rsidTr="004841C1">
        <w:trPr>
          <w:trHeight w:val="489"/>
        </w:trPr>
        <w:tc>
          <w:tcPr>
            <w:tcW w:w="710" w:type="dxa"/>
            <w:vMerge/>
            <w:shd w:val="clear" w:color="auto" w:fill="FFFFFF"/>
            <w:vAlign w:val="center"/>
          </w:tcPr>
          <w:p w14:paraId="24DAF28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7E97402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B84A52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tcBorders>
              <w:right w:val="single" w:sz="4" w:space="0" w:color="auto"/>
            </w:tcBorders>
            <w:shd w:val="clear" w:color="auto" w:fill="FFFFFF"/>
          </w:tcPr>
          <w:p w14:paraId="7ABFCD29"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2E867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EA7F7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9D7F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054E2A3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B66EE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0.00 </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85A9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49580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 0.00</w:t>
            </w:r>
          </w:p>
        </w:tc>
        <w:tc>
          <w:tcPr>
            <w:tcW w:w="1125" w:type="dxa"/>
            <w:gridSpan w:val="3"/>
            <w:vMerge/>
            <w:shd w:val="clear" w:color="auto" w:fill="auto"/>
            <w:vAlign w:val="center"/>
          </w:tcPr>
          <w:p w14:paraId="78C315AD"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6F2387D4"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306CC808" w14:textId="77777777" w:rsidTr="004841C1">
        <w:trPr>
          <w:trHeight w:val="64"/>
        </w:trPr>
        <w:tc>
          <w:tcPr>
            <w:tcW w:w="710" w:type="dxa"/>
            <w:vMerge w:val="restart"/>
            <w:shd w:val="clear" w:color="auto" w:fill="FFFFFF"/>
          </w:tcPr>
          <w:p w14:paraId="547D593B" w14:textId="21028BCC" w:rsidR="00CE1815" w:rsidRPr="00CE0A9E" w:rsidRDefault="004841C1"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w:t>
            </w:r>
            <w:r w:rsidR="00CE1815" w:rsidRPr="00CE0A9E">
              <w:rPr>
                <w:rFonts w:ascii="Times New Roman" w:eastAsia="Times New Roman" w:hAnsi="Times New Roman"/>
                <w:sz w:val="16"/>
                <w:szCs w:val="16"/>
                <w:lang w:eastAsia="ru-RU"/>
              </w:rPr>
              <w:t>.5</w:t>
            </w:r>
          </w:p>
          <w:p w14:paraId="67D508E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p w14:paraId="72C3189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p w14:paraId="4192A20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p w14:paraId="315E021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p w14:paraId="7E8209C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p w14:paraId="5DBD518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p w14:paraId="42EDCA9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p w14:paraId="3780CF5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tc>
        <w:tc>
          <w:tcPr>
            <w:tcW w:w="1035" w:type="dxa"/>
            <w:vMerge w:val="restart"/>
            <w:shd w:val="clear" w:color="auto" w:fill="FFFFFF"/>
          </w:tcPr>
          <w:p w14:paraId="639E9B43"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
        </w:tc>
        <w:tc>
          <w:tcPr>
            <w:tcW w:w="992" w:type="dxa"/>
            <w:gridSpan w:val="2"/>
            <w:vMerge w:val="restart"/>
            <w:shd w:val="clear" w:color="auto" w:fill="FFFFFF"/>
          </w:tcPr>
          <w:p w14:paraId="56B739B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tc>
        <w:tc>
          <w:tcPr>
            <w:tcW w:w="1304" w:type="dxa"/>
            <w:gridSpan w:val="2"/>
            <w:shd w:val="clear" w:color="auto" w:fill="FFFFFF"/>
          </w:tcPr>
          <w:p w14:paraId="4E2D5222"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B4AE7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4571,00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1D966D2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12504,00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2EE5CA5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1918,00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4090DB7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2344,00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03FB52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2438,0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7716567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2262,00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2F00DCC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3800,00</w:t>
            </w:r>
          </w:p>
        </w:tc>
        <w:tc>
          <w:tcPr>
            <w:tcW w:w="1125" w:type="dxa"/>
            <w:gridSpan w:val="3"/>
            <w:vMerge w:val="restart"/>
            <w:shd w:val="clear" w:color="auto" w:fill="auto"/>
          </w:tcPr>
          <w:p w14:paraId="13E3D137" w14:textId="4A646336"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69A31515" w14:textId="083EDCB2"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Обеспечение подвоза обучающихся к месту обучения</w:t>
            </w:r>
          </w:p>
        </w:tc>
      </w:tr>
      <w:tr w:rsidR="00CE1815" w:rsidRPr="00CE0A9E" w14:paraId="5BECB9B3" w14:textId="77777777" w:rsidTr="004841C1">
        <w:trPr>
          <w:trHeight w:val="360"/>
        </w:trPr>
        <w:tc>
          <w:tcPr>
            <w:tcW w:w="710" w:type="dxa"/>
            <w:vMerge/>
            <w:shd w:val="clear" w:color="auto" w:fill="FFFFFF"/>
            <w:vAlign w:val="center"/>
          </w:tcPr>
          <w:p w14:paraId="5842A8F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059895E"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5F7890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44FCB80"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43EA2B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771,00</w:t>
            </w:r>
          </w:p>
        </w:tc>
        <w:tc>
          <w:tcPr>
            <w:tcW w:w="964" w:type="dxa"/>
            <w:gridSpan w:val="2"/>
            <w:tcBorders>
              <w:top w:val="nil"/>
              <w:left w:val="nil"/>
              <w:bottom w:val="single" w:sz="4" w:space="0" w:color="auto"/>
              <w:right w:val="single" w:sz="4" w:space="0" w:color="auto"/>
            </w:tcBorders>
            <w:shd w:val="clear" w:color="auto" w:fill="auto"/>
            <w:vAlign w:val="center"/>
          </w:tcPr>
          <w:p w14:paraId="01F4858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4352,00</w:t>
            </w:r>
          </w:p>
        </w:tc>
        <w:tc>
          <w:tcPr>
            <w:tcW w:w="950" w:type="dxa"/>
            <w:gridSpan w:val="2"/>
            <w:tcBorders>
              <w:top w:val="nil"/>
              <w:left w:val="nil"/>
              <w:bottom w:val="single" w:sz="4" w:space="0" w:color="auto"/>
              <w:right w:val="single" w:sz="4" w:space="0" w:color="auto"/>
            </w:tcBorders>
            <w:shd w:val="clear" w:color="auto" w:fill="auto"/>
            <w:vAlign w:val="center"/>
          </w:tcPr>
          <w:p w14:paraId="1CB306A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959,00</w:t>
            </w:r>
          </w:p>
        </w:tc>
        <w:tc>
          <w:tcPr>
            <w:tcW w:w="1318" w:type="dxa"/>
            <w:tcBorders>
              <w:top w:val="nil"/>
              <w:left w:val="nil"/>
              <w:bottom w:val="single" w:sz="4" w:space="0" w:color="auto"/>
              <w:right w:val="single" w:sz="4" w:space="0" w:color="auto"/>
            </w:tcBorders>
            <w:shd w:val="clear" w:color="auto" w:fill="auto"/>
            <w:vAlign w:val="center"/>
          </w:tcPr>
          <w:p w14:paraId="1B12E52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1172,0</w:t>
            </w:r>
          </w:p>
        </w:tc>
        <w:tc>
          <w:tcPr>
            <w:tcW w:w="1134" w:type="dxa"/>
            <w:gridSpan w:val="2"/>
            <w:tcBorders>
              <w:top w:val="nil"/>
              <w:left w:val="nil"/>
              <w:bottom w:val="single" w:sz="4" w:space="0" w:color="auto"/>
              <w:right w:val="single" w:sz="4" w:space="0" w:color="auto"/>
            </w:tcBorders>
            <w:shd w:val="clear" w:color="auto" w:fill="auto"/>
            <w:vAlign w:val="center"/>
          </w:tcPr>
          <w:p w14:paraId="3EEDC14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1219,0</w:t>
            </w:r>
          </w:p>
        </w:tc>
        <w:tc>
          <w:tcPr>
            <w:tcW w:w="822" w:type="dxa"/>
            <w:gridSpan w:val="2"/>
            <w:tcBorders>
              <w:top w:val="nil"/>
              <w:left w:val="nil"/>
              <w:bottom w:val="single" w:sz="4" w:space="0" w:color="auto"/>
              <w:right w:val="single" w:sz="4" w:space="0" w:color="auto"/>
            </w:tcBorders>
            <w:shd w:val="clear" w:color="auto" w:fill="auto"/>
            <w:vAlign w:val="center"/>
          </w:tcPr>
          <w:p w14:paraId="421D0F9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1131,00</w:t>
            </w:r>
          </w:p>
        </w:tc>
        <w:tc>
          <w:tcPr>
            <w:tcW w:w="845" w:type="dxa"/>
            <w:gridSpan w:val="2"/>
            <w:tcBorders>
              <w:top w:val="nil"/>
              <w:left w:val="nil"/>
              <w:bottom w:val="single" w:sz="4" w:space="0" w:color="auto"/>
              <w:right w:val="single" w:sz="4" w:space="0" w:color="auto"/>
            </w:tcBorders>
            <w:shd w:val="clear" w:color="auto" w:fill="auto"/>
            <w:vAlign w:val="center"/>
          </w:tcPr>
          <w:p w14:paraId="6FEC20A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50AD3F6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2165DD6F"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048B93A5" w14:textId="77777777" w:rsidTr="004841C1">
        <w:trPr>
          <w:trHeight w:val="360"/>
        </w:trPr>
        <w:tc>
          <w:tcPr>
            <w:tcW w:w="710" w:type="dxa"/>
            <w:vMerge/>
            <w:shd w:val="clear" w:color="auto" w:fill="FFFFFF"/>
            <w:vAlign w:val="center"/>
          </w:tcPr>
          <w:p w14:paraId="239CE1B8"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48C139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CD7F66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4147488"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3FC7583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3800,00</w:t>
            </w:r>
          </w:p>
        </w:tc>
        <w:tc>
          <w:tcPr>
            <w:tcW w:w="964" w:type="dxa"/>
            <w:gridSpan w:val="2"/>
            <w:tcBorders>
              <w:top w:val="nil"/>
              <w:left w:val="nil"/>
              <w:bottom w:val="single" w:sz="4" w:space="0" w:color="auto"/>
              <w:right w:val="single" w:sz="4" w:space="0" w:color="auto"/>
            </w:tcBorders>
            <w:shd w:val="clear" w:color="auto" w:fill="auto"/>
            <w:vAlign w:val="center"/>
          </w:tcPr>
          <w:p w14:paraId="5D8F91B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8152,00</w:t>
            </w:r>
          </w:p>
        </w:tc>
        <w:tc>
          <w:tcPr>
            <w:tcW w:w="950" w:type="dxa"/>
            <w:gridSpan w:val="2"/>
            <w:tcBorders>
              <w:top w:val="nil"/>
              <w:left w:val="nil"/>
              <w:bottom w:val="single" w:sz="4" w:space="0" w:color="auto"/>
              <w:right w:val="single" w:sz="4" w:space="0" w:color="auto"/>
            </w:tcBorders>
            <w:shd w:val="clear" w:color="auto" w:fill="auto"/>
            <w:vAlign w:val="center"/>
          </w:tcPr>
          <w:p w14:paraId="67D5F69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959,00</w:t>
            </w:r>
          </w:p>
        </w:tc>
        <w:tc>
          <w:tcPr>
            <w:tcW w:w="1318" w:type="dxa"/>
            <w:tcBorders>
              <w:top w:val="nil"/>
              <w:left w:val="nil"/>
              <w:bottom w:val="single" w:sz="4" w:space="0" w:color="auto"/>
              <w:right w:val="single" w:sz="4" w:space="0" w:color="auto"/>
            </w:tcBorders>
            <w:shd w:val="clear" w:color="auto" w:fill="auto"/>
            <w:vAlign w:val="center"/>
          </w:tcPr>
          <w:p w14:paraId="1662DCC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1172,0</w:t>
            </w:r>
          </w:p>
        </w:tc>
        <w:tc>
          <w:tcPr>
            <w:tcW w:w="1134" w:type="dxa"/>
            <w:gridSpan w:val="2"/>
            <w:tcBorders>
              <w:top w:val="nil"/>
              <w:left w:val="nil"/>
              <w:bottom w:val="single" w:sz="4" w:space="0" w:color="auto"/>
              <w:right w:val="single" w:sz="4" w:space="0" w:color="auto"/>
            </w:tcBorders>
            <w:shd w:val="clear" w:color="auto" w:fill="auto"/>
            <w:vAlign w:val="center"/>
          </w:tcPr>
          <w:p w14:paraId="69BC557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1219,0</w:t>
            </w:r>
          </w:p>
        </w:tc>
        <w:tc>
          <w:tcPr>
            <w:tcW w:w="822" w:type="dxa"/>
            <w:gridSpan w:val="2"/>
            <w:tcBorders>
              <w:top w:val="nil"/>
              <w:left w:val="nil"/>
              <w:bottom w:val="single" w:sz="4" w:space="0" w:color="auto"/>
              <w:right w:val="single" w:sz="4" w:space="0" w:color="auto"/>
            </w:tcBorders>
            <w:shd w:val="clear" w:color="auto" w:fill="auto"/>
            <w:vAlign w:val="center"/>
          </w:tcPr>
          <w:p w14:paraId="7926D51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1131,00</w:t>
            </w:r>
          </w:p>
        </w:tc>
        <w:tc>
          <w:tcPr>
            <w:tcW w:w="845" w:type="dxa"/>
            <w:gridSpan w:val="2"/>
            <w:tcBorders>
              <w:top w:val="nil"/>
              <w:left w:val="nil"/>
              <w:bottom w:val="single" w:sz="4" w:space="0" w:color="auto"/>
              <w:right w:val="single" w:sz="4" w:space="0" w:color="auto"/>
            </w:tcBorders>
            <w:shd w:val="clear" w:color="auto" w:fill="auto"/>
            <w:vAlign w:val="center"/>
          </w:tcPr>
          <w:p w14:paraId="61CAF6E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3800,00</w:t>
            </w:r>
          </w:p>
        </w:tc>
        <w:tc>
          <w:tcPr>
            <w:tcW w:w="1125" w:type="dxa"/>
            <w:gridSpan w:val="3"/>
            <w:vMerge/>
            <w:shd w:val="clear" w:color="auto" w:fill="auto"/>
            <w:vAlign w:val="center"/>
          </w:tcPr>
          <w:p w14:paraId="426DEFE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E9851EC"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5B34B060" w14:textId="77777777" w:rsidTr="004841C1">
        <w:trPr>
          <w:trHeight w:val="360"/>
        </w:trPr>
        <w:tc>
          <w:tcPr>
            <w:tcW w:w="710" w:type="dxa"/>
            <w:vMerge/>
            <w:shd w:val="clear" w:color="auto" w:fill="FFFFFF"/>
            <w:vAlign w:val="center"/>
          </w:tcPr>
          <w:p w14:paraId="79ABCA4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4E7CD000"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5447CB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F718E30"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2689E2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28737E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6878393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6737B17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5EA0352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43246DA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678FF1B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1837F27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355D6692"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759FF39B" w14:textId="77777777" w:rsidTr="004841C1">
        <w:trPr>
          <w:trHeight w:val="400"/>
        </w:trPr>
        <w:tc>
          <w:tcPr>
            <w:tcW w:w="710" w:type="dxa"/>
            <w:vMerge/>
            <w:shd w:val="clear" w:color="auto" w:fill="FFFFFF"/>
            <w:vAlign w:val="center"/>
          </w:tcPr>
          <w:p w14:paraId="0F5F3BB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382204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421D7DB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06BBBBB"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00DB2E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689503B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37BC407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C02364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BE81C5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294802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7604979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937F2F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626FC9DC"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270B7B85" w14:textId="77777777" w:rsidTr="004841C1">
        <w:trPr>
          <w:trHeight w:val="122"/>
        </w:trPr>
        <w:tc>
          <w:tcPr>
            <w:tcW w:w="710" w:type="dxa"/>
            <w:vMerge w:val="restart"/>
            <w:shd w:val="clear" w:color="auto" w:fill="FFFFFF"/>
          </w:tcPr>
          <w:p w14:paraId="145176B9" w14:textId="6A5236A6" w:rsidR="00CE1815" w:rsidRPr="00CE0A9E" w:rsidRDefault="004841C1"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w:t>
            </w:r>
            <w:r w:rsidR="00CE1815" w:rsidRPr="00CE0A9E">
              <w:rPr>
                <w:rFonts w:ascii="Times New Roman" w:eastAsia="Times New Roman" w:hAnsi="Times New Roman"/>
                <w:sz w:val="16"/>
                <w:szCs w:val="16"/>
                <w:lang w:eastAsia="ru-RU"/>
              </w:rPr>
              <w:t>.6</w:t>
            </w:r>
          </w:p>
        </w:tc>
        <w:tc>
          <w:tcPr>
            <w:tcW w:w="1035" w:type="dxa"/>
            <w:vMerge w:val="restart"/>
            <w:shd w:val="clear" w:color="auto" w:fill="FFFFFF"/>
          </w:tcPr>
          <w:p w14:paraId="144462F6"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 (за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 кроме детей из многодетных семей)</w:t>
            </w:r>
          </w:p>
        </w:tc>
        <w:tc>
          <w:tcPr>
            <w:tcW w:w="992" w:type="dxa"/>
            <w:gridSpan w:val="2"/>
            <w:vMerge w:val="restart"/>
            <w:shd w:val="clear" w:color="auto" w:fill="FFFFFF"/>
            <w:vAlign w:val="center"/>
          </w:tcPr>
          <w:p w14:paraId="1E95435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F4567D9"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shd w:val="clear" w:color="auto" w:fill="FFFFFF"/>
          </w:tcPr>
          <w:p w14:paraId="04ADEAB8" w14:textId="23961B0E"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1F124420" w14:textId="5098B4E3"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1ACC4AB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33197,3</w:t>
            </w:r>
          </w:p>
        </w:tc>
        <w:tc>
          <w:tcPr>
            <w:tcW w:w="1318" w:type="dxa"/>
            <w:shd w:val="clear" w:color="auto" w:fill="FFFFFF"/>
          </w:tcPr>
          <w:p w14:paraId="2A5AB56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80675,5</w:t>
            </w:r>
          </w:p>
        </w:tc>
        <w:tc>
          <w:tcPr>
            <w:tcW w:w="1134" w:type="dxa"/>
            <w:gridSpan w:val="2"/>
            <w:shd w:val="clear" w:color="auto" w:fill="FFFFFF"/>
          </w:tcPr>
          <w:p w14:paraId="74ED29D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59740,0</w:t>
            </w:r>
          </w:p>
        </w:tc>
        <w:tc>
          <w:tcPr>
            <w:tcW w:w="822" w:type="dxa"/>
            <w:gridSpan w:val="2"/>
            <w:shd w:val="clear" w:color="auto" w:fill="FFFFFF"/>
          </w:tcPr>
          <w:p w14:paraId="496B3AFB" w14:textId="0D60494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31C27E3C" w14:textId="41E7CFFB"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val="restart"/>
            <w:shd w:val="clear" w:color="auto" w:fill="auto"/>
          </w:tcPr>
          <w:p w14:paraId="0D718F7A" w14:textId="6A9F72AE"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589A0054" w14:textId="01FF734D"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Выполнение условий для обеспечения обучающихся общеобразовательных организаций качественным горячим питанием</w:t>
            </w:r>
          </w:p>
        </w:tc>
      </w:tr>
      <w:tr w:rsidR="00CE1815" w:rsidRPr="00CE0A9E" w14:paraId="54D3EDB5" w14:textId="77777777" w:rsidTr="004841C1">
        <w:trPr>
          <w:trHeight w:val="400"/>
        </w:trPr>
        <w:tc>
          <w:tcPr>
            <w:tcW w:w="710" w:type="dxa"/>
            <w:vMerge/>
            <w:shd w:val="clear" w:color="auto" w:fill="FFFFFF"/>
            <w:vAlign w:val="center"/>
          </w:tcPr>
          <w:p w14:paraId="7E8E717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39A39508"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39933BD"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762BFB7"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shd w:val="clear" w:color="auto" w:fill="FFFFFF"/>
          </w:tcPr>
          <w:p w14:paraId="62619217" w14:textId="7522A9F2"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542E688D" w14:textId="4DDE99FB"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136DCE2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23924,0</w:t>
            </w:r>
          </w:p>
        </w:tc>
        <w:tc>
          <w:tcPr>
            <w:tcW w:w="1318" w:type="dxa"/>
            <w:shd w:val="clear" w:color="auto" w:fill="FFFFFF"/>
          </w:tcPr>
          <w:p w14:paraId="768A7B5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59740,0</w:t>
            </w:r>
          </w:p>
        </w:tc>
        <w:tc>
          <w:tcPr>
            <w:tcW w:w="1134" w:type="dxa"/>
            <w:gridSpan w:val="2"/>
            <w:shd w:val="clear" w:color="auto" w:fill="FFFFFF"/>
          </w:tcPr>
          <w:p w14:paraId="39AABC4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59740,0</w:t>
            </w:r>
          </w:p>
        </w:tc>
        <w:tc>
          <w:tcPr>
            <w:tcW w:w="822" w:type="dxa"/>
            <w:gridSpan w:val="2"/>
            <w:shd w:val="clear" w:color="auto" w:fill="FFFFFF"/>
          </w:tcPr>
          <w:p w14:paraId="6604E8FF" w14:textId="6FC60FC4"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656B613E" w14:textId="1C57CD63"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auto"/>
            <w:vAlign w:val="center"/>
          </w:tcPr>
          <w:p w14:paraId="637E62D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2A37BE0"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70EDE51A" w14:textId="77777777" w:rsidTr="004841C1">
        <w:trPr>
          <w:trHeight w:val="400"/>
        </w:trPr>
        <w:tc>
          <w:tcPr>
            <w:tcW w:w="710" w:type="dxa"/>
            <w:vMerge/>
            <w:shd w:val="clear" w:color="auto" w:fill="FFFFFF"/>
            <w:vAlign w:val="center"/>
          </w:tcPr>
          <w:p w14:paraId="61530E7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4A5F210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E821687"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FA719DA"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shd w:val="clear" w:color="auto" w:fill="FFFFFF"/>
          </w:tcPr>
          <w:p w14:paraId="68978DBE" w14:textId="6F6F1A1E"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64" w:type="dxa"/>
            <w:gridSpan w:val="2"/>
            <w:shd w:val="clear" w:color="auto" w:fill="FFFFFF"/>
          </w:tcPr>
          <w:p w14:paraId="1925B227" w14:textId="1449D1DC"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0" w:type="dxa"/>
            <w:gridSpan w:val="2"/>
            <w:shd w:val="clear" w:color="auto" w:fill="FFFFFF"/>
          </w:tcPr>
          <w:p w14:paraId="56304CD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9273,3</w:t>
            </w:r>
          </w:p>
        </w:tc>
        <w:tc>
          <w:tcPr>
            <w:tcW w:w="1318" w:type="dxa"/>
            <w:shd w:val="clear" w:color="auto" w:fill="FFFFFF"/>
          </w:tcPr>
          <w:p w14:paraId="1601E48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20935,5</w:t>
            </w:r>
          </w:p>
        </w:tc>
        <w:tc>
          <w:tcPr>
            <w:tcW w:w="1134" w:type="dxa"/>
            <w:gridSpan w:val="2"/>
            <w:shd w:val="clear" w:color="auto" w:fill="FFFFFF"/>
          </w:tcPr>
          <w:p w14:paraId="61A8B687" w14:textId="6F049A31"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22" w:type="dxa"/>
            <w:gridSpan w:val="2"/>
            <w:shd w:val="clear" w:color="auto" w:fill="FFFFFF"/>
          </w:tcPr>
          <w:p w14:paraId="206F4EAF" w14:textId="1E9C4FA0"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45" w:type="dxa"/>
            <w:gridSpan w:val="2"/>
            <w:shd w:val="clear" w:color="auto" w:fill="FFFFFF"/>
          </w:tcPr>
          <w:p w14:paraId="692A49CB" w14:textId="6DA7707C" w:rsidR="00CE1815" w:rsidRPr="00CE0A9E" w:rsidRDefault="00CE1815"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125" w:type="dxa"/>
            <w:gridSpan w:val="3"/>
            <w:vMerge/>
            <w:shd w:val="clear" w:color="auto" w:fill="auto"/>
            <w:vAlign w:val="center"/>
          </w:tcPr>
          <w:p w14:paraId="165DCFC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27F8053E"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5CEC7516" w14:textId="77777777" w:rsidTr="004841C1">
        <w:trPr>
          <w:trHeight w:val="400"/>
        </w:trPr>
        <w:tc>
          <w:tcPr>
            <w:tcW w:w="710" w:type="dxa"/>
            <w:vMerge/>
            <w:shd w:val="clear" w:color="auto" w:fill="FFFFFF"/>
            <w:vAlign w:val="center"/>
          </w:tcPr>
          <w:p w14:paraId="717AFE8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68319B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E7D925D"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264C54F"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1EF26B80" w14:textId="3E61B4B2"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5512D475" w14:textId="455DF1B2"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4E6D66DE" w14:textId="400E1C1F"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6102EBC" w14:textId="78599EA9"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5DDC534" w14:textId="2128AB96"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7E32CBC" w14:textId="304B6C70"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1382821" w14:textId="588BE173"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326828D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60F2C7EB"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058AB0D2" w14:textId="77777777" w:rsidTr="004841C1">
        <w:trPr>
          <w:trHeight w:val="400"/>
        </w:trPr>
        <w:tc>
          <w:tcPr>
            <w:tcW w:w="710" w:type="dxa"/>
            <w:vMerge/>
            <w:shd w:val="clear" w:color="auto" w:fill="FFFFFF"/>
            <w:vAlign w:val="center"/>
          </w:tcPr>
          <w:p w14:paraId="7654AA5A"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291824F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E4F3C0D"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0BF7F29"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D7E29D4" w14:textId="1C9A4D5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5C176D00" w14:textId="6695B98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9BD81AE" w14:textId="18FB4F5B"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6249A2C" w14:textId="7C200B54"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53B590A" w14:textId="745F9B56"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50D379F2" w14:textId="12D71BF8"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5BFA2449" w14:textId="6158B7F5"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tcBorders>
              <w:bottom w:val="single" w:sz="4" w:space="0" w:color="auto"/>
            </w:tcBorders>
            <w:shd w:val="clear" w:color="auto" w:fill="auto"/>
            <w:vAlign w:val="center"/>
          </w:tcPr>
          <w:p w14:paraId="264EE98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tcBorders>
              <w:bottom w:val="single" w:sz="4" w:space="0" w:color="auto"/>
            </w:tcBorders>
            <w:shd w:val="clear" w:color="auto" w:fill="auto"/>
            <w:vAlign w:val="center"/>
          </w:tcPr>
          <w:p w14:paraId="3C618DD3"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42D7493A" w14:textId="77777777" w:rsidTr="004841C1">
        <w:trPr>
          <w:trHeight w:val="136"/>
        </w:trPr>
        <w:tc>
          <w:tcPr>
            <w:tcW w:w="710" w:type="dxa"/>
            <w:vMerge w:val="restart"/>
            <w:shd w:val="clear" w:color="auto" w:fill="FFFFFF"/>
          </w:tcPr>
          <w:p w14:paraId="34AE219C" w14:textId="0AB8B37E" w:rsidR="00CE1815" w:rsidRPr="00CE0A9E" w:rsidRDefault="004841C1"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w:t>
            </w:r>
            <w:r w:rsidR="00CE1815" w:rsidRPr="00CE0A9E">
              <w:rPr>
                <w:rFonts w:ascii="Times New Roman" w:eastAsia="Times New Roman" w:hAnsi="Times New Roman"/>
                <w:sz w:val="16"/>
                <w:szCs w:val="16"/>
                <w:lang w:eastAsia="ru-RU"/>
              </w:rPr>
              <w:t>.7</w:t>
            </w:r>
          </w:p>
        </w:tc>
        <w:tc>
          <w:tcPr>
            <w:tcW w:w="1035" w:type="dxa"/>
            <w:vMerge w:val="restart"/>
            <w:shd w:val="clear" w:color="auto" w:fill="FFFFFF"/>
          </w:tcPr>
          <w:p w14:paraId="174C35CA"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gridSpan w:val="2"/>
            <w:vMerge w:val="restart"/>
            <w:shd w:val="clear" w:color="auto" w:fill="FFFFFF"/>
            <w:vAlign w:val="center"/>
          </w:tcPr>
          <w:p w14:paraId="61B8513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711563E"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26747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35105,25</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314FFC3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314755,45</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648C6A6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36222,0</w:t>
            </w:r>
          </w:p>
        </w:tc>
        <w:tc>
          <w:tcPr>
            <w:tcW w:w="1318" w:type="dxa"/>
            <w:tcBorders>
              <w:top w:val="single" w:sz="4" w:space="0" w:color="auto"/>
              <w:left w:val="nil"/>
              <w:bottom w:val="single" w:sz="4" w:space="0" w:color="auto"/>
              <w:right w:val="single" w:sz="4" w:space="0" w:color="auto"/>
            </w:tcBorders>
            <w:shd w:val="clear" w:color="auto" w:fill="auto"/>
            <w:vAlign w:val="center"/>
          </w:tcPr>
          <w:p w14:paraId="79D9EA3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88910,8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7FC590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53286,0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66EFB81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95288,70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1576D2D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0A83D662" w14:textId="0F8C9C34"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7EC41144" w14:textId="205140FF" w:rsidR="00CE1815" w:rsidRPr="00CE0A9E" w:rsidRDefault="00CE1815" w:rsidP="00CE1815">
            <w:pPr>
              <w:spacing w:after="0" w:line="240" w:lineRule="auto"/>
              <w:rPr>
                <w:rFonts w:ascii="Times New Roman" w:eastAsia="Times New Roman" w:hAnsi="Times New Roman"/>
                <w:sz w:val="16"/>
                <w:szCs w:val="16"/>
                <w:lang w:eastAsia="ru-RU"/>
              </w:rPr>
            </w:pPr>
            <w:r w:rsidRPr="00D46E74">
              <w:rPr>
                <w:rFonts w:cs="Calibri"/>
                <w:sz w:val="20"/>
                <w:szCs w:val="20"/>
              </w:rPr>
              <w:t>Выполнение условий для обеспечения обучающихся общеобразовательных организаций качественным горячим питанием</w:t>
            </w:r>
          </w:p>
        </w:tc>
      </w:tr>
      <w:tr w:rsidR="00CE1815" w:rsidRPr="00CE0A9E" w14:paraId="06329E8E" w14:textId="77777777" w:rsidTr="004841C1">
        <w:trPr>
          <w:trHeight w:val="400"/>
        </w:trPr>
        <w:tc>
          <w:tcPr>
            <w:tcW w:w="710" w:type="dxa"/>
            <w:vMerge/>
            <w:shd w:val="clear" w:color="auto" w:fill="FFFFFF"/>
            <w:vAlign w:val="center"/>
          </w:tcPr>
          <w:p w14:paraId="582102B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572461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BF74310"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7D46F77"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1BC4F9F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33350,00</w:t>
            </w:r>
          </w:p>
        </w:tc>
        <w:tc>
          <w:tcPr>
            <w:tcW w:w="964" w:type="dxa"/>
            <w:gridSpan w:val="2"/>
            <w:tcBorders>
              <w:top w:val="nil"/>
              <w:left w:val="nil"/>
              <w:bottom w:val="single" w:sz="4" w:space="0" w:color="auto"/>
              <w:right w:val="single" w:sz="4" w:space="0" w:color="auto"/>
            </w:tcBorders>
            <w:shd w:val="clear" w:color="auto" w:fill="auto"/>
            <w:vAlign w:val="center"/>
          </w:tcPr>
          <w:p w14:paraId="6EB6CC2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112492,10</w:t>
            </w:r>
          </w:p>
        </w:tc>
        <w:tc>
          <w:tcPr>
            <w:tcW w:w="950" w:type="dxa"/>
            <w:gridSpan w:val="2"/>
            <w:tcBorders>
              <w:top w:val="nil"/>
              <w:left w:val="nil"/>
              <w:bottom w:val="single" w:sz="4" w:space="0" w:color="auto"/>
              <w:right w:val="single" w:sz="4" w:space="0" w:color="auto"/>
            </w:tcBorders>
            <w:shd w:val="clear" w:color="auto" w:fill="auto"/>
            <w:vAlign w:val="center"/>
          </w:tcPr>
          <w:p w14:paraId="75C3CAD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14393,3</w:t>
            </w:r>
          </w:p>
        </w:tc>
        <w:tc>
          <w:tcPr>
            <w:tcW w:w="1318" w:type="dxa"/>
            <w:tcBorders>
              <w:top w:val="nil"/>
              <w:left w:val="nil"/>
              <w:bottom w:val="single" w:sz="4" w:space="0" w:color="auto"/>
              <w:right w:val="single" w:sz="4" w:space="0" w:color="auto"/>
            </w:tcBorders>
            <w:shd w:val="clear" w:color="auto" w:fill="auto"/>
            <w:vAlign w:val="center"/>
          </w:tcPr>
          <w:p w14:paraId="7348802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74174,9</w:t>
            </w:r>
          </w:p>
        </w:tc>
        <w:tc>
          <w:tcPr>
            <w:tcW w:w="1134" w:type="dxa"/>
            <w:gridSpan w:val="2"/>
            <w:tcBorders>
              <w:top w:val="nil"/>
              <w:left w:val="nil"/>
              <w:bottom w:val="single" w:sz="4" w:space="0" w:color="auto"/>
              <w:right w:val="single" w:sz="4" w:space="0" w:color="auto"/>
            </w:tcBorders>
            <w:shd w:val="clear" w:color="auto" w:fill="auto"/>
            <w:vAlign w:val="center"/>
          </w:tcPr>
          <w:p w14:paraId="3F68417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53286,0</w:t>
            </w:r>
          </w:p>
        </w:tc>
        <w:tc>
          <w:tcPr>
            <w:tcW w:w="822" w:type="dxa"/>
            <w:gridSpan w:val="2"/>
            <w:tcBorders>
              <w:top w:val="nil"/>
              <w:left w:val="nil"/>
              <w:bottom w:val="single" w:sz="4" w:space="0" w:color="auto"/>
              <w:right w:val="single" w:sz="4" w:space="0" w:color="auto"/>
            </w:tcBorders>
            <w:shd w:val="clear" w:color="auto" w:fill="auto"/>
            <w:vAlign w:val="center"/>
          </w:tcPr>
          <w:p w14:paraId="1DA5279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26581,70</w:t>
            </w:r>
          </w:p>
        </w:tc>
        <w:tc>
          <w:tcPr>
            <w:tcW w:w="845" w:type="dxa"/>
            <w:gridSpan w:val="2"/>
            <w:tcBorders>
              <w:top w:val="nil"/>
              <w:left w:val="nil"/>
              <w:bottom w:val="single" w:sz="4" w:space="0" w:color="auto"/>
              <w:right w:val="single" w:sz="4" w:space="0" w:color="auto"/>
            </w:tcBorders>
            <w:shd w:val="clear" w:color="auto" w:fill="auto"/>
            <w:vAlign w:val="center"/>
          </w:tcPr>
          <w:p w14:paraId="63ED654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55384A7"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014BA10"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4C4CBD1F" w14:textId="77777777" w:rsidTr="004841C1">
        <w:trPr>
          <w:trHeight w:val="400"/>
        </w:trPr>
        <w:tc>
          <w:tcPr>
            <w:tcW w:w="710" w:type="dxa"/>
            <w:vMerge/>
            <w:shd w:val="clear" w:color="auto" w:fill="FFFFFF"/>
            <w:vAlign w:val="center"/>
          </w:tcPr>
          <w:p w14:paraId="5EF95D8A"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F865A9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04D219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tcBorders>
              <w:right w:val="single" w:sz="4" w:space="0" w:color="auto"/>
            </w:tcBorders>
            <w:shd w:val="clear" w:color="auto" w:fill="FFFFFF"/>
          </w:tcPr>
          <w:p w14:paraId="2A0DE762"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72726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1755,25</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9C569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47442,95</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B322C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2872,0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1E4A9F3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14735,9</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AAFD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C7863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15345,30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3F88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0E11BD5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59988C57"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4247DD5C" w14:textId="77777777" w:rsidTr="004841C1">
        <w:trPr>
          <w:trHeight w:val="400"/>
        </w:trPr>
        <w:tc>
          <w:tcPr>
            <w:tcW w:w="710" w:type="dxa"/>
            <w:vMerge/>
            <w:shd w:val="clear" w:color="auto" w:fill="FFFFFF"/>
            <w:vAlign w:val="center"/>
          </w:tcPr>
          <w:p w14:paraId="37002E1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CF534C6"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5F6528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5C96454"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1ACF7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6195159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2F6A1F2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1539876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B0BBC9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6C4F3F6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37403BF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364A569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5CE7C39A"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24D765B6" w14:textId="77777777" w:rsidTr="004841C1">
        <w:trPr>
          <w:trHeight w:val="400"/>
        </w:trPr>
        <w:tc>
          <w:tcPr>
            <w:tcW w:w="710" w:type="dxa"/>
            <w:vMerge/>
            <w:shd w:val="clear" w:color="auto" w:fill="FFFFFF"/>
            <w:vAlign w:val="center"/>
          </w:tcPr>
          <w:p w14:paraId="5A03FA4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65A51FD3"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AC2DE0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0CCC6D3"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AF4786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0FBBC2B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154820,40</w:t>
            </w:r>
          </w:p>
        </w:tc>
        <w:tc>
          <w:tcPr>
            <w:tcW w:w="950" w:type="dxa"/>
            <w:gridSpan w:val="2"/>
            <w:tcBorders>
              <w:top w:val="nil"/>
              <w:left w:val="nil"/>
              <w:bottom w:val="single" w:sz="4" w:space="0" w:color="auto"/>
              <w:right w:val="single" w:sz="4" w:space="0" w:color="auto"/>
            </w:tcBorders>
            <w:shd w:val="clear" w:color="auto" w:fill="auto"/>
            <w:vAlign w:val="center"/>
          </w:tcPr>
          <w:p w14:paraId="3128A77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18956,7</w:t>
            </w:r>
          </w:p>
        </w:tc>
        <w:tc>
          <w:tcPr>
            <w:tcW w:w="1318" w:type="dxa"/>
            <w:tcBorders>
              <w:top w:val="nil"/>
              <w:left w:val="nil"/>
              <w:bottom w:val="single" w:sz="4" w:space="0" w:color="auto"/>
              <w:right w:val="single" w:sz="4" w:space="0" w:color="auto"/>
            </w:tcBorders>
            <w:shd w:val="clear" w:color="auto" w:fill="auto"/>
            <w:vAlign w:val="center"/>
          </w:tcPr>
          <w:p w14:paraId="7FAE402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w:t>
            </w:r>
          </w:p>
        </w:tc>
        <w:tc>
          <w:tcPr>
            <w:tcW w:w="1134" w:type="dxa"/>
            <w:gridSpan w:val="2"/>
            <w:tcBorders>
              <w:top w:val="nil"/>
              <w:left w:val="nil"/>
              <w:bottom w:val="single" w:sz="4" w:space="0" w:color="auto"/>
              <w:right w:val="single" w:sz="4" w:space="0" w:color="auto"/>
            </w:tcBorders>
            <w:shd w:val="clear" w:color="auto" w:fill="auto"/>
            <w:vAlign w:val="center"/>
          </w:tcPr>
          <w:p w14:paraId="5AE0C90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w:t>
            </w:r>
          </w:p>
        </w:tc>
        <w:tc>
          <w:tcPr>
            <w:tcW w:w="822" w:type="dxa"/>
            <w:gridSpan w:val="2"/>
            <w:tcBorders>
              <w:top w:val="nil"/>
              <w:left w:val="nil"/>
              <w:bottom w:val="single" w:sz="4" w:space="0" w:color="auto"/>
              <w:right w:val="single" w:sz="4" w:space="0" w:color="auto"/>
            </w:tcBorders>
            <w:shd w:val="clear" w:color="auto" w:fill="auto"/>
            <w:vAlign w:val="center"/>
          </w:tcPr>
          <w:p w14:paraId="7C8DD54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53361,70</w:t>
            </w:r>
          </w:p>
        </w:tc>
        <w:tc>
          <w:tcPr>
            <w:tcW w:w="845" w:type="dxa"/>
            <w:gridSpan w:val="2"/>
            <w:tcBorders>
              <w:top w:val="nil"/>
              <w:left w:val="nil"/>
              <w:bottom w:val="single" w:sz="4" w:space="0" w:color="auto"/>
              <w:right w:val="single" w:sz="4" w:space="0" w:color="auto"/>
            </w:tcBorders>
            <w:shd w:val="clear" w:color="auto" w:fill="auto"/>
            <w:vAlign w:val="center"/>
          </w:tcPr>
          <w:p w14:paraId="683D0C8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tcBorders>
              <w:bottom w:val="single" w:sz="4" w:space="0" w:color="auto"/>
            </w:tcBorders>
            <w:shd w:val="clear" w:color="auto" w:fill="auto"/>
            <w:vAlign w:val="center"/>
          </w:tcPr>
          <w:p w14:paraId="0916157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tcBorders>
              <w:bottom w:val="single" w:sz="4" w:space="0" w:color="auto"/>
            </w:tcBorders>
            <w:shd w:val="clear" w:color="auto" w:fill="auto"/>
            <w:vAlign w:val="center"/>
          </w:tcPr>
          <w:p w14:paraId="2F427D8D"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208EEACC" w14:textId="77777777" w:rsidTr="004841C1">
        <w:trPr>
          <w:trHeight w:val="60"/>
        </w:trPr>
        <w:tc>
          <w:tcPr>
            <w:tcW w:w="710" w:type="dxa"/>
            <w:vMerge w:val="restart"/>
            <w:shd w:val="clear" w:color="auto" w:fill="FFFFFF"/>
          </w:tcPr>
          <w:p w14:paraId="7665C8A3" w14:textId="7A3510C8" w:rsidR="00CE1815" w:rsidRPr="00CE0A9E" w:rsidRDefault="004841C1"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w:t>
            </w:r>
          </w:p>
        </w:tc>
        <w:tc>
          <w:tcPr>
            <w:tcW w:w="1035" w:type="dxa"/>
            <w:vMerge w:val="restart"/>
            <w:shd w:val="clear" w:color="auto" w:fill="FFFFFF"/>
            <w:vAlign w:val="center"/>
          </w:tcPr>
          <w:p w14:paraId="39CF0708"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05. 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992" w:type="dxa"/>
            <w:gridSpan w:val="2"/>
            <w:vMerge w:val="restart"/>
            <w:shd w:val="clear" w:color="auto" w:fill="FFFFFF"/>
            <w:vAlign w:val="center"/>
          </w:tcPr>
          <w:p w14:paraId="564D9473"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944D1BF"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2F81A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28837,50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198DA17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85120,90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6978E64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25120,90</w:t>
            </w:r>
          </w:p>
        </w:tc>
        <w:tc>
          <w:tcPr>
            <w:tcW w:w="1318" w:type="dxa"/>
            <w:tcBorders>
              <w:top w:val="single" w:sz="4" w:space="0" w:color="auto"/>
              <w:left w:val="nil"/>
              <w:bottom w:val="single" w:sz="4" w:space="0" w:color="auto"/>
              <w:right w:val="single" w:sz="4" w:space="0" w:color="auto"/>
            </w:tcBorders>
            <w:shd w:val="clear" w:color="auto" w:fill="auto"/>
            <w:vAlign w:val="center"/>
          </w:tcPr>
          <w:p w14:paraId="5E269ED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AA8534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7690AFD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30000,00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27B61F5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30000,00</w:t>
            </w:r>
          </w:p>
        </w:tc>
        <w:tc>
          <w:tcPr>
            <w:tcW w:w="1125" w:type="dxa"/>
            <w:gridSpan w:val="3"/>
            <w:vMerge w:val="restart"/>
            <w:shd w:val="clear" w:color="auto" w:fill="auto"/>
          </w:tcPr>
          <w:p w14:paraId="10DD702D" w14:textId="3E05CE32" w:rsidR="00CE1815" w:rsidRPr="004841C1" w:rsidRDefault="00CE1815" w:rsidP="00CE1815">
            <w:pPr>
              <w:spacing w:after="0" w:line="240" w:lineRule="auto"/>
              <w:rPr>
                <w:rFonts w:ascii="Times New Roman" w:eastAsia="Times New Roman" w:hAnsi="Times New Roman"/>
                <w:sz w:val="18"/>
                <w:szCs w:val="18"/>
                <w:lang w:eastAsia="ru-RU"/>
              </w:rPr>
            </w:pPr>
            <w:r w:rsidRPr="004841C1">
              <w:rPr>
                <w:rFonts w:cs="Calibri"/>
                <w:sz w:val="18"/>
                <w:szCs w:val="18"/>
              </w:rPr>
              <w:t xml:space="preserve">Управление образованием, </w:t>
            </w:r>
            <w:r w:rsidRPr="004841C1">
              <w:rPr>
                <w:rFonts w:cs="Calibri"/>
                <w:sz w:val="18"/>
                <w:szCs w:val="18"/>
              </w:rPr>
              <w:br/>
              <w:t xml:space="preserve">МУ "Централизованная бухгалтерия", </w:t>
            </w:r>
            <w:r w:rsidRPr="004841C1">
              <w:rPr>
                <w:rFonts w:cs="Calibri"/>
                <w:sz w:val="18"/>
                <w:szCs w:val="18"/>
              </w:rPr>
              <w:br/>
              <w:t>МОУ "Учебно-методический центр"</w:t>
            </w:r>
          </w:p>
        </w:tc>
        <w:tc>
          <w:tcPr>
            <w:tcW w:w="993" w:type="dxa"/>
            <w:vMerge w:val="restart"/>
            <w:shd w:val="clear" w:color="auto" w:fill="auto"/>
            <w:vAlign w:val="center"/>
          </w:tcPr>
          <w:p w14:paraId="7FC41DD1" w14:textId="77777777" w:rsidR="00CE1815" w:rsidRPr="00D46E74" w:rsidRDefault="00CE1815" w:rsidP="00CE1815">
            <w:pPr>
              <w:rPr>
                <w:rFonts w:cs="Calibri"/>
                <w:sz w:val="20"/>
                <w:szCs w:val="20"/>
              </w:rPr>
            </w:pPr>
            <w:r w:rsidRPr="00D46E74">
              <w:rPr>
                <w:rFonts w:cs="Calibri"/>
                <w:sz w:val="20"/>
                <w:szCs w:val="20"/>
              </w:rPr>
              <w:t>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p w14:paraId="1A2535D5"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42FA2282" w14:textId="77777777" w:rsidTr="004841C1">
        <w:trPr>
          <w:trHeight w:val="400"/>
        </w:trPr>
        <w:tc>
          <w:tcPr>
            <w:tcW w:w="710" w:type="dxa"/>
            <w:vMerge/>
            <w:shd w:val="clear" w:color="auto" w:fill="FFFFFF"/>
          </w:tcPr>
          <w:p w14:paraId="25D2535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vAlign w:val="center"/>
          </w:tcPr>
          <w:p w14:paraId="10D462DD"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EE1707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9A5015D"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A322F1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2456B2E"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6C2DBE3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31E7439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101891D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19A0598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79730C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3E37775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0E958A2"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724C85BB" w14:textId="77777777" w:rsidTr="004841C1">
        <w:trPr>
          <w:trHeight w:val="400"/>
        </w:trPr>
        <w:tc>
          <w:tcPr>
            <w:tcW w:w="710" w:type="dxa"/>
            <w:vMerge/>
            <w:shd w:val="clear" w:color="auto" w:fill="FFFFFF"/>
          </w:tcPr>
          <w:p w14:paraId="110A9F2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vAlign w:val="center"/>
          </w:tcPr>
          <w:p w14:paraId="5F898C43"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AD6DD67"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FF883F2"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BEAB85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28837,50</w:t>
            </w:r>
          </w:p>
        </w:tc>
        <w:tc>
          <w:tcPr>
            <w:tcW w:w="964" w:type="dxa"/>
            <w:gridSpan w:val="2"/>
            <w:tcBorders>
              <w:top w:val="nil"/>
              <w:left w:val="nil"/>
              <w:bottom w:val="single" w:sz="4" w:space="0" w:color="auto"/>
              <w:right w:val="single" w:sz="4" w:space="0" w:color="auto"/>
            </w:tcBorders>
            <w:shd w:val="clear" w:color="auto" w:fill="auto"/>
            <w:vAlign w:val="center"/>
          </w:tcPr>
          <w:p w14:paraId="56AF1B9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85120,90</w:t>
            </w:r>
          </w:p>
        </w:tc>
        <w:tc>
          <w:tcPr>
            <w:tcW w:w="950" w:type="dxa"/>
            <w:gridSpan w:val="2"/>
            <w:tcBorders>
              <w:top w:val="nil"/>
              <w:left w:val="nil"/>
              <w:bottom w:val="single" w:sz="4" w:space="0" w:color="auto"/>
              <w:right w:val="single" w:sz="4" w:space="0" w:color="auto"/>
            </w:tcBorders>
            <w:shd w:val="clear" w:color="auto" w:fill="auto"/>
            <w:vAlign w:val="center"/>
          </w:tcPr>
          <w:p w14:paraId="16C1D02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25120,90</w:t>
            </w:r>
          </w:p>
        </w:tc>
        <w:tc>
          <w:tcPr>
            <w:tcW w:w="1318" w:type="dxa"/>
            <w:tcBorders>
              <w:top w:val="nil"/>
              <w:left w:val="nil"/>
              <w:bottom w:val="single" w:sz="4" w:space="0" w:color="auto"/>
              <w:right w:val="single" w:sz="4" w:space="0" w:color="auto"/>
            </w:tcBorders>
            <w:shd w:val="clear" w:color="auto" w:fill="auto"/>
            <w:vAlign w:val="center"/>
          </w:tcPr>
          <w:p w14:paraId="245B951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6873E8F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41BD933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30000,00</w:t>
            </w:r>
          </w:p>
        </w:tc>
        <w:tc>
          <w:tcPr>
            <w:tcW w:w="845" w:type="dxa"/>
            <w:gridSpan w:val="2"/>
            <w:tcBorders>
              <w:top w:val="nil"/>
              <w:left w:val="nil"/>
              <w:bottom w:val="single" w:sz="4" w:space="0" w:color="auto"/>
              <w:right w:val="single" w:sz="4" w:space="0" w:color="auto"/>
            </w:tcBorders>
            <w:shd w:val="clear" w:color="auto" w:fill="auto"/>
            <w:vAlign w:val="center"/>
          </w:tcPr>
          <w:p w14:paraId="20C4868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30000,00</w:t>
            </w:r>
          </w:p>
        </w:tc>
        <w:tc>
          <w:tcPr>
            <w:tcW w:w="1125" w:type="dxa"/>
            <w:gridSpan w:val="3"/>
            <w:vMerge/>
            <w:shd w:val="clear" w:color="auto" w:fill="auto"/>
            <w:vAlign w:val="center"/>
          </w:tcPr>
          <w:p w14:paraId="2E68FC8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CAD601A"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35653A10" w14:textId="77777777" w:rsidTr="004841C1">
        <w:trPr>
          <w:trHeight w:val="400"/>
        </w:trPr>
        <w:tc>
          <w:tcPr>
            <w:tcW w:w="710" w:type="dxa"/>
            <w:vMerge/>
            <w:shd w:val="clear" w:color="auto" w:fill="FFFFFF"/>
          </w:tcPr>
          <w:p w14:paraId="7CB3514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vAlign w:val="center"/>
          </w:tcPr>
          <w:p w14:paraId="0642758E"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EA46AD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4A3213B"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13EA29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AF0194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80688E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7DBE735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E5B8249"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7A1EE7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A46B4D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15951D0A"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487B631"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219CCF46" w14:textId="77777777" w:rsidTr="004841C1">
        <w:trPr>
          <w:trHeight w:val="400"/>
        </w:trPr>
        <w:tc>
          <w:tcPr>
            <w:tcW w:w="710" w:type="dxa"/>
            <w:vMerge/>
            <w:shd w:val="clear" w:color="auto" w:fill="FFFFFF"/>
          </w:tcPr>
          <w:p w14:paraId="07713D8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p>
        </w:tc>
        <w:tc>
          <w:tcPr>
            <w:tcW w:w="1035" w:type="dxa"/>
            <w:vMerge/>
            <w:shd w:val="clear" w:color="auto" w:fill="FFFFFF"/>
            <w:vAlign w:val="center"/>
          </w:tcPr>
          <w:p w14:paraId="1E51082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5B1AF6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CA30552"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50FDAC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4C48E2C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2330C80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175B4C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3BA58ED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59657F5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25D2C6A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21CE325"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4942C56D"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328272F4" w14:textId="77777777" w:rsidTr="004841C1">
        <w:trPr>
          <w:trHeight w:val="110"/>
        </w:trPr>
        <w:tc>
          <w:tcPr>
            <w:tcW w:w="710" w:type="dxa"/>
            <w:vMerge w:val="restart"/>
            <w:shd w:val="clear" w:color="auto" w:fill="FFFFFF"/>
          </w:tcPr>
          <w:p w14:paraId="17C880C1" w14:textId="7AD5038E" w:rsidR="00CE1815" w:rsidRPr="00CE0A9E" w:rsidRDefault="004841C1" w:rsidP="00CE1815">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w:t>
            </w:r>
            <w:r w:rsidR="00CE1815" w:rsidRPr="00CE0A9E">
              <w:rPr>
                <w:rFonts w:ascii="Times New Roman" w:eastAsia="Times New Roman" w:hAnsi="Times New Roman"/>
                <w:sz w:val="16"/>
                <w:szCs w:val="16"/>
                <w:lang w:eastAsia="ru-RU"/>
              </w:rPr>
              <w:t>.1</w:t>
            </w:r>
          </w:p>
        </w:tc>
        <w:tc>
          <w:tcPr>
            <w:tcW w:w="1035" w:type="dxa"/>
            <w:vMerge w:val="restart"/>
            <w:shd w:val="clear" w:color="auto" w:fill="FFFFFF"/>
          </w:tcPr>
          <w:p w14:paraId="02003B2B"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Расходы на обеспечение деятельности (оказание услуг) муниципальных учреждений – общеобразовательные организации</w:t>
            </w:r>
          </w:p>
        </w:tc>
        <w:tc>
          <w:tcPr>
            <w:tcW w:w="992" w:type="dxa"/>
            <w:gridSpan w:val="2"/>
            <w:vMerge w:val="restart"/>
            <w:shd w:val="clear" w:color="auto" w:fill="FFFFFF"/>
            <w:vAlign w:val="center"/>
          </w:tcPr>
          <w:p w14:paraId="5DEA85EF"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9210D34"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4332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28837,50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402BEA10"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85120,90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6FBF41C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25120,90</w:t>
            </w:r>
          </w:p>
        </w:tc>
        <w:tc>
          <w:tcPr>
            <w:tcW w:w="1318" w:type="dxa"/>
            <w:tcBorders>
              <w:top w:val="single" w:sz="4" w:space="0" w:color="auto"/>
              <w:left w:val="nil"/>
              <w:bottom w:val="single" w:sz="4" w:space="0" w:color="auto"/>
              <w:right w:val="single" w:sz="4" w:space="0" w:color="auto"/>
            </w:tcBorders>
            <w:shd w:val="clear" w:color="auto" w:fill="auto"/>
            <w:vAlign w:val="center"/>
          </w:tcPr>
          <w:p w14:paraId="174C351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19D37C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67719C4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30000,00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0C84C7C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30000,00</w:t>
            </w:r>
          </w:p>
        </w:tc>
        <w:tc>
          <w:tcPr>
            <w:tcW w:w="1125" w:type="dxa"/>
            <w:gridSpan w:val="3"/>
            <w:vMerge w:val="restart"/>
            <w:shd w:val="clear" w:color="auto" w:fill="auto"/>
          </w:tcPr>
          <w:p w14:paraId="5CF0E66C" w14:textId="2DC1748C" w:rsidR="00CE1815" w:rsidRPr="00CE1815" w:rsidRDefault="00CE1815" w:rsidP="00CE1815">
            <w:pPr>
              <w:spacing w:after="0" w:line="240" w:lineRule="auto"/>
              <w:rPr>
                <w:rFonts w:ascii="Times New Roman" w:eastAsia="Times New Roman" w:hAnsi="Times New Roman"/>
                <w:sz w:val="18"/>
                <w:szCs w:val="18"/>
                <w:lang w:eastAsia="ru-RU"/>
              </w:rPr>
            </w:pPr>
            <w:r w:rsidRPr="00CE1815">
              <w:rPr>
                <w:rFonts w:cs="Calibri"/>
                <w:sz w:val="18"/>
                <w:szCs w:val="18"/>
              </w:rPr>
              <w:t xml:space="preserve">Управление образованием, </w:t>
            </w:r>
            <w:r w:rsidRPr="00CE1815">
              <w:rPr>
                <w:rFonts w:cs="Calibri"/>
                <w:sz w:val="18"/>
                <w:szCs w:val="18"/>
              </w:rPr>
              <w:br/>
              <w:t xml:space="preserve">МУ "Централизованная бухгалтерия", </w:t>
            </w:r>
            <w:r w:rsidRPr="00CE1815">
              <w:rPr>
                <w:rFonts w:cs="Calibri"/>
                <w:sz w:val="18"/>
                <w:szCs w:val="18"/>
              </w:rPr>
              <w:br/>
              <w:t>МОУ "Учебно-методический центр"</w:t>
            </w:r>
          </w:p>
        </w:tc>
        <w:tc>
          <w:tcPr>
            <w:tcW w:w="993" w:type="dxa"/>
            <w:vMerge w:val="restart"/>
            <w:shd w:val="clear" w:color="auto" w:fill="auto"/>
            <w:vAlign w:val="center"/>
          </w:tcPr>
          <w:p w14:paraId="71A0E3B7" w14:textId="77777777" w:rsidR="00CE1815" w:rsidRPr="00D46E74" w:rsidRDefault="00CE1815" w:rsidP="00CE1815">
            <w:pPr>
              <w:rPr>
                <w:rFonts w:cs="Calibri"/>
                <w:sz w:val="20"/>
                <w:szCs w:val="20"/>
              </w:rPr>
            </w:pPr>
            <w:r w:rsidRPr="00D46E74">
              <w:rPr>
                <w:rFonts w:cs="Calibri"/>
                <w:sz w:val="20"/>
                <w:szCs w:val="20"/>
              </w:rPr>
              <w:t>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p w14:paraId="20C4A1DE"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4CA0D7D9" w14:textId="77777777" w:rsidTr="004841C1">
        <w:trPr>
          <w:trHeight w:val="400"/>
        </w:trPr>
        <w:tc>
          <w:tcPr>
            <w:tcW w:w="710" w:type="dxa"/>
            <w:vMerge/>
            <w:shd w:val="clear" w:color="auto" w:fill="FFFFFF"/>
            <w:vAlign w:val="center"/>
          </w:tcPr>
          <w:p w14:paraId="5180C20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3A1242B"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7F56F58"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DBD681F"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6504F57"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0200B3E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70021242"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1A83656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3DD6729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6F6F7F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2B93111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4403D488"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61FD4730"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69740991" w14:textId="77777777" w:rsidTr="004841C1">
        <w:trPr>
          <w:trHeight w:val="400"/>
        </w:trPr>
        <w:tc>
          <w:tcPr>
            <w:tcW w:w="710" w:type="dxa"/>
            <w:vMerge/>
            <w:shd w:val="clear" w:color="auto" w:fill="FFFFFF"/>
            <w:vAlign w:val="center"/>
          </w:tcPr>
          <w:p w14:paraId="518590C0"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C0EE55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280773F"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56B7A6A"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743F5C6"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28837,50</w:t>
            </w:r>
          </w:p>
        </w:tc>
        <w:tc>
          <w:tcPr>
            <w:tcW w:w="964" w:type="dxa"/>
            <w:gridSpan w:val="2"/>
            <w:tcBorders>
              <w:top w:val="nil"/>
              <w:left w:val="nil"/>
              <w:bottom w:val="single" w:sz="4" w:space="0" w:color="auto"/>
              <w:right w:val="single" w:sz="4" w:space="0" w:color="auto"/>
            </w:tcBorders>
            <w:shd w:val="clear" w:color="auto" w:fill="auto"/>
            <w:vAlign w:val="center"/>
          </w:tcPr>
          <w:p w14:paraId="5538686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85120,90</w:t>
            </w:r>
          </w:p>
        </w:tc>
        <w:tc>
          <w:tcPr>
            <w:tcW w:w="950" w:type="dxa"/>
            <w:gridSpan w:val="2"/>
            <w:tcBorders>
              <w:top w:val="nil"/>
              <w:left w:val="nil"/>
              <w:bottom w:val="single" w:sz="4" w:space="0" w:color="auto"/>
              <w:right w:val="single" w:sz="4" w:space="0" w:color="auto"/>
            </w:tcBorders>
            <w:shd w:val="clear" w:color="auto" w:fill="auto"/>
            <w:vAlign w:val="center"/>
          </w:tcPr>
          <w:p w14:paraId="700AD99D"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25120,90</w:t>
            </w:r>
          </w:p>
        </w:tc>
        <w:tc>
          <w:tcPr>
            <w:tcW w:w="1318" w:type="dxa"/>
            <w:tcBorders>
              <w:top w:val="nil"/>
              <w:left w:val="nil"/>
              <w:bottom w:val="single" w:sz="4" w:space="0" w:color="auto"/>
              <w:right w:val="single" w:sz="4" w:space="0" w:color="auto"/>
            </w:tcBorders>
            <w:shd w:val="clear" w:color="auto" w:fill="auto"/>
            <w:vAlign w:val="center"/>
          </w:tcPr>
          <w:p w14:paraId="6B4B48D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235E35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285EE02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30000,00</w:t>
            </w:r>
          </w:p>
        </w:tc>
        <w:tc>
          <w:tcPr>
            <w:tcW w:w="845" w:type="dxa"/>
            <w:gridSpan w:val="2"/>
            <w:tcBorders>
              <w:top w:val="nil"/>
              <w:left w:val="nil"/>
              <w:bottom w:val="single" w:sz="4" w:space="0" w:color="auto"/>
              <w:right w:val="single" w:sz="4" w:space="0" w:color="auto"/>
            </w:tcBorders>
            <w:shd w:val="clear" w:color="auto" w:fill="auto"/>
            <w:vAlign w:val="center"/>
          </w:tcPr>
          <w:p w14:paraId="5ACA6C2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30000,00</w:t>
            </w:r>
          </w:p>
        </w:tc>
        <w:tc>
          <w:tcPr>
            <w:tcW w:w="1125" w:type="dxa"/>
            <w:gridSpan w:val="3"/>
            <w:vMerge/>
            <w:shd w:val="clear" w:color="auto" w:fill="auto"/>
            <w:vAlign w:val="center"/>
          </w:tcPr>
          <w:p w14:paraId="22A3ACD2"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C29C4E9"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5B37A7EE" w14:textId="77777777" w:rsidTr="004841C1">
        <w:trPr>
          <w:trHeight w:val="343"/>
        </w:trPr>
        <w:tc>
          <w:tcPr>
            <w:tcW w:w="710" w:type="dxa"/>
            <w:vMerge/>
            <w:shd w:val="clear" w:color="auto" w:fill="FFFFFF"/>
            <w:vAlign w:val="center"/>
          </w:tcPr>
          <w:p w14:paraId="239FE14F"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4793612D"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C03CE2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9083044"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A307DD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0158727B"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392C963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7E8B013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35BB56E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F00C7C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0BFD3FE4"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0D88C79A"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535E1425"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CE1815" w:rsidRPr="00CE0A9E" w14:paraId="4AC2E086" w14:textId="77777777" w:rsidTr="004841C1">
        <w:trPr>
          <w:trHeight w:val="400"/>
        </w:trPr>
        <w:tc>
          <w:tcPr>
            <w:tcW w:w="710" w:type="dxa"/>
            <w:vMerge/>
            <w:shd w:val="clear" w:color="auto" w:fill="FFFFFF"/>
            <w:vAlign w:val="center"/>
          </w:tcPr>
          <w:p w14:paraId="01324329"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0472C61"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457E265C"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3926157" w14:textId="77777777" w:rsidR="00CE1815" w:rsidRPr="00CE0A9E" w:rsidRDefault="00CE1815" w:rsidP="00CE181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1AD005F"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4F43E71"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790C2753"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624D96C8"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559E6BC5"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39993ABC"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66F13CA" w14:textId="77777777" w:rsidR="00CE1815" w:rsidRPr="00CE0A9E" w:rsidRDefault="00CE1815" w:rsidP="00CE1815">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E570FE4" w14:textId="77777777" w:rsidR="00CE1815" w:rsidRPr="00CE0A9E" w:rsidRDefault="00CE1815" w:rsidP="00CE1815">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5D0959B2" w14:textId="77777777" w:rsidR="00CE1815" w:rsidRPr="00CE0A9E" w:rsidRDefault="00CE1815" w:rsidP="00CE1815">
            <w:pPr>
              <w:spacing w:after="0" w:line="240" w:lineRule="auto"/>
              <w:rPr>
                <w:rFonts w:ascii="Times New Roman" w:eastAsia="Times New Roman" w:hAnsi="Times New Roman"/>
                <w:sz w:val="16"/>
                <w:szCs w:val="16"/>
                <w:lang w:eastAsia="ru-RU"/>
              </w:rPr>
            </w:pPr>
          </w:p>
        </w:tc>
      </w:tr>
      <w:tr w:rsidR="004841C1" w:rsidRPr="00CE0A9E" w14:paraId="3C49818E" w14:textId="77777777" w:rsidTr="004841C1">
        <w:trPr>
          <w:trHeight w:val="123"/>
        </w:trPr>
        <w:tc>
          <w:tcPr>
            <w:tcW w:w="710" w:type="dxa"/>
            <w:vMerge w:val="restart"/>
            <w:shd w:val="clear" w:color="auto" w:fill="FFFFFF"/>
          </w:tcPr>
          <w:p w14:paraId="312C4CDF" w14:textId="7C29B960" w:rsidR="004841C1" w:rsidRPr="00CE0A9E" w:rsidRDefault="004841C1" w:rsidP="004841C1">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w:t>
            </w:r>
          </w:p>
        </w:tc>
        <w:tc>
          <w:tcPr>
            <w:tcW w:w="1035" w:type="dxa"/>
            <w:vMerge w:val="restart"/>
            <w:shd w:val="clear" w:color="auto" w:fill="FFFFFF"/>
          </w:tcPr>
          <w:p w14:paraId="0B8DD8D6"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Основное мероприятие E1. Федеральный проект «Современная школа» </w:t>
            </w:r>
          </w:p>
        </w:tc>
        <w:tc>
          <w:tcPr>
            <w:tcW w:w="992" w:type="dxa"/>
            <w:gridSpan w:val="2"/>
            <w:vMerge w:val="restart"/>
            <w:shd w:val="clear" w:color="auto" w:fill="FFFFFF"/>
          </w:tcPr>
          <w:p w14:paraId="5BC44AB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1472C7BD"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656A2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57A6923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34552,59</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2C433FD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2AF4CD0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8275,87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C699E8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26276,72</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4AF3112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69E6184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3B3D3E98" w14:textId="5C80A10B"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379723E9" w14:textId="4DB06935"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 xml:space="preserve"> Обновление материально-технической базы </w:t>
            </w:r>
          </w:p>
        </w:tc>
      </w:tr>
      <w:tr w:rsidR="004841C1" w:rsidRPr="00CE0A9E" w14:paraId="395078C1" w14:textId="77777777" w:rsidTr="004841C1">
        <w:trPr>
          <w:trHeight w:val="510"/>
        </w:trPr>
        <w:tc>
          <w:tcPr>
            <w:tcW w:w="710" w:type="dxa"/>
            <w:vMerge/>
            <w:shd w:val="clear" w:color="auto" w:fill="FFFFFF"/>
            <w:vAlign w:val="center"/>
          </w:tcPr>
          <w:p w14:paraId="6AFBEB3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D7C8E6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E6EE59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F6AE790"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342560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32EA444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8000,00</w:t>
            </w:r>
          </w:p>
        </w:tc>
        <w:tc>
          <w:tcPr>
            <w:tcW w:w="950" w:type="dxa"/>
            <w:gridSpan w:val="2"/>
            <w:tcBorders>
              <w:top w:val="nil"/>
              <w:left w:val="nil"/>
              <w:bottom w:val="single" w:sz="4" w:space="0" w:color="auto"/>
              <w:right w:val="single" w:sz="4" w:space="0" w:color="auto"/>
            </w:tcBorders>
            <w:shd w:val="clear" w:color="auto" w:fill="auto"/>
            <w:vAlign w:val="center"/>
          </w:tcPr>
          <w:p w14:paraId="6049F81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10BF48D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2500,00</w:t>
            </w:r>
          </w:p>
        </w:tc>
        <w:tc>
          <w:tcPr>
            <w:tcW w:w="1134" w:type="dxa"/>
            <w:gridSpan w:val="2"/>
            <w:tcBorders>
              <w:top w:val="nil"/>
              <w:left w:val="nil"/>
              <w:bottom w:val="single" w:sz="4" w:space="0" w:color="auto"/>
              <w:right w:val="single" w:sz="4" w:space="0" w:color="auto"/>
            </w:tcBorders>
            <w:shd w:val="clear" w:color="auto" w:fill="auto"/>
            <w:vAlign w:val="center"/>
          </w:tcPr>
          <w:p w14:paraId="155A730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5500,00</w:t>
            </w:r>
          </w:p>
        </w:tc>
        <w:tc>
          <w:tcPr>
            <w:tcW w:w="822" w:type="dxa"/>
            <w:gridSpan w:val="2"/>
            <w:tcBorders>
              <w:top w:val="nil"/>
              <w:left w:val="nil"/>
              <w:bottom w:val="single" w:sz="4" w:space="0" w:color="auto"/>
              <w:right w:val="single" w:sz="4" w:space="0" w:color="auto"/>
            </w:tcBorders>
            <w:shd w:val="clear" w:color="auto" w:fill="auto"/>
            <w:vAlign w:val="center"/>
          </w:tcPr>
          <w:p w14:paraId="49FC280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6998E69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9D227D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E4F0A70"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48CD9F8E" w14:textId="77777777" w:rsidTr="004841C1">
        <w:trPr>
          <w:trHeight w:val="517"/>
        </w:trPr>
        <w:tc>
          <w:tcPr>
            <w:tcW w:w="710" w:type="dxa"/>
            <w:vMerge/>
            <w:shd w:val="clear" w:color="auto" w:fill="FFFFFF"/>
            <w:vAlign w:val="center"/>
          </w:tcPr>
          <w:p w14:paraId="5F354693"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9E153AA"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453679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EB8F21A"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82CB3C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45F9951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647,59</w:t>
            </w:r>
          </w:p>
        </w:tc>
        <w:tc>
          <w:tcPr>
            <w:tcW w:w="950" w:type="dxa"/>
            <w:gridSpan w:val="2"/>
            <w:tcBorders>
              <w:top w:val="nil"/>
              <w:left w:val="nil"/>
              <w:bottom w:val="single" w:sz="4" w:space="0" w:color="auto"/>
              <w:right w:val="single" w:sz="4" w:space="0" w:color="auto"/>
            </w:tcBorders>
            <w:shd w:val="clear" w:color="auto" w:fill="auto"/>
            <w:vAlign w:val="center"/>
          </w:tcPr>
          <w:p w14:paraId="12D944E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34346E6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140,87</w:t>
            </w:r>
          </w:p>
        </w:tc>
        <w:tc>
          <w:tcPr>
            <w:tcW w:w="1134" w:type="dxa"/>
            <w:gridSpan w:val="2"/>
            <w:tcBorders>
              <w:top w:val="nil"/>
              <w:left w:val="nil"/>
              <w:bottom w:val="single" w:sz="4" w:space="0" w:color="auto"/>
              <w:right w:val="single" w:sz="4" w:space="0" w:color="auto"/>
            </w:tcBorders>
            <w:shd w:val="clear" w:color="auto" w:fill="auto"/>
            <w:vAlign w:val="center"/>
          </w:tcPr>
          <w:p w14:paraId="5A7CA9F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506,72</w:t>
            </w:r>
          </w:p>
        </w:tc>
        <w:tc>
          <w:tcPr>
            <w:tcW w:w="822" w:type="dxa"/>
            <w:gridSpan w:val="2"/>
            <w:tcBorders>
              <w:top w:val="nil"/>
              <w:left w:val="nil"/>
              <w:bottom w:val="single" w:sz="4" w:space="0" w:color="auto"/>
              <w:right w:val="single" w:sz="4" w:space="0" w:color="auto"/>
            </w:tcBorders>
            <w:shd w:val="clear" w:color="auto" w:fill="auto"/>
            <w:vAlign w:val="center"/>
          </w:tcPr>
          <w:p w14:paraId="7B90E07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0000F60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3FEA28B4"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5285EE8"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2BB155DC" w14:textId="77777777" w:rsidTr="004841C1">
        <w:trPr>
          <w:trHeight w:val="381"/>
        </w:trPr>
        <w:tc>
          <w:tcPr>
            <w:tcW w:w="710" w:type="dxa"/>
            <w:vMerge/>
            <w:shd w:val="clear" w:color="auto" w:fill="FFFFFF"/>
            <w:vAlign w:val="center"/>
          </w:tcPr>
          <w:p w14:paraId="136EEA0C"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21159193"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37E6541"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2FF58F0"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903BF5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6FD113E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42F5327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39E369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77A0B7C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BB87D8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FB5861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11E590D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2EF297AB"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40D01333" w14:textId="77777777" w:rsidTr="004841C1">
        <w:trPr>
          <w:trHeight w:val="416"/>
        </w:trPr>
        <w:tc>
          <w:tcPr>
            <w:tcW w:w="710" w:type="dxa"/>
            <w:vMerge/>
            <w:shd w:val="clear" w:color="auto" w:fill="FFFFFF"/>
            <w:vAlign w:val="center"/>
          </w:tcPr>
          <w:p w14:paraId="4D37B17D"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6CA0D6B5"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159D6D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E93BDF7"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4EB67B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5F615F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25905,00</w:t>
            </w:r>
          </w:p>
        </w:tc>
        <w:tc>
          <w:tcPr>
            <w:tcW w:w="950" w:type="dxa"/>
            <w:gridSpan w:val="2"/>
            <w:tcBorders>
              <w:top w:val="nil"/>
              <w:left w:val="nil"/>
              <w:bottom w:val="single" w:sz="4" w:space="0" w:color="auto"/>
              <w:right w:val="single" w:sz="4" w:space="0" w:color="auto"/>
            </w:tcBorders>
            <w:shd w:val="clear" w:color="auto" w:fill="auto"/>
            <w:vAlign w:val="center"/>
          </w:tcPr>
          <w:p w14:paraId="7CB6948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036DD8F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5635,00</w:t>
            </w:r>
          </w:p>
        </w:tc>
        <w:tc>
          <w:tcPr>
            <w:tcW w:w="1134" w:type="dxa"/>
            <w:gridSpan w:val="2"/>
            <w:tcBorders>
              <w:top w:val="nil"/>
              <w:left w:val="nil"/>
              <w:bottom w:val="single" w:sz="4" w:space="0" w:color="auto"/>
              <w:right w:val="single" w:sz="4" w:space="0" w:color="auto"/>
            </w:tcBorders>
            <w:shd w:val="clear" w:color="auto" w:fill="auto"/>
            <w:vAlign w:val="center"/>
          </w:tcPr>
          <w:p w14:paraId="282A2DD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20270,00</w:t>
            </w:r>
          </w:p>
        </w:tc>
        <w:tc>
          <w:tcPr>
            <w:tcW w:w="822" w:type="dxa"/>
            <w:gridSpan w:val="2"/>
            <w:tcBorders>
              <w:top w:val="nil"/>
              <w:left w:val="nil"/>
              <w:bottom w:val="single" w:sz="4" w:space="0" w:color="auto"/>
              <w:right w:val="single" w:sz="4" w:space="0" w:color="auto"/>
            </w:tcBorders>
            <w:shd w:val="clear" w:color="auto" w:fill="auto"/>
            <w:vAlign w:val="center"/>
          </w:tcPr>
          <w:p w14:paraId="752C5E7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23146F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777C20B5"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6FFFBBAF"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1A8C1B5A" w14:textId="77777777" w:rsidTr="004841C1">
        <w:trPr>
          <w:trHeight w:val="124"/>
        </w:trPr>
        <w:tc>
          <w:tcPr>
            <w:tcW w:w="710" w:type="dxa"/>
            <w:vMerge w:val="restart"/>
            <w:shd w:val="clear" w:color="auto" w:fill="FFFFFF"/>
          </w:tcPr>
          <w:p w14:paraId="097D514A" w14:textId="5340494A" w:rsidR="004841C1" w:rsidRPr="00CE0A9E" w:rsidRDefault="004841C1" w:rsidP="004841C1">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w:t>
            </w:r>
            <w:r w:rsidRPr="00CE0A9E">
              <w:rPr>
                <w:rFonts w:ascii="Times New Roman" w:eastAsia="Times New Roman" w:hAnsi="Times New Roman"/>
                <w:sz w:val="16"/>
                <w:szCs w:val="16"/>
                <w:lang w:eastAsia="ru-RU"/>
              </w:rPr>
              <w:t>.1</w:t>
            </w:r>
          </w:p>
        </w:tc>
        <w:tc>
          <w:tcPr>
            <w:tcW w:w="1035" w:type="dxa"/>
            <w:vMerge w:val="restart"/>
            <w:shd w:val="clear" w:color="auto" w:fill="FFFFFF"/>
          </w:tcPr>
          <w:p w14:paraId="27A43B7B"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992" w:type="dxa"/>
            <w:gridSpan w:val="2"/>
            <w:vMerge w:val="restart"/>
            <w:shd w:val="clear" w:color="auto" w:fill="FFFFFF"/>
          </w:tcPr>
          <w:p w14:paraId="628AAEF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7D67B017"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B6B8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35B9CA2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8085,18</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338E04E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6A5EE29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52892E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10996B8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68BF2DA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09473311" w14:textId="5F973010"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0B7ECD06" w14:textId="2F598967"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 xml:space="preserve"> Обновление материально-технической базы </w:t>
            </w:r>
          </w:p>
        </w:tc>
      </w:tr>
      <w:tr w:rsidR="004841C1" w:rsidRPr="00CE0A9E" w14:paraId="437158A1" w14:textId="77777777" w:rsidTr="004841C1">
        <w:trPr>
          <w:trHeight w:val="411"/>
        </w:trPr>
        <w:tc>
          <w:tcPr>
            <w:tcW w:w="710" w:type="dxa"/>
            <w:vMerge/>
            <w:shd w:val="clear" w:color="auto" w:fill="FFFFFF"/>
            <w:vAlign w:val="center"/>
          </w:tcPr>
          <w:p w14:paraId="0C01F9B4"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42D5361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8893068"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212B8A9"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342EBA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69586C9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049E85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E63408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30AE41C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281D1D0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7FF014F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3861767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E0A7D30"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579F2F59" w14:textId="77777777" w:rsidTr="004841C1">
        <w:trPr>
          <w:trHeight w:val="433"/>
        </w:trPr>
        <w:tc>
          <w:tcPr>
            <w:tcW w:w="710" w:type="dxa"/>
            <w:vMerge/>
            <w:shd w:val="clear" w:color="auto" w:fill="FFFFFF"/>
            <w:vAlign w:val="center"/>
          </w:tcPr>
          <w:p w14:paraId="6E61E92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3D3BA1F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3C15E2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tcBorders>
              <w:right w:val="single" w:sz="4" w:space="0" w:color="auto"/>
            </w:tcBorders>
            <w:shd w:val="clear" w:color="auto" w:fill="FFFFFF"/>
          </w:tcPr>
          <w:p w14:paraId="1C465E81"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A44E4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5B1A3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197,18</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085F9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7A4891A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0987E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B015C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3FE06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3C90FEA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21871E39"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527576F7" w14:textId="77777777" w:rsidTr="004841C1">
        <w:trPr>
          <w:trHeight w:val="289"/>
        </w:trPr>
        <w:tc>
          <w:tcPr>
            <w:tcW w:w="710" w:type="dxa"/>
            <w:vMerge/>
            <w:shd w:val="clear" w:color="auto" w:fill="FFFFFF"/>
            <w:vAlign w:val="center"/>
          </w:tcPr>
          <w:p w14:paraId="10E83D7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388B4A7C"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2B556B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tcBorders>
              <w:right w:val="single" w:sz="4" w:space="0" w:color="auto"/>
            </w:tcBorders>
            <w:shd w:val="clear" w:color="auto" w:fill="FFFFFF"/>
          </w:tcPr>
          <w:p w14:paraId="11CD1C0D"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B9E99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297D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C84BC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4310EDE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84CA6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5D6C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1DE98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5E94102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13D29B2"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63719581" w14:textId="77777777" w:rsidTr="004841C1">
        <w:trPr>
          <w:trHeight w:val="430"/>
        </w:trPr>
        <w:tc>
          <w:tcPr>
            <w:tcW w:w="710" w:type="dxa"/>
            <w:vMerge/>
            <w:shd w:val="clear" w:color="auto" w:fill="FFFFFF"/>
            <w:vAlign w:val="center"/>
          </w:tcPr>
          <w:p w14:paraId="7F61D1B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66B87B6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4E640C4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F387136"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5C07E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5CA7CFF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7888,00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2CE1B5D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6A097F5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666FE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39E038E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69F3C80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484E0478"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40E4B74"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6F3F15E6" w14:textId="77777777" w:rsidTr="004841C1">
        <w:trPr>
          <w:trHeight w:val="121"/>
        </w:trPr>
        <w:tc>
          <w:tcPr>
            <w:tcW w:w="710" w:type="dxa"/>
            <w:vMerge w:val="restart"/>
            <w:shd w:val="clear" w:color="auto" w:fill="FFFFFF"/>
          </w:tcPr>
          <w:p w14:paraId="17815327" w14:textId="4B6BA548" w:rsidR="004841C1" w:rsidRPr="00CE0A9E" w:rsidRDefault="004841C1" w:rsidP="004841C1">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w:t>
            </w:r>
            <w:r w:rsidRPr="00CE0A9E">
              <w:rPr>
                <w:rFonts w:ascii="Times New Roman" w:eastAsia="Times New Roman" w:hAnsi="Times New Roman"/>
                <w:sz w:val="16"/>
                <w:szCs w:val="16"/>
                <w:lang w:eastAsia="ru-RU"/>
              </w:rPr>
              <w:t>.2</w:t>
            </w:r>
          </w:p>
        </w:tc>
        <w:tc>
          <w:tcPr>
            <w:tcW w:w="1035" w:type="dxa"/>
            <w:vMerge w:val="restart"/>
            <w:shd w:val="clear" w:color="auto" w:fill="FFFFFF"/>
          </w:tcPr>
          <w:p w14:paraId="575FB81D"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Создание центров образования цифрового и гуманитарного профилей</w:t>
            </w:r>
          </w:p>
        </w:tc>
        <w:tc>
          <w:tcPr>
            <w:tcW w:w="992" w:type="dxa"/>
            <w:gridSpan w:val="2"/>
            <w:vMerge w:val="restart"/>
            <w:shd w:val="clear" w:color="auto" w:fill="FFFFFF"/>
          </w:tcPr>
          <w:p w14:paraId="0E270C2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0B0AD372"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5E7FA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7952F45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8000,00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7E7497E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59F555B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2500,00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3E5EF4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5500,00</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1719273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3B01900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45FFB888" w14:textId="6B204650"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7E571EA2" w14:textId="520029FC"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Создание центров образования цифрового и гуманитарного профилей</w:t>
            </w:r>
          </w:p>
        </w:tc>
      </w:tr>
      <w:tr w:rsidR="004841C1" w:rsidRPr="00CE0A9E" w14:paraId="5045CD47" w14:textId="77777777" w:rsidTr="004841C1">
        <w:trPr>
          <w:trHeight w:val="503"/>
        </w:trPr>
        <w:tc>
          <w:tcPr>
            <w:tcW w:w="710" w:type="dxa"/>
            <w:vMerge/>
            <w:shd w:val="clear" w:color="auto" w:fill="FFFFFF"/>
            <w:vAlign w:val="center"/>
          </w:tcPr>
          <w:p w14:paraId="62380BD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B2C3278"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998F1E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B83CE67"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1A922FD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5413C1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8000,00</w:t>
            </w:r>
          </w:p>
        </w:tc>
        <w:tc>
          <w:tcPr>
            <w:tcW w:w="950" w:type="dxa"/>
            <w:gridSpan w:val="2"/>
            <w:tcBorders>
              <w:top w:val="nil"/>
              <w:left w:val="nil"/>
              <w:bottom w:val="single" w:sz="4" w:space="0" w:color="auto"/>
              <w:right w:val="single" w:sz="4" w:space="0" w:color="auto"/>
            </w:tcBorders>
            <w:shd w:val="clear" w:color="auto" w:fill="auto"/>
            <w:vAlign w:val="center"/>
          </w:tcPr>
          <w:p w14:paraId="62AA3B8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37BAA4D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2500,00</w:t>
            </w:r>
          </w:p>
        </w:tc>
        <w:tc>
          <w:tcPr>
            <w:tcW w:w="1134" w:type="dxa"/>
            <w:gridSpan w:val="2"/>
            <w:tcBorders>
              <w:top w:val="nil"/>
              <w:left w:val="nil"/>
              <w:bottom w:val="single" w:sz="4" w:space="0" w:color="auto"/>
              <w:right w:val="single" w:sz="4" w:space="0" w:color="auto"/>
            </w:tcBorders>
            <w:shd w:val="clear" w:color="auto" w:fill="auto"/>
            <w:vAlign w:val="center"/>
          </w:tcPr>
          <w:p w14:paraId="0E530DE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5500,00</w:t>
            </w:r>
          </w:p>
        </w:tc>
        <w:tc>
          <w:tcPr>
            <w:tcW w:w="822" w:type="dxa"/>
            <w:gridSpan w:val="2"/>
            <w:tcBorders>
              <w:top w:val="nil"/>
              <w:left w:val="nil"/>
              <w:bottom w:val="single" w:sz="4" w:space="0" w:color="auto"/>
              <w:right w:val="single" w:sz="4" w:space="0" w:color="auto"/>
            </w:tcBorders>
            <w:shd w:val="clear" w:color="auto" w:fill="auto"/>
            <w:vAlign w:val="center"/>
          </w:tcPr>
          <w:p w14:paraId="2347F33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A4A383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2C5C1291"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63410410"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7FD56F09" w14:textId="77777777" w:rsidTr="004841C1">
        <w:trPr>
          <w:trHeight w:val="399"/>
        </w:trPr>
        <w:tc>
          <w:tcPr>
            <w:tcW w:w="710" w:type="dxa"/>
            <w:vMerge/>
            <w:shd w:val="clear" w:color="auto" w:fill="FFFFFF"/>
            <w:vAlign w:val="center"/>
          </w:tcPr>
          <w:p w14:paraId="20E0F31D"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70DB5C9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A7C5B3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FC3E361"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18F70C5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58A1CC4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5227D6F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D6E29D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6647860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0ED967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5B2C1A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05BBFCC3"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7DC7732"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027417DB" w14:textId="77777777" w:rsidTr="004841C1">
        <w:trPr>
          <w:trHeight w:val="263"/>
        </w:trPr>
        <w:tc>
          <w:tcPr>
            <w:tcW w:w="710" w:type="dxa"/>
            <w:vMerge/>
            <w:shd w:val="clear" w:color="auto" w:fill="FFFFFF"/>
            <w:vAlign w:val="center"/>
          </w:tcPr>
          <w:p w14:paraId="3A119D1D"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50C52A4A"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6F4410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36FBC2D"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0092F64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20FD97F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3BBAD63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09B8BCE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F33E60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550B600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070823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6740CB0D"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3BBAA5B6"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576321E5" w14:textId="77777777" w:rsidTr="004841C1">
        <w:trPr>
          <w:trHeight w:val="414"/>
        </w:trPr>
        <w:tc>
          <w:tcPr>
            <w:tcW w:w="710" w:type="dxa"/>
            <w:vMerge/>
            <w:shd w:val="clear" w:color="auto" w:fill="FFFFFF"/>
            <w:vAlign w:val="center"/>
          </w:tcPr>
          <w:p w14:paraId="3AC3CCC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493CC2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50CE20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A4897F6"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DFA9BA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231FCA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2B597B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0B89F84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705DF5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4755AB2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C945F5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tcBorders>
              <w:bottom w:val="single" w:sz="4" w:space="0" w:color="auto"/>
            </w:tcBorders>
            <w:shd w:val="clear" w:color="auto" w:fill="auto"/>
            <w:vAlign w:val="center"/>
          </w:tcPr>
          <w:p w14:paraId="231B95A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44A09B4"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30B4B02E" w14:textId="77777777" w:rsidTr="004841C1">
        <w:trPr>
          <w:trHeight w:val="140"/>
        </w:trPr>
        <w:tc>
          <w:tcPr>
            <w:tcW w:w="710" w:type="dxa"/>
            <w:vMerge w:val="restart"/>
            <w:shd w:val="clear" w:color="auto" w:fill="FFFFFF"/>
          </w:tcPr>
          <w:p w14:paraId="1118306D" w14:textId="433F0A8E" w:rsidR="004841C1" w:rsidRPr="00CE0A9E" w:rsidRDefault="004841C1" w:rsidP="004841C1">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Pr="00CE0A9E">
              <w:rPr>
                <w:rFonts w:ascii="Times New Roman" w:eastAsia="Times New Roman" w:hAnsi="Times New Roman"/>
                <w:sz w:val="18"/>
                <w:szCs w:val="18"/>
                <w:lang w:eastAsia="ru-RU"/>
              </w:rPr>
              <w:t>.3</w:t>
            </w:r>
          </w:p>
        </w:tc>
        <w:tc>
          <w:tcPr>
            <w:tcW w:w="1035" w:type="dxa"/>
            <w:vMerge w:val="restart"/>
            <w:shd w:val="clear" w:color="auto" w:fill="FFFFFF"/>
          </w:tcPr>
          <w:p w14:paraId="68067E17" w14:textId="77777777" w:rsidR="004841C1" w:rsidRPr="00CE0A9E" w:rsidRDefault="004841C1" w:rsidP="004841C1">
            <w:pPr>
              <w:spacing w:after="0" w:line="240" w:lineRule="auto"/>
              <w:rPr>
                <w:rFonts w:ascii="Times New Roman" w:eastAsia="Times New Roman" w:hAnsi="Times New Roman"/>
                <w:sz w:val="18"/>
                <w:szCs w:val="18"/>
                <w:lang w:eastAsia="ru-RU"/>
              </w:rPr>
            </w:pPr>
            <w:r w:rsidRPr="00CE0A9E">
              <w:rPr>
                <w:rFonts w:ascii="Times New Roman" w:eastAsia="Times New Roman" w:hAnsi="Times New Roman"/>
                <w:sz w:val="16"/>
                <w:szCs w:val="16"/>
                <w:lang w:eastAsia="ru-RU"/>
              </w:rPr>
              <w:t>Проведение капитального ремонта в муниципальных общеобразовательных организациях в Московской области</w:t>
            </w:r>
          </w:p>
        </w:tc>
        <w:tc>
          <w:tcPr>
            <w:tcW w:w="992" w:type="dxa"/>
            <w:gridSpan w:val="2"/>
            <w:vMerge w:val="restart"/>
            <w:shd w:val="clear" w:color="auto" w:fill="FFFFFF"/>
            <w:vAlign w:val="center"/>
          </w:tcPr>
          <w:p w14:paraId="5C2036E8"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AE75A77"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8866E8E" w14:textId="79D628E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584C29EE" w14:textId="27EC2BE4"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7CF18279" w14:textId="2A5C9AFA"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8275531" w14:textId="3DB237CC"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77FC0EBE" w14:textId="791351D1"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1BCE75FA" w14:textId="7536AE6B"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5A90C179" w14:textId="4DCE2380"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FFFFFF"/>
            <w:vAlign w:val="center"/>
          </w:tcPr>
          <w:p w14:paraId="7E5B2DFF" w14:textId="0F1A5012"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FFFFFF"/>
            <w:vAlign w:val="center"/>
          </w:tcPr>
          <w:p w14:paraId="0B009730" w14:textId="3B194EE4"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Проведение капитального ремонта в муниципальных общеобразовательных организациях в Московской области</w:t>
            </w:r>
          </w:p>
        </w:tc>
      </w:tr>
      <w:tr w:rsidR="004841C1" w:rsidRPr="00CE0A9E" w14:paraId="60962257" w14:textId="77777777" w:rsidTr="004841C1">
        <w:trPr>
          <w:trHeight w:val="414"/>
        </w:trPr>
        <w:tc>
          <w:tcPr>
            <w:tcW w:w="710" w:type="dxa"/>
            <w:vMerge/>
            <w:shd w:val="clear" w:color="auto" w:fill="FFFFFF"/>
            <w:vAlign w:val="center"/>
          </w:tcPr>
          <w:p w14:paraId="1ED7A0D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tcPr>
          <w:p w14:paraId="5142208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0E8009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F6B7740"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8CA965D" w14:textId="7834BD3D"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EF72587" w14:textId="1A4CC1E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6A67B1A3" w14:textId="0DB76E66"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716B553" w14:textId="5112EA5D"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2D36F557" w14:textId="5DB5CB2C"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306EC952" w14:textId="22404B93"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252E29E7" w14:textId="17A01228"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770A57F5"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62DD586C"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614D9A4F" w14:textId="77777777" w:rsidTr="004841C1">
        <w:trPr>
          <w:trHeight w:val="414"/>
        </w:trPr>
        <w:tc>
          <w:tcPr>
            <w:tcW w:w="710" w:type="dxa"/>
            <w:vMerge/>
            <w:shd w:val="clear" w:color="auto" w:fill="FFFFFF"/>
            <w:vAlign w:val="center"/>
          </w:tcPr>
          <w:p w14:paraId="7AB04E2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tcPr>
          <w:p w14:paraId="58B3133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8F63313"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8123BEA"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E915BF1" w14:textId="72E55481"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298127E2" w14:textId="62E7E01B"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5AE3E257" w14:textId="748D66C3"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736F0A41" w14:textId="6FAC49D0"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5E959FA" w14:textId="3F989DE2"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642D70C2" w14:textId="5CEDC18A"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E4BB15F" w14:textId="2826AE31"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78E05CC1"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525350BF"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303D9D2E" w14:textId="77777777" w:rsidTr="004841C1">
        <w:trPr>
          <w:trHeight w:val="414"/>
        </w:trPr>
        <w:tc>
          <w:tcPr>
            <w:tcW w:w="710" w:type="dxa"/>
            <w:vMerge/>
            <w:shd w:val="clear" w:color="auto" w:fill="FFFFFF"/>
            <w:vAlign w:val="center"/>
          </w:tcPr>
          <w:p w14:paraId="7925AA41"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tcPr>
          <w:p w14:paraId="35016C7C"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2ABA80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E5A5D0D"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BB09842" w14:textId="6EF54638"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50CE0254" w14:textId="5293C9EE"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A3C2F01" w14:textId="0AB68568"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1E3EEB6" w14:textId="1728A75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6049A28B" w14:textId="0DA9B105"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03ED93F4" w14:textId="41F8C78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C51A8DE" w14:textId="000CA261"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73C83372"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626AA4B5"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3B7CF415" w14:textId="77777777" w:rsidTr="004841C1">
        <w:trPr>
          <w:trHeight w:val="414"/>
        </w:trPr>
        <w:tc>
          <w:tcPr>
            <w:tcW w:w="710" w:type="dxa"/>
            <w:vMerge/>
            <w:shd w:val="clear" w:color="auto" w:fill="FFFFFF"/>
            <w:vAlign w:val="center"/>
          </w:tcPr>
          <w:p w14:paraId="46C3B6F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tcPr>
          <w:p w14:paraId="5D4FFA7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048E9B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683C0C8A"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2BA0743" w14:textId="7FBE062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5B57C38" w14:textId="37FEF8BC"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6E6B32E1" w14:textId="4B99216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18BC6F8" w14:textId="4CA470B2"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A5CDADC" w14:textId="5B84408B"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2744D755" w14:textId="7BACF334"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7058E34" w14:textId="34FB0282"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4B2D2ED1"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1F69DE2C"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022EA53C" w14:textId="77777777" w:rsidTr="004841C1">
        <w:trPr>
          <w:trHeight w:val="138"/>
        </w:trPr>
        <w:tc>
          <w:tcPr>
            <w:tcW w:w="710" w:type="dxa"/>
            <w:vMerge w:val="restart"/>
            <w:shd w:val="clear" w:color="auto" w:fill="FFFFFF"/>
          </w:tcPr>
          <w:p w14:paraId="43ACA903" w14:textId="5405015F" w:rsidR="004841C1" w:rsidRPr="00CE0A9E" w:rsidRDefault="004841C1" w:rsidP="004841C1">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Pr="00CE0A9E">
              <w:rPr>
                <w:rFonts w:ascii="Times New Roman" w:eastAsia="Times New Roman" w:hAnsi="Times New Roman"/>
                <w:sz w:val="18"/>
                <w:szCs w:val="18"/>
                <w:lang w:eastAsia="ru-RU"/>
              </w:rPr>
              <w:t>.4</w:t>
            </w:r>
          </w:p>
        </w:tc>
        <w:tc>
          <w:tcPr>
            <w:tcW w:w="1035" w:type="dxa"/>
            <w:vMerge w:val="restart"/>
            <w:shd w:val="clear" w:color="auto" w:fill="FFFFFF"/>
          </w:tcPr>
          <w:p w14:paraId="51DCBAB2" w14:textId="77777777" w:rsidR="004841C1" w:rsidRPr="00CE0A9E" w:rsidRDefault="004841C1" w:rsidP="004841C1">
            <w:pPr>
              <w:spacing w:after="0" w:line="240" w:lineRule="auto"/>
              <w:rPr>
                <w:rFonts w:ascii="Times New Roman" w:eastAsia="Times New Roman" w:hAnsi="Times New Roman"/>
                <w:sz w:val="18"/>
                <w:szCs w:val="18"/>
                <w:lang w:eastAsia="ru-RU"/>
              </w:rPr>
            </w:pPr>
            <w:r w:rsidRPr="00CE0A9E">
              <w:rPr>
                <w:rFonts w:ascii="Times New Roman" w:eastAsia="Times New Roman" w:hAnsi="Times New Roman"/>
                <w:sz w:val="16"/>
                <w:szCs w:val="16"/>
                <w:lang w:eastAsia="ru-RU"/>
              </w:rPr>
              <w:t>Мероприятия по проведению капитального ремонта в муниципальных общеобразовательных организациях в Московской области</w:t>
            </w:r>
          </w:p>
        </w:tc>
        <w:tc>
          <w:tcPr>
            <w:tcW w:w="992" w:type="dxa"/>
            <w:gridSpan w:val="2"/>
            <w:vMerge w:val="restart"/>
            <w:shd w:val="clear" w:color="auto" w:fill="FFFFFF"/>
            <w:vAlign w:val="center"/>
          </w:tcPr>
          <w:p w14:paraId="1BF31A01"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8395BF3"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B894CF9" w14:textId="1C9C0F5E"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4D5AC22D" w14:textId="2A065055"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2DD80A65" w14:textId="4F4495C9"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4139A8F" w14:textId="15330FB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0F1D3FF0" w14:textId="62EFD00D"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702A8173" w14:textId="250D6F5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29B4F983" w14:textId="0F76518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FFFFFF"/>
            <w:vAlign w:val="center"/>
          </w:tcPr>
          <w:p w14:paraId="1ED4DD40" w14:textId="7B0CE6AB"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FFFFFF"/>
            <w:vAlign w:val="center"/>
          </w:tcPr>
          <w:p w14:paraId="67389EBD" w14:textId="38FA16CC"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Проведение капитального ремонта в муниципальных общеобразовательных организациях в Московской области</w:t>
            </w:r>
          </w:p>
        </w:tc>
      </w:tr>
      <w:tr w:rsidR="004841C1" w:rsidRPr="00CE0A9E" w14:paraId="507DA449" w14:textId="77777777" w:rsidTr="004841C1">
        <w:trPr>
          <w:trHeight w:val="414"/>
        </w:trPr>
        <w:tc>
          <w:tcPr>
            <w:tcW w:w="710" w:type="dxa"/>
            <w:vMerge/>
            <w:shd w:val="clear" w:color="auto" w:fill="FFFFFF"/>
            <w:vAlign w:val="center"/>
          </w:tcPr>
          <w:p w14:paraId="5285A9D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tcPr>
          <w:p w14:paraId="6CD17C0A"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B9081CC"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1D033D2"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1B60C86C" w14:textId="49225C7E"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6AF5957F" w14:textId="46432D4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6A75272A" w14:textId="1A2DF9E2"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B6C642E" w14:textId="70D7FFD5"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784BFE17" w14:textId="297E7914"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165FC034" w14:textId="73F7C0EA"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725D4A81" w14:textId="02B0CA3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000018E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1EC6ECF8"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5935E944" w14:textId="77777777" w:rsidTr="004841C1">
        <w:trPr>
          <w:trHeight w:val="414"/>
        </w:trPr>
        <w:tc>
          <w:tcPr>
            <w:tcW w:w="710" w:type="dxa"/>
            <w:vMerge/>
            <w:shd w:val="clear" w:color="auto" w:fill="FFFFFF"/>
            <w:vAlign w:val="center"/>
          </w:tcPr>
          <w:p w14:paraId="7F14630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tcPr>
          <w:p w14:paraId="4C26F913"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E2E3455"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D9A5FF9"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466084AF" w14:textId="534B82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FCF145F" w14:textId="12D8F630"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464D88CE" w14:textId="28694995"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7863043" w14:textId="6A38B12B"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61F6439E" w14:textId="1BF1A8D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3F8CF6F7" w14:textId="20E83C38"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DEB3128" w14:textId="085AF595"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62C993A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6A339DB4"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4B0C8A40" w14:textId="77777777" w:rsidTr="004841C1">
        <w:trPr>
          <w:trHeight w:val="228"/>
        </w:trPr>
        <w:tc>
          <w:tcPr>
            <w:tcW w:w="710" w:type="dxa"/>
            <w:vMerge/>
            <w:shd w:val="clear" w:color="auto" w:fill="FFFFFF"/>
            <w:vAlign w:val="center"/>
          </w:tcPr>
          <w:p w14:paraId="0442BE9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tcPr>
          <w:p w14:paraId="0F96FF2D"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EC8240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F1B3A12"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28FA558" w14:textId="248C0250"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3BC714E2" w14:textId="2A417ED8"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5F78FBDD" w14:textId="2DABFEC2"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3F633E5A" w14:textId="3A592D99"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5D5BE034" w14:textId="0A370740"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28B51F1B" w14:textId="7C1DCC5B"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47771E15" w14:textId="1E35C269"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3FC9EC3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4077B2A0"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3AD722E6" w14:textId="77777777" w:rsidTr="004841C1">
        <w:trPr>
          <w:trHeight w:val="414"/>
        </w:trPr>
        <w:tc>
          <w:tcPr>
            <w:tcW w:w="710" w:type="dxa"/>
            <w:vMerge/>
            <w:shd w:val="clear" w:color="auto" w:fill="FFFFFF"/>
            <w:vAlign w:val="center"/>
          </w:tcPr>
          <w:p w14:paraId="3B20A932"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tcPr>
          <w:p w14:paraId="6F07A4E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34D0AA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D9F7EDE"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3AD2D354" w14:textId="0F6FF9A9"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45021EB3" w14:textId="55C96EC2"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7D60830E" w14:textId="2BAAE251"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7A909B9B" w14:textId="55B90F19"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18AE7C54" w14:textId="37850B79"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78E44F18" w14:textId="0615EF30"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69BB4ED7" w14:textId="1285A9D4"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51CC8983"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2EC446A6"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32409A4D" w14:textId="77777777" w:rsidTr="004841C1">
        <w:trPr>
          <w:trHeight w:val="414"/>
        </w:trPr>
        <w:tc>
          <w:tcPr>
            <w:tcW w:w="710" w:type="dxa"/>
            <w:vMerge w:val="restart"/>
            <w:shd w:val="clear" w:color="auto" w:fill="FFFFFF"/>
          </w:tcPr>
          <w:p w14:paraId="6A62AE2A" w14:textId="6521AFDC" w:rsidR="004841C1" w:rsidRPr="00CE0A9E" w:rsidRDefault="004841C1" w:rsidP="004841C1">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w:t>
            </w:r>
            <w:r w:rsidRPr="00CE0A9E">
              <w:rPr>
                <w:rFonts w:ascii="Times New Roman" w:eastAsia="Times New Roman" w:hAnsi="Times New Roman"/>
                <w:sz w:val="16"/>
                <w:szCs w:val="16"/>
                <w:lang w:eastAsia="ru-RU"/>
              </w:rPr>
              <w:t>.5</w:t>
            </w:r>
          </w:p>
        </w:tc>
        <w:tc>
          <w:tcPr>
            <w:tcW w:w="1035" w:type="dxa"/>
            <w:vMerge w:val="restart"/>
            <w:shd w:val="clear" w:color="auto" w:fill="FFFFFF"/>
          </w:tcPr>
          <w:p w14:paraId="66C06E93"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992" w:type="dxa"/>
            <w:gridSpan w:val="2"/>
            <w:vMerge w:val="restart"/>
            <w:shd w:val="clear" w:color="auto" w:fill="FFFFFF"/>
          </w:tcPr>
          <w:p w14:paraId="7F5EFE20"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7A481412"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36FFE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6B0358F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18467,41</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7A79E49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31431FF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5775,87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72D251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12691,54</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19F584B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7AF1C09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FFFFFF"/>
            <w:vAlign w:val="center"/>
          </w:tcPr>
          <w:p w14:paraId="277645B6" w14:textId="4974FC78"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FFFFFF"/>
          </w:tcPr>
          <w:p w14:paraId="7F5D1D79" w14:textId="2911192D"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4841C1" w:rsidRPr="00CE0A9E" w14:paraId="39B7084A" w14:textId="77777777" w:rsidTr="00CE1815">
        <w:trPr>
          <w:trHeight w:val="414"/>
        </w:trPr>
        <w:tc>
          <w:tcPr>
            <w:tcW w:w="710" w:type="dxa"/>
            <w:vMerge/>
            <w:shd w:val="clear" w:color="auto" w:fill="FFFFFF"/>
            <w:vAlign w:val="center"/>
          </w:tcPr>
          <w:p w14:paraId="736C52D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DB1E36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4C6DF1B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0DEA04B"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7B83A8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21AA52B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1E34121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EA7E85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1408,8</w:t>
            </w:r>
          </w:p>
        </w:tc>
        <w:tc>
          <w:tcPr>
            <w:tcW w:w="1134" w:type="dxa"/>
            <w:gridSpan w:val="2"/>
            <w:tcBorders>
              <w:top w:val="nil"/>
              <w:left w:val="nil"/>
              <w:bottom w:val="single" w:sz="4" w:space="0" w:color="auto"/>
              <w:right w:val="single" w:sz="4" w:space="0" w:color="auto"/>
            </w:tcBorders>
            <w:shd w:val="clear" w:color="auto" w:fill="auto"/>
            <w:vAlign w:val="center"/>
          </w:tcPr>
          <w:p w14:paraId="1A89D4A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3095,6</w:t>
            </w:r>
          </w:p>
        </w:tc>
        <w:tc>
          <w:tcPr>
            <w:tcW w:w="822" w:type="dxa"/>
            <w:gridSpan w:val="2"/>
            <w:tcBorders>
              <w:top w:val="nil"/>
              <w:left w:val="nil"/>
              <w:bottom w:val="single" w:sz="4" w:space="0" w:color="auto"/>
              <w:right w:val="single" w:sz="4" w:space="0" w:color="auto"/>
            </w:tcBorders>
            <w:shd w:val="clear" w:color="auto" w:fill="auto"/>
            <w:vAlign w:val="center"/>
          </w:tcPr>
          <w:p w14:paraId="34AF221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DBAD08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42DD8EAC"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48B743F6"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3C7E8116" w14:textId="77777777" w:rsidTr="00CE1815">
        <w:trPr>
          <w:trHeight w:val="414"/>
        </w:trPr>
        <w:tc>
          <w:tcPr>
            <w:tcW w:w="710" w:type="dxa"/>
            <w:vMerge/>
            <w:shd w:val="clear" w:color="auto" w:fill="FFFFFF"/>
            <w:vAlign w:val="center"/>
          </w:tcPr>
          <w:p w14:paraId="3DC5C325"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66DC281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6FC2A9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2FBC4D1"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7FBA627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2C602F3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450,41</w:t>
            </w:r>
          </w:p>
        </w:tc>
        <w:tc>
          <w:tcPr>
            <w:tcW w:w="950" w:type="dxa"/>
            <w:gridSpan w:val="2"/>
            <w:tcBorders>
              <w:top w:val="nil"/>
              <w:left w:val="nil"/>
              <w:bottom w:val="single" w:sz="4" w:space="0" w:color="auto"/>
              <w:right w:val="single" w:sz="4" w:space="0" w:color="auto"/>
            </w:tcBorders>
            <w:shd w:val="clear" w:color="auto" w:fill="auto"/>
            <w:vAlign w:val="center"/>
          </w:tcPr>
          <w:p w14:paraId="010055F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04EF417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140,87</w:t>
            </w:r>
          </w:p>
        </w:tc>
        <w:tc>
          <w:tcPr>
            <w:tcW w:w="1134" w:type="dxa"/>
            <w:gridSpan w:val="2"/>
            <w:tcBorders>
              <w:top w:val="nil"/>
              <w:left w:val="nil"/>
              <w:bottom w:val="single" w:sz="4" w:space="0" w:color="auto"/>
              <w:right w:val="single" w:sz="4" w:space="0" w:color="auto"/>
            </w:tcBorders>
            <w:shd w:val="clear" w:color="auto" w:fill="auto"/>
            <w:vAlign w:val="center"/>
          </w:tcPr>
          <w:p w14:paraId="69AF76C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309,54</w:t>
            </w:r>
          </w:p>
        </w:tc>
        <w:tc>
          <w:tcPr>
            <w:tcW w:w="822" w:type="dxa"/>
            <w:gridSpan w:val="2"/>
            <w:tcBorders>
              <w:top w:val="nil"/>
              <w:left w:val="nil"/>
              <w:bottom w:val="single" w:sz="4" w:space="0" w:color="auto"/>
              <w:right w:val="single" w:sz="4" w:space="0" w:color="auto"/>
            </w:tcBorders>
            <w:shd w:val="clear" w:color="auto" w:fill="auto"/>
            <w:vAlign w:val="center"/>
          </w:tcPr>
          <w:p w14:paraId="0B6CA1F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618F64D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551D591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61EF82EC"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1EFA475D" w14:textId="77777777" w:rsidTr="00CE1815">
        <w:trPr>
          <w:trHeight w:val="414"/>
        </w:trPr>
        <w:tc>
          <w:tcPr>
            <w:tcW w:w="710" w:type="dxa"/>
            <w:vMerge/>
            <w:shd w:val="clear" w:color="auto" w:fill="FFFFFF"/>
            <w:vAlign w:val="center"/>
          </w:tcPr>
          <w:p w14:paraId="5C2AEB4D"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7591DFA8"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83E2571"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tcBorders>
              <w:right w:val="single" w:sz="4" w:space="0" w:color="auto"/>
            </w:tcBorders>
            <w:shd w:val="clear" w:color="auto" w:fill="FFFFFF"/>
          </w:tcPr>
          <w:p w14:paraId="032F522C"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7007A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E3395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1B7FA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32FCA9E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E7E9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A92B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7B2AA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tcBorders>
              <w:left w:val="single" w:sz="4" w:space="0" w:color="auto"/>
            </w:tcBorders>
            <w:shd w:val="clear" w:color="auto" w:fill="FFFFFF"/>
            <w:vAlign w:val="center"/>
          </w:tcPr>
          <w:p w14:paraId="771F4C82"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06C71842"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21770593" w14:textId="77777777" w:rsidTr="00CE1815">
        <w:trPr>
          <w:trHeight w:val="414"/>
        </w:trPr>
        <w:tc>
          <w:tcPr>
            <w:tcW w:w="710" w:type="dxa"/>
            <w:vMerge/>
            <w:shd w:val="clear" w:color="auto" w:fill="FFFFFF"/>
            <w:vAlign w:val="center"/>
          </w:tcPr>
          <w:p w14:paraId="029074C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7ADCE6C2"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078D92F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D4C13A0"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99D1A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0A0D603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18017,00</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3E3108A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7A26C7D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4226,2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CCE3C2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9286,36</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4EE6A07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00A728E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27D93C2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53E55EE9"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21929ABF" w14:textId="77777777" w:rsidTr="004841C1">
        <w:trPr>
          <w:trHeight w:val="100"/>
        </w:trPr>
        <w:tc>
          <w:tcPr>
            <w:tcW w:w="710" w:type="dxa"/>
            <w:vMerge w:val="restart"/>
            <w:shd w:val="clear" w:color="auto" w:fill="FFFFFF"/>
          </w:tcPr>
          <w:p w14:paraId="6E1D8A01" w14:textId="2348A72A" w:rsidR="004841C1" w:rsidRPr="00CE0A9E" w:rsidRDefault="004841C1" w:rsidP="004841C1">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r w:rsidRPr="00CE0A9E">
              <w:rPr>
                <w:rFonts w:ascii="Times New Roman" w:eastAsia="Times New Roman" w:hAnsi="Times New Roman"/>
                <w:sz w:val="18"/>
                <w:szCs w:val="18"/>
                <w:lang w:eastAsia="ru-RU"/>
              </w:rPr>
              <w:t>.6</w:t>
            </w:r>
          </w:p>
        </w:tc>
        <w:tc>
          <w:tcPr>
            <w:tcW w:w="1035" w:type="dxa"/>
            <w:vMerge w:val="restart"/>
            <w:shd w:val="clear" w:color="auto" w:fill="FFFFFF"/>
          </w:tcPr>
          <w:p w14:paraId="7E442BA4"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Проведение капитального ремонта, технического переоснащения и благоустройства территорий учреждений образования</w:t>
            </w:r>
          </w:p>
        </w:tc>
        <w:tc>
          <w:tcPr>
            <w:tcW w:w="992" w:type="dxa"/>
            <w:gridSpan w:val="2"/>
            <w:vMerge w:val="restart"/>
            <w:shd w:val="clear" w:color="auto" w:fill="FFFFFF"/>
            <w:vAlign w:val="center"/>
          </w:tcPr>
          <w:p w14:paraId="184B2658"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60AC9E0"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EF49ED" w14:textId="40405E1C"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F3E1BE" w14:textId="00673FCD"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27E4ED" w14:textId="140756F8"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74864D0F" w14:textId="78A0241C"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47271E" w14:textId="32964156"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B48EAD" w14:textId="49555356"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D26873" w14:textId="696AF4F0"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FFFFFF"/>
            <w:vAlign w:val="center"/>
          </w:tcPr>
          <w:p w14:paraId="46FDE94E" w14:textId="3D627B02"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FFFFFF"/>
          </w:tcPr>
          <w:p w14:paraId="15EC33F9" w14:textId="1C25264C"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4841C1" w:rsidRPr="00CE0A9E" w14:paraId="3EA10D0E" w14:textId="77777777" w:rsidTr="004841C1">
        <w:trPr>
          <w:trHeight w:val="414"/>
        </w:trPr>
        <w:tc>
          <w:tcPr>
            <w:tcW w:w="710" w:type="dxa"/>
            <w:vMerge/>
            <w:shd w:val="clear" w:color="auto" w:fill="FFFFFF"/>
            <w:vAlign w:val="center"/>
          </w:tcPr>
          <w:p w14:paraId="10474936" w14:textId="77777777" w:rsidR="004841C1" w:rsidRPr="00CE0A9E" w:rsidRDefault="004841C1" w:rsidP="004841C1">
            <w:pPr>
              <w:spacing w:after="0" w:line="240" w:lineRule="auto"/>
              <w:rPr>
                <w:rFonts w:ascii="Times New Roman" w:eastAsia="Times New Roman" w:hAnsi="Times New Roman"/>
                <w:sz w:val="18"/>
                <w:szCs w:val="18"/>
                <w:lang w:eastAsia="ru-RU"/>
              </w:rPr>
            </w:pPr>
          </w:p>
        </w:tc>
        <w:tc>
          <w:tcPr>
            <w:tcW w:w="1035" w:type="dxa"/>
            <w:vMerge/>
            <w:shd w:val="clear" w:color="auto" w:fill="FFFFFF"/>
            <w:vAlign w:val="center"/>
          </w:tcPr>
          <w:p w14:paraId="19D05C75" w14:textId="77777777" w:rsidR="004841C1" w:rsidRPr="00CE0A9E" w:rsidRDefault="004841C1" w:rsidP="004841C1">
            <w:pPr>
              <w:spacing w:after="0" w:line="240" w:lineRule="auto"/>
              <w:rPr>
                <w:rFonts w:ascii="Times New Roman" w:eastAsia="Times New Roman" w:hAnsi="Times New Roman"/>
                <w:sz w:val="18"/>
                <w:szCs w:val="18"/>
                <w:lang w:eastAsia="ru-RU"/>
              </w:rPr>
            </w:pPr>
          </w:p>
        </w:tc>
        <w:tc>
          <w:tcPr>
            <w:tcW w:w="992" w:type="dxa"/>
            <w:gridSpan w:val="2"/>
            <w:vMerge/>
            <w:shd w:val="clear" w:color="auto" w:fill="FFFFFF"/>
            <w:vAlign w:val="center"/>
          </w:tcPr>
          <w:p w14:paraId="6977C50D"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2CF67AE"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C93D86" w14:textId="71F75664"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4A2A2E" w14:textId="38BA410D"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40DAC9" w14:textId="5C5E59FA"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03163414" w14:textId="2AAEA5E3"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89BD7" w14:textId="091EB5A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DF3FE7" w14:textId="7A2CA13C"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A3659D" w14:textId="1D327083"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337E0763"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04EE2228"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408F0EC8" w14:textId="77777777" w:rsidTr="004841C1">
        <w:trPr>
          <w:trHeight w:val="414"/>
        </w:trPr>
        <w:tc>
          <w:tcPr>
            <w:tcW w:w="710" w:type="dxa"/>
            <w:vMerge/>
            <w:shd w:val="clear" w:color="auto" w:fill="FFFFFF"/>
            <w:vAlign w:val="center"/>
          </w:tcPr>
          <w:p w14:paraId="437EB897" w14:textId="77777777" w:rsidR="004841C1" w:rsidRPr="00CE0A9E" w:rsidRDefault="004841C1" w:rsidP="004841C1">
            <w:pPr>
              <w:spacing w:after="0" w:line="240" w:lineRule="auto"/>
              <w:rPr>
                <w:rFonts w:ascii="Times New Roman" w:eastAsia="Times New Roman" w:hAnsi="Times New Roman"/>
                <w:sz w:val="18"/>
                <w:szCs w:val="18"/>
                <w:lang w:eastAsia="ru-RU"/>
              </w:rPr>
            </w:pPr>
          </w:p>
        </w:tc>
        <w:tc>
          <w:tcPr>
            <w:tcW w:w="1035" w:type="dxa"/>
            <w:vMerge/>
            <w:shd w:val="clear" w:color="auto" w:fill="FFFFFF"/>
            <w:vAlign w:val="center"/>
          </w:tcPr>
          <w:p w14:paraId="6F7C3EE9" w14:textId="77777777" w:rsidR="004841C1" w:rsidRPr="00CE0A9E" w:rsidRDefault="004841C1" w:rsidP="004841C1">
            <w:pPr>
              <w:spacing w:after="0" w:line="240" w:lineRule="auto"/>
              <w:rPr>
                <w:rFonts w:ascii="Times New Roman" w:eastAsia="Times New Roman" w:hAnsi="Times New Roman"/>
                <w:sz w:val="18"/>
                <w:szCs w:val="18"/>
                <w:lang w:eastAsia="ru-RU"/>
              </w:rPr>
            </w:pPr>
          </w:p>
        </w:tc>
        <w:tc>
          <w:tcPr>
            <w:tcW w:w="992" w:type="dxa"/>
            <w:gridSpan w:val="2"/>
            <w:vMerge/>
            <w:shd w:val="clear" w:color="auto" w:fill="FFFFFF"/>
            <w:vAlign w:val="center"/>
          </w:tcPr>
          <w:p w14:paraId="0C866A7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BAFB1A6"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3EF34A" w14:textId="331312DA"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082A63" w14:textId="7DC7170C"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4EDCE7" w14:textId="59CC301A"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007D4198" w14:textId="095E4252"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4A161F" w14:textId="0022F459"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3F7C0E" w14:textId="5804A26B"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86ED64" w14:textId="44D7C388"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364DFA08"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687DE38A"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07B2D265" w14:textId="77777777" w:rsidTr="004841C1">
        <w:trPr>
          <w:trHeight w:val="234"/>
        </w:trPr>
        <w:tc>
          <w:tcPr>
            <w:tcW w:w="710" w:type="dxa"/>
            <w:vMerge/>
            <w:shd w:val="clear" w:color="auto" w:fill="FFFFFF"/>
            <w:vAlign w:val="center"/>
          </w:tcPr>
          <w:p w14:paraId="4B36ECD7" w14:textId="77777777" w:rsidR="004841C1" w:rsidRPr="00CE0A9E" w:rsidRDefault="004841C1" w:rsidP="004841C1">
            <w:pPr>
              <w:spacing w:after="0" w:line="240" w:lineRule="auto"/>
              <w:rPr>
                <w:rFonts w:ascii="Times New Roman" w:eastAsia="Times New Roman" w:hAnsi="Times New Roman"/>
                <w:sz w:val="18"/>
                <w:szCs w:val="18"/>
                <w:lang w:eastAsia="ru-RU"/>
              </w:rPr>
            </w:pPr>
          </w:p>
        </w:tc>
        <w:tc>
          <w:tcPr>
            <w:tcW w:w="1035" w:type="dxa"/>
            <w:vMerge/>
            <w:shd w:val="clear" w:color="auto" w:fill="FFFFFF"/>
            <w:vAlign w:val="center"/>
          </w:tcPr>
          <w:p w14:paraId="1528DA50" w14:textId="77777777" w:rsidR="004841C1" w:rsidRPr="00CE0A9E" w:rsidRDefault="004841C1" w:rsidP="004841C1">
            <w:pPr>
              <w:spacing w:after="0" w:line="240" w:lineRule="auto"/>
              <w:rPr>
                <w:rFonts w:ascii="Times New Roman" w:eastAsia="Times New Roman" w:hAnsi="Times New Roman"/>
                <w:sz w:val="18"/>
                <w:szCs w:val="18"/>
                <w:lang w:eastAsia="ru-RU"/>
              </w:rPr>
            </w:pPr>
          </w:p>
        </w:tc>
        <w:tc>
          <w:tcPr>
            <w:tcW w:w="992" w:type="dxa"/>
            <w:gridSpan w:val="2"/>
            <w:vMerge/>
            <w:shd w:val="clear" w:color="auto" w:fill="FFFFFF"/>
            <w:vAlign w:val="center"/>
          </w:tcPr>
          <w:p w14:paraId="5B4BD93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07DA29D8"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8402C8" w14:textId="24750669"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6B9F26" w14:textId="3883A0FE"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C5759C" w14:textId="2CC4089E"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0F3D9E71" w14:textId="778B4ECA"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F41471" w14:textId="365AA0D5"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C11728" w14:textId="4DD8D230"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A226C9" w14:textId="120447DE"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14B6AAEA"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3EC787D5"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6544429B" w14:textId="77777777" w:rsidTr="004841C1">
        <w:trPr>
          <w:trHeight w:val="414"/>
        </w:trPr>
        <w:tc>
          <w:tcPr>
            <w:tcW w:w="710" w:type="dxa"/>
            <w:vMerge/>
            <w:shd w:val="clear" w:color="auto" w:fill="FFFFFF"/>
            <w:vAlign w:val="center"/>
          </w:tcPr>
          <w:p w14:paraId="723E2243" w14:textId="77777777" w:rsidR="004841C1" w:rsidRPr="00CE0A9E" w:rsidRDefault="004841C1" w:rsidP="004841C1">
            <w:pPr>
              <w:spacing w:after="0" w:line="240" w:lineRule="auto"/>
              <w:rPr>
                <w:rFonts w:ascii="Times New Roman" w:eastAsia="Times New Roman" w:hAnsi="Times New Roman"/>
                <w:sz w:val="18"/>
                <w:szCs w:val="18"/>
                <w:lang w:eastAsia="ru-RU"/>
              </w:rPr>
            </w:pPr>
          </w:p>
        </w:tc>
        <w:tc>
          <w:tcPr>
            <w:tcW w:w="1035" w:type="dxa"/>
            <w:vMerge/>
            <w:shd w:val="clear" w:color="auto" w:fill="FFFFFF"/>
            <w:vAlign w:val="center"/>
          </w:tcPr>
          <w:p w14:paraId="54B55FAC" w14:textId="77777777" w:rsidR="004841C1" w:rsidRPr="00CE0A9E" w:rsidRDefault="004841C1" w:rsidP="004841C1">
            <w:pPr>
              <w:spacing w:after="0" w:line="240" w:lineRule="auto"/>
              <w:rPr>
                <w:rFonts w:ascii="Times New Roman" w:eastAsia="Times New Roman" w:hAnsi="Times New Roman"/>
                <w:sz w:val="18"/>
                <w:szCs w:val="18"/>
                <w:lang w:eastAsia="ru-RU"/>
              </w:rPr>
            </w:pPr>
          </w:p>
        </w:tc>
        <w:tc>
          <w:tcPr>
            <w:tcW w:w="992" w:type="dxa"/>
            <w:gridSpan w:val="2"/>
            <w:vMerge/>
            <w:shd w:val="clear" w:color="auto" w:fill="FFFFFF"/>
            <w:vAlign w:val="center"/>
          </w:tcPr>
          <w:p w14:paraId="4D2422B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E54F9DB"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0240EB" w14:textId="4945CD9D"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8142AC" w14:textId="15EDE232"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E7AF61" w14:textId="620B49B1"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123FEF7D" w14:textId="6616E79C"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D33A52" w14:textId="17C0437C"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712032" w14:textId="45E9B088"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ED1826" w14:textId="31262BFF"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FFFFFF"/>
            <w:vAlign w:val="center"/>
          </w:tcPr>
          <w:p w14:paraId="27C4388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FFFFFF"/>
            <w:vAlign w:val="center"/>
          </w:tcPr>
          <w:p w14:paraId="2DBA75C1"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673E11E5" w14:textId="77777777" w:rsidTr="004841C1">
        <w:trPr>
          <w:trHeight w:val="76"/>
        </w:trPr>
        <w:tc>
          <w:tcPr>
            <w:tcW w:w="710" w:type="dxa"/>
            <w:vMerge w:val="restart"/>
            <w:shd w:val="clear" w:color="auto" w:fill="FFFFFF"/>
          </w:tcPr>
          <w:p w14:paraId="06BC17D1" w14:textId="332AA232" w:rsidR="004841C1" w:rsidRPr="00CE0A9E" w:rsidRDefault="004841C1" w:rsidP="004841C1">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w:t>
            </w:r>
          </w:p>
        </w:tc>
        <w:tc>
          <w:tcPr>
            <w:tcW w:w="1035" w:type="dxa"/>
            <w:vMerge w:val="restart"/>
            <w:shd w:val="clear" w:color="auto" w:fill="FFFFFF"/>
          </w:tcPr>
          <w:p w14:paraId="78EA68CA"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Основное мероприятие E2. Федеральный проект «Успех каждого ребенка» </w:t>
            </w:r>
          </w:p>
        </w:tc>
        <w:tc>
          <w:tcPr>
            <w:tcW w:w="992" w:type="dxa"/>
            <w:gridSpan w:val="2"/>
            <w:vMerge w:val="restart"/>
            <w:shd w:val="clear" w:color="auto" w:fill="FFFFFF"/>
          </w:tcPr>
          <w:p w14:paraId="53C3129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7DAD9CA5"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5F6C1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4FC1810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6369,34</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4D807E0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556FB61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3145,67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AAAC7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3223,67</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63A7059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198EE3E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19C8D6AD" w14:textId="6001846B"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48E07D91" w14:textId="3D99CA77"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Создание центров образования цифрового и гуманитарного профилей</w:t>
            </w:r>
          </w:p>
        </w:tc>
      </w:tr>
      <w:tr w:rsidR="004841C1" w:rsidRPr="00CE0A9E" w14:paraId="110BC222" w14:textId="77777777" w:rsidTr="004841C1">
        <w:trPr>
          <w:trHeight w:val="433"/>
        </w:trPr>
        <w:tc>
          <w:tcPr>
            <w:tcW w:w="710" w:type="dxa"/>
            <w:vMerge/>
            <w:shd w:val="clear" w:color="auto" w:fill="FFFFFF"/>
            <w:vAlign w:val="center"/>
          </w:tcPr>
          <w:p w14:paraId="53415F73"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DF78FC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6D538654"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85537D5"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384BAED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4A7F140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3334,50</w:t>
            </w:r>
          </w:p>
        </w:tc>
        <w:tc>
          <w:tcPr>
            <w:tcW w:w="950" w:type="dxa"/>
            <w:gridSpan w:val="2"/>
            <w:tcBorders>
              <w:top w:val="nil"/>
              <w:left w:val="nil"/>
              <w:bottom w:val="single" w:sz="4" w:space="0" w:color="auto"/>
              <w:right w:val="single" w:sz="4" w:space="0" w:color="auto"/>
            </w:tcBorders>
            <w:shd w:val="clear" w:color="auto" w:fill="auto"/>
            <w:vAlign w:val="center"/>
          </w:tcPr>
          <w:p w14:paraId="082FDA3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ED30DA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1667,33</w:t>
            </w:r>
          </w:p>
        </w:tc>
        <w:tc>
          <w:tcPr>
            <w:tcW w:w="1134" w:type="dxa"/>
            <w:gridSpan w:val="2"/>
            <w:tcBorders>
              <w:top w:val="nil"/>
              <w:left w:val="nil"/>
              <w:bottom w:val="single" w:sz="4" w:space="0" w:color="auto"/>
              <w:right w:val="single" w:sz="4" w:space="0" w:color="auto"/>
            </w:tcBorders>
            <w:shd w:val="clear" w:color="auto" w:fill="auto"/>
            <w:vAlign w:val="center"/>
          </w:tcPr>
          <w:p w14:paraId="71BF96C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1667,17</w:t>
            </w:r>
          </w:p>
        </w:tc>
        <w:tc>
          <w:tcPr>
            <w:tcW w:w="822" w:type="dxa"/>
            <w:gridSpan w:val="2"/>
            <w:tcBorders>
              <w:top w:val="nil"/>
              <w:left w:val="nil"/>
              <w:bottom w:val="single" w:sz="4" w:space="0" w:color="auto"/>
              <w:right w:val="single" w:sz="4" w:space="0" w:color="auto"/>
            </w:tcBorders>
            <w:shd w:val="clear" w:color="auto" w:fill="auto"/>
            <w:vAlign w:val="center"/>
          </w:tcPr>
          <w:p w14:paraId="5E09668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29B02A0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66494394"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23B27A55"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2A48CD53" w14:textId="77777777" w:rsidTr="004841C1">
        <w:trPr>
          <w:trHeight w:val="441"/>
        </w:trPr>
        <w:tc>
          <w:tcPr>
            <w:tcW w:w="710" w:type="dxa"/>
            <w:vMerge/>
            <w:shd w:val="clear" w:color="auto" w:fill="FFFFFF"/>
            <w:vAlign w:val="center"/>
          </w:tcPr>
          <w:p w14:paraId="0B234F1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649F17A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465B2EC5"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331E11E3"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3A0EE8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6FEBB2A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333,34</w:t>
            </w:r>
          </w:p>
        </w:tc>
        <w:tc>
          <w:tcPr>
            <w:tcW w:w="950" w:type="dxa"/>
            <w:gridSpan w:val="2"/>
            <w:tcBorders>
              <w:top w:val="nil"/>
              <w:left w:val="nil"/>
              <w:bottom w:val="single" w:sz="4" w:space="0" w:color="auto"/>
              <w:right w:val="single" w:sz="4" w:space="0" w:color="auto"/>
            </w:tcBorders>
            <w:shd w:val="clear" w:color="auto" w:fill="auto"/>
            <w:vAlign w:val="center"/>
          </w:tcPr>
          <w:p w14:paraId="40322D1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5FF9165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166,67</w:t>
            </w:r>
          </w:p>
        </w:tc>
        <w:tc>
          <w:tcPr>
            <w:tcW w:w="1134" w:type="dxa"/>
            <w:gridSpan w:val="2"/>
            <w:tcBorders>
              <w:top w:val="nil"/>
              <w:left w:val="nil"/>
              <w:bottom w:val="single" w:sz="4" w:space="0" w:color="auto"/>
              <w:right w:val="single" w:sz="4" w:space="0" w:color="auto"/>
            </w:tcBorders>
            <w:shd w:val="clear" w:color="auto" w:fill="auto"/>
            <w:vAlign w:val="center"/>
          </w:tcPr>
          <w:p w14:paraId="71DABD8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166,67</w:t>
            </w:r>
          </w:p>
        </w:tc>
        <w:tc>
          <w:tcPr>
            <w:tcW w:w="822" w:type="dxa"/>
            <w:gridSpan w:val="2"/>
            <w:tcBorders>
              <w:top w:val="nil"/>
              <w:left w:val="nil"/>
              <w:bottom w:val="single" w:sz="4" w:space="0" w:color="auto"/>
              <w:right w:val="single" w:sz="4" w:space="0" w:color="auto"/>
            </w:tcBorders>
            <w:shd w:val="clear" w:color="auto" w:fill="auto"/>
            <w:vAlign w:val="center"/>
          </w:tcPr>
          <w:p w14:paraId="6FA6C20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6B6E97D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0CC381A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43518ADB"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3F1F3DDB" w14:textId="77777777" w:rsidTr="004841C1">
        <w:trPr>
          <w:trHeight w:val="331"/>
        </w:trPr>
        <w:tc>
          <w:tcPr>
            <w:tcW w:w="710" w:type="dxa"/>
            <w:vMerge/>
            <w:shd w:val="clear" w:color="auto" w:fill="FFFFFF"/>
            <w:vAlign w:val="center"/>
          </w:tcPr>
          <w:p w14:paraId="45F9B3D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775B612"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9D69E64"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987319A"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3286C18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6BB370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073BD3D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1D3B1BD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7FA842D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751A6C8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11C3740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1248094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0992B4E"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68BCB9BF" w14:textId="77777777" w:rsidTr="004841C1">
        <w:trPr>
          <w:trHeight w:val="434"/>
        </w:trPr>
        <w:tc>
          <w:tcPr>
            <w:tcW w:w="710" w:type="dxa"/>
            <w:vMerge/>
            <w:shd w:val="clear" w:color="auto" w:fill="FFFFFF"/>
            <w:vAlign w:val="center"/>
          </w:tcPr>
          <w:p w14:paraId="2C94D16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643223E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2981355"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4F2A897B"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DE9193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62790B2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2701,50</w:t>
            </w:r>
          </w:p>
        </w:tc>
        <w:tc>
          <w:tcPr>
            <w:tcW w:w="950" w:type="dxa"/>
            <w:gridSpan w:val="2"/>
            <w:tcBorders>
              <w:top w:val="nil"/>
              <w:left w:val="nil"/>
              <w:bottom w:val="single" w:sz="4" w:space="0" w:color="auto"/>
              <w:right w:val="single" w:sz="4" w:space="0" w:color="auto"/>
            </w:tcBorders>
            <w:shd w:val="clear" w:color="auto" w:fill="auto"/>
            <w:vAlign w:val="center"/>
          </w:tcPr>
          <w:p w14:paraId="58AEA00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3E3E0ED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1311,67</w:t>
            </w:r>
          </w:p>
        </w:tc>
        <w:tc>
          <w:tcPr>
            <w:tcW w:w="1134" w:type="dxa"/>
            <w:gridSpan w:val="2"/>
            <w:tcBorders>
              <w:top w:val="nil"/>
              <w:left w:val="nil"/>
              <w:bottom w:val="single" w:sz="4" w:space="0" w:color="auto"/>
              <w:right w:val="single" w:sz="4" w:space="0" w:color="auto"/>
            </w:tcBorders>
            <w:shd w:val="clear" w:color="auto" w:fill="auto"/>
            <w:vAlign w:val="center"/>
          </w:tcPr>
          <w:p w14:paraId="6DCC80A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1389,83</w:t>
            </w:r>
          </w:p>
        </w:tc>
        <w:tc>
          <w:tcPr>
            <w:tcW w:w="822" w:type="dxa"/>
            <w:gridSpan w:val="2"/>
            <w:tcBorders>
              <w:top w:val="nil"/>
              <w:left w:val="nil"/>
              <w:bottom w:val="single" w:sz="4" w:space="0" w:color="auto"/>
              <w:right w:val="single" w:sz="4" w:space="0" w:color="auto"/>
            </w:tcBorders>
            <w:shd w:val="clear" w:color="auto" w:fill="auto"/>
            <w:vAlign w:val="center"/>
          </w:tcPr>
          <w:p w14:paraId="5970A77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51D5529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tcBorders>
              <w:bottom w:val="single" w:sz="4" w:space="0" w:color="auto"/>
            </w:tcBorders>
            <w:shd w:val="clear" w:color="auto" w:fill="auto"/>
            <w:vAlign w:val="center"/>
          </w:tcPr>
          <w:p w14:paraId="7FCDC324"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13C431F1"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07A80399" w14:textId="77777777" w:rsidTr="004841C1">
        <w:trPr>
          <w:trHeight w:val="99"/>
        </w:trPr>
        <w:tc>
          <w:tcPr>
            <w:tcW w:w="710" w:type="dxa"/>
            <w:vMerge w:val="restart"/>
            <w:shd w:val="clear" w:color="auto" w:fill="FFFFFF"/>
          </w:tcPr>
          <w:p w14:paraId="2B2ED45E" w14:textId="76CE4D7C" w:rsidR="004841C1" w:rsidRPr="00CE0A9E" w:rsidRDefault="004841C1" w:rsidP="004841C1">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w:t>
            </w:r>
            <w:r w:rsidRPr="00CE0A9E">
              <w:rPr>
                <w:rFonts w:ascii="Times New Roman" w:eastAsia="Times New Roman" w:hAnsi="Times New Roman"/>
                <w:sz w:val="16"/>
                <w:szCs w:val="16"/>
                <w:lang w:eastAsia="ru-RU"/>
              </w:rPr>
              <w:t>.1</w:t>
            </w:r>
          </w:p>
        </w:tc>
        <w:tc>
          <w:tcPr>
            <w:tcW w:w="1035" w:type="dxa"/>
            <w:vMerge w:val="restart"/>
            <w:shd w:val="clear" w:color="auto" w:fill="FFFFFF"/>
          </w:tcPr>
          <w:p w14:paraId="3E95D6EA"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992" w:type="dxa"/>
            <w:gridSpan w:val="2"/>
            <w:vMerge w:val="restart"/>
            <w:shd w:val="clear" w:color="auto" w:fill="FFFFFF"/>
          </w:tcPr>
          <w:p w14:paraId="1562B4C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06BD69F2"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9618D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14:paraId="3844E01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6369,34</w:t>
            </w:r>
          </w:p>
        </w:tc>
        <w:tc>
          <w:tcPr>
            <w:tcW w:w="950" w:type="dxa"/>
            <w:gridSpan w:val="2"/>
            <w:tcBorders>
              <w:top w:val="single" w:sz="4" w:space="0" w:color="auto"/>
              <w:left w:val="nil"/>
              <w:bottom w:val="single" w:sz="4" w:space="0" w:color="auto"/>
              <w:right w:val="single" w:sz="4" w:space="0" w:color="auto"/>
            </w:tcBorders>
            <w:shd w:val="clear" w:color="auto" w:fill="auto"/>
            <w:vAlign w:val="center"/>
          </w:tcPr>
          <w:p w14:paraId="45553A8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single" w:sz="4" w:space="0" w:color="auto"/>
              <w:left w:val="nil"/>
              <w:bottom w:val="single" w:sz="4" w:space="0" w:color="auto"/>
              <w:right w:val="single" w:sz="4" w:space="0" w:color="auto"/>
            </w:tcBorders>
            <w:shd w:val="clear" w:color="auto" w:fill="auto"/>
            <w:vAlign w:val="center"/>
          </w:tcPr>
          <w:p w14:paraId="71B3300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3145,67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2462E0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3223,67</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595F64F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3BB1C6C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val="restart"/>
            <w:shd w:val="clear" w:color="auto" w:fill="auto"/>
          </w:tcPr>
          <w:p w14:paraId="2E22B53A" w14:textId="441C3D93"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w:t>
            </w:r>
            <w:r w:rsidRPr="00D46E74">
              <w:rPr>
                <w:rFonts w:cs="Calibri"/>
                <w:sz w:val="20"/>
                <w:szCs w:val="20"/>
              </w:rPr>
              <w:br/>
              <w:t xml:space="preserve">МУ "ЦБ", </w:t>
            </w:r>
            <w:r w:rsidRPr="00D46E74">
              <w:rPr>
                <w:rFonts w:cs="Calibri"/>
                <w:sz w:val="20"/>
                <w:szCs w:val="20"/>
              </w:rPr>
              <w:br/>
              <w:t>общеобразовательные учреждения</w:t>
            </w:r>
          </w:p>
        </w:tc>
        <w:tc>
          <w:tcPr>
            <w:tcW w:w="993" w:type="dxa"/>
            <w:vMerge w:val="restart"/>
            <w:shd w:val="clear" w:color="auto" w:fill="auto"/>
          </w:tcPr>
          <w:p w14:paraId="048F471E" w14:textId="7BB2E5CE" w:rsidR="004841C1" w:rsidRPr="00CE0A9E" w:rsidRDefault="004841C1" w:rsidP="004841C1">
            <w:pPr>
              <w:spacing w:after="0" w:line="240" w:lineRule="auto"/>
              <w:rPr>
                <w:rFonts w:ascii="Times New Roman" w:eastAsia="Times New Roman" w:hAnsi="Times New Roman"/>
                <w:sz w:val="16"/>
                <w:szCs w:val="16"/>
                <w:lang w:eastAsia="ru-RU"/>
              </w:rPr>
            </w:pPr>
            <w:r w:rsidRPr="00D46E74">
              <w:rPr>
                <w:rFonts w:cs="Calibri"/>
                <w:sz w:val="20"/>
                <w:szCs w:val="20"/>
              </w:rPr>
              <w:t>Создание центров образования цифрового и гуманитарного профилей</w:t>
            </w:r>
          </w:p>
        </w:tc>
      </w:tr>
      <w:tr w:rsidR="004841C1" w:rsidRPr="00CE0A9E" w14:paraId="1A0ACE49" w14:textId="77777777" w:rsidTr="004841C1">
        <w:trPr>
          <w:trHeight w:val="451"/>
        </w:trPr>
        <w:tc>
          <w:tcPr>
            <w:tcW w:w="710" w:type="dxa"/>
            <w:vMerge/>
            <w:shd w:val="clear" w:color="auto" w:fill="FFFFFF"/>
            <w:vAlign w:val="center"/>
          </w:tcPr>
          <w:p w14:paraId="539EB2D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0A3EB22D"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2462F4F"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9919DB2"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625BB81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73B3138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3334,50</w:t>
            </w:r>
          </w:p>
        </w:tc>
        <w:tc>
          <w:tcPr>
            <w:tcW w:w="950" w:type="dxa"/>
            <w:gridSpan w:val="2"/>
            <w:tcBorders>
              <w:top w:val="nil"/>
              <w:left w:val="nil"/>
              <w:bottom w:val="single" w:sz="4" w:space="0" w:color="auto"/>
              <w:right w:val="single" w:sz="4" w:space="0" w:color="auto"/>
            </w:tcBorders>
            <w:shd w:val="clear" w:color="auto" w:fill="auto"/>
            <w:vAlign w:val="center"/>
          </w:tcPr>
          <w:p w14:paraId="380086C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073F08E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1667,33</w:t>
            </w:r>
          </w:p>
        </w:tc>
        <w:tc>
          <w:tcPr>
            <w:tcW w:w="1134" w:type="dxa"/>
            <w:gridSpan w:val="2"/>
            <w:tcBorders>
              <w:top w:val="nil"/>
              <w:left w:val="nil"/>
              <w:bottom w:val="single" w:sz="4" w:space="0" w:color="auto"/>
              <w:right w:val="single" w:sz="4" w:space="0" w:color="auto"/>
            </w:tcBorders>
            <w:shd w:val="clear" w:color="auto" w:fill="auto"/>
            <w:vAlign w:val="center"/>
          </w:tcPr>
          <w:p w14:paraId="1845A83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1667,17</w:t>
            </w:r>
          </w:p>
        </w:tc>
        <w:tc>
          <w:tcPr>
            <w:tcW w:w="822" w:type="dxa"/>
            <w:gridSpan w:val="2"/>
            <w:tcBorders>
              <w:top w:val="nil"/>
              <w:left w:val="nil"/>
              <w:bottom w:val="single" w:sz="4" w:space="0" w:color="auto"/>
              <w:right w:val="single" w:sz="4" w:space="0" w:color="auto"/>
            </w:tcBorders>
            <w:shd w:val="clear" w:color="auto" w:fill="auto"/>
            <w:vAlign w:val="center"/>
          </w:tcPr>
          <w:p w14:paraId="43530A1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63B6F27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7C809E7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6D4C0FE6"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11ACD5F3" w14:textId="77777777" w:rsidTr="004841C1">
        <w:trPr>
          <w:trHeight w:val="459"/>
        </w:trPr>
        <w:tc>
          <w:tcPr>
            <w:tcW w:w="710" w:type="dxa"/>
            <w:vMerge/>
            <w:shd w:val="clear" w:color="auto" w:fill="FFFFFF"/>
            <w:vAlign w:val="center"/>
          </w:tcPr>
          <w:p w14:paraId="2B98975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17F3CA9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EB0BE3A"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5D7EA510"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5E8F498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3A049D6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333,34</w:t>
            </w:r>
          </w:p>
        </w:tc>
        <w:tc>
          <w:tcPr>
            <w:tcW w:w="950" w:type="dxa"/>
            <w:gridSpan w:val="2"/>
            <w:tcBorders>
              <w:top w:val="nil"/>
              <w:left w:val="nil"/>
              <w:bottom w:val="single" w:sz="4" w:space="0" w:color="auto"/>
              <w:right w:val="single" w:sz="4" w:space="0" w:color="auto"/>
            </w:tcBorders>
            <w:shd w:val="clear" w:color="auto" w:fill="auto"/>
            <w:vAlign w:val="center"/>
          </w:tcPr>
          <w:p w14:paraId="5E175EB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198AA2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166,67</w:t>
            </w:r>
          </w:p>
        </w:tc>
        <w:tc>
          <w:tcPr>
            <w:tcW w:w="1134" w:type="dxa"/>
            <w:gridSpan w:val="2"/>
            <w:tcBorders>
              <w:top w:val="nil"/>
              <w:left w:val="nil"/>
              <w:bottom w:val="single" w:sz="4" w:space="0" w:color="auto"/>
              <w:right w:val="single" w:sz="4" w:space="0" w:color="auto"/>
            </w:tcBorders>
            <w:shd w:val="clear" w:color="auto" w:fill="auto"/>
            <w:vAlign w:val="center"/>
          </w:tcPr>
          <w:p w14:paraId="18C5868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166,67</w:t>
            </w:r>
          </w:p>
        </w:tc>
        <w:tc>
          <w:tcPr>
            <w:tcW w:w="822" w:type="dxa"/>
            <w:gridSpan w:val="2"/>
            <w:tcBorders>
              <w:top w:val="nil"/>
              <w:left w:val="nil"/>
              <w:bottom w:val="single" w:sz="4" w:space="0" w:color="auto"/>
              <w:right w:val="single" w:sz="4" w:space="0" w:color="auto"/>
            </w:tcBorders>
            <w:shd w:val="clear" w:color="auto" w:fill="auto"/>
            <w:vAlign w:val="center"/>
          </w:tcPr>
          <w:p w14:paraId="6CC7688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902ABD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3686F6A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72B12A33"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2695F568" w14:textId="77777777" w:rsidTr="004841C1">
        <w:trPr>
          <w:trHeight w:val="315"/>
        </w:trPr>
        <w:tc>
          <w:tcPr>
            <w:tcW w:w="710" w:type="dxa"/>
            <w:vMerge/>
            <w:shd w:val="clear" w:color="auto" w:fill="FFFFFF"/>
            <w:vAlign w:val="center"/>
          </w:tcPr>
          <w:p w14:paraId="2E9882A7"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2BD8FD1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E7111B9"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2C1C7EB"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F1F307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5A92A0D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0" w:type="dxa"/>
            <w:gridSpan w:val="2"/>
            <w:tcBorders>
              <w:top w:val="nil"/>
              <w:left w:val="nil"/>
              <w:bottom w:val="single" w:sz="4" w:space="0" w:color="auto"/>
              <w:right w:val="single" w:sz="4" w:space="0" w:color="auto"/>
            </w:tcBorders>
            <w:shd w:val="clear" w:color="auto" w:fill="auto"/>
            <w:vAlign w:val="center"/>
          </w:tcPr>
          <w:p w14:paraId="4630412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443F423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9DD014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3E8759A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69868F5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shd w:val="clear" w:color="auto" w:fill="auto"/>
            <w:vAlign w:val="center"/>
          </w:tcPr>
          <w:p w14:paraId="6A34ECB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B6B1875"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7CC9C16C" w14:textId="77777777" w:rsidTr="004841C1">
        <w:trPr>
          <w:trHeight w:val="471"/>
        </w:trPr>
        <w:tc>
          <w:tcPr>
            <w:tcW w:w="710" w:type="dxa"/>
            <w:vMerge/>
            <w:shd w:val="clear" w:color="auto" w:fill="FFFFFF"/>
            <w:vAlign w:val="center"/>
          </w:tcPr>
          <w:p w14:paraId="61F4536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035" w:type="dxa"/>
            <w:vMerge/>
            <w:shd w:val="clear" w:color="auto" w:fill="FFFFFF"/>
            <w:vAlign w:val="center"/>
          </w:tcPr>
          <w:p w14:paraId="753047D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58420B5B"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8BA77B3"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nil"/>
              <w:left w:val="single" w:sz="4" w:space="0" w:color="auto"/>
              <w:bottom w:val="single" w:sz="4" w:space="0" w:color="auto"/>
              <w:right w:val="single" w:sz="4" w:space="0" w:color="auto"/>
            </w:tcBorders>
            <w:shd w:val="clear" w:color="auto" w:fill="auto"/>
            <w:vAlign w:val="center"/>
          </w:tcPr>
          <w:p w14:paraId="248EFF7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auto" w:fill="auto"/>
            <w:vAlign w:val="center"/>
          </w:tcPr>
          <w:p w14:paraId="1CEB78B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2701,50</w:t>
            </w:r>
          </w:p>
        </w:tc>
        <w:tc>
          <w:tcPr>
            <w:tcW w:w="950" w:type="dxa"/>
            <w:gridSpan w:val="2"/>
            <w:tcBorders>
              <w:top w:val="nil"/>
              <w:left w:val="nil"/>
              <w:bottom w:val="single" w:sz="4" w:space="0" w:color="auto"/>
              <w:right w:val="single" w:sz="4" w:space="0" w:color="auto"/>
            </w:tcBorders>
            <w:shd w:val="clear" w:color="auto" w:fill="auto"/>
            <w:vAlign w:val="center"/>
          </w:tcPr>
          <w:p w14:paraId="10838B7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tcPr>
          <w:p w14:paraId="218AB69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1311,67</w:t>
            </w:r>
          </w:p>
        </w:tc>
        <w:tc>
          <w:tcPr>
            <w:tcW w:w="1134" w:type="dxa"/>
            <w:gridSpan w:val="2"/>
            <w:tcBorders>
              <w:top w:val="nil"/>
              <w:left w:val="nil"/>
              <w:bottom w:val="single" w:sz="4" w:space="0" w:color="auto"/>
              <w:right w:val="single" w:sz="4" w:space="0" w:color="auto"/>
            </w:tcBorders>
            <w:shd w:val="clear" w:color="auto" w:fill="auto"/>
            <w:vAlign w:val="center"/>
          </w:tcPr>
          <w:p w14:paraId="618B8E9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1389,83</w:t>
            </w:r>
          </w:p>
        </w:tc>
        <w:tc>
          <w:tcPr>
            <w:tcW w:w="822" w:type="dxa"/>
            <w:gridSpan w:val="2"/>
            <w:tcBorders>
              <w:top w:val="nil"/>
              <w:left w:val="nil"/>
              <w:bottom w:val="single" w:sz="4" w:space="0" w:color="auto"/>
              <w:right w:val="single" w:sz="4" w:space="0" w:color="auto"/>
            </w:tcBorders>
            <w:shd w:val="clear" w:color="auto" w:fill="auto"/>
            <w:vAlign w:val="center"/>
          </w:tcPr>
          <w:p w14:paraId="41E9A7C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3BD7036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25" w:type="dxa"/>
            <w:gridSpan w:val="3"/>
            <w:vMerge/>
            <w:tcBorders>
              <w:bottom w:val="single" w:sz="4" w:space="0" w:color="auto"/>
            </w:tcBorders>
            <w:shd w:val="clear" w:color="auto" w:fill="auto"/>
            <w:vAlign w:val="center"/>
          </w:tcPr>
          <w:p w14:paraId="42A9FBB4"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3" w:type="dxa"/>
            <w:vMerge/>
            <w:shd w:val="clear" w:color="auto" w:fill="auto"/>
            <w:vAlign w:val="center"/>
          </w:tcPr>
          <w:p w14:paraId="0E2A0335"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68009CD5" w14:textId="77777777" w:rsidTr="00CE1815">
        <w:trPr>
          <w:trHeight w:val="132"/>
        </w:trPr>
        <w:tc>
          <w:tcPr>
            <w:tcW w:w="1755" w:type="dxa"/>
            <w:gridSpan w:val="3"/>
            <w:vMerge w:val="restart"/>
            <w:shd w:val="clear" w:color="auto" w:fill="FFFFFF"/>
          </w:tcPr>
          <w:p w14:paraId="630E3CC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ИТОГО</w:t>
            </w:r>
          </w:p>
        </w:tc>
        <w:tc>
          <w:tcPr>
            <w:tcW w:w="992" w:type="dxa"/>
            <w:gridSpan w:val="2"/>
            <w:vMerge w:val="restart"/>
            <w:shd w:val="clear" w:color="auto" w:fill="FFFFFF"/>
          </w:tcPr>
          <w:p w14:paraId="343E718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04" w:type="dxa"/>
            <w:gridSpan w:val="2"/>
            <w:shd w:val="clear" w:color="auto" w:fill="FFFFFF"/>
          </w:tcPr>
          <w:p w14:paraId="5A968D67"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CBB9330"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1938326,42</w:t>
            </w:r>
          </w:p>
        </w:tc>
        <w:tc>
          <w:tcPr>
            <w:tcW w:w="964" w:type="dxa"/>
            <w:gridSpan w:val="2"/>
            <w:tcBorders>
              <w:top w:val="single" w:sz="4" w:space="0" w:color="auto"/>
              <w:left w:val="nil"/>
              <w:bottom w:val="single" w:sz="4" w:space="0" w:color="auto"/>
              <w:right w:val="single" w:sz="4" w:space="0" w:color="auto"/>
            </w:tcBorders>
            <w:shd w:val="clear" w:color="000000" w:fill="FFFFFF"/>
            <w:vAlign w:val="center"/>
          </w:tcPr>
          <w:p w14:paraId="230A926C"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6677723,93</w:t>
            </w:r>
          </w:p>
        </w:tc>
        <w:tc>
          <w:tcPr>
            <w:tcW w:w="940" w:type="dxa"/>
            <w:tcBorders>
              <w:top w:val="single" w:sz="4" w:space="0" w:color="auto"/>
              <w:left w:val="nil"/>
              <w:bottom w:val="single" w:sz="4" w:space="0" w:color="auto"/>
              <w:right w:val="single" w:sz="4" w:space="0" w:color="auto"/>
            </w:tcBorders>
            <w:shd w:val="clear" w:color="auto" w:fill="auto"/>
            <w:vAlign w:val="center"/>
          </w:tcPr>
          <w:p w14:paraId="67A007F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1957526,35</w:t>
            </w:r>
          </w:p>
        </w:tc>
        <w:tc>
          <w:tcPr>
            <w:tcW w:w="1328" w:type="dxa"/>
            <w:gridSpan w:val="2"/>
            <w:tcBorders>
              <w:top w:val="single" w:sz="4" w:space="0" w:color="auto"/>
              <w:left w:val="nil"/>
              <w:bottom w:val="single" w:sz="4" w:space="0" w:color="auto"/>
              <w:right w:val="single" w:sz="4" w:space="0" w:color="auto"/>
            </w:tcBorders>
            <w:shd w:val="clear" w:color="auto" w:fill="auto"/>
            <w:vAlign w:val="center"/>
          </w:tcPr>
          <w:p w14:paraId="015F24B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1867152,84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1055F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1754846,29</w:t>
            </w:r>
          </w:p>
        </w:tc>
        <w:tc>
          <w:tcPr>
            <w:tcW w:w="822" w:type="dxa"/>
            <w:gridSpan w:val="2"/>
            <w:tcBorders>
              <w:top w:val="single" w:sz="4" w:space="0" w:color="auto"/>
              <w:left w:val="nil"/>
              <w:bottom w:val="single" w:sz="4" w:space="0" w:color="auto"/>
              <w:right w:val="single" w:sz="4" w:space="0" w:color="auto"/>
            </w:tcBorders>
            <w:shd w:val="clear" w:color="auto" w:fill="auto"/>
            <w:vAlign w:val="center"/>
          </w:tcPr>
          <w:p w14:paraId="1FBF14F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536526,70</w:t>
            </w:r>
          </w:p>
        </w:tc>
        <w:tc>
          <w:tcPr>
            <w:tcW w:w="845" w:type="dxa"/>
            <w:gridSpan w:val="2"/>
            <w:tcBorders>
              <w:top w:val="single" w:sz="4" w:space="0" w:color="auto"/>
              <w:left w:val="nil"/>
              <w:bottom w:val="single" w:sz="4" w:space="0" w:color="auto"/>
              <w:right w:val="single" w:sz="4" w:space="0" w:color="auto"/>
            </w:tcBorders>
            <w:shd w:val="clear" w:color="auto" w:fill="auto"/>
            <w:vAlign w:val="center"/>
          </w:tcPr>
          <w:p w14:paraId="00940F1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437050,00</w:t>
            </w:r>
          </w:p>
        </w:tc>
        <w:tc>
          <w:tcPr>
            <w:tcW w:w="1115" w:type="dxa"/>
            <w:gridSpan w:val="2"/>
            <w:vMerge w:val="restart"/>
            <w:shd w:val="clear" w:color="auto" w:fill="FFFFFF"/>
          </w:tcPr>
          <w:p w14:paraId="4B12AFA7"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993" w:type="dxa"/>
            <w:vMerge w:val="restart"/>
            <w:shd w:val="clear" w:color="auto" w:fill="FFFFFF"/>
          </w:tcPr>
          <w:p w14:paraId="26E98784"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4841C1" w:rsidRPr="00CE0A9E" w14:paraId="2FBF0697" w14:textId="77777777" w:rsidTr="00CE1815">
        <w:trPr>
          <w:trHeight w:val="415"/>
        </w:trPr>
        <w:tc>
          <w:tcPr>
            <w:tcW w:w="1755" w:type="dxa"/>
            <w:gridSpan w:val="3"/>
            <w:vMerge/>
            <w:shd w:val="clear" w:color="auto" w:fill="FFFFFF"/>
            <w:vAlign w:val="center"/>
          </w:tcPr>
          <w:p w14:paraId="7A8D74F6"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1FCCFC8D"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16017861"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gridSpan w:val="2"/>
            <w:tcBorders>
              <w:top w:val="nil"/>
              <w:left w:val="single" w:sz="4" w:space="0" w:color="auto"/>
              <w:bottom w:val="single" w:sz="4" w:space="0" w:color="auto"/>
              <w:right w:val="single" w:sz="4" w:space="0" w:color="auto"/>
            </w:tcBorders>
            <w:shd w:val="clear" w:color="000000" w:fill="FFFFFF"/>
            <w:vAlign w:val="center"/>
          </w:tcPr>
          <w:p w14:paraId="5173DBD5"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1523804,00</w:t>
            </w:r>
          </w:p>
        </w:tc>
        <w:tc>
          <w:tcPr>
            <w:tcW w:w="964" w:type="dxa"/>
            <w:gridSpan w:val="2"/>
            <w:tcBorders>
              <w:top w:val="nil"/>
              <w:left w:val="nil"/>
              <w:bottom w:val="single" w:sz="4" w:space="0" w:color="auto"/>
              <w:right w:val="single" w:sz="4" w:space="0" w:color="auto"/>
            </w:tcBorders>
            <w:shd w:val="clear" w:color="000000" w:fill="FFFFFF"/>
            <w:vAlign w:val="center"/>
          </w:tcPr>
          <w:p w14:paraId="64C555D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4570198,35</w:t>
            </w:r>
          </w:p>
        </w:tc>
        <w:tc>
          <w:tcPr>
            <w:tcW w:w="940" w:type="dxa"/>
            <w:tcBorders>
              <w:top w:val="nil"/>
              <w:left w:val="nil"/>
              <w:bottom w:val="single" w:sz="4" w:space="0" w:color="auto"/>
              <w:right w:val="single" w:sz="4" w:space="0" w:color="auto"/>
            </w:tcBorders>
            <w:shd w:val="clear" w:color="auto" w:fill="auto"/>
            <w:vAlign w:val="center"/>
          </w:tcPr>
          <w:p w14:paraId="017BF72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1521658,90</w:t>
            </w:r>
          </w:p>
        </w:tc>
        <w:tc>
          <w:tcPr>
            <w:tcW w:w="1328" w:type="dxa"/>
            <w:gridSpan w:val="2"/>
            <w:tcBorders>
              <w:top w:val="nil"/>
              <w:left w:val="nil"/>
              <w:bottom w:val="single" w:sz="4" w:space="0" w:color="auto"/>
              <w:right w:val="single" w:sz="4" w:space="0" w:color="auto"/>
            </w:tcBorders>
            <w:shd w:val="clear" w:color="auto" w:fill="auto"/>
            <w:vAlign w:val="center"/>
          </w:tcPr>
          <w:p w14:paraId="0BC61E7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1443797,03</w:t>
            </w:r>
          </w:p>
        </w:tc>
        <w:tc>
          <w:tcPr>
            <w:tcW w:w="1134" w:type="dxa"/>
            <w:gridSpan w:val="2"/>
            <w:tcBorders>
              <w:top w:val="nil"/>
              <w:left w:val="nil"/>
              <w:bottom w:val="single" w:sz="4" w:space="0" w:color="auto"/>
              <w:right w:val="single" w:sz="4" w:space="0" w:color="auto"/>
            </w:tcBorders>
            <w:shd w:val="clear" w:color="auto" w:fill="auto"/>
            <w:vAlign w:val="center"/>
          </w:tcPr>
          <w:p w14:paraId="4A8A852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1447333,87</w:t>
            </w:r>
          </w:p>
        </w:tc>
        <w:tc>
          <w:tcPr>
            <w:tcW w:w="822" w:type="dxa"/>
            <w:gridSpan w:val="2"/>
            <w:tcBorders>
              <w:top w:val="nil"/>
              <w:left w:val="nil"/>
              <w:bottom w:val="single" w:sz="4" w:space="0" w:color="auto"/>
              <w:right w:val="single" w:sz="4" w:space="0" w:color="auto"/>
            </w:tcBorders>
            <w:shd w:val="clear" w:color="auto" w:fill="auto"/>
            <w:vAlign w:val="center"/>
          </w:tcPr>
          <w:p w14:paraId="3F23260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33688,70</w:t>
            </w:r>
          </w:p>
        </w:tc>
        <w:tc>
          <w:tcPr>
            <w:tcW w:w="845" w:type="dxa"/>
            <w:gridSpan w:val="2"/>
            <w:tcBorders>
              <w:top w:val="nil"/>
              <w:left w:val="nil"/>
              <w:bottom w:val="single" w:sz="4" w:space="0" w:color="auto"/>
              <w:right w:val="single" w:sz="4" w:space="0" w:color="auto"/>
            </w:tcBorders>
            <w:shd w:val="clear" w:color="auto" w:fill="auto"/>
            <w:vAlign w:val="center"/>
          </w:tcPr>
          <w:p w14:paraId="427708F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15" w:type="dxa"/>
            <w:gridSpan w:val="2"/>
            <w:vMerge/>
            <w:shd w:val="clear" w:color="auto" w:fill="FFFFFF"/>
          </w:tcPr>
          <w:p w14:paraId="6BA0334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p>
        </w:tc>
        <w:tc>
          <w:tcPr>
            <w:tcW w:w="993" w:type="dxa"/>
            <w:vMerge/>
            <w:shd w:val="clear" w:color="auto" w:fill="FFFFFF"/>
          </w:tcPr>
          <w:p w14:paraId="7BDB8660"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18BA72F5" w14:textId="77777777" w:rsidTr="00CE1815">
        <w:trPr>
          <w:trHeight w:val="424"/>
        </w:trPr>
        <w:tc>
          <w:tcPr>
            <w:tcW w:w="1755" w:type="dxa"/>
            <w:gridSpan w:val="3"/>
            <w:vMerge/>
            <w:shd w:val="clear" w:color="auto" w:fill="FFFFFF"/>
            <w:vAlign w:val="center"/>
          </w:tcPr>
          <w:p w14:paraId="4E6C901E"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35E1B0C1"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2E46BE7F"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gridSpan w:val="2"/>
            <w:tcBorders>
              <w:top w:val="nil"/>
              <w:left w:val="single" w:sz="4" w:space="0" w:color="auto"/>
              <w:bottom w:val="single" w:sz="4" w:space="0" w:color="auto"/>
              <w:right w:val="single" w:sz="4" w:space="0" w:color="auto"/>
            </w:tcBorders>
            <w:shd w:val="clear" w:color="000000" w:fill="FFFFFF"/>
            <w:vAlign w:val="center"/>
          </w:tcPr>
          <w:p w14:paraId="6B06D49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414522,42</w:t>
            </w:r>
          </w:p>
        </w:tc>
        <w:tc>
          <w:tcPr>
            <w:tcW w:w="964" w:type="dxa"/>
            <w:gridSpan w:val="2"/>
            <w:tcBorders>
              <w:top w:val="nil"/>
              <w:left w:val="nil"/>
              <w:bottom w:val="single" w:sz="4" w:space="0" w:color="auto"/>
              <w:right w:val="single" w:sz="4" w:space="0" w:color="auto"/>
            </w:tcBorders>
            <w:shd w:val="clear" w:color="000000" w:fill="FFFFFF"/>
            <w:vAlign w:val="center"/>
          </w:tcPr>
          <w:p w14:paraId="0015B4F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1924098,68</w:t>
            </w:r>
          </w:p>
        </w:tc>
        <w:tc>
          <w:tcPr>
            <w:tcW w:w="940" w:type="dxa"/>
            <w:tcBorders>
              <w:top w:val="nil"/>
              <w:left w:val="nil"/>
              <w:bottom w:val="single" w:sz="4" w:space="0" w:color="auto"/>
              <w:right w:val="single" w:sz="4" w:space="0" w:color="auto"/>
            </w:tcBorders>
            <w:shd w:val="clear" w:color="auto" w:fill="auto"/>
            <w:vAlign w:val="center"/>
          </w:tcPr>
          <w:p w14:paraId="5BCD208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435867,45</w:t>
            </w:r>
          </w:p>
        </w:tc>
        <w:tc>
          <w:tcPr>
            <w:tcW w:w="1328" w:type="dxa"/>
            <w:gridSpan w:val="2"/>
            <w:tcBorders>
              <w:top w:val="nil"/>
              <w:left w:val="nil"/>
              <w:bottom w:val="single" w:sz="4" w:space="0" w:color="auto"/>
              <w:right w:val="single" w:sz="4" w:space="0" w:color="auto"/>
            </w:tcBorders>
            <w:shd w:val="clear" w:color="auto" w:fill="auto"/>
            <w:vAlign w:val="center"/>
          </w:tcPr>
          <w:p w14:paraId="6766CED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368245,94</w:t>
            </w:r>
          </w:p>
        </w:tc>
        <w:tc>
          <w:tcPr>
            <w:tcW w:w="1134" w:type="dxa"/>
            <w:gridSpan w:val="2"/>
            <w:tcBorders>
              <w:top w:val="nil"/>
              <w:left w:val="nil"/>
              <w:bottom w:val="single" w:sz="4" w:space="0" w:color="auto"/>
              <w:right w:val="single" w:sz="4" w:space="0" w:color="auto"/>
            </w:tcBorders>
            <w:shd w:val="clear" w:color="auto" w:fill="auto"/>
            <w:vAlign w:val="center"/>
          </w:tcPr>
          <w:p w14:paraId="6E19DAC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232557,09</w:t>
            </w:r>
          </w:p>
        </w:tc>
        <w:tc>
          <w:tcPr>
            <w:tcW w:w="822" w:type="dxa"/>
            <w:gridSpan w:val="2"/>
            <w:tcBorders>
              <w:top w:val="nil"/>
              <w:left w:val="nil"/>
              <w:bottom w:val="single" w:sz="4" w:space="0" w:color="auto"/>
              <w:right w:val="single" w:sz="4" w:space="0" w:color="auto"/>
            </w:tcBorders>
            <w:shd w:val="clear" w:color="auto" w:fill="auto"/>
            <w:vAlign w:val="center"/>
          </w:tcPr>
          <w:p w14:paraId="70EA175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449476,30</w:t>
            </w:r>
          </w:p>
        </w:tc>
        <w:tc>
          <w:tcPr>
            <w:tcW w:w="845" w:type="dxa"/>
            <w:gridSpan w:val="2"/>
            <w:tcBorders>
              <w:top w:val="nil"/>
              <w:left w:val="nil"/>
              <w:bottom w:val="single" w:sz="4" w:space="0" w:color="auto"/>
              <w:right w:val="single" w:sz="4" w:space="0" w:color="auto"/>
            </w:tcBorders>
            <w:shd w:val="clear" w:color="auto" w:fill="auto"/>
            <w:vAlign w:val="center"/>
          </w:tcPr>
          <w:p w14:paraId="5F8E874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437050,00</w:t>
            </w:r>
          </w:p>
        </w:tc>
        <w:tc>
          <w:tcPr>
            <w:tcW w:w="1115" w:type="dxa"/>
            <w:gridSpan w:val="2"/>
            <w:vMerge/>
            <w:shd w:val="clear" w:color="auto" w:fill="FFFFFF"/>
          </w:tcPr>
          <w:p w14:paraId="79E86F7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p>
        </w:tc>
        <w:tc>
          <w:tcPr>
            <w:tcW w:w="993" w:type="dxa"/>
            <w:vMerge/>
            <w:shd w:val="clear" w:color="auto" w:fill="FFFFFF"/>
          </w:tcPr>
          <w:p w14:paraId="6508ABFA"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67C6076B" w14:textId="77777777" w:rsidTr="00CE1815">
        <w:trPr>
          <w:trHeight w:val="409"/>
        </w:trPr>
        <w:tc>
          <w:tcPr>
            <w:tcW w:w="1755" w:type="dxa"/>
            <w:gridSpan w:val="3"/>
            <w:vMerge/>
            <w:shd w:val="clear" w:color="auto" w:fill="FFFFFF"/>
            <w:vAlign w:val="center"/>
          </w:tcPr>
          <w:p w14:paraId="43D8F26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74D730C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shd w:val="clear" w:color="auto" w:fill="FFFFFF"/>
          </w:tcPr>
          <w:p w14:paraId="7E763AD2"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gridSpan w:val="2"/>
            <w:tcBorders>
              <w:top w:val="nil"/>
              <w:left w:val="single" w:sz="4" w:space="0" w:color="auto"/>
              <w:bottom w:val="single" w:sz="4" w:space="0" w:color="auto"/>
              <w:right w:val="single" w:sz="4" w:space="0" w:color="auto"/>
            </w:tcBorders>
            <w:shd w:val="clear" w:color="000000" w:fill="FFFFFF"/>
            <w:vAlign w:val="center"/>
          </w:tcPr>
          <w:p w14:paraId="18BB7AE9"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nil"/>
              <w:left w:val="nil"/>
              <w:bottom w:val="single" w:sz="4" w:space="0" w:color="auto"/>
              <w:right w:val="single" w:sz="4" w:space="0" w:color="auto"/>
            </w:tcBorders>
            <w:shd w:val="clear" w:color="000000" w:fill="FFFFFF"/>
            <w:vAlign w:val="center"/>
          </w:tcPr>
          <w:p w14:paraId="6B66F06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40" w:type="dxa"/>
            <w:tcBorders>
              <w:top w:val="nil"/>
              <w:left w:val="nil"/>
              <w:bottom w:val="single" w:sz="4" w:space="0" w:color="auto"/>
              <w:right w:val="single" w:sz="4" w:space="0" w:color="auto"/>
            </w:tcBorders>
            <w:shd w:val="clear" w:color="auto" w:fill="auto"/>
            <w:vAlign w:val="center"/>
          </w:tcPr>
          <w:p w14:paraId="6722266A"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28" w:type="dxa"/>
            <w:gridSpan w:val="2"/>
            <w:tcBorders>
              <w:top w:val="nil"/>
              <w:left w:val="nil"/>
              <w:bottom w:val="single" w:sz="4" w:space="0" w:color="auto"/>
              <w:right w:val="single" w:sz="4" w:space="0" w:color="auto"/>
            </w:tcBorders>
            <w:shd w:val="clear" w:color="auto" w:fill="auto"/>
            <w:vAlign w:val="center"/>
          </w:tcPr>
          <w:p w14:paraId="24289FE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14:paraId="458C24C2"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22" w:type="dxa"/>
            <w:gridSpan w:val="2"/>
            <w:tcBorders>
              <w:top w:val="nil"/>
              <w:left w:val="nil"/>
              <w:bottom w:val="single" w:sz="4" w:space="0" w:color="auto"/>
              <w:right w:val="single" w:sz="4" w:space="0" w:color="auto"/>
            </w:tcBorders>
            <w:shd w:val="clear" w:color="auto" w:fill="auto"/>
            <w:vAlign w:val="center"/>
          </w:tcPr>
          <w:p w14:paraId="2C6B0244"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45" w:type="dxa"/>
            <w:gridSpan w:val="2"/>
            <w:tcBorders>
              <w:top w:val="nil"/>
              <w:left w:val="nil"/>
              <w:bottom w:val="single" w:sz="4" w:space="0" w:color="auto"/>
              <w:right w:val="single" w:sz="4" w:space="0" w:color="auto"/>
            </w:tcBorders>
            <w:shd w:val="clear" w:color="auto" w:fill="auto"/>
            <w:vAlign w:val="center"/>
          </w:tcPr>
          <w:p w14:paraId="2042B1B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15" w:type="dxa"/>
            <w:gridSpan w:val="2"/>
            <w:vMerge/>
            <w:shd w:val="clear" w:color="auto" w:fill="FFFFFF"/>
          </w:tcPr>
          <w:p w14:paraId="39A95AA1"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p>
        </w:tc>
        <w:tc>
          <w:tcPr>
            <w:tcW w:w="993" w:type="dxa"/>
            <w:vMerge/>
            <w:shd w:val="clear" w:color="auto" w:fill="FFFFFF"/>
          </w:tcPr>
          <w:p w14:paraId="3106AA75"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r w:rsidR="004841C1" w:rsidRPr="00CE0A9E" w14:paraId="4056DA27" w14:textId="77777777" w:rsidTr="00CE1815">
        <w:trPr>
          <w:trHeight w:val="409"/>
        </w:trPr>
        <w:tc>
          <w:tcPr>
            <w:tcW w:w="1755" w:type="dxa"/>
            <w:gridSpan w:val="3"/>
            <w:vMerge/>
            <w:shd w:val="clear" w:color="auto" w:fill="FFFFFF"/>
            <w:vAlign w:val="center"/>
          </w:tcPr>
          <w:p w14:paraId="33178790"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992" w:type="dxa"/>
            <w:gridSpan w:val="2"/>
            <w:vMerge/>
            <w:shd w:val="clear" w:color="auto" w:fill="FFFFFF"/>
            <w:vAlign w:val="center"/>
          </w:tcPr>
          <w:p w14:paraId="28B8642C" w14:textId="77777777" w:rsidR="004841C1" w:rsidRPr="00CE0A9E" w:rsidRDefault="004841C1" w:rsidP="004841C1">
            <w:pPr>
              <w:spacing w:after="0" w:line="240" w:lineRule="auto"/>
              <w:rPr>
                <w:rFonts w:ascii="Times New Roman" w:eastAsia="Times New Roman" w:hAnsi="Times New Roman"/>
                <w:sz w:val="16"/>
                <w:szCs w:val="16"/>
                <w:lang w:eastAsia="ru-RU"/>
              </w:rPr>
            </w:pPr>
          </w:p>
        </w:tc>
        <w:tc>
          <w:tcPr>
            <w:tcW w:w="1304" w:type="dxa"/>
            <w:gridSpan w:val="2"/>
            <w:tcBorders>
              <w:right w:val="single" w:sz="4" w:space="0" w:color="auto"/>
            </w:tcBorders>
            <w:shd w:val="clear" w:color="auto" w:fill="FFFFFF"/>
          </w:tcPr>
          <w:p w14:paraId="44E7C30D" w14:textId="77777777" w:rsidR="004841C1" w:rsidRPr="00CE0A9E" w:rsidRDefault="004841C1" w:rsidP="004841C1">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A32A61D"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6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41B5896"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183426,90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38225938"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3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C5944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55109,87</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D761CE"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74955,33</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D00423"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53361,70</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3B868F"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115" w:type="dxa"/>
            <w:gridSpan w:val="2"/>
            <w:vMerge/>
            <w:tcBorders>
              <w:left w:val="single" w:sz="4" w:space="0" w:color="auto"/>
            </w:tcBorders>
            <w:shd w:val="clear" w:color="auto" w:fill="FFFFFF"/>
          </w:tcPr>
          <w:p w14:paraId="20A5FF9B" w14:textId="77777777" w:rsidR="004841C1" w:rsidRPr="00CE0A9E" w:rsidRDefault="004841C1" w:rsidP="004841C1">
            <w:pPr>
              <w:spacing w:after="0" w:line="240" w:lineRule="auto"/>
              <w:jc w:val="center"/>
              <w:rPr>
                <w:rFonts w:ascii="Times New Roman" w:eastAsia="Times New Roman" w:hAnsi="Times New Roman"/>
                <w:sz w:val="16"/>
                <w:szCs w:val="16"/>
                <w:lang w:eastAsia="ru-RU"/>
              </w:rPr>
            </w:pPr>
          </w:p>
        </w:tc>
        <w:tc>
          <w:tcPr>
            <w:tcW w:w="993" w:type="dxa"/>
            <w:vMerge/>
            <w:shd w:val="clear" w:color="auto" w:fill="FFFFFF"/>
          </w:tcPr>
          <w:p w14:paraId="1B4BA71E" w14:textId="77777777" w:rsidR="004841C1" w:rsidRPr="00CE0A9E" w:rsidRDefault="004841C1" w:rsidP="004841C1">
            <w:pPr>
              <w:spacing w:after="0" w:line="240" w:lineRule="auto"/>
              <w:rPr>
                <w:rFonts w:ascii="Times New Roman" w:eastAsia="Times New Roman" w:hAnsi="Times New Roman"/>
                <w:sz w:val="16"/>
                <w:szCs w:val="16"/>
                <w:lang w:eastAsia="ru-RU"/>
              </w:rPr>
            </w:pPr>
          </w:p>
        </w:tc>
      </w:tr>
    </w:tbl>
    <w:p w14:paraId="5EFBE31B" w14:textId="77777777" w:rsidR="00175B9F" w:rsidRPr="00CE0A9E" w:rsidRDefault="00175B9F" w:rsidP="005B467D">
      <w:pPr>
        <w:rPr>
          <w:lang w:val="en-US"/>
        </w:rPr>
      </w:pPr>
      <w:bookmarkStart w:id="14" w:name="P25781"/>
      <w:bookmarkEnd w:id="14"/>
    </w:p>
    <w:p w14:paraId="004473F4" w14:textId="77777777" w:rsidR="00D94BD9" w:rsidRPr="00CE0A9E" w:rsidRDefault="00175B9F">
      <w:pPr>
        <w:spacing w:after="1" w:line="220" w:lineRule="atLeast"/>
        <w:jc w:val="center"/>
        <w:outlineLvl w:val="1"/>
        <w:rPr>
          <w:rFonts w:ascii="Times New Roman" w:hAnsi="Times New Roman"/>
          <w:b/>
          <w:sz w:val="20"/>
          <w:szCs w:val="20"/>
          <w:lang w:val="en-US"/>
        </w:rPr>
      </w:pPr>
      <w:r w:rsidRPr="00CE0A9E">
        <w:rPr>
          <w:rFonts w:ascii="Times New Roman" w:hAnsi="Times New Roman"/>
          <w:b/>
          <w:sz w:val="20"/>
          <w:szCs w:val="20"/>
          <w:lang w:val="en-US"/>
        </w:rPr>
        <w:br w:type="page"/>
      </w:r>
    </w:p>
    <w:p w14:paraId="5D2115C1" w14:textId="77777777" w:rsidR="002E44CF" w:rsidRPr="00CE0A9E" w:rsidRDefault="002E44CF" w:rsidP="004841C1">
      <w:pPr>
        <w:numPr>
          <w:ilvl w:val="0"/>
          <w:numId w:val="2"/>
        </w:numPr>
        <w:tabs>
          <w:tab w:val="left" w:pos="330"/>
        </w:tabs>
        <w:spacing w:after="1" w:line="220" w:lineRule="atLeast"/>
        <w:jc w:val="center"/>
        <w:outlineLvl w:val="1"/>
        <w:rPr>
          <w:rFonts w:ascii="Times New Roman" w:hAnsi="Times New Roman"/>
          <w:b/>
          <w:sz w:val="20"/>
          <w:szCs w:val="20"/>
        </w:rPr>
      </w:pPr>
      <w:r w:rsidRPr="00CE0A9E">
        <w:rPr>
          <w:rFonts w:ascii="Times New Roman" w:hAnsi="Times New Roman"/>
          <w:b/>
          <w:sz w:val="20"/>
          <w:szCs w:val="20"/>
        </w:rPr>
        <w:t xml:space="preserve">Подпрограмма </w:t>
      </w:r>
      <w:r w:rsidR="00A024E4" w:rsidRPr="00CE0A9E">
        <w:rPr>
          <w:rFonts w:ascii="Times New Roman" w:hAnsi="Times New Roman"/>
          <w:b/>
          <w:sz w:val="20"/>
          <w:szCs w:val="20"/>
        </w:rPr>
        <w:t>3</w:t>
      </w:r>
      <w:r w:rsidRPr="00CE0A9E">
        <w:rPr>
          <w:rFonts w:ascii="Times New Roman" w:hAnsi="Times New Roman"/>
          <w:b/>
          <w:sz w:val="20"/>
          <w:szCs w:val="20"/>
        </w:rPr>
        <w:t xml:space="preserve"> </w:t>
      </w:r>
      <w:r w:rsidR="00E63395" w:rsidRPr="00CE0A9E">
        <w:rPr>
          <w:rFonts w:ascii="Times New Roman" w:hAnsi="Times New Roman"/>
          <w:b/>
          <w:sz w:val="20"/>
          <w:szCs w:val="20"/>
        </w:rPr>
        <w:t>«</w:t>
      </w:r>
      <w:r w:rsidRPr="00CE0A9E">
        <w:rPr>
          <w:rFonts w:ascii="Times New Roman" w:hAnsi="Times New Roman"/>
          <w:b/>
          <w:sz w:val="20"/>
          <w:szCs w:val="20"/>
        </w:rPr>
        <w:t>Дополнительное образование, воспитание</w:t>
      </w:r>
      <w:r w:rsidR="002E0123" w:rsidRPr="00CE0A9E">
        <w:rPr>
          <w:rFonts w:ascii="Times New Roman" w:hAnsi="Times New Roman"/>
          <w:b/>
          <w:sz w:val="20"/>
          <w:szCs w:val="20"/>
        </w:rPr>
        <w:t xml:space="preserve"> </w:t>
      </w:r>
      <w:r w:rsidRPr="00CE0A9E">
        <w:rPr>
          <w:rFonts w:ascii="Times New Roman" w:hAnsi="Times New Roman"/>
          <w:b/>
          <w:sz w:val="20"/>
          <w:szCs w:val="20"/>
        </w:rPr>
        <w:t>и психолого-социальное сопровождение детей</w:t>
      </w:r>
      <w:r w:rsidR="00E63395" w:rsidRPr="00CE0A9E">
        <w:rPr>
          <w:rFonts w:ascii="Times New Roman" w:hAnsi="Times New Roman"/>
          <w:b/>
          <w:sz w:val="20"/>
          <w:szCs w:val="20"/>
        </w:rPr>
        <w:t>»</w:t>
      </w:r>
    </w:p>
    <w:p w14:paraId="594C7D35" w14:textId="77777777" w:rsidR="002E44CF" w:rsidRPr="00CE0A9E" w:rsidRDefault="006E6035" w:rsidP="002E0123">
      <w:pPr>
        <w:numPr>
          <w:ilvl w:val="1"/>
          <w:numId w:val="2"/>
        </w:numPr>
        <w:tabs>
          <w:tab w:val="left" w:pos="330"/>
        </w:tabs>
        <w:spacing w:after="1" w:line="220" w:lineRule="atLeast"/>
        <w:jc w:val="center"/>
        <w:outlineLvl w:val="1"/>
        <w:rPr>
          <w:rFonts w:ascii="Times New Roman" w:hAnsi="Times New Roman"/>
          <w:b/>
          <w:sz w:val="20"/>
          <w:szCs w:val="20"/>
        </w:rPr>
      </w:pPr>
      <w:r w:rsidRPr="00CE0A9E">
        <w:rPr>
          <w:rFonts w:ascii="Times New Roman" w:hAnsi="Times New Roman"/>
          <w:b/>
          <w:sz w:val="20"/>
          <w:szCs w:val="20"/>
        </w:rPr>
        <w:t xml:space="preserve"> </w:t>
      </w:r>
      <w:r w:rsidR="002E44CF" w:rsidRPr="00CE0A9E">
        <w:rPr>
          <w:rFonts w:ascii="Times New Roman" w:hAnsi="Times New Roman"/>
          <w:b/>
          <w:sz w:val="20"/>
          <w:szCs w:val="20"/>
        </w:rPr>
        <w:t xml:space="preserve">Паспорт подпрограммы </w:t>
      </w:r>
      <w:r w:rsidR="00A024E4" w:rsidRPr="00CE0A9E">
        <w:rPr>
          <w:rFonts w:ascii="Times New Roman" w:hAnsi="Times New Roman"/>
          <w:b/>
          <w:sz w:val="20"/>
          <w:szCs w:val="20"/>
        </w:rPr>
        <w:t>3</w:t>
      </w:r>
      <w:r w:rsidR="002E44CF" w:rsidRPr="00CE0A9E">
        <w:rPr>
          <w:rFonts w:ascii="Times New Roman" w:hAnsi="Times New Roman"/>
          <w:b/>
          <w:sz w:val="20"/>
          <w:szCs w:val="20"/>
        </w:rPr>
        <w:t xml:space="preserve"> </w:t>
      </w:r>
      <w:r w:rsidR="00E63395" w:rsidRPr="00CE0A9E">
        <w:rPr>
          <w:rFonts w:ascii="Times New Roman" w:hAnsi="Times New Roman"/>
          <w:b/>
          <w:sz w:val="20"/>
          <w:szCs w:val="20"/>
        </w:rPr>
        <w:t>«</w:t>
      </w:r>
      <w:r w:rsidR="002E44CF" w:rsidRPr="00CE0A9E">
        <w:rPr>
          <w:rFonts w:ascii="Times New Roman" w:hAnsi="Times New Roman"/>
          <w:b/>
          <w:sz w:val="20"/>
          <w:szCs w:val="20"/>
        </w:rPr>
        <w:t>Дополнительное образование,</w:t>
      </w:r>
      <w:r w:rsidR="002E0123" w:rsidRPr="00CE0A9E">
        <w:rPr>
          <w:rFonts w:ascii="Times New Roman" w:hAnsi="Times New Roman"/>
          <w:b/>
          <w:sz w:val="20"/>
          <w:szCs w:val="20"/>
        </w:rPr>
        <w:t xml:space="preserve"> </w:t>
      </w:r>
      <w:r w:rsidR="002E44CF" w:rsidRPr="00CE0A9E">
        <w:rPr>
          <w:rFonts w:ascii="Times New Roman" w:hAnsi="Times New Roman"/>
          <w:b/>
          <w:sz w:val="20"/>
          <w:szCs w:val="20"/>
        </w:rPr>
        <w:t>воспитание и психолого-социальное сопровождение детей</w:t>
      </w:r>
      <w:r w:rsidR="00E63395" w:rsidRPr="00CE0A9E">
        <w:rPr>
          <w:rFonts w:ascii="Times New Roman" w:hAnsi="Times New Roman"/>
          <w:b/>
          <w:sz w:val="20"/>
          <w:szCs w:val="20"/>
        </w:rPr>
        <w:t>»</w:t>
      </w:r>
    </w:p>
    <w:p w14:paraId="666C3849" w14:textId="77777777" w:rsidR="00801D1E" w:rsidRPr="00CE0A9E" w:rsidRDefault="00801D1E">
      <w:pPr>
        <w:spacing w:after="1" w:line="220" w:lineRule="atLeast"/>
        <w:jc w:val="center"/>
        <w:rPr>
          <w:rFonts w:ascii="Times New Roman" w:hAnsi="Times New Roman"/>
          <w:sz w:val="20"/>
          <w:szCs w:val="20"/>
        </w:rPr>
      </w:pPr>
    </w:p>
    <w:tbl>
      <w:tblPr>
        <w:tblW w:w="11357"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1164"/>
        <w:gridCol w:w="1560"/>
        <w:gridCol w:w="992"/>
        <w:gridCol w:w="1103"/>
        <w:gridCol w:w="992"/>
        <w:gridCol w:w="1134"/>
        <w:gridCol w:w="1134"/>
        <w:gridCol w:w="1139"/>
        <w:gridCol w:w="12"/>
      </w:tblGrid>
      <w:tr w:rsidR="00801D1E" w:rsidRPr="00CE0A9E" w14:paraId="27768B6D" w14:textId="77777777" w:rsidTr="00C8050E">
        <w:trPr>
          <w:trHeight w:val="328"/>
        </w:trPr>
        <w:tc>
          <w:tcPr>
            <w:tcW w:w="2127" w:type="dxa"/>
          </w:tcPr>
          <w:p w14:paraId="60B84726" w14:textId="77777777" w:rsidR="00801D1E" w:rsidRPr="00CE0A9E" w:rsidRDefault="00801D1E" w:rsidP="00801D1E">
            <w:pPr>
              <w:spacing w:after="1" w:line="220" w:lineRule="atLeast"/>
              <w:rPr>
                <w:rFonts w:ascii="Times New Roman" w:hAnsi="Times New Roman"/>
                <w:sz w:val="20"/>
                <w:szCs w:val="20"/>
              </w:rPr>
            </w:pPr>
            <w:r w:rsidRPr="00CE0A9E">
              <w:rPr>
                <w:rFonts w:ascii="Times New Roman" w:hAnsi="Times New Roman"/>
                <w:sz w:val="20"/>
                <w:szCs w:val="20"/>
              </w:rPr>
              <w:t>Муниципальный заказчик подпрограммы</w:t>
            </w:r>
          </w:p>
        </w:tc>
        <w:tc>
          <w:tcPr>
            <w:tcW w:w="9230" w:type="dxa"/>
            <w:gridSpan w:val="9"/>
          </w:tcPr>
          <w:p w14:paraId="188E5599" w14:textId="77777777" w:rsidR="00801D1E" w:rsidRPr="00CE0A9E" w:rsidRDefault="00801D1E" w:rsidP="00801D1E">
            <w:pPr>
              <w:spacing w:after="1" w:line="220" w:lineRule="atLeast"/>
              <w:rPr>
                <w:rFonts w:ascii="Times New Roman" w:hAnsi="Times New Roman"/>
                <w:sz w:val="20"/>
                <w:szCs w:val="20"/>
              </w:rPr>
            </w:pPr>
            <w:r w:rsidRPr="00CE0A9E">
              <w:rPr>
                <w:rFonts w:ascii="Times New Roman" w:hAnsi="Times New Roman"/>
              </w:rPr>
              <w:t>Муниципальное образование Московской области</w:t>
            </w:r>
          </w:p>
        </w:tc>
      </w:tr>
      <w:tr w:rsidR="00801D1E" w:rsidRPr="00CE0A9E" w14:paraId="7CB8EC10" w14:textId="77777777" w:rsidTr="00C8050E">
        <w:tc>
          <w:tcPr>
            <w:tcW w:w="2127" w:type="dxa"/>
            <w:vMerge w:val="restart"/>
          </w:tcPr>
          <w:p w14:paraId="09CF9AF5" w14:textId="77777777" w:rsidR="00801D1E" w:rsidRPr="00CE0A9E" w:rsidRDefault="00801D1E" w:rsidP="00801D1E">
            <w:pPr>
              <w:spacing w:after="1" w:line="220" w:lineRule="atLeast"/>
              <w:rPr>
                <w:rFonts w:ascii="Times New Roman" w:hAnsi="Times New Roman"/>
                <w:sz w:val="20"/>
                <w:szCs w:val="20"/>
              </w:rPr>
            </w:pPr>
            <w:r w:rsidRPr="00CE0A9E">
              <w:rPr>
                <w:rFonts w:ascii="Times New Roman" w:hAnsi="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1164" w:type="dxa"/>
            <w:vMerge w:val="restart"/>
          </w:tcPr>
          <w:p w14:paraId="7C7871FB" w14:textId="77777777" w:rsidR="00801D1E" w:rsidRPr="00CE0A9E" w:rsidRDefault="00801D1E" w:rsidP="00801D1E">
            <w:pPr>
              <w:spacing w:after="1" w:line="220" w:lineRule="atLeast"/>
              <w:rPr>
                <w:rFonts w:ascii="Times New Roman" w:hAnsi="Times New Roman"/>
                <w:sz w:val="20"/>
                <w:szCs w:val="20"/>
              </w:rPr>
            </w:pPr>
            <w:r w:rsidRPr="00CE0A9E">
              <w:rPr>
                <w:rFonts w:ascii="Times New Roman" w:hAnsi="Times New Roman"/>
                <w:sz w:val="20"/>
                <w:szCs w:val="20"/>
              </w:rPr>
              <w:t>Главный распорядитель бюджетных средств</w:t>
            </w:r>
          </w:p>
        </w:tc>
        <w:tc>
          <w:tcPr>
            <w:tcW w:w="1560" w:type="dxa"/>
            <w:vMerge w:val="restart"/>
          </w:tcPr>
          <w:p w14:paraId="33B9A73D" w14:textId="77777777" w:rsidR="00801D1E" w:rsidRPr="00CE0A9E" w:rsidRDefault="00801D1E" w:rsidP="00801D1E">
            <w:pPr>
              <w:spacing w:after="1" w:line="220" w:lineRule="atLeast"/>
              <w:rPr>
                <w:rFonts w:ascii="Times New Roman" w:hAnsi="Times New Roman"/>
                <w:sz w:val="20"/>
                <w:szCs w:val="20"/>
              </w:rPr>
            </w:pPr>
            <w:r w:rsidRPr="00CE0A9E">
              <w:rPr>
                <w:rFonts w:ascii="Times New Roman" w:hAnsi="Times New Roman"/>
                <w:sz w:val="20"/>
                <w:szCs w:val="20"/>
              </w:rPr>
              <w:t>Источники финансирования</w:t>
            </w:r>
          </w:p>
        </w:tc>
        <w:tc>
          <w:tcPr>
            <w:tcW w:w="6506" w:type="dxa"/>
            <w:gridSpan w:val="7"/>
          </w:tcPr>
          <w:p w14:paraId="7451AF24" w14:textId="77777777" w:rsidR="00801D1E" w:rsidRPr="00CE0A9E" w:rsidRDefault="00801D1E" w:rsidP="00801D1E">
            <w:pPr>
              <w:spacing w:after="1" w:line="220" w:lineRule="atLeast"/>
              <w:rPr>
                <w:rFonts w:ascii="Times New Roman" w:hAnsi="Times New Roman"/>
                <w:sz w:val="20"/>
                <w:szCs w:val="20"/>
              </w:rPr>
            </w:pPr>
            <w:r w:rsidRPr="00CE0A9E">
              <w:rPr>
                <w:rFonts w:ascii="Times New Roman" w:hAnsi="Times New Roman"/>
                <w:sz w:val="20"/>
                <w:szCs w:val="20"/>
              </w:rPr>
              <w:t>Расходы (тыс. рублей)</w:t>
            </w:r>
          </w:p>
        </w:tc>
      </w:tr>
      <w:tr w:rsidR="00BA44CA" w:rsidRPr="00CE0A9E" w14:paraId="121CE07E" w14:textId="77777777" w:rsidTr="00C8050E">
        <w:trPr>
          <w:gridAfter w:val="1"/>
          <w:wAfter w:w="12" w:type="dxa"/>
          <w:trHeight w:val="202"/>
        </w:trPr>
        <w:tc>
          <w:tcPr>
            <w:tcW w:w="2127" w:type="dxa"/>
            <w:vMerge/>
          </w:tcPr>
          <w:p w14:paraId="5D4528E8" w14:textId="77777777" w:rsidR="00801D1E" w:rsidRPr="00CE0A9E" w:rsidRDefault="00801D1E" w:rsidP="00801D1E">
            <w:pPr>
              <w:rPr>
                <w:rFonts w:ascii="Times New Roman" w:hAnsi="Times New Roman"/>
                <w:sz w:val="20"/>
                <w:szCs w:val="20"/>
              </w:rPr>
            </w:pPr>
          </w:p>
        </w:tc>
        <w:tc>
          <w:tcPr>
            <w:tcW w:w="1164" w:type="dxa"/>
            <w:vMerge/>
          </w:tcPr>
          <w:p w14:paraId="413F394D" w14:textId="77777777" w:rsidR="00801D1E" w:rsidRPr="00CE0A9E" w:rsidRDefault="00801D1E" w:rsidP="00801D1E">
            <w:pPr>
              <w:rPr>
                <w:rFonts w:ascii="Times New Roman" w:hAnsi="Times New Roman"/>
                <w:sz w:val="20"/>
                <w:szCs w:val="20"/>
              </w:rPr>
            </w:pPr>
          </w:p>
        </w:tc>
        <w:tc>
          <w:tcPr>
            <w:tcW w:w="1560" w:type="dxa"/>
            <w:vMerge/>
          </w:tcPr>
          <w:p w14:paraId="318623D4" w14:textId="77777777" w:rsidR="00801D1E" w:rsidRPr="00CE0A9E" w:rsidRDefault="00801D1E" w:rsidP="00801D1E">
            <w:pPr>
              <w:rPr>
                <w:rFonts w:ascii="Times New Roman" w:hAnsi="Times New Roman"/>
                <w:sz w:val="20"/>
                <w:szCs w:val="20"/>
              </w:rPr>
            </w:pPr>
          </w:p>
        </w:tc>
        <w:tc>
          <w:tcPr>
            <w:tcW w:w="992" w:type="dxa"/>
          </w:tcPr>
          <w:p w14:paraId="0219423A" w14:textId="77777777" w:rsidR="00801D1E" w:rsidRPr="00CE0A9E" w:rsidRDefault="00801D1E" w:rsidP="002B3032">
            <w:pPr>
              <w:spacing w:before="60" w:after="60"/>
              <w:jc w:val="center"/>
              <w:rPr>
                <w:rFonts w:ascii="Times New Roman" w:hAnsi="Times New Roman"/>
              </w:rPr>
            </w:pPr>
            <w:r w:rsidRPr="00CE0A9E">
              <w:rPr>
                <w:rFonts w:ascii="Times New Roman" w:hAnsi="Times New Roman"/>
              </w:rPr>
              <w:t>20</w:t>
            </w:r>
            <w:r w:rsidR="003B63BB" w:rsidRPr="00CE0A9E">
              <w:rPr>
                <w:rFonts w:ascii="Times New Roman" w:hAnsi="Times New Roman"/>
              </w:rPr>
              <w:t>20</w:t>
            </w:r>
            <w:r w:rsidRPr="00CE0A9E">
              <w:rPr>
                <w:rFonts w:ascii="Times New Roman" w:hAnsi="Times New Roman"/>
              </w:rPr>
              <w:t xml:space="preserve"> год</w:t>
            </w:r>
          </w:p>
        </w:tc>
        <w:tc>
          <w:tcPr>
            <w:tcW w:w="1103" w:type="dxa"/>
          </w:tcPr>
          <w:p w14:paraId="1E0E661E" w14:textId="77777777" w:rsidR="00801D1E" w:rsidRPr="00CE0A9E" w:rsidRDefault="00801D1E" w:rsidP="002B3032">
            <w:pPr>
              <w:spacing w:before="60" w:after="60"/>
              <w:jc w:val="center"/>
              <w:rPr>
                <w:rFonts w:ascii="Times New Roman" w:hAnsi="Times New Roman"/>
              </w:rPr>
            </w:pPr>
            <w:r w:rsidRPr="00CE0A9E">
              <w:rPr>
                <w:rFonts w:ascii="Times New Roman" w:hAnsi="Times New Roman"/>
              </w:rPr>
              <w:t>202</w:t>
            </w:r>
            <w:r w:rsidR="003B63BB" w:rsidRPr="00CE0A9E">
              <w:rPr>
                <w:rFonts w:ascii="Times New Roman" w:hAnsi="Times New Roman"/>
              </w:rPr>
              <w:t>1</w:t>
            </w:r>
            <w:r w:rsidRPr="00CE0A9E">
              <w:rPr>
                <w:rFonts w:ascii="Times New Roman" w:hAnsi="Times New Roman"/>
              </w:rPr>
              <w:t xml:space="preserve"> год</w:t>
            </w:r>
          </w:p>
        </w:tc>
        <w:tc>
          <w:tcPr>
            <w:tcW w:w="992" w:type="dxa"/>
          </w:tcPr>
          <w:p w14:paraId="29704579" w14:textId="77777777" w:rsidR="00801D1E" w:rsidRPr="00CE0A9E" w:rsidRDefault="00801D1E" w:rsidP="002B3032">
            <w:pPr>
              <w:spacing w:before="60" w:after="60"/>
              <w:jc w:val="center"/>
              <w:rPr>
                <w:rFonts w:ascii="Times New Roman" w:hAnsi="Times New Roman"/>
              </w:rPr>
            </w:pPr>
            <w:r w:rsidRPr="00CE0A9E">
              <w:rPr>
                <w:rFonts w:ascii="Times New Roman" w:hAnsi="Times New Roman"/>
              </w:rPr>
              <w:t>202</w:t>
            </w:r>
            <w:r w:rsidR="003B63BB" w:rsidRPr="00CE0A9E">
              <w:rPr>
                <w:rFonts w:ascii="Times New Roman" w:hAnsi="Times New Roman"/>
              </w:rPr>
              <w:t>2</w:t>
            </w:r>
            <w:r w:rsidRPr="00CE0A9E">
              <w:rPr>
                <w:rFonts w:ascii="Times New Roman" w:hAnsi="Times New Roman"/>
              </w:rPr>
              <w:t xml:space="preserve"> год</w:t>
            </w:r>
          </w:p>
        </w:tc>
        <w:tc>
          <w:tcPr>
            <w:tcW w:w="1134" w:type="dxa"/>
          </w:tcPr>
          <w:p w14:paraId="532602C1" w14:textId="77777777" w:rsidR="00801D1E" w:rsidRPr="00CE0A9E" w:rsidRDefault="00801D1E" w:rsidP="002B3032">
            <w:pPr>
              <w:spacing w:before="60" w:after="60"/>
              <w:jc w:val="center"/>
              <w:rPr>
                <w:rFonts w:ascii="Times New Roman" w:hAnsi="Times New Roman"/>
              </w:rPr>
            </w:pPr>
            <w:r w:rsidRPr="00CE0A9E">
              <w:rPr>
                <w:rFonts w:ascii="Times New Roman" w:hAnsi="Times New Roman"/>
              </w:rPr>
              <w:t>202</w:t>
            </w:r>
            <w:r w:rsidR="003B63BB" w:rsidRPr="00CE0A9E">
              <w:rPr>
                <w:rFonts w:ascii="Times New Roman" w:hAnsi="Times New Roman"/>
              </w:rPr>
              <w:t>3</w:t>
            </w:r>
            <w:r w:rsidRPr="00CE0A9E">
              <w:rPr>
                <w:rFonts w:ascii="Times New Roman" w:hAnsi="Times New Roman"/>
              </w:rPr>
              <w:t xml:space="preserve"> год</w:t>
            </w:r>
          </w:p>
        </w:tc>
        <w:tc>
          <w:tcPr>
            <w:tcW w:w="1134" w:type="dxa"/>
          </w:tcPr>
          <w:p w14:paraId="7444911C" w14:textId="77777777" w:rsidR="00801D1E" w:rsidRPr="00CE0A9E" w:rsidRDefault="00801D1E" w:rsidP="002B3032">
            <w:pPr>
              <w:spacing w:before="60" w:after="60"/>
              <w:jc w:val="center"/>
              <w:rPr>
                <w:rFonts w:ascii="Times New Roman" w:hAnsi="Times New Roman"/>
              </w:rPr>
            </w:pPr>
            <w:r w:rsidRPr="00CE0A9E">
              <w:rPr>
                <w:rFonts w:ascii="Times New Roman" w:hAnsi="Times New Roman"/>
              </w:rPr>
              <w:t>202</w:t>
            </w:r>
            <w:r w:rsidR="003B63BB" w:rsidRPr="00CE0A9E">
              <w:rPr>
                <w:rFonts w:ascii="Times New Roman" w:hAnsi="Times New Roman"/>
              </w:rPr>
              <w:t>4</w:t>
            </w:r>
            <w:r w:rsidRPr="00CE0A9E">
              <w:rPr>
                <w:rFonts w:ascii="Times New Roman" w:hAnsi="Times New Roman"/>
              </w:rPr>
              <w:t xml:space="preserve"> год</w:t>
            </w:r>
          </w:p>
        </w:tc>
        <w:tc>
          <w:tcPr>
            <w:tcW w:w="1139" w:type="dxa"/>
          </w:tcPr>
          <w:p w14:paraId="057FC7B3" w14:textId="77777777" w:rsidR="00801D1E" w:rsidRPr="00CE0A9E" w:rsidRDefault="00801D1E" w:rsidP="002B3032">
            <w:pPr>
              <w:spacing w:before="60" w:after="60"/>
              <w:jc w:val="center"/>
              <w:rPr>
                <w:rFonts w:ascii="Times New Roman" w:hAnsi="Times New Roman"/>
                <w:sz w:val="20"/>
                <w:szCs w:val="20"/>
              </w:rPr>
            </w:pPr>
            <w:r w:rsidRPr="00CE0A9E">
              <w:rPr>
                <w:rFonts w:ascii="Times New Roman" w:hAnsi="Times New Roman"/>
              </w:rPr>
              <w:t>Итого</w:t>
            </w:r>
          </w:p>
        </w:tc>
      </w:tr>
      <w:tr w:rsidR="00BA44CA" w:rsidRPr="00CE0A9E" w14:paraId="7700DF4C" w14:textId="77777777" w:rsidTr="00C8050E">
        <w:trPr>
          <w:gridAfter w:val="1"/>
          <w:wAfter w:w="12" w:type="dxa"/>
        </w:trPr>
        <w:tc>
          <w:tcPr>
            <w:tcW w:w="2127" w:type="dxa"/>
            <w:vMerge/>
          </w:tcPr>
          <w:p w14:paraId="78DCF9AB" w14:textId="77777777" w:rsidR="002F1165" w:rsidRPr="00CE0A9E" w:rsidRDefault="002F1165" w:rsidP="002F1165">
            <w:pPr>
              <w:rPr>
                <w:rFonts w:ascii="Times New Roman" w:hAnsi="Times New Roman"/>
                <w:sz w:val="20"/>
                <w:szCs w:val="20"/>
              </w:rPr>
            </w:pPr>
          </w:p>
        </w:tc>
        <w:tc>
          <w:tcPr>
            <w:tcW w:w="1164" w:type="dxa"/>
            <w:vMerge w:val="restart"/>
          </w:tcPr>
          <w:p w14:paraId="5063024A" w14:textId="77777777" w:rsidR="002F1165" w:rsidRPr="00CE0A9E" w:rsidRDefault="002F1165" w:rsidP="002F1165">
            <w:pPr>
              <w:spacing w:after="1" w:line="220" w:lineRule="atLeast"/>
              <w:rPr>
                <w:rFonts w:ascii="Times New Roman" w:hAnsi="Times New Roman"/>
                <w:sz w:val="20"/>
                <w:szCs w:val="20"/>
              </w:rPr>
            </w:pPr>
            <w:r w:rsidRPr="00CE0A9E">
              <w:rPr>
                <w:rFonts w:ascii="Times New Roman" w:hAnsi="Times New Roman"/>
              </w:rPr>
              <w:t>Всего по Подпрограмме</w:t>
            </w:r>
          </w:p>
        </w:tc>
        <w:tc>
          <w:tcPr>
            <w:tcW w:w="1560" w:type="dxa"/>
          </w:tcPr>
          <w:p w14:paraId="015BC3C1" w14:textId="77777777" w:rsidR="002F1165" w:rsidRPr="00CE0A9E" w:rsidRDefault="002F1165" w:rsidP="002F1165">
            <w:pPr>
              <w:spacing w:after="1" w:line="220" w:lineRule="atLeast"/>
              <w:rPr>
                <w:rFonts w:ascii="Times New Roman" w:hAnsi="Times New Roman"/>
                <w:sz w:val="20"/>
                <w:szCs w:val="20"/>
              </w:rPr>
            </w:pPr>
            <w:r w:rsidRPr="00CE0A9E">
              <w:rPr>
                <w:rFonts w:ascii="Times New Roman" w:hAnsi="Times New Roman"/>
                <w:sz w:val="20"/>
                <w:szCs w:val="20"/>
              </w:rPr>
              <w:t>Всего,</w:t>
            </w:r>
          </w:p>
          <w:p w14:paraId="387161AF" w14:textId="77777777" w:rsidR="002F1165" w:rsidRPr="00CE0A9E" w:rsidRDefault="002F1165" w:rsidP="002F1165">
            <w:pPr>
              <w:spacing w:after="1" w:line="220" w:lineRule="atLeast"/>
              <w:rPr>
                <w:rFonts w:ascii="Times New Roman" w:hAnsi="Times New Roman"/>
                <w:sz w:val="20"/>
                <w:szCs w:val="20"/>
              </w:rPr>
            </w:pPr>
            <w:r w:rsidRPr="00CE0A9E">
              <w:rPr>
                <w:rFonts w:ascii="Times New Roman" w:hAnsi="Times New Roman"/>
                <w:sz w:val="20"/>
                <w:szCs w:val="20"/>
              </w:rPr>
              <w:t>в том числе: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BD549C" w14:textId="7C99206F" w:rsidR="0064608E" w:rsidRPr="0064608E" w:rsidRDefault="0064608E" w:rsidP="002F1165">
            <w:pPr>
              <w:spacing w:after="1" w:line="220" w:lineRule="atLeast"/>
              <w:rPr>
                <w:color w:val="000000"/>
                <w:sz w:val="20"/>
                <w:szCs w:val="20"/>
              </w:rPr>
            </w:pPr>
            <w:r>
              <w:rPr>
                <w:color w:val="000000"/>
                <w:sz w:val="20"/>
                <w:szCs w:val="20"/>
              </w:rPr>
              <w:t>27572</w:t>
            </w:r>
            <w:r w:rsidR="003A276B">
              <w:rPr>
                <w:color w:val="000000"/>
                <w:sz w:val="20"/>
                <w:szCs w:val="20"/>
              </w:rPr>
              <w:t>8</w:t>
            </w:r>
            <w:r>
              <w:rPr>
                <w:color w:val="000000"/>
                <w:sz w:val="20"/>
                <w:szCs w:val="20"/>
              </w:rPr>
              <w:t>,</w:t>
            </w:r>
            <w:r w:rsidR="003A276B">
              <w:rPr>
                <w:color w:val="000000"/>
                <w:sz w:val="20"/>
                <w:szCs w:val="20"/>
              </w:rPr>
              <w:t>97</w:t>
            </w:r>
          </w:p>
        </w:tc>
        <w:tc>
          <w:tcPr>
            <w:tcW w:w="1103" w:type="dxa"/>
            <w:tcBorders>
              <w:top w:val="single" w:sz="4" w:space="0" w:color="auto"/>
              <w:left w:val="nil"/>
              <w:bottom w:val="single" w:sz="4" w:space="0" w:color="auto"/>
              <w:right w:val="single" w:sz="4" w:space="0" w:color="auto"/>
            </w:tcBorders>
            <w:shd w:val="clear" w:color="auto" w:fill="auto"/>
            <w:vAlign w:val="center"/>
          </w:tcPr>
          <w:p w14:paraId="2A63C867" w14:textId="0829AF4C" w:rsidR="002F1165" w:rsidRPr="00CE0A9E" w:rsidRDefault="00C8050E" w:rsidP="002F1165">
            <w:pPr>
              <w:spacing w:after="1" w:line="220" w:lineRule="atLeast"/>
              <w:rPr>
                <w:rFonts w:ascii="Times New Roman" w:hAnsi="Times New Roman"/>
                <w:sz w:val="20"/>
                <w:szCs w:val="20"/>
              </w:rPr>
            </w:pPr>
            <w:r>
              <w:rPr>
                <w:color w:val="000000"/>
                <w:sz w:val="20"/>
                <w:szCs w:val="20"/>
              </w:rPr>
              <w:t>263514,85</w:t>
            </w:r>
          </w:p>
        </w:tc>
        <w:tc>
          <w:tcPr>
            <w:tcW w:w="992" w:type="dxa"/>
            <w:tcBorders>
              <w:top w:val="single" w:sz="4" w:space="0" w:color="auto"/>
              <w:left w:val="nil"/>
              <w:bottom w:val="single" w:sz="4" w:space="0" w:color="auto"/>
              <w:right w:val="single" w:sz="4" w:space="0" w:color="auto"/>
            </w:tcBorders>
            <w:shd w:val="clear" w:color="auto" w:fill="auto"/>
            <w:vAlign w:val="center"/>
          </w:tcPr>
          <w:p w14:paraId="510BE844" w14:textId="3D68CF8B" w:rsidR="002F1165" w:rsidRPr="00CE0A9E" w:rsidRDefault="002114C1" w:rsidP="002F1165">
            <w:pPr>
              <w:spacing w:after="1" w:line="220" w:lineRule="atLeast"/>
              <w:rPr>
                <w:rFonts w:ascii="Times New Roman" w:hAnsi="Times New Roman"/>
                <w:sz w:val="20"/>
                <w:szCs w:val="20"/>
              </w:rPr>
            </w:pPr>
            <w:r>
              <w:rPr>
                <w:color w:val="000000"/>
                <w:sz w:val="20"/>
                <w:szCs w:val="20"/>
              </w:rPr>
              <w:t>252748,76</w:t>
            </w:r>
          </w:p>
        </w:tc>
        <w:tc>
          <w:tcPr>
            <w:tcW w:w="1134" w:type="dxa"/>
            <w:tcBorders>
              <w:top w:val="single" w:sz="4" w:space="0" w:color="auto"/>
              <w:left w:val="nil"/>
              <w:bottom w:val="single" w:sz="4" w:space="0" w:color="auto"/>
              <w:right w:val="single" w:sz="4" w:space="0" w:color="auto"/>
            </w:tcBorders>
            <w:shd w:val="clear" w:color="auto" w:fill="auto"/>
            <w:vAlign w:val="center"/>
          </w:tcPr>
          <w:p w14:paraId="50DA522B" w14:textId="75AFCCD9" w:rsidR="002F1165" w:rsidRPr="00CE0A9E" w:rsidRDefault="00F54AA7" w:rsidP="002F1165">
            <w:pPr>
              <w:spacing w:after="1" w:line="220" w:lineRule="atLeast"/>
              <w:rPr>
                <w:rFonts w:ascii="Times New Roman" w:hAnsi="Times New Roman"/>
                <w:sz w:val="20"/>
                <w:szCs w:val="20"/>
              </w:rPr>
            </w:pPr>
            <w:r>
              <w:rPr>
                <w:color w:val="000000"/>
                <w:sz w:val="20"/>
                <w:szCs w:val="20"/>
              </w:rPr>
              <w:t>278838,76</w:t>
            </w:r>
          </w:p>
        </w:tc>
        <w:tc>
          <w:tcPr>
            <w:tcW w:w="1134" w:type="dxa"/>
            <w:tcBorders>
              <w:top w:val="single" w:sz="4" w:space="0" w:color="auto"/>
              <w:left w:val="nil"/>
              <w:bottom w:val="single" w:sz="4" w:space="0" w:color="auto"/>
              <w:right w:val="single" w:sz="4" w:space="0" w:color="auto"/>
            </w:tcBorders>
            <w:shd w:val="clear" w:color="auto" w:fill="auto"/>
            <w:vAlign w:val="center"/>
          </w:tcPr>
          <w:p w14:paraId="628F10D0" w14:textId="002824A4" w:rsidR="002F1165" w:rsidRPr="00CE0A9E" w:rsidRDefault="00F54AA7" w:rsidP="002F1165">
            <w:pPr>
              <w:spacing w:after="1" w:line="220" w:lineRule="atLeast"/>
              <w:rPr>
                <w:rFonts w:ascii="Times New Roman" w:hAnsi="Times New Roman"/>
                <w:sz w:val="20"/>
                <w:szCs w:val="20"/>
              </w:rPr>
            </w:pPr>
            <w:r>
              <w:rPr>
                <w:color w:val="000000"/>
                <w:sz w:val="20"/>
                <w:szCs w:val="20"/>
              </w:rPr>
              <w:t>278838,76</w:t>
            </w:r>
          </w:p>
        </w:tc>
        <w:tc>
          <w:tcPr>
            <w:tcW w:w="1139" w:type="dxa"/>
            <w:tcBorders>
              <w:top w:val="single" w:sz="4" w:space="0" w:color="auto"/>
              <w:left w:val="nil"/>
              <w:bottom w:val="single" w:sz="4" w:space="0" w:color="auto"/>
              <w:right w:val="single" w:sz="4" w:space="0" w:color="auto"/>
            </w:tcBorders>
            <w:shd w:val="clear" w:color="auto" w:fill="auto"/>
            <w:vAlign w:val="center"/>
          </w:tcPr>
          <w:p w14:paraId="2584E98F" w14:textId="20334E50" w:rsidR="002F1165" w:rsidRPr="00CE0A9E" w:rsidRDefault="002114C1" w:rsidP="002F1165">
            <w:pPr>
              <w:spacing w:after="1" w:line="220" w:lineRule="atLeast"/>
              <w:rPr>
                <w:rFonts w:ascii="Times New Roman" w:hAnsi="Times New Roman"/>
                <w:sz w:val="20"/>
                <w:szCs w:val="20"/>
              </w:rPr>
            </w:pPr>
            <w:r>
              <w:rPr>
                <w:rFonts w:ascii="Times New Roman" w:hAnsi="Times New Roman"/>
                <w:sz w:val="20"/>
                <w:szCs w:val="20"/>
              </w:rPr>
              <w:t>1349670,10</w:t>
            </w:r>
          </w:p>
        </w:tc>
      </w:tr>
      <w:tr w:rsidR="00BA44CA" w:rsidRPr="00CE0A9E" w14:paraId="766CCAEA" w14:textId="77777777" w:rsidTr="00C8050E">
        <w:trPr>
          <w:gridAfter w:val="1"/>
          <w:wAfter w:w="12" w:type="dxa"/>
          <w:trHeight w:val="338"/>
        </w:trPr>
        <w:tc>
          <w:tcPr>
            <w:tcW w:w="2127" w:type="dxa"/>
            <w:vMerge/>
          </w:tcPr>
          <w:p w14:paraId="77836A55" w14:textId="77777777" w:rsidR="002F1165" w:rsidRPr="00CE0A9E" w:rsidRDefault="002F1165" w:rsidP="002F1165">
            <w:pPr>
              <w:rPr>
                <w:rFonts w:ascii="Times New Roman" w:hAnsi="Times New Roman"/>
                <w:sz w:val="20"/>
                <w:szCs w:val="20"/>
              </w:rPr>
            </w:pPr>
          </w:p>
        </w:tc>
        <w:tc>
          <w:tcPr>
            <w:tcW w:w="1164" w:type="dxa"/>
            <w:vMerge/>
          </w:tcPr>
          <w:p w14:paraId="0793254F" w14:textId="77777777" w:rsidR="002F1165" w:rsidRPr="00CE0A9E" w:rsidRDefault="002F1165" w:rsidP="002F1165">
            <w:pPr>
              <w:rPr>
                <w:rFonts w:ascii="Times New Roman" w:hAnsi="Times New Roman"/>
                <w:sz w:val="20"/>
                <w:szCs w:val="20"/>
              </w:rPr>
            </w:pPr>
          </w:p>
        </w:tc>
        <w:tc>
          <w:tcPr>
            <w:tcW w:w="1560" w:type="dxa"/>
          </w:tcPr>
          <w:p w14:paraId="330B06DD" w14:textId="77777777" w:rsidR="002F1165" w:rsidRPr="00CE0A9E" w:rsidRDefault="002F1165" w:rsidP="002F116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992" w:type="dxa"/>
            <w:tcBorders>
              <w:top w:val="nil"/>
              <w:left w:val="single" w:sz="4" w:space="0" w:color="auto"/>
              <w:bottom w:val="single" w:sz="4" w:space="0" w:color="auto"/>
              <w:right w:val="single" w:sz="4" w:space="0" w:color="auto"/>
            </w:tcBorders>
            <w:shd w:val="clear" w:color="auto" w:fill="auto"/>
            <w:vAlign w:val="center"/>
          </w:tcPr>
          <w:p w14:paraId="49132AD8"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885,00</w:t>
            </w:r>
          </w:p>
        </w:tc>
        <w:tc>
          <w:tcPr>
            <w:tcW w:w="1103" w:type="dxa"/>
            <w:tcBorders>
              <w:top w:val="nil"/>
              <w:left w:val="nil"/>
              <w:bottom w:val="single" w:sz="4" w:space="0" w:color="auto"/>
              <w:right w:val="single" w:sz="4" w:space="0" w:color="auto"/>
            </w:tcBorders>
            <w:shd w:val="clear" w:color="auto" w:fill="auto"/>
            <w:vAlign w:val="center"/>
          </w:tcPr>
          <w:p w14:paraId="7F5F8325" w14:textId="77777777" w:rsidR="002F1165" w:rsidRPr="00CE0A9E" w:rsidRDefault="00FC0249" w:rsidP="002F1165">
            <w:pPr>
              <w:spacing w:after="1" w:line="220" w:lineRule="atLeast"/>
              <w:rPr>
                <w:rFonts w:ascii="Times New Roman" w:hAnsi="Times New Roman"/>
                <w:sz w:val="20"/>
                <w:szCs w:val="20"/>
              </w:rPr>
            </w:pPr>
            <w:r>
              <w:rPr>
                <w:color w:val="000000"/>
                <w:sz w:val="20"/>
                <w:szCs w:val="20"/>
              </w:rPr>
              <w:t>5</w:t>
            </w:r>
            <w:r w:rsidR="00564391">
              <w:rPr>
                <w:color w:val="000000"/>
                <w:sz w:val="20"/>
                <w:szCs w:val="20"/>
              </w:rPr>
              <w:t>092,5</w:t>
            </w:r>
            <w:r w:rsidR="00EE49A8">
              <w:rPr>
                <w:color w:val="000000"/>
                <w:sz w:val="20"/>
                <w:szCs w:val="20"/>
              </w:rPr>
              <w:t>0</w:t>
            </w:r>
          </w:p>
        </w:tc>
        <w:tc>
          <w:tcPr>
            <w:tcW w:w="992" w:type="dxa"/>
            <w:tcBorders>
              <w:top w:val="nil"/>
              <w:left w:val="nil"/>
              <w:bottom w:val="single" w:sz="4" w:space="0" w:color="auto"/>
              <w:right w:val="single" w:sz="4" w:space="0" w:color="auto"/>
            </w:tcBorders>
            <w:shd w:val="clear" w:color="auto" w:fill="auto"/>
            <w:vAlign w:val="center"/>
          </w:tcPr>
          <w:p w14:paraId="0E372B1D"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4455,00</w:t>
            </w:r>
          </w:p>
        </w:tc>
        <w:tc>
          <w:tcPr>
            <w:tcW w:w="1134" w:type="dxa"/>
            <w:tcBorders>
              <w:top w:val="nil"/>
              <w:left w:val="nil"/>
              <w:bottom w:val="single" w:sz="4" w:space="0" w:color="auto"/>
              <w:right w:val="single" w:sz="4" w:space="0" w:color="auto"/>
            </w:tcBorders>
            <w:shd w:val="clear" w:color="auto" w:fill="auto"/>
            <w:vAlign w:val="center"/>
          </w:tcPr>
          <w:p w14:paraId="757DB6FF"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2E24F11"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1139" w:type="dxa"/>
            <w:tcBorders>
              <w:top w:val="nil"/>
              <w:left w:val="nil"/>
              <w:bottom w:val="single" w:sz="4" w:space="0" w:color="auto"/>
              <w:right w:val="single" w:sz="4" w:space="0" w:color="auto"/>
            </w:tcBorders>
            <w:shd w:val="clear" w:color="auto" w:fill="auto"/>
            <w:vAlign w:val="center"/>
          </w:tcPr>
          <w:p w14:paraId="6F0037E2" w14:textId="4574A85F" w:rsidR="002F1165" w:rsidRPr="00CE0A9E" w:rsidRDefault="002F1165" w:rsidP="002F1165">
            <w:pPr>
              <w:spacing w:after="1" w:line="220" w:lineRule="atLeast"/>
              <w:rPr>
                <w:rFonts w:ascii="Times New Roman" w:hAnsi="Times New Roman"/>
                <w:sz w:val="20"/>
                <w:szCs w:val="20"/>
              </w:rPr>
            </w:pPr>
            <w:r>
              <w:rPr>
                <w:color w:val="000000"/>
                <w:sz w:val="20"/>
                <w:szCs w:val="20"/>
              </w:rPr>
              <w:t>1</w:t>
            </w:r>
            <w:r w:rsidR="00160283">
              <w:rPr>
                <w:color w:val="000000"/>
                <w:sz w:val="20"/>
                <w:szCs w:val="20"/>
              </w:rPr>
              <w:t>0432,00</w:t>
            </w:r>
          </w:p>
        </w:tc>
      </w:tr>
      <w:tr w:rsidR="00BA44CA" w:rsidRPr="00CE0A9E" w14:paraId="5F9366EC" w14:textId="77777777" w:rsidTr="00C8050E">
        <w:trPr>
          <w:gridAfter w:val="1"/>
          <w:wAfter w:w="12" w:type="dxa"/>
          <w:trHeight w:val="318"/>
        </w:trPr>
        <w:tc>
          <w:tcPr>
            <w:tcW w:w="2127" w:type="dxa"/>
            <w:vMerge/>
          </w:tcPr>
          <w:p w14:paraId="46B16FEA" w14:textId="77777777" w:rsidR="002F1165" w:rsidRPr="00CE0A9E" w:rsidRDefault="002F1165" w:rsidP="002F1165">
            <w:pPr>
              <w:rPr>
                <w:rFonts w:ascii="Times New Roman" w:hAnsi="Times New Roman"/>
                <w:sz w:val="20"/>
                <w:szCs w:val="20"/>
              </w:rPr>
            </w:pPr>
          </w:p>
        </w:tc>
        <w:tc>
          <w:tcPr>
            <w:tcW w:w="1164" w:type="dxa"/>
            <w:vMerge/>
          </w:tcPr>
          <w:p w14:paraId="201F360E" w14:textId="77777777" w:rsidR="002F1165" w:rsidRPr="00CE0A9E" w:rsidRDefault="002F1165" w:rsidP="002F1165">
            <w:pPr>
              <w:rPr>
                <w:rFonts w:ascii="Times New Roman" w:hAnsi="Times New Roman"/>
                <w:sz w:val="20"/>
                <w:szCs w:val="20"/>
              </w:rPr>
            </w:pPr>
          </w:p>
        </w:tc>
        <w:tc>
          <w:tcPr>
            <w:tcW w:w="1560" w:type="dxa"/>
          </w:tcPr>
          <w:p w14:paraId="68698CF4" w14:textId="77777777" w:rsidR="002F1165" w:rsidRPr="00CE0A9E" w:rsidRDefault="002F1165" w:rsidP="002F116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992" w:type="dxa"/>
            <w:tcBorders>
              <w:top w:val="nil"/>
              <w:left w:val="single" w:sz="4" w:space="0" w:color="auto"/>
              <w:bottom w:val="single" w:sz="4" w:space="0" w:color="auto"/>
              <w:right w:val="single" w:sz="4" w:space="0" w:color="auto"/>
            </w:tcBorders>
            <w:shd w:val="clear" w:color="auto" w:fill="auto"/>
            <w:vAlign w:val="center"/>
          </w:tcPr>
          <w:p w14:paraId="34514CA0" w14:textId="661A4322" w:rsidR="002F1165" w:rsidRPr="00CE0A9E" w:rsidRDefault="008721F7" w:rsidP="002F1165">
            <w:pPr>
              <w:spacing w:after="1" w:line="220" w:lineRule="atLeast"/>
              <w:rPr>
                <w:rFonts w:ascii="Times New Roman" w:hAnsi="Times New Roman"/>
                <w:sz w:val="20"/>
                <w:szCs w:val="20"/>
              </w:rPr>
            </w:pPr>
            <w:r>
              <w:rPr>
                <w:color w:val="000000"/>
                <w:sz w:val="20"/>
                <w:szCs w:val="20"/>
              </w:rPr>
              <w:t>27467</w:t>
            </w:r>
            <w:r w:rsidR="003A276B">
              <w:rPr>
                <w:color w:val="000000"/>
                <w:sz w:val="20"/>
                <w:szCs w:val="20"/>
              </w:rPr>
              <w:t>5</w:t>
            </w:r>
            <w:r>
              <w:rPr>
                <w:color w:val="000000"/>
                <w:sz w:val="20"/>
                <w:szCs w:val="20"/>
              </w:rPr>
              <w:t>,</w:t>
            </w:r>
            <w:r w:rsidR="003A276B">
              <w:rPr>
                <w:color w:val="000000"/>
                <w:sz w:val="20"/>
                <w:szCs w:val="20"/>
              </w:rPr>
              <w:t>97</w:t>
            </w:r>
          </w:p>
        </w:tc>
        <w:tc>
          <w:tcPr>
            <w:tcW w:w="1103" w:type="dxa"/>
            <w:tcBorders>
              <w:top w:val="nil"/>
              <w:left w:val="nil"/>
              <w:bottom w:val="single" w:sz="4" w:space="0" w:color="auto"/>
              <w:right w:val="single" w:sz="4" w:space="0" w:color="auto"/>
            </w:tcBorders>
            <w:shd w:val="clear" w:color="auto" w:fill="auto"/>
            <w:vAlign w:val="center"/>
          </w:tcPr>
          <w:p w14:paraId="2DF563C1" w14:textId="4724D449" w:rsidR="002F1165" w:rsidRPr="00CE0A9E" w:rsidRDefault="00C8050E" w:rsidP="002F1165">
            <w:pPr>
              <w:spacing w:after="1" w:line="220" w:lineRule="atLeast"/>
              <w:rPr>
                <w:rFonts w:ascii="Times New Roman" w:hAnsi="Times New Roman"/>
                <w:sz w:val="20"/>
                <w:szCs w:val="20"/>
              </w:rPr>
            </w:pPr>
            <w:r>
              <w:rPr>
                <w:color w:val="000000"/>
                <w:sz w:val="20"/>
                <w:szCs w:val="20"/>
              </w:rPr>
              <w:t>249422,35</w:t>
            </w:r>
          </w:p>
        </w:tc>
        <w:tc>
          <w:tcPr>
            <w:tcW w:w="992" w:type="dxa"/>
            <w:tcBorders>
              <w:top w:val="nil"/>
              <w:left w:val="nil"/>
              <w:bottom w:val="single" w:sz="4" w:space="0" w:color="auto"/>
              <w:right w:val="single" w:sz="4" w:space="0" w:color="auto"/>
            </w:tcBorders>
            <w:shd w:val="clear" w:color="auto" w:fill="auto"/>
            <w:vAlign w:val="center"/>
          </w:tcPr>
          <w:p w14:paraId="3A009D7C" w14:textId="4BDEDA86" w:rsidR="002F1165" w:rsidRPr="00CE0A9E" w:rsidRDefault="00F54AA7" w:rsidP="002F1165">
            <w:pPr>
              <w:spacing w:after="1" w:line="220" w:lineRule="atLeast"/>
              <w:rPr>
                <w:rFonts w:ascii="Times New Roman" w:hAnsi="Times New Roman"/>
                <w:sz w:val="20"/>
                <w:szCs w:val="20"/>
              </w:rPr>
            </w:pPr>
            <w:r>
              <w:rPr>
                <w:color w:val="000000"/>
                <w:sz w:val="20"/>
                <w:szCs w:val="20"/>
              </w:rPr>
              <w:t>248293,76</w:t>
            </w:r>
          </w:p>
        </w:tc>
        <w:tc>
          <w:tcPr>
            <w:tcW w:w="1134" w:type="dxa"/>
            <w:tcBorders>
              <w:top w:val="nil"/>
              <w:left w:val="nil"/>
              <w:bottom w:val="single" w:sz="4" w:space="0" w:color="auto"/>
              <w:right w:val="single" w:sz="4" w:space="0" w:color="auto"/>
            </w:tcBorders>
            <w:shd w:val="clear" w:color="auto" w:fill="auto"/>
            <w:vAlign w:val="center"/>
          </w:tcPr>
          <w:p w14:paraId="44A664A1" w14:textId="4A991852" w:rsidR="002F1165" w:rsidRPr="00CE0A9E" w:rsidRDefault="00F54AA7" w:rsidP="002F1165">
            <w:pPr>
              <w:spacing w:after="1" w:line="220" w:lineRule="atLeast"/>
              <w:rPr>
                <w:rFonts w:ascii="Times New Roman" w:hAnsi="Times New Roman"/>
                <w:sz w:val="20"/>
                <w:szCs w:val="20"/>
              </w:rPr>
            </w:pPr>
            <w:r>
              <w:rPr>
                <w:color w:val="000000"/>
                <w:sz w:val="20"/>
                <w:szCs w:val="20"/>
              </w:rPr>
              <w:t>278838,76</w:t>
            </w:r>
          </w:p>
        </w:tc>
        <w:tc>
          <w:tcPr>
            <w:tcW w:w="1134" w:type="dxa"/>
            <w:tcBorders>
              <w:top w:val="nil"/>
              <w:left w:val="nil"/>
              <w:bottom w:val="single" w:sz="4" w:space="0" w:color="auto"/>
              <w:right w:val="single" w:sz="4" w:space="0" w:color="auto"/>
            </w:tcBorders>
            <w:shd w:val="clear" w:color="auto" w:fill="auto"/>
            <w:vAlign w:val="center"/>
          </w:tcPr>
          <w:p w14:paraId="3E6F5260" w14:textId="6F9689F8" w:rsidR="002F1165" w:rsidRPr="00CE0A9E" w:rsidRDefault="00F54AA7" w:rsidP="002F1165">
            <w:pPr>
              <w:spacing w:after="1" w:line="220" w:lineRule="atLeast"/>
              <w:rPr>
                <w:rFonts w:ascii="Times New Roman" w:hAnsi="Times New Roman"/>
                <w:sz w:val="20"/>
                <w:szCs w:val="20"/>
              </w:rPr>
            </w:pPr>
            <w:r>
              <w:rPr>
                <w:color w:val="000000"/>
                <w:sz w:val="20"/>
                <w:szCs w:val="20"/>
              </w:rPr>
              <w:t>278838,76</w:t>
            </w:r>
          </w:p>
        </w:tc>
        <w:tc>
          <w:tcPr>
            <w:tcW w:w="1139" w:type="dxa"/>
            <w:tcBorders>
              <w:top w:val="nil"/>
              <w:left w:val="nil"/>
              <w:bottom w:val="single" w:sz="4" w:space="0" w:color="auto"/>
              <w:right w:val="single" w:sz="4" w:space="0" w:color="auto"/>
            </w:tcBorders>
            <w:shd w:val="clear" w:color="auto" w:fill="auto"/>
            <w:vAlign w:val="center"/>
          </w:tcPr>
          <w:p w14:paraId="4FB7F734" w14:textId="452BAB54" w:rsidR="002F1165" w:rsidRPr="00CE0A9E" w:rsidRDefault="00E36CD3" w:rsidP="002F1165">
            <w:pPr>
              <w:spacing w:after="1" w:line="220" w:lineRule="atLeast"/>
              <w:rPr>
                <w:rFonts w:ascii="Times New Roman" w:hAnsi="Times New Roman"/>
                <w:sz w:val="20"/>
                <w:szCs w:val="20"/>
              </w:rPr>
            </w:pPr>
            <w:r>
              <w:rPr>
                <w:color w:val="000000"/>
                <w:sz w:val="20"/>
                <w:szCs w:val="20"/>
              </w:rPr>
              <w:t>1330069,60</w:t>
            </w:r>
          </w:p>
        </w:tc>
      </w:tr>
      <w:tr w:rsidR="00BA44CA" w:rsidRPr="00CE0A9E" w14:paraId="2B3D7047" w14:textId="77777777" w:rsidTr="00C8050E">
        <w:trPr>
          <w:gridAfter w:val="1"/>
          <w:wAfter w:w="12" w:type="dxa"/>
        </w:trPr>
        <w:tc>
          <w:tcPr>
            <w:tcW w:w="2127" w:type="dxa"/>
            <w:vMerge/>
          </w:tcPr>
          <w:p w14:paraId="34E04E31" w14:textId="77777777" w:rsidR="002F1165" w:rsidRPr="00CE0A9E" w:rsidRDefault="002F1165" w:rsidP="002F1165">
            <w:pPr>
              <w:rPr>
                <w:rFonts w:ascii="Times New Roman" w:hAnsi="Times New Roman"/>
                <w:sz w:val="20"/>
                <w:szCs w:val="20"/>
              </w:rPr>
            </w:pPr>
          </w:p>
        </w:tc>
        <w:tc>
          <w:tcPr>
            <w:tcW w:w="1164" w:type="dxa"/>
            <w:vMerge/>
          </w:tcPr>
          <w:p w14:paraId="1C247B34" w14:textId="77777777" w:rsidR="002F1165" w:rsidRPr="00CE0A9E" w:rsidRDefault="002F1165" w:rsidP="002F1165">
            <w:pPr>
              <w:rPr>
                <w:rFonts w:ascii="Times New Roman" w:hAnsi="Times New Roman"/>
                <w:sz w:val="20"/>
                <w:szCs w:val="20"/>
              </w:rPr>
            </w:pPr>
          </w:p>
        </w:tc>
        <w:tc>
          <w:tcPr>
            <w:tcW w:w="1560" w:type="dxa"/>
          </w:tcPr>
          <w:p w14:paraId="3E9745B8" w14:textId="77777777" w:rsidR="002F1165" w:rsidRPr="00CE0A9E" w:rsidRDefault="002F1165" w:rsidP="002F116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992" w:type="dxa"/>
            <w:tcBorders>
              <w:top w:val="nil"/>
              <w:left w:val="single" w:sz="4" w:space="0" w:color="auto"/>
              <w:bottom w:val="single" w:sz="4" w:space="0" w:color="auto"/>
              <w:right w:val="single" w:sz="4" w:space="0" w:color="auto"/>
            </w:tcBorders>
            <w:shd w:val="clear" w:color="auto" w:fill="auto"/>
            <w:vAlign w:val="center"/>
          </w:tcPr>
          <w:p w14:paraId="4C5A76CA"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168,00</w:t>
            </w:r>
          </w:p>
        </w:tc>
        <w:tc>
          <w:tcPr>
            <w:tcW w:w="1103" w:type="dxa"/>
            <w:tcBorders>
              <w:top w:val="nil"/>
              <w:left w:val="nil"/>
              <w:bottom w:val="single" w:sz="4" w:space="0" w:color="auto"/>
              <w:right w:val="single" w:sz="4" w:space="0" w:color="auto"/>
            </w:tcBorders>
            <w:shd w:val="clear" w:color="auto" w:fill="auto"/>
            <w:vAlign w:val="center"/>
          </w:tcPr>
          <w:p w14:paraId="458C0025"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992" w:type="dxa"/>
            <w:tcBorders>
              <w:top w:val="nil"/>
              <w:left w:val="nil"/>
              <w:bottom w:val="single" w:sz="4" w:space="0" w:color="auto"/>
              <w:right w:val="single" w:sz="4" w:space="0" w:color="auto"/>
            </w:tcBorders>
            <w:shd w:val="clear" w:color="auto" w:fill="auto"/>
            <w:vAlign w:val="center"/>
          </w:tcPr>
          <w:p w14:paraId="26EE6056"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21F2955E"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258ED9E"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1139" w:type="dxa"/>
            <w:tcBorders>
              <w:top w:val="nil"/>
              <w:left w:val="nil"/>
              <w:bottom w:val="single" w:sz="4" w:space="0" w:color="auto"/>
              <w:right w:val="single" w:sz="4" w:space="0" w:color="auto"/>
            </w:tcBorders>
            <w:shd w:val="clear" w:color="auto" w:fill="auto"/>
            <w:vAlign w:val="center"/>
          </w:tcPr>
          <w:p w14:paraId="58A0C89F"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168,00</w:t>
            </w:r>
          </w:p>
        </w:tc>
      </w:tr>
      <w:tr w:rsidR="00BA44CA" w:rsidRPr="00CE0A9E" w14:paraId="08F40830" w14:textId="77777777" w:rsidTr="00C8050E">
        <w:trPr>
          <w:gridAfter w:val="1"/>
          <w:wAfter w:w="12" w:type="dxa"/>
          <w:trHeight w:val="382"/>
        </w:trPr>
        <w:tc>
          <w:tcPr>
            <w:tcW w:w="2127" w:type="dxa"/>
            <w:vMerge/>
          </w:tcPr>
          <w:p w14:paraId="6F091893" w14:textId="77777777" w:rsidR="002F1165" w:rsidRPr="00CE0A9E" w:rsidRDefault="002F1165" w:rsidP="002F1165">
            <w:pPr>
              <w:rPr>
                <w:rFonts w:ascii="Times New Roman" w:hAnsi="Times New Roman"/>
                <w:sz w:val="20"/>
                <w:szCs w:val="20"/>
              </w:rPr>
            </w:pPr>
          </w:p>
        </w:tc>
        <w:tc>
          <w:tcPr>
            <w:tcW w:w="1164" w:type="dxa"/>
            <w:vMerge/>
          </w:tcPr>
          <w:p w14:paraId="4B00B5DD" w14:textId="77777777" w:rsidR="002F1165" w:rsidRPr="00CE0A9E" w:rsidRDefault="002F1165" w:rsidP="002F1165">
            <w:pPr>
              <w:rPr>
                <w:rFonts w:ascii="Times New Roman" w:hAnsi="Times New Roman"/>
                <w:sz w:val="20"/>
                <w:szCs w:val="20"/>
              </w:rPr>
            </w:pPr>
          </w:p>
        </w:tc>
        <w:tc>
          <w:tcPr>
            <w:tcW w:w="1560" w:type="dxa"/>
          </w:tcPr>
          <w:p w14:paraId="754DBFDD" w14:textId="77777777" w:rsidR="002F1165" w:rsidRPr="00CE0A9E" w:rsidRDefault="002F1165" w:rsidP="002F1165">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992" w:type="dxa"/>
            <w:tcBorders>
              <w:top w:val="nil"/>
              <w:left w:val="single" w:sz="4" w:space="0" w:color="auto"/>
              <w:bottom w:val="single" w:sz="4" w:space="0" w:color="auto"/>
              <w:right w:val="single" w:sz="4" w:space="0" w:color="auto"/>
            </w:tcBorders>
            <w:shd w:val="clear" w:color="auto" w:fill="auto"/>
            <w:vAlign w:val="center"/>
          </w:tcPr>
          <w:p w14:paraId="42C686A8"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1103" w:type="dxa"/>
            <w:tcBorders>
              <w:top w:val="nil"/>
              <w:left w:val="nil"/>
              <w:bottom w:val="single" w:sz="4" w:space="0" w:color="auto"/>
              <w:right w:val="single" w:sz="4" w:space="0" w:color="auto"/>
            </w:tcBorders>
            <w:shd w:val="clear" w:color="auto" w:fill="auto"/>
            <w:vAlign w:val="center"/>
          </w:tcPr>
          <w:p w14:paraId="5528C128"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9000,00</w:t>
            </w:r>
          </w:p>
        </w:tc>
        <w:tc>
          <w:tcPr>
            <w:tcW w:w="992" w:type="dxa"/>
            <w:tcBorders>
              <w:top w:val="nil"/>
              <w:left w:val="nil"/>
              <w:bottom w:val="single" w:sz="4" w:space="0" w:color="auto"/>
              <w:right w:val="single" w:sz="4" w:space="0" w:color="auto"/>
            </w:tcBorders>
            <w:shd w:val="clear" w:color="auto" w:fill="auto"/>
            <w:vAlign w:val="center"/>
          </w:tcPr>
          <w:p w14:paraId="17870B7A"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32D00909"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1F75D35"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0,00</w:t>
            </w:r>
          </w:p>
        </w:tc>
        <w:tc>
          <w:tcPr>
            <w:tcW w:w="1139" w:type="dxa"/>
            <w:tcBorders>
              <w:top w:val="nil"/>
              <w:left w:val="nil"/>
              <w:bottom w:val="single" w:sz="4" w:space="0" w:color="auto"/>
              <w:right w:val="single" w:sz="4" w:space="0" w:color="auto"/>
            </w:tcBorders>
            <w:shd w:val="clear" w:color="auto" w:fill="auto"/>
            <w:vAlign w:val="center"/>
          </w:tcPr>
          <w:p w14:paraId="39BFAA46" w14:textId="77777777" w:rsidR="002F1165" w:rsidRPr="00CE0A9E" w:rsidRDefault="002F1165" w:rsidP="002F1165">
            <w:pPr>
              <w:spacing w:after="1" w:line="220" w:lineRule="atLeast"/>
              <w:rPr>
                <w:rFonts w:ascii="Times New Roman" w:hAnsi="Times New Roman"/>
                <w:sz w:val="20"/>
                <w:szCs w:val="20"/>
              </w:rPr>
            </w:pPr>
            <w:r>
              <w:rPr>
                <w:color w:val="000000"/>
                <w:sz w:val="20"/>
                <w:szCs w:val="20"/>
              </w:rPr>
              <w:t>9000,00</w:t>
            </w:r>
          </w:p>
        </w:tc>
      </w:tr>
    </w:tbl>
    <w:p w14:paraId="14EADB3A" w14:textId="77777777" w:rsidR="00801D1E" w:rsidRPr="00CE0A9E" w:rsidRDefault="00801D1E">
      <w:pPr>
        <w:spacing w:after="1" w:line="220" w:lineRule="atLeast"/>
        <w:jc w:val="both"/>
        <w:rPr>
          <w:rFonts w:ascii="Times New Roman" w:hAnsi="Times New Roman"/>
          <w:sz w:val="20"/>
          <w:szCs w:val="20"/>
        </w:rPr>
      </w:pPr>
    </w:p>
    <w:p w14:paraId="10E905FB" w14:textId="77777777" w:rsidR="00040DDD" w:rsidRPr="00CE0A9E" w:rsidRDefault="007812C3" w:rsidP="00BA44CA">
      <w:pPr>
        <w:tabs>
          <w:tab w:val="left" w:pos="11340"/>
        </w:tabs>
        <w:spacing w:after="1" w:line="220" w:lineRule="atLeast"/>
        <w:ind w:left="-426"/>
        <w:jc w:val="center"/>
        <w:outlineLvl w:val="2"/>
        <w:rPr>
          <w:rFonts w:ascii="Times New Roman" w:hAnsi="Times New Roman"/>
          <w:b/>
          <w:sz w:val="20"/>
          <w:szCs w:val="20"/>
        </w:rPr>
      </w:pPr>
      <w:bookmarkStart w:id="15" w:name="P26102"/>
      <w:bookmarkEnd w:id="15"/>
      <w:r w:rsidRPr="00CE0A9E">
        <w:rPr>
          <w:rFonts w:ascii="Times New Roman" w:hAnsi="Times New Roman"/>
          <w:b/>
          <w:sz w:val="20"/>
          <w:szCs w:val="20"/>
        </w:rPr>
        <w:br w:type="page"/>
      </w:r>
    </w:p>
    <w:p w14:paraId="569733B7" w14:textId="77777777" w:rsidR="002E44CF" w:rsidRPr="00CE0A9E" w:rsidRDefault="002E44CF" w:rsidP="00266FAC">
      <w:pPr>
        <w:numPr>
          <w:ilvl w:val="1"/>
          <w:numId w:val="2"/>
        </w:numPr>
        <w:tabs>
          <w:tab w:val="left" w:pos="330"/>
        </w:tabs>
        <w:spacing w:after="1" w:line="220" w:lineRule="atLeast"/>
        <w:jc w:val="center"/>
        <w:outlineLvl w:val="1"/>
        <w:rPr>
          <w:rFonts w:ascii="Times New Roman" w:hAnsi="Times New Roman"/>
          <w:b/>
          <w:sz w:val="20"/>
          <w:szCs w:val="20"/>
        </w:rPr>
      </w:pPr>
      <w:r w:rsidRPr="00CE0A9E">
        <w:rPr>
          <w:rFonts w:ascii="Times New Roman" w:hAnsi="Times New Roman"/>
          <w:b/>
          <w:sz w:val="20"/>
          <w:szCs w:val="20"/>
        </w:rPr>
        <w:t xml:space="preserve">Перечень мероприятий подпрограммы </w:t>
      </w:r>
      <w:r w:rsidR="00A024E4" w:rsidRPr="00CE0A9E">
        <w:rPr>
          <w:rFonts w:ascii="Times New Roman" w:hAnsi="Times New Roman"/>
          <w:b/>
          <w:sz w:val="20"/>
          <w:szCs w:val="20"/>
        </w:rPr>
        <w:t>3</w:t>
      </w:r>
      <w:r w:rsidRPr="00CE0A9E">
        <w:rPr>
          <w:rFonts w:ascii="Times New Roman" w:hAnsi="Times New Roman"/>
          <w:b/>
          <w:sz w:val="20"/>
          <w:szCs w:val="20"/>
        </w:rPr>
        <w:t xml:space="preserve"> </w:t>
      </w:r>
      <w:r w:rsidR="00E63395" w:rsidRPr="00CE0A9E">
        <w:rPr>
          <w:rFonts w:ascii="Times New Roman" w:hAnsi="Times New Roman"/>
          <w:b/>
          <w:sz w:val="20"/>
          <w:szCs w:val="20"/>
        </w:rPr>
        <w:t>«</w:t>
      </w:r>
      <w:r w:rsidRPr="00CE0A9E">
        <w:rPr>
          <w:rFonts w:ascii="Times New Roman" w:hAnsi="Times New Roman"/>
          <w:b/>
          <w:sz w:val="20"/>
          <w:szCs w:val="20"/>
        </w:rPr>
        <w:t>Дополнительное</w:t>
      </w:r>
      <w:r w:rsidR="00266FAC" w:rsidRPr="00CE0A9E">
        <w:rPr>
          <w:rFonts w:ascii="Times New Roman" w:hAnsi="Times New Roman"/>
          <w:b/>
          <w:sz w:val="20"/>
          <w:szCs w:val="20"/>
        </w:rPr>
        <w:t xml:space="preserve"> </w:t>
      </w:r>
      <w:r w:rsidRPr="00CE0A9E">
        <w:rPr>
          <w:rFonts w:ascii="Times New Roman" w:hAnsi="Times New Roman"/>
          <w:b/>
          <w:sz w:val="20"/>
          <w:szCs w:val="20"/>
        </w:rPr>
        <w:t>образование, воспитание и психолого-социальное сопровождение</w:t>
      </w:r>
      <w:r w:rsidR="00266FAC" w:rsidRPr="00CE0A9E">
        <w:rPr>
          <w:rFonts w:ascii="Times New Roman" w:hAnsi="Times New Roman"/>
          <w:b/>
          <w:sz w:val="20"/>
          <w:szCs w:val="20"/>
        </w:rPr>
        <w:t xml:space="preserve"> </w:t>
      </w:r>
      <w:r w:rsidR="00040DDD" w:rsidRPr="00CE0A9E">
        <w:rPr>
          <w:rFonts w:ascii="Times New Roman" w:hAnsi="Times New Roman"/>
          <w:b/>
          <w:sz w:val="20"/>
          <w:szCs w:val="20"/>
        </w:rPr>
        <w:t>детей</w:t>
      </w:r>
      <w:r w:rsidR="00E63395" w:rsidRPr="00CE0A9E">
        <w:rPr>
          <w:rFonts w:ascii="Times New Roman" w:hAnsi="Times New Roman"/>
          <w:b/>
          <w:sz w:val="20"/>
          <w:szCs w:val="20"/>
        </w:rPr>
        <w:t>»</w:t>
      </w:r>
    </w:p>
    <w:tbl>
      <w:tblPr>
        <w:tblW w:w="1321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015"/>
        <w:gridCol w:w="1244"/>
        <w:gridCol w:w="859"/>
        <w:gridCol w:w="978"/>
        <w:gridCol w:w="1290"/>
        <w:gridCol w:w="1276"/>
        <w:gridCol w:w="951"/>
        <w:gridCol w:w="850"/>
        <w:gridCol w:w="810"/>
        <w:gridCol w:w="1033"/>
        <w:gridCol w:w="951"/>
        <w:gridCol w:w="33"/>
        <w:gridCol w:w="859"/>
        <w:gridCol w:w="10"/>
        <w:gridCol w:w="985"/>
        <w:gridCol w:w="10"/>
        <w:gridCol w:w="61"/>
      </w:tblGrid>
      <w:tr w:rsidR="00B03B89" w:rsidRPr="00CE0A9E" w14:paraId="5E8F6CC4" w14:textId="77777777" w:rsidTr="00A624E4">
        <w:trPr>
          <w:trHeight w:val="375"/>
        </w:trPr>
        <w:tc>
          <w:tcPr>
            <w:tcW w:w="1015" w:type="dxa"/>
            <w:shd w:val="clear" w:color="auto" w:fill="FFFFFF"/>
            <w:noWrap/>
          </w:tcPr>
          <w:p w14:paraId="01A7E2E7" w14:textId="77777777" w:rsidR="00B03B89" w:rsidRPr="00CE0A9E" w:rsidRDefault="00B03B89" w:rsidP="00A81A7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2200" w:type="dxa"/>
            <w:gridSpan w:val="16"/>
            <w:shd w:val="clear" w:color="auto" w:fill="FFFFFF"/>
          </w:tcPr>
          <w:p w14:paraId="20B86F38"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F06A79" w:rsidRPr="00CE0A9E" w14:paraId="7CF3E35B" w14:textId="77777777" w:rsidTr="00A624E4">
        <w:trPr>
          <w:gridAfter w:val="1"/>
          <w:wAfter w:w="61" w:type="dxa"/>
          <w:trHeight w:val="769"/>
        </w:trPr>
        <w:tc>
          <w:tcPr>
            <w:tcW w:w="1015" w:type="dxa"/>
            <w:vMerge w:val="restart"/>
            <w:shd w:val="clear" w:color="auto" w:fill="FFFFFF"/>
          </w:tcPr>
          <w:p w14:paraId="3F4C941A"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п/п</w:t>
            </w:r>
          </w:p>
        </w:tc>
        <w:tc>
          <w:tcPr>
            <w:tcW w:w="1244" w:type="dxa"/>
            <w:vMerge w:val="restart"/>
            <w:shd w:val="clear" w:color="auto" w:fill="FFFFFF"/>
          </w:tcPr>
          <w:p w14:paraId="77DA7306"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Мероприятие подпрограммы</w:t>
            </w:r>
          </w:p>
        </w:tc>
        <w:tc>
          <w:tcPr>
            <w:tcW w:w="859" w:type="dxa"/>
            <w:vMerge w:val="restart"/>
            <w:shd w:val="clear" w:color="auto" w:fill="FFFFFF"/>
          </w:tcPr>
          <w:p w14:paraId="127B9542"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Сроки исполнения мероприятия</w:t>
            </w:r>
          </w:p>
        </w:tc>
        <w:tc>
          <w:tcPr>
            <w:tcW w:w="978" w:type="dxa"/>
            <w:vMerge w:val="restart"/>
            <w:shd w:val="clear" w:color="auto" w:fill="FFFFFF"/>
          </w:tcPr>
          <w:p w14:paraId="2A19C3FE"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Источники финансирования</w:t>
            </w:r>
          </w:p>
        </w:tc>
        <w:tc>
          <w:tcPr>
            <w:tcW w:w="1290" w:type="dxa"/>
            <w:vMerge w:val="restart"/>
            <w:shd w:val="clear" w:color="auto" w:fill="FFFFFF"/>
          </w:tcPr>
          <w:p w14:paraId="3980B7E6"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Объем финансирования мероприятия в году, предшествующем</w:t>
            </w:r>
            <w:r w:rsidR="00536B79" w:rsidRPr="00CE0A9E">
              <w:rPr>
                <w:rFonts w:ascii="Times New Roman" w:eastAsia="Times New Roman" w:hAnsi="Times New Roman"/>
                <w:sz w:val="16"/>
                <w:szCs w:val="16"/>
                <w:lang w:eastAsia="ru-RU"/>
              </w:rPr>
              <w:t>у</w:t>
            </w:r>
            <w:r w:rsidRPr="00CE0A9E">
              <w:rPr>
                <w:rFonts w:ascii="Times New Roman" w:eastAsia="Times New Roman" w:hAnsi="Times New Roman"/>
                <w:sz w:val="16"/>
                <w:szCs w:val="16"/>
                <w:lang w:eastAsia="ru-RU"/>
              </w:rPr>
              <w:t xml:space="preserve"> году начала реализации госпрограммы </w:t>
            </w:r>
            <w:r w:rsidRPr="00CE0A9E">
              <w:rPr>
                <w:rFonts w:ascii="Times New Roman" w:eastAsia="Times New Roman" w:hAnsi="Times New Roman"/>
                <w:sz w:val="16"/>
                <w:szCs w:val="16"/>
                <w:lang w:eastAsia="ru-RU"/>
              </w:rPr>
              <w:br/>
              <w:t>(тыс. руб.)</w:t>
            </w:r>
          </w:p>
        </w:tc>
        <w:tc>
          <w:tcPr>
            <w:tcW w:w="1276" w:type="dxa"/>
            <w:vMerge w:val="restart"/>
            <w:shd w:val="clear" w:color="auto" w:fill="FFFFFF"/>
          </w:tcPr>
          <w:p w14:paraId="1A1BB71E"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Всего, </w:t>
            </w:r>
            <w:r w:rsidRPr="00CE0A9E">
              <w:rPr>
                <w:rFonts w:ascii="Times New Roman" w:eastAsia="Times New Roman" w:hAnsi="Times New Roman"/>
                <w:sz w:val="16"/>
                <w:szCs w:val="16"/>
                <w:lang w:eastAsia="ru-RU"/>
              </w:rPr>
              <w:br/>
              <w:t>(тыс. руб.)</w:t>
            </w:r>
          </w:p>
        </w:tc>
        <w:tc>
          <w:tcPr>
            <w:tcW w:w="4628" w:type="dxa"/>
            <w:gridSpan w:val="6"/>
            <w:shd w:val="clear" w:color="auto" w:fill="FFFFFF"/>
          </w:tcPr>
          <w:p w14:paraId="344CB518" w14:textId="77777777" w:rsidR="00B03B89" w:rsidRPr="00CE0A9E" w:rsidRDefault="00417F2E" w:rsidP="00F06A79">
            <w:pPr>
              <w:tabs>
                <w:tab w:val="left" w:pos="4083"/>
              </w:tabs>
              <w:spacing w:after="0" w:line="240" w:lineRule="auto"/>
              <w:ind w:left="-542" w:firstLine="542"/>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Объем финансирования по годам (тыс. руб.)</w:t>
            </w:r>
          </w:p>
        </w:tc>
        <w:tc>
          <w:tcPr>
            <w:tcW w:w="869" w:type="dxa"/>
            <w:gridSpan w:val="2"/>
            <w:shd w:val="clear" w:color="auto" w:fill="FFFFFF"/>
          </w:tcPr>
          <w:p w14:paraId="7DCC2039" w14:textId="77777777" w:rsidR="00B03B89" w:rsidRPr="00CE0A9E" w:rsidRDefault="00B03B89" w:rsidP="00201CDD">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Ответственный за выполнение мероприятия подпрограммы</w:t>
            </w:r>
          </w:p>
        </w:tc>
        <w:tc>
          <w:tcPr>
            <w:tcW w:w="995" w:type="dxa"/>
            <w:gridSpan w:val="2"/>
            <w:shd w:val="clear" w:color="auto" w:fill="FFFFFF"/>
          </w:tcPr>
          <w:p w14:paraId="1AFD27FD"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Результаты выполнения мероприятия подпрограммы</w:t>
            </w:r>
          </w:p>
        </w:tc>
      </w:tr>
      <w:tr w:rsidR="00F06A79" w:rsidRPr="00CE0A9E" w14:paraId="4960E60F" w14:textId="77777777" w:rsidTr="00A624E4">
        <w:trPr>
          <w:gridAfter w:val="2"/>
          <w:wAfter w:w="71" w:type="dxa"/>
          <w:trHeight w:val="1391"/>
        </w:trPr>
        <w:tc>
          <w:tcPr>
            <w:tcW w:w="1015" w:type="dxa"/>
            <w:vMerge/>
            <w:shd w:val="clear" w:color="auto" w:fill="FFFFFF"/>
            <w:vAlign w:val="center"/>
          </w:tcPr>
          <w:p w14:paraId="33662115" w14:textId="77777777" w:rsidR="003B63BB" w:rsidRPr="00CE0A9E" w:rsidRDefault="003B63BB" w:rsidP="00A81A74">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700FE264" w14:textId="77777777" w:rsidR="003B63BB" w:rsidRPr="00CE0A9E" w:rsidRDefault="003B63BB" w:rsidP="00A81A74">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C6D0646" w14:textId="77777777" w:rsidR="003B63BB" w:rsidRPr="00CE0A9E" w:rsidRDefault="003B63BB" w:rsidP="00A81A74">
            <w:pPr>
              <w:spacing w:after="0" w:line="240" w:lineRule="auto"/>
              <w:rPr>
                <w:rFonts w:ascii="Times New Roman" w:eastAsia="Times New Roman" w:hAnsi="Times New Roman"/>
                <w:sz w:val="16"/>
                <w:szCs w:val="16"/>
                <w:lang w:eastAsia="ru-RU"/>
              </w:rPr>
            </w:pPr>
          </w:p>
        </w:tc>
        <w:tc>
          <w:tcPr>
            <w:tcW w:w="978" w:type="dxa"/>
            <w:vMerge/>
            <w:shd w:val="clear" w:color="auto" w:fill="FFFFFF"/>
            <w:vAlign w:val="center"/>
          </w:tcPr>
          <w:p w14:paraId="6D966D4A" w14:textId="77777777" w:rsidR="003B63BB" w:rsidRPr="00CE0A9E" w:rsidRDefault="003B63BB" w:rsidP="00A81A74">
            <w:pPr>
              <w:spacing w:after="0" w:line="240" w:lineRule="auto"/>
              <w:rPr>
                <w:rFonts w:ascii="Times New Roman" w:eastAsia="Times New Roman" w:hAnsi="Times New Roman"/>
                <w:sz w:val="16"/>
                <w:szCs w:val="16"/>
                <w:lang w:eastAsia="ru-RU"/>
              </w:rPr>
            </w:pPr>
          </w:p>
        </w:tc>
        <w:tc>
          <w:tcPr>
            <w:tcW w:w="1290" w:type="dxa"/>
            <w:vMerge/>
            <w:shd w:val="clear" w:color="auto" w:fill="FFFFFF"/>
            <w:vAlign w:val="center"/>
          </w:tcPr>
          <w:p w14:paraId="3EEBA31F" w14:textId="77777777" w:rsidR="003B63BB" w:rsidRPr="00CE0A9E" w:rsidRDefault="003B63BB" w:rsidP="00A81A74">
            <w:pPr>
              <w:spacing w:after="0" w:line="240" w:lineRule="auto"/>
              <w:rPr>
                <w:rFonts w:ascii="Times New Roman" w:eastAsia="Times New Roman" w:hAnsi="Times New Roman"/>
                <w:sz w:val="16"/>
                <w:szCs w:val="16"/>
                <w:lang w:eastAsia="ru-RU"/>
              </w:rPr>
            </w:pPr>
          </w:p>
        </w:tc>
        <w:tc>
          <w:tcPr>
            <w:tcW w:w="1276" w:type="dxa"/>
            <w:vMerge/>
            <w:shd w:val="clear" w:color="auto" w:fill="FFFFFF"/>
            <w:vAlign w:val="center"/>
          </w:tcPr>
          <w:p w14:paraId="70DDC42F" w14:textId="77777777" w:rsidR="003B63BB" w:rsidRPr="00CE0A9E" w:rsidRDefault="003B63BB" w:rsidP="00A81A74">
            <w:pPr>
              <w:spacing w:after="0" w:line="240" w:lineRule="auto"/>
              <w:rPr>
                <w:rFonts w:ascii="Times New Roman" w:eastAsia="Times New Roman" w:hAnsi="Times New Roman"/>
                <w:sz w:val="16"/>
                <w:szCs w:val="16"/>
                <w:lang w:eastAsia="ru-RU"/>
              </w:rPr>
            </w:pPr>
          </w:p>
        </w:tc>
        <w:tc>
          <w:tcPr>
            <w:tcW w:w="951" w:type="dxa"/>
            <w:shd w:val="clear" w:color="auto" w:fill="FFFFFF"/>
            <w:vAlign w:val="center"/>
          </w:tcPr>
          <w:p w14:paraId="06BC3CCF" w14:textId="77777777" w:rsidR="003B63BB" w:rsidRPr="00CE0A9E" w:rsidRDefault="003B63BB" w:rsidP="00A81A74">
            <w:pPr>
              <w:spacing w:before="60" w:after="60" w:line="240" w:lineRule="auto"/>
              <w:jc w:val="center"/>
              <w:rPr>
                <w:rFonts w:ascii="Times New Roman" w:hAnsi="Times New Roman"/>
                <w:sz w:val="16"/>
                <w:szCs w:val="16"/>
              </w:rPr>
            </w:pPr>
            <w:r w:rsidRPr="00CE0A9E">
              <w:rPr>
                <w:rFonts w:ascii="Times New Roman" w:hAnsi="Times New Roman"/>
                <w:sz w:val="16"/>
                <w:szCs w:val="16"/>
              </w:rPr>
              <w:t>2020 год</w:t>
            </w:r>
          </w:p>
        </w:tc>
        <w:tc>
          <w:tcPr>
            <w:tcW w:w="850" w:type="dxa"/>
            <w:shd w:val="clear" w:color="auto" w:fill="FFFFFF"/>
            <w:vAlign w:val="center"/>
          </w:tcPr>
          <w:p w14:paraId="7E757CE1" w14:textId="77777777" w:rsidR="003B63BB" w:rsidRPr="00CE0A9E" w:rsidRDefault="003B63BB" w:rsidP="00A81A74">
            <w:pPr>
              <w:spacing w:before="60" w:after="60" w:line="240" w:lineRule="auto"/>
              <w:jc w:val="center"/>
              <w:rPr>
                <w:rFonts w:ascii="Times New Roman" w:hAnsi="Times New Roman"/>
                <w:sz w:val="16"/>
                <w:szCs w:val="16"/>
              </w:rPr>
            </w:pPr>
            <w:r w:rsidRPr="00CE0A9E">
              <w:rPr>
                <w:rFonts w:ascii="Times New Roman" w:hAnsi="Times New Roman"/>
                <w:sz w:val="16"/>
                <w:szCs w:val="16"/>
              </w:rPr>
              <w:t>2021 год</w:t>
            </w:r>
          </w:p>
        </w:tc>
        <w:tc>
          <w:tcPr>
            <w:tcW w:w="810" w:type="dxa"/>
            <w:shd w:val="clear" w:color="auto" w:fill="FFFFFF"/>
            <w:vAlign w:val="center"/>
          </w:tcPr>
          <w:p w14:paraId="7C44BFF7" w14:textId="77777777" w:rsidR="003B63BB" w:rsidRPr="00CE0A9E" w:rsidRDefault="003B63BB" w:rsidP="00A81A74">
            <w:pPr>
              <w:spacing w:before="60" w:after="60" w:line="240" w:lineRule="auto"/>
              <w:jc w:val="center"/>
              <w:rPr>
                <w:rFonts w:ascii="Times New Roman" w:hAnsi="Times New Roman"/>
                <w:sz w:val="16"/>
                <w:szCs w:val="16"/>
              </w:rPr>
            </w:pPr>
            <w:r w:rsidRPr="00CE0A9E">
              <w:rPr>
                <w:rFonts w:ascii="Times New Roman" w:hAnsi="Times New Roman"/>
                <w:sz w:val="16"/>
                <w:szCs w:val="16"/>
              </w:rPr>
              <w:t>2022 год</w:t>
            </w:r>
          </w:p>
        </w:tc>
        <w:tc>
          <w:tcPr>
            <w:tcW w:w="1033" w:type="dxa"/>
            <w:shd w:val="clear" w:color="auto" w:fill="FFFFFF"/>
            <w:vAlign w:val="center"/>
          </w:tcPr>
          <w:p w14:paraId="74856D39" w14:textId="77777777" w:rsidR="003B63BB" w:rsidRPr="00CE0A9E" w:rsidRDefault="003B63BB" w:rsidP="00A81A74">
            <w:pPr>
              <w:spacing w:before="60" w:after="60" w:line="240" w:lineRule="auto"/>
              <w:jc w:val="center"/>
              <w:rPr>
                <w:rFonts w:ascii="Times New Roman" w:hAnsi="Times New Roman"/>
                <w:sz w:val="16"/>
                <w:szCs w:val="16"/>
              </w:rPr>
            </w:pPr>
            <w:r w:rsidRPr="00CE0A9E">
              <w:rPr>
                <w:rFonts w:ascii="Times New Roman" w:hAnsi="Times New Roman"/>
                <w:sz w:val="16"/>
                <w:szCs w:val="16"/>
              </w:rPr>
              <w:t>2023 год</w:t>
            </w:r>
          </w:p>
        </w:tc>
        <w:tc>
          <w:tcPr>
            <w:tcW w:w="951" w:type="dxa"/>
            <w:shd w:val="clear" w:color="auto" w:fill="FFFFFF"/>
            <w:vAlign w:val="center"/>
          </w:tcPr>
          <w:p w14:paraId="3DBC25B5" w14:textId="77777777" w:rsidR="003B63BB" w:rsidRPr="00CE0A9E" w:rsidRDefault="003B63BB" w:rsidP="00A81A74">
            <w:pPr>
              <w:spacing w:before="60" w:after="60" w:line="240" w:lineRule="auto"/>
              <w:jc w:val="center"/>
              <w:rPr>
                <w:rFonts w:ascii="Times New Roman" w:hAnsi="Times New Roman"/>
                <w:sz w:val="16"/>
                <w:szCs w:val="16"/>
              </w:rPr>
            </w:pPr>
            <w:r w:rsidRPr="00CE0A9E">
              <w:rPr>
                <w:rFonts w:ascii="Times New Roman" w:hAnsi="Times New Roman"/>
                <w:sz w:val="16"/>
                <w:szCs w:val="16"/>
              </w:rPr>
              <w:t>2024 год</w:t>
            </w:r>
          </w:p>
        </w:tc>
        <w:tc>
          <w:tcPr>
            <w:tcW w:w="892" w:type="dxa"/>
            <w:gridSpan w:val="2"/>
            <w:shd w:val="clear" w:color="auto" w:fill="FFFFFF"/>
            <w:vAlign w:val="center"/>
          </w:tcPr>
          <w:p w14:paraId="75FF7049" w14:textId="77777777" w:rsidR="003B63BB" w:rsidRPr="00CE0A9E" w:rsidRDefault="003B63BB" w:rsidP="00A81A74">
            <w:pPr>
              <w:spacing w:after="0" w:line="240" w:lineRule="auto"/>
              <w:rPr>
                <w:rFonts w:ascii="Times New Roman" w:eastAsia="Times New Roman" w:hAnsi="Times New Roman"/>
                <w:sz w:val="16"/>
                <w:szCs w:val="16"/>
                <w:lang w:eastAsia="ru-RU"/>
              </w:rPr>
            </w:pPr>
          </w:p>
        </w:tc>
        <w:tc>
          <w:tcPr>
            <w:tcW w:w="995" w:type="dxa"/>
            <w:gridSpan w:val="2"/>
            <w:shd w:val="clear" w:color="auto" w:fill="FFFFFF"/>
            <w:vAlign w:val="center"/>
          </w:tcPr>
          <w:p w14:paraId="6383910F" w14:textId="77777777" w:rsidR="003B63BB" w:rsidRPr="00CE0A9E" w:rsidRDefault="003B63BB" w:rsidP="00A81A74">
            <w:pPr>
              <w:spacing w:after="0" w:line="240" w:lineRule="auto"/>
              <w:rPr>
                <w:rFonts w:ascii="Times New Roman" w:eastAsia="Times New Roman" w:hAnsi="Times New Roman"/>
                <w:sz w:val="16"/>
                <w:szCs w:val="16"/>
                <w:lang w:eastAsia="ru-RU"/>
              </w:rPr>
            </w:pPr>
          </w:p>
        </w:tc>
      </w:tr>
      <w:tr w:rsidR="00F06A79" w:rsidRPr="00CE0A9E" w14:paraId="3F33E792" w14:textId="77777777" w:rsidTr="00A624E4">
        <w:trPr>
          <w:gridAfter w:val="2"/>
          <w:wAfter w:w="71" w:type="dxa"/>
          <w:trHeight w:val="88"/>
        </w:trPr>
        <w:tc>
          <w:tcPr>
            <w:tcW w:w="1015" w:type="dxa"/>
            <w:shd w:val="clear" w:color="auto" w:fill="FFFFFF"/>
          </w:tcPr>
          <w:p w14:paraId="25669FB9"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w:t>
            </w:r>
          </w:p>
        </w:tc>
        <w:tc>
          <w:tcPr>
            <w:tcW w:w="1244" w:type="dxa"/>
            <w:shd w:val="clear" w:color="auto" w:fill="FFFFFF"/>
            <w:noWrap/>
          </w:tcPr>
          <w:p w14:paraId="6D0A409D"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w:t>
            </w:r>
          </w:p>
        </w:tc>
        <w:tc>
          <w:tcPr>
            <w:tcW w:w="859" w:type="dxa"/>
            <w:shd w:val="clear" w:color="auto" w:fill="FFFFFF"/>
            <w:noWrap/>
          </w:tcPr>
          <w:p w14:paraId="3D5DC105"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3</w:t>
            </w:r>
          </w:p>
        </w:tc>
        <w:tc>
          <w:tcPr>
            <w:tcW w:w="978" w:type="dxa"/>
            <w:shd w:val="clear" w:color="auto" w:fill="FFFFFF"/>
            <w:noWrap/>
          </w:tcPr>
          <w:p w14:paraId="50C2AB91"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4</w:t>
            </w:r>
          </w:p>
        </w:tc>
        <w:tc>
          <w:tcPr>
            <w:tcW w:w="1290" w:type="dxa"/>
            <w:shd w:val="clear" w:color="auto" w:fill="FFFFFF"/>
            <w:noWrap/>
          </w:tcPr>
          <w:p w14:paraId="573CAFD8"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5</w:t>
            </w:r>
          </w:p>
        </w:tc>
        <w:tc>
          <w:tcPr>
            <w:tcW w:w="1276" w:type="dxa"/>
            <w:shd w:val="clear" w:color="auto" w:fill="FFFFFF"/>
            <w:noWrap/>
          </w:tcPr>
          <w:p w14:paraId="4E32C6F6"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6</w:t>
            </w:r>
          </w:p>
        </w:tc>
        <w:tc>
          <w:tcPr>
            <w:tcW w:w="951" w:type="dxa"/>
            <w:shd w:val="clear" w:color="auto" w:fill="FFFFFF"/>
            <w:noWrap/>
          </w:tcPr>
          <w:p w14:paraId="0D07AEE0" w14:textId="77777777" w:rsidR="00B03B89" w:rsidRPr="00CE0A9E" w:rsidRDefault="00BD026E"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7</w:t>
            </w:r>
          </w:p>
        </w:tc>
        <w:tc>
          <w:tcPr>
            <w:tcW w:w="850" w:type="dxa"/>
            <w:shd w:val="clear" w:color="auto" w:fill="FFFFFF"/>
            <w:noWrap/>
          </w:tcPr>
          <w:p w14:paraId="7ACC833D" w14:textId="77777777" w:rsidR="00B03B89" w:rsidRPr="00CE0A9E" w:rsidRDefault="00BD026E"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8</w:t>
            </w:r>
          </w:p>
        </w:tc>
        <w:tc>
          <w:tcPr>
            <w:tcW w:w="810" w:type="dxa"/>
            <w:shd w:val="clear" w:color="auto" w:fill="FFFFFF"/>
            <w:noWrap/>
          </w:tcPr>
          <w:p w14:paraId="12D3C063" w14:textId="77777777" w:rsidR="00B03B89" w:rsidRPr="00CE0A9E" w:rsidRDefault="00BD026E"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9</w:t>
            </w:r>
          </w:p>
        </w:tc>
        <w:tc>
          <w:tcPr>
            <w:tcW w:w="1033" w:type="dxa"/>
            <w:shd w:val="clear" w:color="auto" w:fill="FFFFFF"/>
            <w:noWrap/>
          </w:tcPr>
          <w:p w14:paraId="608847F1" w14:textId="77777777" w:rsidR="00B03B89" w:rsidRPr="00CE0A9E" w:rsidRDefault="00B03B89"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w:t>
            </w:r>
            <w:r w:rsidR="00BD026E" w:rsidRPr="00CE0A9E">
              <w:rPr>
                <w:rFonts w:ascii="Times New Roman" w:eastAsia="Times New Roman" w:hAnsi="Times New Roman"/>
                <w:sz w:val="16"/>
                <w:szCs w:val="16"/>
                <w:lang w:eastAsia="ru-RU"/>
              </w:rPr>
              <w:t>0</w:t>
            </w:r>
          </w:p>
        </w:tc>
        <w:tc>
          <w:tcPr>
            <w:tcW w:w="951" w:type="dxa"/>
            <w:shd w:val="clear" w:color="auto" w:fill="FFFFFF"/>
            <w:noWrap/>
          </w:tcPr>
          <w:p w14:paraId="673CC84F" w14:textId="77777777" w:rsidR="00B03B89" w:rsidRPr="00CE0A9E" w:rsidRDefault="00BD026E"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11</w:t>
            </w:r>
          </w:p>
        </w:tc>
        <w:tc>
          <w:tcPr>
            <w:tcW w:w="892" w:type="dxa"/>
            <w:gridSpan w:val="2"/>
            <w:shd w:val="clear" w:color="auto" w:fill="FFFFFF"/>
            <w:noWrap/>
          </w:tcPr>
          <w:p w14:paraId="21DD5DC9" w14:textId="77777777" w:rsidR="00B03B89" w:rsidRPr="00CE0A9E" w:rsidRDefault="00BD026E"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12</w:t>
            </w:r>
          </w:p>
        </w:tc>
        <w:tc>
          <w:tcPr>
            <w:tcW w:w="995" w:type="dxa"/>
            <w:gridSpan w:val="2"/>
            <w:shd w:val="clear" w:color="auto" w:fill="FFFFFF"/>
            <w:noWrap/>
          </w:tcPr>
          <w:p w14:paraId="4463AEC0" w14:textId="77777777" w:rsidR="00B03B89" w:rsidRPr="00CE0A9E" w:rsidRDefault="00BD026E"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13</w:t>
            </w:r>
          </w:p>
        </w:tc>
      </w:tr>
      <w:tr w:rsidR="00F06A79" w:rsidRPr="00CE0A9E" w14:paraId="5828EE4C" w14:textId="77777777" w:rsidTr="00A624E4">
        <w:trPr>
          <w:gridAfter w:val="2"/>
          <w:wAfter w:w="71" w:type="dxa"/>
          <w:trHeight w:val="90"/>
        </w:trPr>
        <w:tc>
          <w:tcPr>
            <w:tcW w:w="1015" w:type="dxa"/>
            <w:vMerge w:val="restart"/>
            <w:shd w:val="clear" w:color="auto" w:fill="FFFFFF"/>
          </w:tcPr>
          <w:p w14:paraId="4547B47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w:t>
            </w:r>
          </w:p>
        </w:tc>
        <w:tc>
          <w:tcPr>
            <w:tcW w:w="1244" w:type="dxa"/>
            <w:vMerge w:val="restart"/>
            <w:shd w:val="clear" w:color="auto" w:fill="FFFFFF"/>
            <w:noWrap/>
          </w:tcPr>
          <w:p w14:paraId="6AE40130"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02.</w:t>
            </w:r>
          </w:p>
          <w:p w14:paraId="480E9037"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859" w:type="dxa"/>
            <w:vMerge w:val="restart"/>
            <w:shd w:val="clear" w:color="auto" w:fill="FFFFFF"/>
            <w:noWrap/>
            <w:vAlign w:val="bottom"/>
          </w:tcPr>
          <w:p w14:paraId="71BF5888"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54B44F58"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noWrap/>
            <w:vAlign w:val="bottom"/>
          </w:tcPr>
          <w:p w14:paraId="2454B937" w14:textId="742C2ACA"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61522914" w14:textId="5D726F62"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27FEC3A7" w14:textId="0A27E0F1"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73A499E8" w14:textId="36ED24F7"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0CB15AFC" w14:textId="42AFE009"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0AFC3936" w14:textId="70329DF8"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092B80EC" w14:textId="60E33817"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tcBorders>
              <w:top w:val="single" w:sz="4" w:space="0" w:color="auto"/>
              <w:left w:val="single" w:sz="4" w:space="0" w:color="auto"/>
              <w:right w:val="single" w:sz="4" w:space="0" w:color="auto"/>
            </w:tcBorders>
            <w:shd w:val="clear" w:color="auto" w:fill="auto"/>
            <w:noWrap/>
          </w:tcPr>
          <w:p w14:paraId="64FD88F7" w14:textId="279FE80C" w:rsidR="00F06A79" w:rsidRPr="00F06A79" w:rsidRDefault="00F06A79" w:rsidP="00F06A79">
            <w:pPr>
              <w:spacing w:after="0" w:line="240" w:lineRule="auto"/>
              <w:jc w:val="center"/>
              <w:rPr>
                <w:rFonts w:ascii="Times New Roman" w:eastAsia="Times New Roman" w:hAnsi="Times New Roman"/>
                <w:sz w:val="18"/>
                <w:szCs w:val="18"/>
                <w:lang w:eastAsia="ru-RU"/>
              </w:rPr>
            </w:pPr>
            <w:r w:rsidRPr="00F06A79">
              <w:rPr>
                <w:sz w:val="18"/>
                <w:szCs w:val="18"/>
              </w:rPr>
              <w:t>Управление образованием, Управление культуры администрации городского округа Истра,</w:t>
            </w:r>
            <w:r w:rsidRPr="00F06A79">
              <w:rPr>
                <w:sz w:val="18"/>
                <w:szCs w:val="18"/>
              </w:rPr>
              <w:br/>
              <w:t>Организации дополнительного образования детей,</w:t>
            </w:r>
            <w:r w:rsidRPr="00F06A79">
              <w:rPr>
                <w:sz w:val="18"/>
                <w:szCs w:val="18"/>
              </w:rPr>
              <w:br/>
              <w:t>МОУ «Учебно-методический центр»</w:t>
            </w:r>
          </w:p>
        </w:tc>
        <w:tc>
          <w:tcPr>
            <w:tcW w:w="995" w:type="dxa"/>
            <w:gridSpan w:val="2"/>
            <w:vMerge w:val="restart"/>
            <w:tcBorders>
              <w:top w:val="single" w:sz="4" w:space="0" w:color="auto"/>
              <w:left w:val="single" w:sz="4" w:space="0" w:color="auto"/>
              <w:right w:val="single" w:sz="4" w:space="0" w:color="auto"/>
            </w:tcBorders>
            <w:shd w:val="clear" w:color="auto" w:fill="auto"/>
            <w:noWrap/>
          </w:tcPr>
          <w:p w14:paraId="6D7C6483" w14:textId="3C95E894" w:rsidR="00F06A79" w:rsidRPr="00F06A79" w:rsidRDefault="00F06A79" w:rsidP="00F06A79">
            <w:pPr>
              <w:spacing w:after="0" w:line="240" w:lineRule="auto"/>
              <w:jc w:val="center"/>
              <w:rPr>
                <w:rFonts w:ascii="Times New Roman" w:eastAsia="Times New Roman" w:hAnsi="Times New Roman"/>
                <w:sz w:val="18"/>
                <w:szCs w:val="18"/>
                <w:lang w:eastAsia="ru-RU"/>
              </w:rPr>
            </w:pPr>
            <w:r w:rsidRPr="00F06A79">
              <w:rPr>
                <w:sz w:val="18"/>
                <w:szCs w:val="18"/>
              </w:rPr>
              <w:t>Стипендии в области образования, культуры и искусства (юные дарования, одаренные дети)</w:t>
            </w:r>
          </w:p>
        </w:tc>
      </w:tr>
      <w:tr w:rsidR="00F06A79" w:rsidRPr="00CE0A9E" w14:paraId="5937F41C" w14:textId="77777777" w:rsidTr="00A624E4">
        <w:trPr>
          <w:gridAfter w:val="2"/>
          <w:wAfter w:w="71" w:type="dxa"/>
          <w:trHeight w:val="375"/>
        </w:trPr>
        <w:tc>
          <w:tcPr>
            <w:tcW w:w="1015" w:type="dxa"/>
            <w:vMerge/>
            <w:shd w:val="clear" w:color="auto" w:fill="FFFFFF"/>
          </w:tcPr>
          <w:p w14:paraId="354ACB6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bottom"/>
          </w:tcPr>
          <w:p w14:paraId="116AEB1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859" w:type="dxa"/>
            <w:vMerge/>
            <w:shd w:val="clear" w:color="auto" w:fill="FFFFFF"/>
            <w:noWrap/>
            <w:vAlign w:val="bottom"/>
          </w:tcPr>
          <w:p w14:paraId="4DC8B62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2801D5BC"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noWrap/>
            <w:vAlign w:val="bottom"/>
          </w:tcPr>
          <w:p w14:paraId="69714AA9" w14:textId="5CEF3D06"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3A4A2C88" w14:textId="6104FEF9"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4A9B2FE7" w14:textId="17B67099"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3E898A3C" w14:textId="4D0A64C3"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3D88E70E" w14:textId="22C87C1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4814D3F6" w14:textId="004E0DE6"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62144FF8" w14:textId="4D77EE38"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right w:val="single" w:sz="4" w:space="0" w:color="auto"/>
            </w:tcBorders>
            <w:shd w:val="clear" w:color="auto" w:fill="auto"/>
            <w:noWrap/>
            <w:vAlign w:val="center"/>
          </w:tcPr>
          <w:p w14:paraId="404CC17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5BA80E4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52CD05B9" w14:textId="77777777" w:rsidTr="00A624E4">
        <w:trPr>
          <w:gridAfter w:val="2"/>
          <w:wAfter w:w="71" w:type="dxa"/>
          <w:trHeight w:val="375"/>
        </w:trPr>
        <w:tc>
          <w:tcPr>
            <w:tcW w:w="1015" w:type="dxa"/>
            <w:vMerge/>
            <w:shd w:val="clear" w:color="auto" w:fill="FFFFFF"/>
          </w:tcPr>
          <w:p w14:paraId="529CB2D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bottom"/>
          </w:tcPr>
          <w:p w14:paraId="60866FD8"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859" w:type="dxa"/>
            <w:vMerge/>
            <w:shd w:val="clear" w:color="auto" w:fill="FFFFFF"/>
            <w:noWrap/>
            <w:vAlign w:val="bottom"/>
          </w:tcPr>
          <w:p w14:paraId="207DAE1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108BEB5E"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noWrap/>
            <w:vAlign w:val="bottom"/>
          </w:tcPr>
          <w:p w14:paraId="62D12E2B" w14:textId="0CFAC6FF"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0DE50A3B" w14:textId="0BB0CEAD"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26C62E69" w14:textId="18F57281"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1BEF35BB" w14:textId="1B36866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42ED1AA1" w14:textId="15CFA29F"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1D236835" w14:textId="599E68E1"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72618B4C" w14:textId="2D2A65A4"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right w:val="single" w:sz="4" w:space="0" w:color="auto"/>
            </w:tcBorders>
            <w:shd w:val="clear" w:color="auto" w:fill="auto"/>
            <w:noWrap/>
            <w:vAlign w:val="center"/>
          </w:tcPr>
          <w:p w14:paraId="2329DED8"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1856BE3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2C1D3FF7" w14:textId="77777777" w:rsidTr="00A624E4">
        <w:trPr>
          <w:gridAfter w:val="2"/>
          <w:wAfter w:w="71" w:type="dxa"/>
          <w:trHeight w:val="375"/>
        </w:trPr>
        <w:tc>
          <w:tcPr>
            <w:tcW w:w="1015" w:type="dxa"/>
            <w:vMerge/>
            <w:shd w:val="clear" w:color="auto" w:fill="FFFFFF"/>
          </w:tcPr>
          <w:p w14:paraId="1E6162B3"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bottom"/>
          </w:tcPr>
          <w:p w14:paraId="1914345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859" w:type="dxa"/>
            <w:vMerge/>
            <w:shd w:val="clear" w:color="auto" w:fill="FFFFFF"/>
            <w:noWrap/>
            <w:vAlign w:val="bottom"/>
          </w:tcPr>
          <w:p w14:paraId="3729844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4EC3EC2F"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noWrap/>
            <w:vAlign w:val="bottom"/>
          </w:tcPr>
          <w:p w14:paraId="4D48ABDA" w14:textId="4E8A1F9E"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77F5AFCC" w14:textId="23EBBE7A"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27660AA4" w14:textId="25F70C23"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10B2EDDA" w14:textId="11996EF0"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3B5B877B" w14:textId="4641A6F5"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416957DE" w14:textId="5FAEE091"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015CC5DB" w14:textId="52E9F32A"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right w:val="single" w:sz="4" w:space="0" w:color="auto"/>
            </w:tcBorders>
            <w:shd w:val="clear" w:color="auto" w:fill="auto"/>
            <w:noWrap/>
            <w:vAlign w:val="center"/>
          </w:tcPr>
          <w:p w14:paraId="5F1F0CB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4538B8F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364B1BF2" w14:textId="77777777" w:rsidTr="00A624E4">
        <w:trPr>
          <w:gridAfter w:val="2"/>
          <w:wAfter w:w="71" w:type="dxa"/>
          <w:trHeight w:val="375"/>
        </w:trPr>
        <w:tc>
          <w:tcPr>
            <w:tcW w:w="1015" w:type="dxa"/>
            <w:vMerge/>
            <w:shd w:val="clear" w:color="auto" w:fill="FFFFFF"/>
          </w:tcPr>
          <w:p w14:paraId="792BA4D8"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bottom"/>
          </w:tcPr>
          <w:p w14:paraId="1A5FE29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859" w:type="dxa"/>
            <w:vMerge/>
            <w:shd w:val="clear" w:color="auto" w:fill="FFFFFF"/>
            <w:noWrap/>
            <w:vAlign w:val="bottom"/>
          </w:tcPr>
          <w:p w14:paraId="6B837DF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2E84236E"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noWrap/>
            <w:vAlign w:val="bottom"/>
          </w:tcPr>
          <w:p w14:paraId="1E4FFD84" w14:textId="74227FF3"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7DBD8086" w14:textId="6A938A7B"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69F89122" w14:textId="39347E9B"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7FE4BA50" w14:textId="2DE9C5B2"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04CC7DA9" w14:textId="7C51F8C7"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33FD73C5" w14:textId="6FC1F68E"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1D4F08F6" w14:textId="7F1CA6F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bottom w:val="single" w:sz="4" w:space="0" w:color="auto"/>
              <w:right w:val="single" w:sz="4" w:space="0" w:color="auto"/>
            </w:tcBorders>
            <w:shd w:val="clear" w:color="auto" w:fill="auto"/>
            <w:noWrap/>
          </w:tcPr>
          <w:p w14:paraId="7C17884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bottom w:val="single" w:sz="4" w:space="0" w:color="auto"/>
              <w:right w:val="single" w:sz="4" w:space="0" w:color="auto"/>
            </w:tcBorders>
            <w:shd w:val="clear" w:color="auto" w:fill="auto"/>
            <w:noWrap/>
          </w:tcPr>
          <w:p w14:paraId="2DD3ED8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24604A4A" w14:textId="77777777" w:rsidTr="00A624E4">
        <w:trPr>
          <w:gridAfter w:val="2"/>
          <w:wAfter w:w="71" w:type="dxa"/>
          <w:trHeight w:val="188"/>
        </w:trPr>
        <w:tc>
          <w:tcPr>
            <w:tcW w:w="1015" w:type="dxa"/>
            <w:vMerge w:val="restart"/>
            <w:shd w:val="clear" w:color="auto" w:fill="FFFFFF"/>
          </w:tcPr>
          <w:p w14:paraId="7A7BE19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1.1</w:t>
            </w:r>
          </w:p>
        </w:tc>
        <w:tc>
          <w:tcPr>
            <w:tcW w:w="1244" w:type="dxa"/>
            <w:vMerge w:val="restart"/>
            <w:shd w:val="clear" w:color="auto" w:fill="FFFFFF"/>
            <w:noWrap/>
          </w:tcPr>
          <w:p w14:paraId="7D8A2D0D"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Стипендии в области образования, культуры и искусства (юные дарования, одаренные дети)</w:t>
            </w:r>
          </w:p>
        </w:tc>
        <w:tc>
          <w:tcPr>
            <w:tcW w:w="859" w:type="dxa"/>
            <w:vMerge w:val="restart"/>
            <w:shd w:val="clear" w:color="auto" w:fill="FFFFFF"/>
            <w:noWrap/>
            <w:vAlign w:val="bottom"/>
          </w:tcPr>
          <w:p w14:paraId="38EF4BC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4F3AD51A"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noWrap/>
            <w:vAlign w:val="bottom"/>
          </w:tcPr>
          <w:p w14:paraId="1F0E2F0C" w14:textId="093F0610"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7E2FA8B6" w14:textId="51D858A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056847A8" w14:textId="73CE958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0C919D20" w14:textId="574C1E9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494584BB" w14:textId="1E3F1F2A"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0B01C4F1" w14:textId="769B5596"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5DECFE35" w14:textId="402F58B3"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tcBorders>
              <w:top w:val="single" w:sz="4" w:space="0" w:color="auto"/>
              <w:left w:val="single" w:sz="4" w:space="0" w:color="auto"/>
              <w:right w:val="single" w:sz="4" w:space="0" w:color="auto"/>
            </w:tcBorders>
            <w:shd w:val="clear" w:color="auto" w:fill="auto"/>
            <w:noWrap/>
          </w:tcPr>
          <w:p w14:paraId="67E11AFB" w14:textId="10BC9E2C" w:rsidR="00F06A79" w:rsidRPr="00F06A79" w:rsidRDefault="00F06A79" w:rsidP="00F06A79">
            <w:pPr>
              <w:spacing w:after="0" w:line="240" w:lineRule="auto"/>
              <w:jc w:val="center"/>
              <w:rPr>
                <w:rFonts w:ascii="Times New Roman" w:eastAsia="Times New Roman" w:hAnsi="Times New Roman"/>
                <w:sz w:val="18"/>
                <w:szCs w:val="18"/>
                <w:lang w:eastAsia="ru-RU"/>
              </w:rPr>
            </w:pPr>
            <w:r w:rsidRPr="00F06A79">
              <w:rPr>
                <w:sz w:val="18"/>
                <w:szCs w:val="18"/>
              </w:rPr>
              <w:t>Управление образованием, Управление культуры администрации городского округа Истра,</w:t>
            </w:r>
            <w:r w:rsidRPr="00F06A79">
              <w:rPr>
                <w:sz w:val="18"/>
                <w:szCs w:val="18"/>
              </w:rPr>
              <w:br/>
              <w:t>Организации дополнительного образования детей,</w:t>
            </w:r>
            <w:r w:rsidRPr="00F06A79">
              <w:rPr>
                <w:sz w:val="18"/>
                <w:szCs w:val="18"/>
              </w:rPr>
              <w:br/>
              <w:t>МОУ «Учебно-методический центр»</w:t>
            </w:r>
          </w:p>
        </w:tc>
        <w:tc>
          <w:tcPr>
            <w:tcW w:w="995" w:type="dxa"/>
            <w:gridSpan w:val="2"/>
            <w:vMerge w:val="restart"/>
            <w:tcBorders>
              <w:top w:val="single" w:sz="4" w:space="0" w:color="auto"/>
              <w:left w:val="single" w:sz="4" w:space="0" w:color="auto"/>
              <w:right w:val="single" w:sz="4" w:space="0" w:color="auto"/>
            </w:tcBorders>
            <w:shd w:val="clear" w:color="auto" w:fill="auto"/>
            <w:noWrap/>
          </w:tcPr>
          <w:p w14:paraId="41D50652" w14:textId="2F0CB775" w:rsidR="00F06A79" w:rsidRPr="00CE0A9E" w:rsidRDefault="00F06A79" w:rsidP="00F06A79">
            <w:pPr>
              <w:spacing w:after="0" w:line="240" w:lineRule="auto"/>
              <w:jc w:val="center"/>
              <w:rPr>
                <w:rFonts w:ascii="Times New Roman" w:eastAsia="Times New Roman" w:hAnsi="Times New Roman"/>
                <w:sz w:val="16"/>
                <w:szCs w:val="16"/>
                <w:lang w:eastAsia="ru-RU"/>
              </w:rPr>
            </w:pPr>
            <w:r w:rsidRPr="00D46E74">
              <w:rPr>
                <w:sz w:val="20"/>
                <w:szCs w:val="20"/>
              </w:rPr>
              <w:t>Стипендии в области образования, культуры и искусства (юные дарования, одаренные дети)</w:t>
            </w:r>
          </w:p>
        </w:tc>
      </w:tr>
      <w:tr w:rsidR="00F06A79" w:rsidRPr="00CE0A9E" w14:paraId="3840FFF7" w14:textId="77777777" w:rsidTr="00A624E4">
        <w:trPr>
          <w:gridAfter w:val="2"/>
          <w:wAfter w:w="71" w:type="dxa"/>
          <w:trHeight w:val="375"/>
        </w:trPr>
        <w:tc>
          <w:tcPr>
            <w:tcW w:w="1015" w:type="dxa"/>
            <w:vMerge/>
            <w:shd w:val="clear" w:color="auto" w:fill="FFFFFF"/>
          </w:tcPr>
          <w:p w14:paraId="1D0EABD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bottom"/>
          </w:tcPr>
          <w:p w14:paraId="56E2F7F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859" w:type="dxa"/>
            <w:vMerge/>
            <w:shd w:val="clear" w:color="auto" w:fill="FFFFFF"/>
            <w:noWrap/>
            <w:vAlign w:val="bottom"/>
          </w:tcPr>
          <w:p w14:paraId="5C50E7D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26DC47FB"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noWrap/>
            <w:vAlign w:val="bottom"/>
          </w:tcPr>
          <w:p w14:paraId="6BC22639" w14:textId="736A9295"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124141D6" w14:textId="5A8649E0"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6C875C39" w14:textId="6CCCF801"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1FE9DA5D" w14:textId="0E533235"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696AEBBD" w14:textId="28B9C7D7"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45E29637" w14:textId="7A343980"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20A98CAE" w14:textId="408EDEC2"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right w:val="single" w:sz="4" w:space="0" w:color="auto"/>
            </w:tcBorders>
            <w:shd w:val="clear" w:color="auto" w:fill="auto"/>
            <w:noWrap/>
            <w:vAlign w:val="center"/>
          </w:tcPr>
          <w:p w14:paraId="2386BAB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02B6C21A"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38D0CF09" w14:textId="77777777" w:rsidTr="00A624E4">
        <w:trPr>
          <w:gridAfter w:val="2"/>
          <w:wAfter w:w="71" w:type="dxa"/>
          <w:trHeight w:val="375"/>
        </w:trPr>
        <w:tc>
          <w:tcPr>
            <w:tcW w:w="1015" w:type="dxa"/>
            <w:vMerge/>
            <w:shd w:val="clear" w:color="auto" w:fill="FFFFFF"/>
          </w:tcPr>
          <w:p w14:paraId="30A87A2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bottom"/>
          </w:tcPr>
          <w:p w14:paraId="4A6214D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859" w:type="dxa"/>
            <w:vMerge/>
            <w:shd w:val="clear" w:color="auto" w:fill="FFFFFF"/>
            <w:noWrap/>
            <w:vAlign w:val="bottom"/>
          </w:tcPr>
          <w:p w14:paraId="2FC62F3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610DD972"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noWrap/>
            <w:vAlign w:val="bottom"/>
          </w:tcPr>
          <w:p w14:paraId="6B5BD868" w14:textId="44048AA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3D8A007F" w14:textId="7D48CC49"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7241E592" w14:textId="6CD20A9F"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6510FF48" w14:textId="50EE6A93"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581E6710" w14:textId="657B6A22"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2164BEF6" w14:textId="4AA3874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30FE974B" w14:textId="7E8A4C7E"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right w:val="single" w:sz="4" w:space="0" w:color="auto"/>
            </w:tcBorders>
            <w:shd w:val="clear" w:color="auto" w:fill="auto"/>
            <w:noWrap/>
            <w:vAlign w:val="center"/>
          </w:tcPr>
          <w:p w14:paraId="31FEED5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1BE4EFD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6B5E98BE" w14:textId="77777777" w:rsidTr="00A624E4">
        <w:trPr>
          <w:gridAfter w:val="2"/>
          <w:wAfter w:w="71" w:type="dxa"/>
          <w:trHeight w:val="375"/>
        </w:trPr>
        <w:tc>
          <w:tcPr>
            <w:tcW w:w="1015" w:type="dxa"/>
            <w:vMerge/>
            <w:shd w:val="clear" w:color="auto" w:fill="FFFFFF"/>
          </w:tcPr>
          <w:p w14:paraId="3DA3694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bottom"/>
          </w:tcPr>
          <w:p w14:paraId="4109CC6A"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859" w:type="dxa"/>
            <w:vMerge/>
            <w:shd w:val="clear" w:color="auto" w:fill="FFFFFF"/>
            <w:noWrap/>
            <w:vAlign w:val="bottom"/>
          </w:tcPr>
          <w:p w14:paraId="2FF3C44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35BD42AA"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noWrap/>
            <w:vAlign w:val="bottom"/>
          </w:tcPr>
          <w:p w14:paraId="38B3450E" w14:textId="1AA56E78"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506D06FF" w14:textId="578BAC43"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01B24779" w14:textId="245C68C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2F6C9079" w14:textId="082D2784"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72EF4F8B" w14:textId="4751986B"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61CB7351" w14:textId="205113D2"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5513D2F3" w14:textId="617215AF"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right w:val="single" w:sz="4" w:space="0" w:color="auto"/>
            </w:tcBorders>
            <w:shd w:val="clear" w:color="auto" w:fill="auto"/>
            <w:noWrap/>
            <w:vAlign w:val="center"/>
          </w:tcPr>
          <w:p w14:paraId="74909D0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6AE4ECD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0E2BBF9C" w14:textId="77777777" w:rsidTr="00A624E4">
        <w:trPr>
          <w:gridAfter w:val="2"/>
          <w:wAfter w:w="71" w:type="dxa"/>
          <w:trHeight w:val="375"/>
        </w:trPr>
        <w:tc>
          <w:tcPr>
            <w:tcW w:w="1015" w:type="dxa"/>
            <w:vMerge/>
            <w:shd w:val="clear" w:color="auto" w:fill="FFFFFF"/>
          </w:tcPr>
          <w:p w14:paraId="2716AA7C"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bottom"/>
          </w:tcPr>
          <w:p w14:paraId="2B971B7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859" w:type="dxa"/>
            <w:vMerge/>
            <w:shd w:val="clear" w:color="auto" w:fill="FFFFFF"/>
            <w:noWrap/>
            <w:vAlign w:val="bottom"/>
          </w:tcPr>
          <w:p w14:paraId="5F052B1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6454395F"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noWrap/>
            <w:vAlign w:val="bottom"/>
          </w:tcPr>
          <w:p w14:paraId="0E29EE0C" w14:textId="70B6D5D4"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noWrap/>
            <w:vAlign w:val="bottom"/>
          </w:tcPr>
          <w:p w14:paraId="799DF17C" w14:textId="31361E80"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3B462BEA" w14:textId="043CF157"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noWrap/>
            <w:vAlign w:val="bottom"/>
          </w:tcPr>
          <w:p w14:paraId="0E0F923E" w14:textId="31034C1B"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noWrap/>
            <w:vAlign w:val="bottom"/>
          </w:tcPr>
          <w:p w14:paraId="066A0D06" w14:textId="668B75CF"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noWrap/>
            <w:vAlign w:val="bottom"/>
          </w:tcPr>
          <w:p w14:paraId="2D825102" w14:textId="0F33636A"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noWrap/>
            <w:vAlign w:val="bottom"/>
          </w:tcPr>
          <w:p w14:paraId="7B6A8B8C" w14:textId="41798B7C"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bottom w:val="single" w:sz="4" w:space="0" w:color="auto"/>
              <w:right w:val="single" w:sz="4" w:space="0" w:color="auto"/>
            </w:tcBorders>
            <w:shd w:val="clear" w:color="auto" w:fill="auto"/>
            <w:noWrap/>
          </w:tcPr>
          <w:p w14:paraId="4178613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bottom w:val="single" w:sz="4" w:space="0" w:color="auto"/>
              <w:right w:val="single" w:sz="4" w:space="0" w:color="auto"/>
            </w:tcBorders>
            <w:shd w:val="clear" w:color="auto" w:fill="auto"/>
            <w:noWrap/>
          </w:tcPr>
          <w:p w14:paraId="4235347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75F13941" w14:textId="77777777" w:rsidTr="00A624E4">
        <w:trPr>
          <w:gridAfter w:val="2"/>
          <w:wAfter w:w="71" w:type="dxa"/>
          <w:trHeight w:val="131"/>
        </w:trPr>
        <w:tc>
          <w:tcPr>
            <w:tcW w:w="1015" w:type="dxa"/>
            <w:vMerge w:val="restart"/>
            <w:shd w:val="clear" w:color="auto" w:fill="FFFFFF"/>
          </w:tcPr>
          <w:p w14:paraId="3F62847C"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w:t>
            </w:r>
          </w:p>
        </w:tc>
        <w:tc>
          <w:tcPr>
            <w:tcW w:w="1244" w:type="dxa"/>
            <w:vMerge w:val="restart"/>
            <w:shd w:val="clear" w:color="auto" w:fill="FFFFFF"/>
            <w:noWrap/>
          </w:tcPr>
          <w:p w14:paraId="41816775"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03. Финансовое обеспечение оказания услуг (выполнения работ) организациями дополнительного образования</w:t>
            </w:r>
          </w:p>
        </w:tc>
        <w:tc>
          <w:tcPr>
            <w:tcW w:w="859" w:type="dxa"/>
            <w:vMerge w:val="restart"/>
            <w:shd w:val="clear" w:color="auto" w:fill="FFFFFF"/>
            <w:noWrap/>
            <w:vAlign w:val="bottom"/>
          </w:tcPr>
          <w:p w14:paraId="1C6AC84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4791036F"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D9E68"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285372,40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3F2B088"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1856285,40</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206B2674" w14:textId="774BC181"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267367,20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9AEE9D6" w14:textId="1D45862D"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244314,85</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564D8B56" w14:textId="5E0C0120"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243838,76</w:t>
            </w:r>
          </w:p>
        </w:tc>
        <w:tc>
          <w:tcPr>
            <w:tcW w:w="1033" w:type="dxa"/>
            <w:tcBorders>
              <w:top w:val="single" w:sz="4" w:space="0" w:color="auto"/>
              <w:left w:val="nil"/>
              <w:bottom w:val="single" w:sz="4" w:space="0" w:color="auto"/>
              <w:right w:val="single" w:sz="4" w:space="0" w:color="auto"/>
            </w:tcBorders>
            <w:shd w:val="clear" w:color="auto" w:fill="auto"/>
            <w:noWrap/>
            <w:vAlign w:val="center"/>
          </w:tcPr>
          <w:p w14:paraId="77E73EDA" w14:textId="7DD2F0FE"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278838,76</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7D631E83" w14:textId="297B7CDE"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278838,76</w:t>
            </w:r>
          </w:p>
        </w:tc>
        <w:tc>
          <w:tcPr>
            <w:tcW w:w="892" w:type="dxa"/>
            <w:gridSpan w:val="2"/>
            <w:vMerge w:val="restart"/>
            <w:tcBorders>
              <w:top w:val="single" w:sz="4" w:space="0" w:color="auto"/>
              <w:left w:val="single" w:sz="4" w:space="0" w:color="auto"/>
              <w:right w:val="single" w:sz="4" w:space="0" w:color="auto"/>
            </w:tcBorders>
            <w:shd w:val="clear" w:color="auto" w:fill="auto"/>
            <w:noWrap/>
          </w:tcPr>
          <w:p w14:paraId="5E968864" w14:textId="329B83FC" w:rsidR="00F06A79" w:rsidRPr="00CE0A9E" w:rsidRDefault="00F06A79" w:rsidP="00F06A79">
            <w:pPr>
              <w:spacing w:after="0" w:line="240" w:lineRule="auto"/>
              <w:jc w:val="center"/>
              <w:rPr>
                <w:rFonts w:ascii="Times New Roman" w:eastAsia="Times New Roman" w:hAnsi="Times New Roman"/>
                <w:sz w:val="16"/>
                <w:szCs w:val="16"/>
                <w:lang w:eastAsia="ru-RU"/>
              </w:rPr>
            </w:pPr>
            <w:r w:rsidRPr="00D46E74">
              <w:rPr>
                <w:sz w:val="20"/>
                <w:szCs w:val="20"/>
              </w:rPr>
              <w:t>Управление образованием, Управление культуры администрации городского округа Истра,</w:t>
            </w:r>
            <w:r w:rsidRPr="00D46E74">
              <w:rPr>
                <w:sz w:val="20"/>
                <w:szCs w:val="20"/>
              </w:rPr>
              <w:br/>
              <w:t>Организации дополнительного образования детей,</w:t>
            </w:r>
            <w:r w:rsidRPr="00D46E74">
              <w:rPr>
                <w:sz w:val="20"/>
                <w:szCs w:val="20"/>
              </w:rPr>
              <w:br/>
              <w:t>МОУ «Учебно-методический центр»</w:t>
            </w:r>
          </w:p>
        </w:tc>
        <w:tc>
          <w:tcPr>
            <w:tcW w:w="995" w:type="dxa"/>
            <w:gridSpan w:val="2"/>
            <w:vMerge w:val="restart"/>
            <w:tcBorders>
              <w:top w:val="single" w:sz="4" w:space="0" w:color="auto"/>
              <w:left w:val="single" w:sz="4" w:space="0" w:color="auto"/>
              <w:right w:val="single" w:sz="4" w:space="0" w:color="auto"/>
            </w:tcBorders>
            <w:shd w:val="clear" w:color="auto" w:fill="auto"/>
            <w:noWrap/>
          </w:tcPr>
          <w:p w14:paraId="4FFB4775" w14:textId="13231F69" w:rsidR="00F06A79" w:rsidRPr="00CE0A9E" w:rsidRDefault="00F06A79" w:rsidP="00F06A79">
            <w:pPr>
              <w:spacing w:after="0" w:line="240" w:lineRule="auto"/>
              <w:jc w:val="center"/>
              <w:rPr>
                <w:rFonts w:ascii="Times New Roman" w:eastAsia="Times New Roman" w:hAnsi="Times New Roman"/>
                <w:sz w:val="16"/>
                <w:szCs w:val="16"/>
                <w:lang w:eastAsia="ru-RU"/>
              </w:rPr>
            </w:pPr>
            <w:r w:rsidRPr="00D46E74">
              <w:rPr>
                <w:sz w:val="20"/>
                <w:szCs w:val="20"/>
              </w:rPr>
              <w:t>Стипендии в области образования, культуры и искусства (юные дарования, одаренные дети)</w:t>
            </w:r>
          </w:p>
        </w:tc>
      </w:tr>
      <w:tr w:rsidR="00F06A79" w:rsidRPr="00CE0A9E" w14:paraId="3B9B14B3" w14:textId="77777777" w:rsidTr="00A624E4">
        <w:trPr>
          <w:gridAfter w:val="2"/>
          <w:wAfter w:w="71" w:type="dxa"/>
          <w:trHeight w:val="375"/>
        </w:trPr>
        <w:tc>
          <w:tcPr>
            <w:tcW w:w="1015" w:type="dxa"/>
            <w:vMerge/>
            <w:shd w:val="clear" w:color="auto" w:fill="FFFFFF"/>
          </w:tcPr>
          <w:p w14:paraId="422E661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center"/>
          </w:tcPr>
          <w:p w14:paraId="090EE3A9"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noWrap/>
            <w:vAlign w:val="bottom"/>
          </w:tcPr>
          <w:p w14:paraId="1B408E6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16A4E91B"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tcBorders>
              <w:top w:val="nil"/>
              <w:left w:val="single" w:sz="4" w:space="0" w:color="auto"/>
              <w:bottom w:val="single" w:sz="4" w:space="0" w:color="auto"/>
              <w:right w:val="single" w:sz="4" w:space="0" w:color="auto"/>
            </w:tcBorders>
            <w:shd w:val="clear" w:color="auto" w:fill="auto"/>
            <w:noWrap/>
            <w:vAlign w:val="center"/>
          </w:tcPr>
          <w:p w14:paraId="4F8F6DC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tcPr>
          <w:p w14:paraId="4C7425C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1ED9B74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50" w:type="dxa"/>
            <w:tcBorders>
              <w:top w:val="nil"/>
              <w:left w:val="nil"/>
              <w:bottom w:val="single" w:sz="4" w:space="0" w:color="auto"/>
              <w:right w:val="single" w:sz="4" w:space="0" w:color="auto"/>
            </w:tcBorders>
            <w:shd w:val="clear" w:color="auto" w:fill="auto"/>
            <w:noWrap/>
            <w:vAlign w:val="center"/>
          </w:tcPr>
          <w:p w14:paraId="215A02C8"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noWrap/>
            <w:vAlign w:val="center"/>
          </w:tcPr>
          <w:p w14:paraId="15296529"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noWrap/>
            <w:vAlign w:val="center"/>
          </w:tcPr>
          <w:p w14:paraId="701A99B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478776F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92" w:type="dxa"/>
            <w:gridSpan w:val="2"/>
            <w:vMerge/>
            <w:tcBorders>
              <w:left w:val="single" w:sz="4" w:space="0" w:color="auto"/>
              <w:right w:val="single" w:sz="4" w:space="0" w:color="auto"/>
            </w:tcBorders>
            <w:shd w:val="clear" w:color="auto" w:fill="auto"/>
            <w:noWrap/>
            <w:vAlign w:val="center"/>
          </w:tcPr>
          <w:p w14:paraId="32ECB7A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3E4D6EA9"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0775805D" w14:textId="77777777" w:rsidTr="00A624E4">
        <w:trPr>
          <w:gridAfter w:val="2"/>
          <w:wAfter w:w="71" w:type="dxa"/>
          <w:trHeight w:val="375"/>
        </w:trPr>
        <w:tc>
          <w:tcPr>
            <w:tcW w:w="1015" w:type="dxa"/>
            <w:vMerge/>
            <w:shd w:val="clear" w:color="auto" w:fill="FFFFFF"/>
          </w:tcPr>
          <w:p w14:paraId="4775DF8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center"/>
          </w:tcPr>
          <w:p w14:paraId="100E4433"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noWrap/>
            <w:vAlign w:val="bottom"/>
          </w:tcPr>
          <w:p w14:paraId="0E5B047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54C60119"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tcBorders>
              <w:top w:val="nil"/>
              <w:left w:val="single" w:sz="4" w:space="0" w:color="auto"/>
              <w:bottom w:val="single" w:sz="4" w:space="0" w:color="auto"/>
              <w:right w:val="single" w:sz="4" w:space="0" w:color="auto"/>
            </w:tcBorders>
            <w:shd w:val="clear" w:color="auto" w:fill="auto"/>
            <w:noWrap/>
            <w:vAlign w:val="center"/>
          </w:tcPr>
          <w:p w14:paraId="4B24EFB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285204,40</w:t>
            </w:r>
          </w:p>
        </w:tc>
        <w:tc>
          <w:tcPr>
            <w:tcW w:w="1276" w:type="dxa"/>
            <w:tcBorders>
              <w:top w:val="nil"/>
              <w:left w:val="nil"/>
              <w:bottom w:val="single" w:sz="4" w:space="0" w:color="auto"/>
              <w:right w:val="single" w:sz="4" w:space="0" w:color="auto"/>
            </w:tcBorders>
            <w:shd w:val="clear" w:color="auto" w:fill="auto"/>
            <w:noWrap/>
            <w:vAlign w:val="center"/>
          </w:tcPr>
          <w:p w14:paraId="630C9B23"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1856117,40</w:t>
            </w:r>
          </w:p>
        </w:tc>
        <w:tc>
          <w:tcPr>
            <w:tcW w:w="951" w:type="dxa"/>
            <w:tcBorders>
              <w:top w:val="nil"/>
              <w:left w:val="nil"/>
              <w:bottom w:val="single" w:sz="4" w:space="0" w:color="auto"/>
              <w:right w:val="single" w:sz="4" w:space="0" w:color="auto"/>
            </w:tcBorders>
            <w:shd w:val="clear" w:color="auto" w:fill="auto"/>
            <w:noWrap/>
            <w:vAlign w:val="center"/>
          </w:tcPr>
          <w:p w14:paraId="75A88A3E" w14:textId="1B4DD214"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267199,20</w:t>
            </w:r>
          </w:p>
        </w:tc>
        <w:tc>
          <w:tcPr>
            <w:tcW w:w="850" w:type="dxa"/>
            <w:tcBorders>
              <w:top w:val="nil"/>
              <w:left w:val="nil"/>
              <w:bottom w:val="single" w:sz="4" w:space="0" w:color="auto"/>
              <w:right w:val="single" w:sz="4" w:space="0" w:color="auto"/>
            </w:tcBorders>
            <w:shd w:val="clear" w:color="auto" w:fill="auto"/>
            <w:noWrap/>
            <w:vAlign w:val="center"/>
          </w:tcPr>
          <w:p w14:paraId="5DCC6861" w14:textId="2470DE85"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244314,85</w:t>
            </w:r>
          </w:p>
        </w:tc>
        <w:tc>
          <w:tcPr>
            <w:tcW w:w="810" w:type="dxa"/>
            <w:tcBorders>
              <w:top w:val="nil"/>
              <w:left w:val="nil"/>
              <w:bottom w:val="single" w:sz="4" w:space="0" w:color="auto"/>
              <w:right w:val="single" w:sz="4" w:space="0" w:color="auto"/>
            </w:tcBorders>
            <w:shd w:val="clear" w:color="auto" w:fill="auto"/>
            <w:noWrap/>
            <w:vAlign w:val="center"/>
          </w:tcPr>
          <w:p w14:paraId="05CD34D2" w14:textId="355D936D"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243838,76</w:t>
            </w:r>
          </w:p>
        </w:tc>
        <w:tc>
          <w:tcPr>
            <w:tcW w:w="1033" w:type="dxa"/>
            <w:tcBorders>
              <w:top w:val="nil"/>
              <w:left w:val="nil"/>
              <w:bottom w:val="single" w:sz="4" w:space="0" w:color="auto"/>
              <w:right w:val="single" w:sz="4" w:space="0" w:color="auto"/>
            </w:tcBorders>
            <w:shd w:val="clear" w:color="auto" w:fill="auto"/>
            <w:noWrap/>
            <w:vAlign w:val="center"/>
          </w:tcPr>
          <w:p w14:paraId="2C701F20" w14:textId="0B45D329"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278838,76</w:t>
            </w:r>
          </w:p>
        </w:tc>
        <w:tc>
          <w:tcPr>
            <w:tcW w:w="951" w:type="dxa"/>
            <w:tcBorders>
              <w:top w:val="nil"/>
              <w:left w:val="nil"/>
              <w:bottom w:val="single" w:sz="4" w:space="0" w:color="auto"/>
              <w:right w:val="single" w:sz="4" w:space="0" w:color="auto"/>
            </w:tcBorders>
            <w:shd w:val="clear" w:color="auto" w:fill="auto"/>
            <w:noWrap/>
            <w:vAlign w:val="center"/>
          </w:tcPr>
          <w:p w14:paraId="6466E95C" w14:textId="49272651"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278838,76</w:t>
            </w:r>
          </w:p>
        </w:tc>
        <w:tc>
          <w:tcPr>
            <w:tcW w:w="892" w:type="dxa"/>
            <w:gridSpan w:val="2"/>
            <w:vMerge/>
            <w:tcBorders>
              <w:left w:val="single" w:sz="4" w:space="0" w:color="auto"/>
              <w:right w:val="single" w:sz="4" w:space="0" w:color="auto"/>
            </w:tcBorders>
            <w:shd w:val="clear" w:color="auto" w:fill="auto"/>
            <w:noWrap/>
            <w:vAlign w:val="center"/>
          </w:tcPr>
          <w:p w14:paraId="5B136D59"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1356E40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31DD3B27" w14:textId="77777777" w:rsidTr="00A624E4">
        <w:trPr>
          <w:gridAfter w:val="2"/>
          <w:wAfter w:w="71" w:type="dxa"/>
          <w:trHeight w:val="375"/>
        </w:trPr>
        <w:tc>
          <w:tcPr>
            <w:tcW w:w="1015" w:type="dxa"/>
            <w:vMerge/>
            <w:shd w:val="clear" w:color="auto" w:fill="FFFFFF"/>
          </w:tcPr>
          <w:p w14:paraId="41CA114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center"/>
          </w:tcPr>
          <w:p w14:paraId="0005B20E"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noWrap/>
            <w:vAlign w:val="bottom"/>
          </w:tcPr>
          <w:p w14:paraId="758C6DB8"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275A133F"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tcBorders>
              <w:top w:val="nil"/>
              <w:left w:val="single" w:sz="4" w:space="0" w:color="auto"/>
              <w:bottom w:val="single" w:sz="4" w:space="0" w:color="auto"/>
              <w:right w:val="single" w:sz="4" w:space="0" w:color="auto"/>
            </w:tcBorders>
            <w:shd w:val="clear" w:color="auto" w:fill="auto"/>
            <w:noWrap/>
            <w:vAlign w:val="center"/>
          </w:tcPr>
          <w:p w14:paraId="45A132C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168,00</w:t>
            </w:r>
          </w:p>
        </w:tc>
        <w:tc>
          <w:tcPr>
            <w:tcW w:w="1276" w:type="dxa"/>
            <w:tcBorders>
              <w:top w:val="nil"/>
              <w:left w:val="nil"/>
              <w:bottom w:val="single" w:sz="4" w:space="0" w:color="auto"/>
              <w:right w:val="single" w:sz="4" w:space="0" w:color="auto"/>
            </w:tcBorders>
            <w:shd w:val="clear" w:color="auto" w:fill="auto"/>
            <w:noWrap/>
            <w:vAlign w:val="center"/>
          </w:tcPr>
          <w:p w14:paraId="5425BC6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168,00</w:t>
            </w:r>
          </w:p>
        </w:tc>
        <w:tc>
          <w:tcPr>
            <w:tcW w:w="951" w:type="dxa"/>
            <w:tcBorders>
              <w:top w:val="nil"/>
              <w:left w:val="nil"/>
              <w:bottom w:val="single" w:sz="4" w:space="0" w:color="auto"/>
              <w:right w:val="single" w:sz="4" w:space="0" w:color="auto"/>
            </w:tcBorders>
            <w:shd w:val="clear" w:color="auto" w:fill="auto"/>
            <w:noWrap/>
            <w:vAlign w:val="center"/>
          </w:tcPr>
          <w:p w14:paraId="46BAB46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168,00</w:t>
            </w:r>
          </w:p>
        </w:tc>
        <w:tc>
          <w:tcPr>
            <w:tcW w:w="850" w:type="dxa"/>
            <w:tcBorders>
              <w:top w:val="nil"/>
              <w:left w:val="nil"/>
              <w:bottom w:val="single" w:sz="4" w:space="0" w:color="auto"/>
              <w:right w:val="single" w:sz="4" w:space="0" w:color="auto"/>
            </w:tcBorders>
            <w:shd w:val="clear" w:color="auto" w:fill="auto"/>
            <w:noWrap/>
            <w:vAlign w:val="center"/>
          </w:tcPr>
          <w:p w14:paraId="03A6E713"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noWrap/>
            <w:vAlign w:val="center"/>
          </w:tcPr>
          <w:p w14:paraId="34FB84B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noWrap/>
            <w:vAlign w:val="center"/>
          </w:tcPr>
          <w:p w14:paraId="301F3EE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39BC8593"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92" w:type="dxa"/>
            <w:gridSpan w:val="2"/>
            <w:vMerge/>
            <w:tcBorders>
              <w:left w:val="single" w:sz="4" w:space="0" w:color="auto"/>
              <w:right w:val="single" w:sz="4" w:space="0" w:color="auto"/>
            </w:tcBorders>
            <w:shd w:val="clear" w:color="auto" w:fill="auto"/>
            <w:noWrap/>
            <w:vAlign w:val="center"/>
          </w:tcPr>
          <w:p w14:paraId="105D1C9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5F1E8B9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11F828F4" w14:textId="77777777" w:rsidTr="00A624E4">
        <w:trPr>
          <w:gridAfter w:val="2"/>
          <w:wAfter w:w="71" w:type="dxa"/>
          <w:trHeight w:val="144"/>
        </w:trPr>
        <w:tc>
          <w:tcPr>
            <w:tcW w:w="1015" w:type="dxa"/>
            <w:vMerge/>
            <w:shd w:val="clear" w:color="auto" w:fill="FFFFFF"/>
          </w:tcPr>
          <w:p w14:paraId="0F331C3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center"/>
          </w:tcPr>
          <w:p w14:paraId="36CE23AD"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noWrap/>
            <w:vAlign w:val="bottom"/>
          </w:tcPr>
          <w:p w14:paraId="1D3B787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0D8863AA"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tcBorders>
              <w:top w:val="nil"/>
              <w:left w:val="single" w:sz="4" w:space="0" w:color="auto"/>
              <w:bottom w:val="single" w:sz="4" w:space="0" w:color="auto"/>
              <w:right w:val="single" w:sz="4" w:space="0" w:color="auto"/>
            </w:tcBorders>
            <w:shd w:val="clear" w:color="auto" w:fill="auto"/>
            <w:noWrap/>
            <w:vAlign w:val="center"/>
          </w:tcPr>
          <w:p w14:paraId="446437B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tcPr>
          <w:p w14:paraId="53BA41D8"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2B7CD78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50" w:type="dxa"/>
            <w:tcBorders>
              <w:top w:val="nil"/>
              <w:left w:val="nil"/>
              <w:bottom w:val="single" w:sz="4" w:space="0" w:color="auto"/>
              <w:right w:val="single" w:sz="4" w:space="0" w:color="auto"/>
            </w:tcBorders>
            <w:shd w:val="clear" w:color="auto" w:fill="auto"/>
            <w:noWrap/>
            <w:vAlign w:val="center"/>
          </w:tcPr>
          <w:p w14:paraId="6F66457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noWrap/>
            <w:vAlign w:val="center"/>
          </w:tcPr>
          <w:p w14:paraId="4184C39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noWrap/>
            <w:vAlign w:val="center"/>
          </w:tcPr>
          <w:p w14:paraId="1D51844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5B4D5A2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92" w:type="dxa"/>
            <w:gridSpan w:val="2"/>
            <w:vMerge/>
            <w:tcBorders>
              <w:left w:val="single" w:sz="4" w:space="0" w:color="auto"/>
              <w:bottom w:val="single" w:sz="4" w:space="0" w:color="auto"/>
              <w:right w:val="single" w:sz="4" w:space="0" w:color="auto"/>
            </w:tcBorders>
            <w:shd w:val="clear" w:color="auto" w:fill="auto"/>
            <w:noWrap/>
          </w:tcPr>
          <w:p w14:paraId="4187B43A"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bottom w:val="single" w:sz="4" w:space="0" w:color="auto"/>
              <w:right w:val="single" w:sz="4" w:space="0" w:color="auto"/>
            </w:tcBorders>
            <w:shd w:val="clear" w:color="auto" w:fill="auto"/>
            <w:noWrap/>
          </w:tcPr>
          <w:p w14:paraId="0E19E1C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5452BE0D" w14:textId="77777777" w:rsidTr="00A624E4">
        <w:trPr>
          <w:gridAfter w:val="2"/>
          <w:wAfter w:w="71" w:type="dxa"/>
          <w:trHeight w:val="61"/>
        </w:trPr>
        <w:tc>
          <w:tcPr>
            <w:tcW w:w="1015" w:type="dxa"/>
            <w:vMerge w:val="restart"/>
            <w:shd w:val="clear" w:color="auto" w:fill="FFFFFF"/>
          </w:tcPr>
          <w:p w14:paraId="7847C3F2" w14:textId="77777777" w:rsidR="00F06A79" w:rsidRPr="00CE0A9E" w:rsidRDefault="00F06A79" w:rsidP="00F06A79">
            <w:pPr>
              <w:spacing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2.1</w:t>
            </w:r>
          </w:p>
        </w:tc>
        <w:tc>
          <w:tcPr>
            <w:tcW w:w="1244" w:type="dxa"/>
            <w:vMerge w:val="restart"/>
            <w:shd w:val="clear" w:color="auto" w:fill="FFFFFF"/>
            <w:noWrap/>
          </w:tcPr>
          <w:p w14:paraId="74351AAA"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Расходы на обеспечение деятельности (оказание услуг) муниципальных учреждений - организации дополнительного образования</w:t>
            </w:r>
          </w:p>
        </w:tc>
        <w:tc>
          <w:tcPr>
            <w:tcW w:w="859" w:type="dxa"/>
            <w:vMerge w:val="restart"/>
            <w:shd w:val="clear" w:color="auto" w:fill="FFFFFF"/>
            <w:noWrap/>
            <w:vAlign w:val="bottom"/>
          </w:tcPr>
          <w:p w14:paraId="344CE06C"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044A6209"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9F9BB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102677,30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A26321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1002938,40</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565BADE9" w14:textId="32FC95B2"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261022,30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2BA787" w14:textId="545D2A3B"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240314,85</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23C69E64" w14:textId="3B57B14A"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239838,16</w:t>
            </w:r>
          </w:p>
        </w:tc>
        <w:tc>
          <w:tcPr>
            <w:tcW w:w="1033" w:type="dxa"/>
            <w:tcBorders>
              <w:top w:val="single" w:sz="4" w:space="0" w:color="auto"/>
              <w:left w:val="nil"/>
              <w:bottom w:val="single" w:sz="4" w:space="0" w:color="auto"/>
              <w:right w:val="single" w:sz="4" w:space="0" w:color="auto"/>
            </w:tcBorders>
            <w:shd w:val="clear" w:color="auto" w:fill="auto"/>
            <w:noWrap/>
            <w:vAlign w:val="center"/>
          </w:tcPr>
          <w:p w14:paraId="15B72C96" w14:textId="727F61B9" w:rsidR="00F06A79" w:rsidRPr="00CE0A9E" w:rsidRDefault="00161B6F" w:rsidP="00F06A79">
            <w:pPr>
              <w:spacing w:after="0" w:line="240" w:lineRule="auto"/>
              <w:jc w:val="center"/>
              <w:rPr>
                <w:rFonts w:ascii="Times New Roman" w:eastAsia="Times New Roman" w:hAnsi="Times New Roman"/>
                <w:sz w:val="16"/>
                <w:szCs w:val="16"/>
                <w:lang w:eastAsia="ru-RU"/>
              </w:rPr>
            </w:pPr>
            <w:r>
              <w:rPr>
                <w:color w:val="000000"/>
                <w:sz w:val="20"/>
                <w:szCs w:val="20"/>
              </w:rPr>
              <w:t>239838,76</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2F362A32" w14:textId="7284D116" w:rsidR="00F06A79" w:rsidRPr="00CE0A9E" w:rsidRDefault="00161B6F" w:rsidP="00F06A79">
            <w:pPr>
              <w:spacing w:after="0" w:line="240" w:lineRule="auto"/>
              <w:jc w:val="center"/>
              <w:rPr>
                <w:rFonts w:ascii="Times New Roman" w:eastAsia="Times New Roman" w:hAnsi="Times New Roman"/>
                <w:sz w:val="16"/>
                <w:szCs w:val="16"/>
                <w:lang w:eastAsia="ru-RU"/>
              </w:rPr>
            </w:pPr>
            <w:r>
              <w:rPr>
                <w:color w:val="000000"/>
                <w:sz w:val="20"/>
                <w:szCs w:val="20"/>
              </w:rPr>
              <w:t>239838,76</w:t>
            </w:r>
          </w:p>
        </w:tc>
        <w:tc>
          <w:tcPr>
            <w:tcW w:w="892" w:type="dxa"/>
            <w:gridSpan w:val="2"/>
            <w:vMerge w:val="restart"/>
            <w:tcBorders>
              <w:top w:val="single" w:sz="4" w:space="0" w:color="auto"/>
              <w:left w:val="single" w:sz="4" w:space="0" w:color="auto"/>
              <w:right w:val="single" w:sz="4" w:space="0" w:color="auto"/>
            </w:tcBorders>
            <w:shd w:val="clear" w:color="auto" w:fill="auto"/>
            <w:noWrap/>
          </w:tcPr>
          <w:p w14:paraId="4BFD8061" w14:textId="7DDCFAED" w:rsidR="00F06A79" w:rsidRPr="00CE0A9E" w:rsidRDefault="00F06A79" w:rsidP="00F06A79">
            <w:pPr>
              <w:spacing w:after="0" w:line="240" w:lineRule="auto"/>
              <w:jc w:val="center"/>
              <w:rPr>
                <w:rFonts w:ascii="Times New Roman" w:eastAsia="Times New Roman" w:hAnsi="Times New Roman"/>
                <w:sz w:val="16"/>
                <w:szCs w:val="16"/>
                <w:lang w:eastAsia="ru-RU"/>
              </w:rPr>
            </w:pPr>
            <w:r w:rsidRPr="00D46E74">
              <w:rPr>
                <w:sz w:val="20"/>
                <w:szCs w:val="20"/>
              </w:rPr>
              <w:t>Управление образованием, Управление культуры администрации городского округа Истра,</w:t>
            </w:r>
            <w:r w:rsidRPr="00D46E74">
              <w:rPr>
                <w:sz w:val="20"/>
                <w:szCs w:val="20"/>
              </w:rPr>
              <w:br/>
              <w:t>Организации дополнительного образования детей,</w:t>
            </w:r>
            <w:r w:rsidRPr="00D46E74">
              <w:rPr>
                <w:sz w:val="20"/>
                <w:szCs w:val="20"/>
              </w:rPr>
              <w:br/>
              <w:t>МОУ «Учебно-методический центр»</w:t>
            </w:r>
          </w:p>
        </w:tc>
        <w:tc>
          <w:tcPr>
            <w:tcW w:w="995" w:type="dxa"/>
            <w:gridSpan w:val="2"/>
            <w:vMerge w:val="restart"/>
            <w:tcBorders>
              <w:top w:val="single" w:sz="4" w:space="0" w:color="auto"/>
              <w:left w:val="single" w:sz="4" w:space="0" w:color="auto"/>
              <w:right w:val="single" w:sz="4" w:space="0" w:color="auto"/>
            </w:tcBorders>
            <w:shd w:val="clear" w:color="auto" w:fill="auto"/>
            <w:noWrap/>
          </w:tcPr>
          <w:p w14:paraId="5732D643" w14:textId="21934A8A" w:rsidR="00F06A79" w:rsidRPr="00CE0A9E" w:rsidRDefault="00F06A79" w:rsidP="00F06A79">
            <w:pPr>
              <w:spacing w:after="0" w:line="240" w:lineRule="auto"/>
              <w:jc w:val="center"/>
              <w:rPr>
                <w:rFonts w:ascii="Times New Roman" w:eastAsia="Times New Roman" w:hAnsi="Times New Roman"/>
                <w:sz w:val="16"/>
                <w:szCs w:val="16"/>
                <w:lang w:eastAsia="ru-RU"/>
              </w:rPr>
            </w:pPr>
            <w:r w:rsidRPr="00D46E74">
              <w:rPr>
                <w:sz w:val="20"/>
                <w:szCs w:val="20"/>
              </w:rPr>
              <w:t>Стипендии в области образования, культуры и искусства (юные дарования, одаренные дети)</w:t>
            </w:r>
          </w:p>
        </w:tc>
      </w:tr>
      <w:tr w:rsidR="00F06A79" w:rsidRPr="00CE0A9E" w14:paraId="0DA260CD" w14:textId="77777777" w:rsidTr="00A624E4">
        <w:trPr>
          <w:gridAfter w:val="2"/>
          <w:wAfter w:w="71" w:type="dxa"/>
          <w:trHeight w:val="375"/>
        </w:trPr>
        <w:tc>
          <w:tcPr>
            <w:tcW w:w="1015" w:type="dxa"/>
            <w:vMerge/>
            <w:shd w:val="clear" w:color="auto" w:fill="FFFFFF"/>
          </w:tcPr>
          <w:p w14:paraId="0551E047" w14:textId="77777777" w:rsidR="00F06A79" w:rsidRPr="00CE0A9E" w:rsidRDefault="00F06A79" w:rsidP="00F06A79">
            <w:pPr>
              <w:spacing w:line="240" w:lineRule="auto"/>
              <w:jc w:val="center"/>
              <w:rPr>
                <w:rFonts w:ascii="Times New Roman" w:eastAsia="Times New Roman" w:hAnsi="Times New Roman"/>
                <w:sz w:val="16"/>
                <w:szCs w:val="16"/>
                <w:lang w:eastAsia="ru-RU"/>
              </w:rPr>
            </w:pPr>
          </w:p>
        </w:tc>
        <w:tc>
          <w:tcPr>
            <w:tcW w:w="1244" w:type="dxa"/>
            <w:vMerge/>
            <w:shd w:val="clear" w:color="auto" w:fill="FFFFFF"/>
            <w:noWrap/>
            <w:vAlign w:val="center"/>
          </w:tcPr>
          <w:p w14:paraId="3115B852"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noWrap/>
            <w:vAlign w:val="bottom"/>
          </w:tcPr>
          <w:p w14:paraId="294CE1E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05842D86"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tcBorders>
              <w:top w:val="nil"/>
              <w:left w:val="single" w:sz="4" w:space="0" w:color="auto"/>
              <w:bottom w:val="single" w:sz="4" w:space="0" w:color="auto"/>
              <w:right w:val="single" w:sz="4" w:space="0" w:color="auto"/>
            </w:tcBorders>
            <w:shd w:val="clear" w:color="auto" w:fill="auto"/>
            <w:noWrap/>
            <w:vAlign w:val="center"/>
          </w:tcPr>
          <w:p w14:paraId="3AD31ACA"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tcPr>
          <w:p w14:paraId="4FB7783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4C8AF493"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50" w:type="dxa"/>
            <w:tcBorders>
              <w:top w:val="nil"/>
              <w:left w:val="nil"/>
              <w:bottom w:val="single" w:sz="4" w:space="0" w:color="auto"/>
              <w:right w:val="single" w:sz="4" w:space="0" w:color="auto"/>
            </w:tcBorders>
            <w:shd w:val="clear" w:color="auto" w:fill="auto"/>
            <w:noWrap/>
            <w:vAlign w:val="center"/>
          </w:tcPr>
          <w:p w14:paraId="09D5802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noWrap/>
            <w:vAlign w:val="center"/>
          </w:tcPr>
          <w:p w14:paraId="5EA1F5F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noWrap/>
            <w:vAlign w:val="center"/>
          </w:tcPr>
          <w:p w14:paraId="0666CFF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3145F80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92" w:type="dxa"/>
            <w:gridSpan w:val="2"/>
            <w:vMerge/>
            <w:tcBorders>
              <w:left w:val="single" w:sz="4" w:space="0" w:color="auto"/>
              <w:right w:val="single" w:sz="4" w:space="0" w:color="auto"/>
            </w:tcBorders>
            <w:shd w:val="clear" w:color="auto" w:fill="auto"/>
            <w:noWrap/>
            <w:vAlign w:val="center"/>
          </w:tcPr>
          <w:p w14:paraId="6448D339"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58DC11C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7989EA2F" w14:textId="77777777" w:rsidTr="00A624E4">
        <w:trPr>
          <w:gridAfter w:val="2"/>
          <w:wAfter w:w="71" w:type="dxa"/>
          <w:trHeight w:val="375"/>
        </w:trPr>
        <w:tc>
          <w:tcPr>
            <w:tcW w:w="1015" w:type="dxa"/>
            <w:vMerge/>
            <w:shd w:val="clear" w:color="auto" w:fill="FFFFFF"/>
          </w:tcPr>
          <w:p w14:paraId="29684EB9" w14:textId="77777777" w:rsidR="00F06A79" w:rsidRPr="00CE0A9E" w:rsidRDefault="00F06A79" w:rsidP="00F06A79">
            <w:pPr>
              <w:spacing w:line="240" w:lineRule="auto"/>
              <w:jc w:val="center"/>
              <w:rPr>
                <w:rFonts w:ascii="Times New Roman" w:eastAsia="Times New Roman" w:hAnsi="Times New Roman"/>
                <w:sz w:val="16"/>
                <w:szCs w:val="16"/>
                <w:lang w:eastAsia="ru-RU"/>
              </w:rPr>
            </w:pPr>
          </w:p>
        </w:tc>
        <w:tc>
          <w:tcPr>
            <w:tcW w:w="1244" w:type="dxa"/>
            <w:vMerge/>
            <w:shd w:val="clear" w:color="auto" w:fill="FFFFFF"/>
            <w:noWrap/>
            <w:vAlign w:val="center"/>
          </w:tcPr>
          <w:p w14:paraId="21A0D62B"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noWrap/>
            <w:vAlign w:val="bottom"/>
          </w:tcPr>
          <w:p w14:paraId="3244E39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17DD26DA"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tcBorders>
              <w:top w:val="nil"/>
              <w:left w:val="single" w:sz="4" w:space="0" w:color="auto"/>
              <w:bottom w:val="single" w:sz="4" w:space="0" w:color="auto"/>
              <w:right w:val="single" w:sz="4" w:space="0" w:color="auto"/>
            </w:tcBorders>
            <w:shd w:val="clear" w:color="auto" w:fill="auto"/>
            <w:noWrap/>
            <w:vAlign w:val="center"/>
          </w:tcPr>
          <w:p w14:paraId="1A2835B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102509,30</w:t>
            </w:r>
          </w:p>
        </w:tc>
        <w:tc>
          <w:tcPr>
            <w:tcW w:w="1276" w:type="dxa"/>
            <w:tcBorders>
              <w:top w:val="nil"/>
              <w:left w:val="nil"/>
              <w:bottom w:val="single" w:sz="4" w:space="0" w:color="auto"/>
              <w:right w:val="single" w:sz="4" w:space="0" w:color="auto"/>
            </w:tcBorders>
            <w:shd w:val="clear" w:color="auto" w:fill="auto"/>
            <w:noWrap/>
            <w:vAlign w:val="center"/>
          </w:tcPr>
          <w:p w14:paraId="13A26483"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1002770,40</w:t>
            </w:r>
          </w:p>
        </w:tc>
        <w:tc>
          <w:tcPr>
            <w:tcW w:w="951" w:type="dxa"/>
            <w:tcBorders>
              <w:top w:val="nil"/>
              <w:left w:val="nil"/>
              <w:bottom w:val="single" w:sz="4" w:space="0" w:color="auto"/>
              <w:right w:val="single" w:sz="4" w:space="0" w:color="auto"/>
            </w:tcBorders>
            <w:shd w:val="clear" w:color="auto" w:fill="auto"/>
            <w:noWrap/>
            <w:vAlign w:val="center"/>
          </w:tcPr>
          <w:p w14:paraId="57F6A8B1" w14:textId="1518035B"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260854,30</w:t>
            </w:r>
          </w:p>
        </w:tc>
        <w:tc>
          <w:tcPr>
            <w:tcW w:w="850" w:type="dxa"/>
            <w:tcBorders>
              <w:top w:val="nil"/>
              <w:left w:val="nil"/>
              <w:bottom w:val="single" w:sz="4" w:space="0" w:color="auto"/>
              <w:right w:val="single" w:sz="4" w:space="0" w:color="auto"/>
            </w:tcBorders>
            <w:shd w:val="clear" w:color="auto" w:fill="auto"/>
            <w:noWrap/>
            <w:vAlign w:val="center"/>
          </w:tcPr>
          <w:p w14:paraId="2CB2637F" w14:textId="51ECD42D"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240314,85</w:t>
            </w:r>
          </w:p>
        </w:tc>
        <w:tc>
          <w:tcPr>
            <w:tcW w:w="810" w:type="dxa"/>
            <w:tcBorders>
              <w:top w:val="nil"/>
              <w:left w:val="nil"/>
              <w:bottom w:val="single" w:sz="4" w:space="0" w:color="auto"/>
              <w:right w:val="single" w:sz="4" w:space="0" w:color="auto"/>
            </w:tcBorders>
            <w:shd w:val="clear" w:color="auto" w:fill="auto"/>
            <w:noWrap/>
            <w:vAlign w:val="center"/>
          </w:tcPr>
          <w:p w14:paraId="529FC6C4" w14:textId="5D4818EC"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239838,76</w:t>
            </w:r>
          </w:p>
        </w:tc>
        <w:tc>
          <w:tcPr>
            <w:tcW w:w="1033" w:type="dxa"/>
            <w:tcBorders>
              <w:top w:val="nil"/>
              <w:left w:val="nil"/>
              <w:bottom w:val="single" w:sz="4" w:space="0" w:color="auto"/>
              <w:right w:val="single" w:sz="4" w:space="0" w:color="auto"/>
            </w:tcBorders>
            <w:shd w:val="clear" w:color="auto" w:fill="auto"/>
            <w:noWrap/>
            <w:vAlign w:val="center"/>
          </w:tcPr>
          <w:p w14:paraId="56993FEB" w14:textId="7F6882FF"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239838,76</w:t>
            </w:r>
          </w:p>
        </w:tc>
        <w:tc>
          <w:tcPr>
            <w:tcW w:w="951" w:type="dxa"/>
            <w:tcBorders>
              <w:top w:val="nil"/>
              <w:left w:val="nil"/>
              <w:bottom w:val="single" w:sz="4" w:space="0" w:color="auto"/>
              <w:right w:val="single" w:sz="4" w:space="0" w:color="auto"/>
            </w:tcBorders>
            <w:shd w:val="clear" w:color="auto" w:fill="auto"/>
            <w:noWrap/>
            <w:vAlign w:val="center"/>
          </w:tcPr>
          <w:p w14:paraId="5035F7BB" w14:textId="2F270743" w:rsidR="00F06A79" w:rsidRPr="00CE0A9E" w:rsidRDefault="00C32E55" w:rsidP="00F06A79">
            <w:pPr>
              <w:spacing w:after="0" w:line="240" w:lineRule="auto"/>
              <w:jc w:val="center"/>
              <w:rPr>
                <w:rFonts w:ascii="Times New Roman" w:eastAsia="Times New Roman" w:hAnsi="Times New Roman"/>
                <w:sz w:val="16"/>
                <w:szCs w:val="16"/>
                <w:lang w:eastAsia="ru-RU"/>
              </w:rPr>
            </w:pPr>
            <w:r>
              <w:rPr>
                <w:color w:val="000000"/>
                <w:sz w:val="20"/>
                <w:szCs w:val="20"/>
              </w:rPr>
              <w:t>239838,76</w:t>
            </w:r>
          </w:p>
        </w:tc>
        <w:tc>
          <w:tcPr>
            <w:tcW w:w="892" w:type="dxa"/>
            <w:gridSpan w:val="2"/>
            <w:vMerge/>
            <w:tcBorders>
              <w:left w:val="single" w:sz="4" w:space="0" w:color="auto"/>
              <w:right w:val="single" w:sz="4" w:space="0" w:color="auto"/>
            </w:tcBorders>
            <w:shd w:val="clear" w:color="auto" w:fill="auto"/>
            <w:noWrap/>
            <w:vAlign w:val="center"/>
          </w:tcPr>
          <w:p w14:paraId="416DA73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26B49A23"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67A57979" w14:textId="77777777" w:rsidTr="00A624E4">
        <w:trPr>
          <w:gridAfter w:val="2"/>
          <w:wAfter w:w="71" w:type="dxa"/>
          <w:trHeight w:val="375"/>
        </w:trPr>
        <w:tc>
          <w:tcPr>
            <w:tcW w:w="1015" w:type="dxa"/>
            <w:vMerge/>
            <w:shd w:val="clear" w:color="auto" w:fill="FFFFFF"/>
          </w:tcPr>
          <w:p w14:paraId="3AE9F321" w14:textId="77777777" w:rsidR="00F06A79" w:rsidRPr="00CE0A9E" w:rsidRDefault="00F06A79" w:rsidP="00F06A79">
            <w:pPr>
              <w:spacing w:line="240" w:lineRule="auto"/>
              <w:jc w:val="center"/>
              <w:rPr>
                <w:rFonts w:ascii="Times New Roman" w:eastAsia="Times New Roman" w:hAnsi="Times New Roman"/>
                <w:sz w:val="16"/>
                <w:szCs w:val="16"/>
                <w:lang w:eastAsia="ru-RU"/>
              </w:rPr>
            </w:pPr>
          </w:p>
        </w:tc>
        <w:tc>
          <w:tcPr>
            <w:tcW w:w="1244" w:type="dxa"/>
            <w:vMerge/>
            <w:shd w:val="clear" w:color="auto" w:fill="FFFFFF"/>
            <w:noWrap/>
            <w:vAlign w:val="center"/>
          </w:tcPr>
          <w:p w14:paraId="3C20FBC0"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noWrap/>
            <w:vAlign w:val="bottom"/>
          </w:tcPr>
          <w:p w14:paraId="5866C88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7A277300"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tcBorders>
              <w:top w:val="nil"/>
              <w:left w:val="single" w:sz="4" w:space="0" w:color="auto"/>
              <w:bottom w:val="single" w:sz="4" w:space="0" w:color="auto"/>
              <w:right w:val="single" w:sz="4" w:space="0" w:color="auto"/>
            </w:tcBorders>
            <w:shd w:val="clear" w:color="auto" w:fill="auto"/>
            <w:noWrap/>
            <w:vAlign w:val="center"/>
          </w:tcPr>
          <w:p w14:paraId="5673BB4A"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168,00</w:t>
            </w:r>
          </w:p>
        </w:tc>
        <w:tc>
          <w:tcPr>
            <w:tcW w:w="1276" w:type="dxa"/>
            <w:tcBorders>
              <w:top w:val="nil"/>
              <w:left w:val="nil"/>
              <w:bottom w:val="single" w:sz="4" w:space="0" w:color="auto"/>
              <w:right w:val="single" w:sz="4" w:space="0" w:color="auto"/>
            </w:tcBorders>
            <w:shd w:val="clear" w:color="auto" w:fill="auto"/>
            <w:noWrap/>
            <w:vAlign w:val="center"/>
          </w:tcPr>
          <w:p w14:paraId="30E4DC2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168,00</w:t>
            </w:r>
          </w:p>
        </w:tc>
        <w:tc>
          <w:tcPr>
            <w:tcW w:w="951" w:type="dxa"/>
            <w:tcBorders>
              <w:top w:val="nil"/>
              <w:left w:val="nil"/>
              <w:bottom w:val="single" w:sz="4" w:space="0" w:color="auto"/>
              <w:right w:val="single" w:sz="4" w:space="0" w:color="auto"/>
            </w:tcBorders>
            <w:shd w:val="clear" w:color="auto" w:fill="auto"/>
            <w:noWrap/>
            <w:vAlign w:val="center"/>
          </w:tcPr>
          <w:p w14:paraId="56DD941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168,00</w:t>
            </w:r>
          </w:p>
        </w:tc>
        <w:tc>
          <w:tcPr>
            <w:tcW w:w="850" w:type="dxa"/>
            <w:tcBorders>
              <w:top w:val="nil"/>
              <w:left w:val="nil"/>
              <w:bottom w:val="single" w:sz="4" w:space="0" w:color="auto"/>
              <w:right w:val="single" w:sz="4" w:space="0" w:color="auto"/>
            </w:tcBorders>
            <w:shd w:val="clear" w:color="auto" w:fill="auto"/>
            <w:noWrap/>
            <w:vAlign w:val="center"/>
          </w:tcPr>
          <w:p w14:paraId="0D86EF6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noWrap/>
            <w:vAlign w:val="center"/>
          </w:tcPr>
          <w:p w14:paraId="0C9A187C"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noWrap/>
            <w:vAlign w:val="center"/>
          </w:tcPr>
          <w:p w14:paraId="0EAA020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2B1C63C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92" w:type="dxa"/>
            <w:gridSpan w:val="2"/>
            <w:vMerge/>
            <w:tcBorders>
              <w:left w:val="single" w:sz="4" w:space="0" w:color="auto"/>
              <w:right w:val="single" w:sz="4" w:space="0" w:color="auto"/>
            </w:tcBorders>
            <w:shd w:val="clear" w:color="auto" w:fill="auto"/>
            <w:noWrap/>
            <w:vAlign w:val="center"/>
          </w:tcPr>
          <w:p w14:paraId="7B2C29E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noWrap/>
            <w:vAlign w:val="center"/>
          </w:tcPr>
          <w:p w14:paraId="6850324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0AFE4D63" w14:textId="77777777" w:rsidTr="00A624E4">
        <w:trPr>
          <w:gridAfter w:val="2"/>
          <w:wAfter w:w="71" w:type="dxa"/>
          <w:trHeight w:val="375"/>
        </w:trPr>
        <w:tc>
          <w:tcPr>
            <w:tcW w:w="1015" w:type="dxa"/>
            <w:vMerge/>
            <w:shd w:val="clear" w:color="auto" w:fill="FFFFFF"/>
          </w:tcPr>
          <w:p w14:paraId="5232133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noWrap/>
            <w:vAlign w:val="center"/>
          </w:tcPr>
          <w:p w14:paraId="6616F86B"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noWrap/>
            <w:vAlign w:val="bottom"/>
          </w:tcPr>
          <w:p w14:paraId="1A4514D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noWrap/>
          </w:tcPr>
          <w:p w14:paraId="673E1CA7"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tcBorders>
              <w:top w:val="nil"/>
              <w:left w:val="single" w:sz="4" w:space="0" w:color="auto"/>
              <w:bottom w:val="single" w:sz="4" w:space="0" w:color="auto"/>
              <w:right w:val="single" w:sz="4" w:space="0" w:color="auto"/>
            </w:tcBorders>
            <w:shd w:val="clear" w:color="auto" w:fill="auto"/>
            <w:noWrap/>
            <w:vAlign w:val="center"/>
          </w:tcPr>
          <w:p w14:paraId="54DE1F9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tcPr>
          <w:p w14:paraId="686FA7E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1E89D31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50" w:type="dxa"/>
            <w:tcBorders>
              <w:top w:val="nil"/>
              <w:left w:val="nil"/>
              <w:bottom w:val="single" w:sz="4" w:space="0" w:color="auto"/>
              <w:right w:val="single" w:sz="4" w:space="0" w:color="auto"/>
            </w:tcBorders>
            <w:shd w:val="clear" w:color="auto" w:fill="auto"/>
            <w:noWrap/>
            <w:vAlign w:val="center"/>
          </w:tcPr>
          <w:p w14:paraId="2872EDD9"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noWrap/>
            <w:vAlign w:val="center"/>
          </w:tcPr>
          <w:p w14:paraId="5C1B59EC"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noWrap/>
            <w:vAlign w:val="center"/>
          </w:tcPr>
          <w:p w14:paraId="2055A680"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noWrap/>
            <w:vAlign w:val="center"/>
          </w:tcPr>
          <w:p w14:paraId="10E1485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92" w:type="dxa"/>
            <w:gridSpan w:val="2"/>
            <w:vMerge/>
            <w:tcBorders>
              <w:left w:val="single" w:sz="4" w:space="0" w:color="auto"/>
              <w:bottom w:val="single" w:sz="4" w:space="0" w:color="auto"/>
              <w:right w:val="single" w:sz="4" w:space="0" w:color="auto"/>
            </w:tcBorders>
            <w:shd w:val="clear" w:color="auto" w:fill="auto"/>
            <w:noWrap/>
          </w:tcPr>
          <w:p w14:paraId="2DA0917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95" w:type="dxa"/>
            <w:gridSpan w:val="2"/>
            <w:vMerge/>
            <w:tcBorders>
              <w:left w:val="single" w:sz="4" w:space="0" w:color="auto"/>
              <w:bottom w:val="single" w:sz="4" w:space="0" w:color="auto"/>
              <w:right w:val="single" w:sz="4" w:space="0" w:color="auto"/>
            </w:tcBorders>
            <w:shd w:val="clear" w:color="auto" w:fill="auto"/>
            <w:noWrap/>
          </w:tcPr>
          <w:p w14:paraId="03F938A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r>
      <w:tr w:rsidR="00F06A79" w:rsidRPr="00CE0A9E" w14:paraId="292495FD" w14:textId="77777777" w:rsidTr="00A624E4">
        <w:trPr>
          <w:gridAfter w:val="2"/>
          <w:wAfter w:w="71" w:type="dxa"/>
          <w:trHeight w:val="226"/>
        </w:trPr>
        <w:tc>
          <w:tcPr>
            <w:tcW w:w="1015" w:type="dxa"/>
            <w:vMerge w:val="restart"/>
            <w:shd w:val="clear" w:color="auto" w:fill="FFFFFF"/>
          </w:tcPr>
          <w:p w14:paraId="58EB7AB9"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2.2</w:t>
            </w:r>
          </w:p>
        </w:tc>
        <w:tc>
          <w:tcPr>
            <w:tcW w:w="1244" w:type="dxa"/>
            <w:vMerge w:val="restart"/>
            <w:shd w:val="clear" w:color="auto" w:fill="FFFFFF"/>
          </w:tcPr>
          <w:p w14:paraId="5CCFE80B"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Укрепление материально-технической базы и проведение текущего ремонта учреждений дополнительного образования</w:t>
            </w:r>
          </w:p>
        </w:tc>
        <w:tc>
          <w:tcPr>
            <w:tcW w:w="859" w:type="dxa"/>
            <w:vMerge w:val="restart"/>
            <w:shd w:val="clear" w:color="auto" w:fill="FFFFFF"/>
          </w:tcPr>
          <w:p w14:paraId="2F05C9DC"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0C1DCAED"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14:paraId="6DFE9CF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14971,00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D7C841" w14:textId="75DB8D45" w:rsidR="00F06A79" w:rsidRPr="00CE0A9E" w:rsidRDefault="00A624E4" w:rsidP="00F06A79">
            <w:pPr>
              <w:spacing w:after="0" w:line="240" w:lineRule="auto"/>
              <w:jc w:val="center"/>
              <w:rPr>
                <w:rFonts w:ascii="Times New Roman" w:eastAsia="Times New Roman" w:hAnsi="Times New Roman"/>
                <w:sz w:val="16"/>
                <w:szCs w:val="16"/>
                <w:lang w:eastAsia="ru-RU"/>
              </w:rPr>
            </w:pPr>
            <w:r>
              <w:rPr>
                <w:color w:val="000000"/>
                <w:sz w:val="20"/>
                <w:szCs w:val="20"/>
              </w:rPr>
              <w:t>76263,40</w:t>
            </w:r>
          </w:p>
        </w:tc>
        <w:tc>
          <w:tcPr>
            <w:tcW w:w="951" w:type="dxa"/>
            <w:tcBorders>
              <w:top w:val="single" w:sz="4" w:space="0" w:color="auto"/>
              <w:left w:val="nil"/>
              <w:bottom w:val="single" w:sz="4" w:space="0" w:color="auto"/>
              <w:right w:val="single" w:sz="4" w:space="0" w:color="auto"/>
            </w:tcBorders>
            <w:shd w:val="clear" w:color="auto" w:fill="auto"/>
            <w:vAlign w:val="center"/>
          </w:tcPr>
          <w:p w14:paraId="002A4573" w14:textId="4897D7CB" w:rsidR="00F06A79" w:rsidRPr="00CE0A9E" w:rsidRDefault="00A624E4" w:rsidP="00F06A79">
            <w:pPr>
              <w:spacing w:after="0" w:line="240" w:lineRule="auto"/>
              <w:jc w:val="center"/>
              <w:rPr>
                <w:rFonts w:ascii="Times New Roman" w:eastAsia="Times New Roman" w:hAnsi="Times New Roman"/>
                <w:sz w:val="16"/>
                <w:szCs w:val="16"/>
                <w:lang w:eastAsia="ru-RU"/>
              </w:rPr>
            </w:pPr>
            <w:r>
              <w:rPr>
                <w:color w:val="000000"/>
                <w:sz w:val="20"/>
                <w:szCs w:val="20"/>
              </w:rPr>
              <w:t>6263,40</w:t>
            </w:r>
          </w:p>
        </w:tc>
        <w:tc>
          <w:tcPr>
            <w:tcW w:w="850" w:type="dxa"/>
            <w:tcBorders>
              <w:top w:val="single" w:sz="4" w:space="0" w:color="auto"/>
              <w:left w:val="nil"/>
              <w:bottom w:val="single" w:sz="4" w:space="0" w:color="auto"/>
              <w:right w:val="single" w:sz="4" w:space="0" w:color="auto"/>
            </w:tcBorders>
            <w:shd w:val="clear" w:color="auto" w:fill="auto"/>
            <w:vAlign w:val="center"/>
          </w:tcPr>
          <w:p w14:paraId="70B70C7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single" w:sz="4" w:space="0" w:color="auto"/>
              <w:left w:val="nil"/>
              <w:bottom w:val="single" w:sz="4" w:space="0" w:color="auto"/>
              <w:right w:val="single" w:sz="4" w:space="0" w:color="auto"/>
            </w:tcBorders>
            <w:shd w:val="clear" w:color="auto" w:fill="auto"/>
            <w:vAlign w:val="center"/>
          </w:tcPr>
          <w:p w14:paraId="39661A3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single" w:sz="4" w:space="0" w:color="auto"/>
              <w:left w:val="nil"/>
              <w:bottom w:val="single" w:sz="4" w:space="0" w:color="auto"/>
              <w:right w:val="single" w:sz="4" w:space="0" w:color="auto"/>
            </w:tcBorders>
            <w:shd w:val="clear" w:color="auto" w:fill="auto"/>
            <w:vAlign w:val="center"/>
          </w:tcPr>
          <w:p w14:paraId="1D08378D" w14:textId="664320BA" w:rsidR="00F06A79" w:rsidRPr="00CE0A9E" w:rsidRDefault="00A624E4" w:rsidP="00F06A79">
            <w:pPr>
              <w:spacing w:after="0" w:line="240" w:lineRule="auto"/>
              <w:jc w:val="center"/>
              <w:rPr>
                <w:rFonts w:ascii="Times New Roman" w:eastAsia="Times New Roman" w:hAnsi="Times New Roman"/>
                <w:sz w:val="16"/>
                <w:szCs w:val="16"/>
                <w:lang w:eastAsia="ru-RU"/>
              </w:rPr>
            </w:pPr>
            <w:r>
              <w:rPr>
                <w:color w:val="000000"/>
                <w:sz w:val="20"/>
                <w:szCs w:val="20"/>
              </w:rPr>
              <w:t>3</w:t>
            </w:r>
            <w:r w:rsidR="00F06A79">
              <w:rPr>
                <w:color w:val="000000"/>
                <w:sz w:val="20"/>
                <w:szCs w:val="20"/>
              </w:rPr>
              <w:t>5000,00</w:t>
            </w:r>
          </w:p>
        </w:tc>
        <w:tc>
          <w:tcPr>
            <w:tcW w:w="951" w:type="dxa"/>
            <w:tcBorders>
              <w:top w:val="single" w:sz="4" w:space="0" w:color="auto"/>
              <w:left w:val="nil"/>
              <w:bottom w:val="single" w:sz="4" w:space="0" w:color="auto"/>
              <w:right w:val="single" w:sz="4" w:space="0" w:color="auto"/>
            </w:tcBorders>
            <w:shd w:val="clear" w:color="auto" w:fill="auto"/>
            <w:vAlign w:val="center"/>
          </w:tcPr>
          <w:p w14:paraId="5F47DCF6" w14:textId="3E167E4A" w:rsidR="00F06A79" w:rsidRPr="00CE0A9E" w:rsidRDefault="00A624E4" w:rsidP="00F06A79">
            <w:pPr>
              <w:spacing w:after="0" w:line="240" w:lineRule="auto"/>
              <w:jc w:val="center"/>
              <w:rPr>
                <w:rFonts w:ascii="Times New Roman" w:eastAsia="Times New Roman" w:hAnsi="Times New Roman"/>
                <w:sz w:val="16"/>
                <w:szCs w:val="16"/>
                <w:lang w:eastAsia="ru-RU"/>
              </w:rPr>
            </w:pPr>
            <w:r>
              <w:rPr>
                <w:color w:val="000000"/>
                <w:sz w:val="20"/>
                <w:szCs w:val="20"/>
              </w:rPr>
              <w:t>3</w:t>
            </w:r>
            <w:r w:rsidR="00F06A79">
              <w:rPr>
                <w:color w:val="000000"/>
                <w:sz w:val="20"/>
                <w:szCs w:val="20"/>
              </w:rPr>
              <w:t>5000,00</w:t>
            </w:r>
          </w:p>
        </w:tc>
        <w:tc>
          <w:tcPr>
            <w:tcW w:w="892" w:type="dxa"/>
            <w:gridSpan w:val="2"/>
            <w:vMerge w:val="restart"/>
            <w:tcBorders>
              <w:top w:val="single" w:sz="4" w:space="0" w:color="auto"/>
              <w:left w:val="single" w:sz="4" w:space="0" w:color="auto"/>
              <w:right w:val="single" w:sz="4" w:space="0" w:color="auto"/>
            </w:tcBorders>
            <w:shd w:val="clear" w:color="auto" w:fill="auto"/>
          </w:tcPr>
          <w:p w14:paraId="62F4A0CF" w14:textId="6483D0E3" w:rsidR="00F06A79" w:rsidRPr="00CE0A9E" w:rsidRDefault="00F06A79" w:rsidP="00F06A79">
            <w:pPr>
              <w:spacing w:after="0" w:line="240" w:lineRule="auto"/>
              <w:rPr>
                <w:rFonts w:ascii="Times New Roman" w:eastAsia="Times New Roman" w:hAnsi="Times New Roman"/>
                <w:sz w:val="16"/>
                <w:szCs w:val="16"/>
                <w:lang w:eastAsia="ru-RU"/>
              </w:rPr>
            </w:pPr>
            <w:r w:rsidRPr="00D46E74">
              <w:rPr>
                <w:sz w:val="20"/>
                <w:szCs w:val="20"/>
              </w:rPr>
              <w:t>Управление по культуре, спорту и работе с молодежью,</w:t>
            </w:r>
            <w:r w:rsidRPr="00D46E74">
              <w:rPr>
                <w:sz w:val="20"/>
                <w:szCs w:val="20"/>
              </w:rPr>
              <w:br/>
              <w:t>Организации дополнительного образования детей</w:t>
            </w:r>
          </w:p>
        </w:tc>
        <w:tc>
          <w:tcPr>
            <w:tcW w:w="995" w:type="dxa"/>
            <w:gridSpan w:val="2"/>
            <w:vMerge w:val="restart"/>
            <w:tcBorders>
              <w:top w:val="single" w:sz="4" w:space="0" w:color="auto"/>
              <w:left w:val="single" w:sz="4" w:space="0" w:color="auto"/>
              <w:right w:val="single" w:sz="4" w:space="0" w:color="auto"/>
            </w:tcBorders>
            <w:shd w:val="clear" w:color="auto" w:fill="auto"/>
          </w:tcPr>
          <w:p w14:paraId="5DC9FE10" w14:textId="2FF18EDD" w:rsidR="00F06A79" w:rsidRPr="00CE0A9E" w:rsidRDefault="00F06A79" w:rsidP="00F06A79">
            <w:pPr>
              <w:spacing w:after="0" w:line="240" w:lineRule="auto"/>
              <w:rPr>
                <w:rFonts w:ascii="Times New Roman" w:eastAsia="Times New Roman" w:hAnsi="Times New Roman"/>
                <w:sz w:val="16"/>
                <w:szCs w:val="16"/>
                <w:lang w:eastAsia="ru-RU"/>
              </w:rPr>
            </w:pPr>
            <w:r w:rsidRPr="00D46E74">
              <w:rPr>
                <w:sz w:val="20"/>
                <w:szCs w:val="20"/>
              </w:rPr>
              <w:t>Проведены ремонтные работы в организациях дополнительного образования детей, улучшено материально-техническое обеспечение в организациях дополнительного образования детей</w:t>
            </w:r>
          </w:p>
        </w:tc>
      </w:tr>
      <w:tr w:rsidR="00F06A79" w:rsidRPr="00CE0A9E" w14:paraId="183B5E91" w14:textId="77777777" w:rsidTr="00A624E4">
        <w:trPr>
          <w:gridAfter w:val="2"/>
          <w:wAfter w:w="71" w:type="dxa"/>
          <w:trHeight w:val="226"/>
        </w:trPr>
        <w:tc>
          <w:tcPr>
            <w:tcW w:w="1015" w:type="dxa"/>
            <w:vMerge/>
            <w:shd w:val="clear" w:color="auto" w:fill="FFFFFF"/>
          </w:tcPr>
          <w:p w14:paraId="7B9ACD2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7CBCF428"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77EF9C23"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3E45E36D"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tcBorders>
              <w:top w:val="nil"/>
              <w:left w:val="single" w:sz="4" w:space="0" w:color="auto"/>
              <w:bottom w:val="single" w:sz="4" w:space="0" w:color="auto"/>
              <w:right w:val="single" w:sz="4" w:space="0" w:color="auto"/>
            </w:tcBorders>
            <w:shd w:val="clear" w:color="auto" w:fill="auto"/>
            <w:vAlign w:val="center"/>
          </w:tcPr>
          <w:p w14:paraId="1A32980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2200013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vAlign w:val="center"/>
          </w:tcPr>
          <w:p w14:paraId="753A7FC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50" w:type="dxa"/>
            <w:tcBorders>
              <w:top w:val="nil"/>
              <w:left w:val="nil"/>
              <w:bottom w:val="single" w:sz="4" w:space="0" w:color="auto"/>
              <w:right w:val="single" w:sz="4" w:space="0" w:color="auto"/>
            </w:tcBorders>
            <w:shd w:val="clear" w:color="auto" w:fill="auto"/>
            <w:vAlign w:val="center"/>
          </w:tcPr>
          <w:p w14:paraId="6045D4D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vAlign w:val="center"/>
          </w:tcPr>
          <w:p w14:paraId="7203B949"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vAlign w:val="center"/>
          </w:tcPr>
          <w:p w14:paraId="13E81CA9"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vAlign w:val="center"/>
          </w:tcPr>
          <w:p w14:paraId="4AA02BA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92" w:type="dxa"/>
            <w:gridSpan w:val="2"/>
            <w:vMerge/>
            <w:tcBorders>
              <w:left w:val="single" w:sz="4" w:space="0" w:color="auto"/>
              <w:right w:val="single" w:sz="4" w:space="0" w:color="auto"/>
            </w:tcBorders>
            <w:shd w:val="clear" w:color="auto" w:fill="auto"/>
            <w:vAlign w:val="center"/>
          </w:tcPr>
          <w:p w14:paraId="7DB87318"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vAlign w:val="center"/>
          </w:tcPr>
          <w:p w14:paraId="28246B76" w14:textId="77777777" w:rsidR="00F06A79" w:rsidRPr="00CE0A9E" w:rsidRDefault="00F06A79" w:rsidP="00F06A79">
            <w:pPr>
              <w:spacing w:after="0" w:line="240" w:lineRule="auto"/>
              <w:rPr>
                <w:rFonts w:ascii="Times New Roman" w:eastAsia="Times New Roman" w:hAnsi="Times New Roman"/>
                <w:sz w:val="16"/>
                <w:szCs w:val="16"/>
                <w:lang w:eastAsia="ru-RU"/>
              </w:rPr>
            </w:pPr>
          </w:p>
        </w:tc>
      </w:tr>
      <w:tr w:rsidR="00F06A79" w:rsidRPr="00CE0A9E" w14:paraId="76513C03" w14:textId="77777777" w:rsidTr="00A624E4">
        <w:trPr>
          <w:gridAfter w:val="2"/>
          <w:wAfter w:w="71" w:type="dxa"/>
          <w:trHeight w:val="226"/>
        </w:trPr>
        <w:tc>
          <w:tcPr>
            <w:tcW w:w="1015" w:type="dxa"/>
            <w:vMerge/>
            <w:shd w:val="clear" w:color="auto" w:fill="FFFFFF"/>
          </w:tcPr>
          <w:p w14:paraId="38A7AC34"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13862454"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1C2C716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70072973"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tcBorders>
              <w:top w:val="nil"/>
              <w:left w:val="single" w:sz="4" w:space="0" w:color="auto"/>
              <w:bottom w:val="single" w:sz="4" w:space="0" w:color="auto"/>
              <w:right w:val="single" w:sz="4" w:space="0" w:color="auto"/>
            </w:tcBorders>
            <w:shd w:val="clear" w:color="auto" w:fill="auto"/>
            <w:vAlign w:val="center"/>
          </w:tcPr>
          <w:p w14:paraId="5DCE00FC"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14971,00</w:t>
            </w:r>
          </w:p>
        </w:tc>
        <w:tc>
          <w:tcPr>
            <w:tcW w:w="1276" w:type="dxa"/>
            <w:tcBorders>
              <w:top w:val="nil"/>
              <w:left w:val="nil"/>
              <w:bottom w:val="single" w:sz="4" w:space="0" w:color="auto"/>
              <w:right w:val="single" w:sz="4" w:space="0" w:color="auto"/>
            </w:tcBorders>
            <w:shd w:val="clear" w:color="auto" w:fill="auto"/>
            <w:vAlign w:val="center"/>
          </w:tcPr>
          <w:p w14:paraId="4308A614" w14:textId="4AC884DF" w:rsidR="00F06A79" w:rsidRPr="00CE0A9E" w:rsidRDefault="00A624E4" w:rsidP="00F06A79">
            <w:pPr>
              <w:spacing w:after="0" w:line="240" w:lineRule="auto"/>
              <w:jc w:val="center"/>
              <w:rPr>
                <w:rFonts w:ascii="Times New Roman" w:eastAsia="Times New Roman" w:hAnsi="Times New Roman"/>
                <w:sz w:val="16"/>
                <w:szCs w:val="16"/>
                <w:lang w:eastAsia="ru-RU"/>
              </w:rPr>
            </w:pPr>
            <w:r>
              <w:rPr>
                <w:color w:val="000000"/>
                <w:sz w:val="20"/>
                <w:szCs w:val="20"/>
              </w:rPr>
              <w:t>76263,40</w:t>
            </w:r>
          </w:p>
        </w:tc>
        <w:tc>
          <w:tcPr>
            <w:tcW w:w="951" w:type="dxa"/>
            <w:tcBorders>
              <w:top w:val="nil"/>
              <w:left w:val="nil"/>
              <w:bottom w:val="single" w:sz="4" w:space="0" w:color="auto"/>
              <w:right w:val="single" w:sz="4" w:space="0" w:color="auto"/>
            </w:tcBorders>
            <w:shd w:val="clear" w:color="auto" w:fill="auto"/>
            <w:vAlign w:val="center"/>
          </w:tcPr>
          <w:p w14:paraId="3DD821A3" w14:textId="2D7A9645" w:rsidR="00F06A79" w:rsidRPr="00CE0A9E" w:rsidRDefault="00A624E4" w:rsidP="00F06A79">
            <w:pPr>
              <w:spacing w:after="0" w:line="240" w:lineRule="auto"/>
              <w:jc w:val="center"/>
              <w:rPr>
                <w:rFonts w:ascii="Times New Roman" w:eastAsia="Times New Roman" w:hAnsi="Times New Roman"/>
                <w:sz w:val="16"/>
                <w:szCs w:val="16"/>
                <w:lang w:eastAsia="ru-RU"/>
              </w:rPr>
            </w:pPr>
            <w:r>
              <w:rPr>
                <w:color w:val="000000"/>
                <w:sz w:val="20"/>
                <w:szCs w:val="20"/>
              </w:rPr>
              <w:t>6263,40</w:t>
            </w:r>
          </w:p>
        </w:tc>
        <w:tc>
          <w:tcPr>
            <w:tcW w:w="850" w:type="dxa"/>
            <w:tcBorders>
              <w:top w:val="nil"/>
              <w:left w:val="nil"/>
              <w:bottom w:val="single" w:sz="4" w:space="0" w:color="auto"/>
              <w:right w:val="single" w:sz="4" w:space="0" w:color="auto"/>
            </w:tcBorders>
            <w:shd w:val="clear" w:color="auto" w:fill="auto"/>
            <w:vAlign w:val="center"/>
          </w:tcPr>
          <w:p w14:paraId="278F31EC"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vAlign w:val="center"/>
          </w:tcPr>
          <w:p w14:paraId="3B7AFE0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vAlign w:val="center"/>
          </w:tcPr>
          <w:p w14:paraId="78713853" w14:textId="0931C7C9" w:rsidR="00F06A79" w:rsidRPr="00CE0A9E" w:rsidRDefault="00A624E4" w:rsidP="00F06A79">
            <w:pPr>
              <w:spacing w:after="0" w:line="240" w:lineRule="auto"/>
              <w:jc w:val="center"/>
              <w:rPr>
                <w:rFonts w:ascii="Times New Roman" w:eastAsia="Times New Roman" w:hAnsi="Times New Roman"/>
                <w:sz w:val="16"/>
                <w:szCs w:val="16"/>
                <w:lang w:eastAsia="ru-RU"/>
              </w:rPr>
            </w:pPr>
            <w:r>
              <w:rPr>
                <w:color w:val="000000"/>
                <w:sz w:val="20"/>
                <w:szCs w:val="20"/>
              </w:rPr>
              <w:t>35000,00</w:t>
            </w:r>
          </w:p>
        </w:tc>
        <w:tc>
          <w:tcPr>
            <w:tcW w:w="951" w:type="dxa"/>
            <w:tcBorders>
              <w:top w:val="nil"/>
              <w:left w:val="nil"/>
              <w:bottom w:val="single" w:sz="4" w:space="0" w:color="auto"/>
              <w:right w:val="single" w:sz="4" w:space="0" w:color="auto"/>
            </w:tcBorders>
            <w:shd w:val="clear" w:color="auto" w:fill="auto"/>
            <w:vAlign w:val="center"/>
          </w:tcPr>
          <w:p w14:paraId="2A8AAECE" w14:textId="3BE86695" w:rsidR="00F06A79" w:rsidRPr="00CE0A9E" w:rsidRDefault="00A624E4" w:rsidP="00F06A79">
            <w:pPr>
              <w:spacing w:after="0" w:line="240" w:lineRule="auto"/>
              <w:jc w:val="center"/>
              <w:rPr>
                <w:rFonts w:ascii="Times New Roman" w:eastAsia="Times New Roman" w:hAnsi="Times New Roman"/>
                <w:sz w:val="16"/>
                <w:szCs w:val="16"/>
                <w:lang w:eastAsia="ru-RU"/>
              </w:rPr>
            </w:pPr>
            <w:r>
              <w:rPr>
                <w:color w:val="000000"/>
                <w:sz w:val="20"/>
                <w:szCs w:val="20"/>
              </w:rPr>
              <w:t>35000,00</w:t>
            </w:r>
          </w:p>
        </w:tc>
        <w:tc>
          <w:tcPr>
            <w:tcW w:w="892" w:type="dxa"/>
            <w:gridSpan w:val="2"/>
            <w:vMerge/>
            <w:tcBorders>
              <w:left w:val="single" w:sz="4" w:space="0" w:color="auto"/>
              <w:right w:val="single" w:sz="4" w:space="0" w:color="auto"/>
            </w:tcBorders>
            <w:shd w:val="clear" w:color="auto" w:fill="auto"/>
            <w:vAlign w:val="center"/>
          </w:tcPr>
          <w:p w14:paraId="2560E8FB"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vAlign w:val="center"/>
          </w:tcPr>
          <w:p w14:paraId="11D6BE5A" w14:textId="77777777" w:rsidR="00F06A79" w:rsidRPr="00CE0A9E" w:rsidRDefault="00F06A79" w:rsidP="00F06A79">
            <w:pPr>
              <w:spacing w:after="0" w:line="240" w:lineRule="auto"/>
              <w:rPr>
                <w:rFonts w:ascii="Times New Roman" w:eastAsia="Times New Roman" w:hAnsi="Times New Roman"/>
                <w:sz w:val="16"/>
                <w:szCs w:val="16"/>
                <w:lang w:eastAsia="ru-RU"/>
              </w:rPr>
            </w:pPr>
          </w:p>
        </w:tc>
      </w:tr>
      <w:tr w:rsidR="00F06A79" w:rsidRPr="00CE0A9E" w14:paraId="3A8DA9AC" w14:textId="77777777" w:rsidTr="00A624E4">
        <w:trPr>
          <w:gridAfter w:val="2"/>
          <w:wAfter w:w="71" w:type="dxa"/>
          <w:trHeight w:val="226"/>
        </w:trPr>
        <w:tc>
          <w:tcPr>
            <w:tcW w:w="1015" w:type="dxa"/>
            <w:vMerge/>
            <w:shd w:val="clear" w:color="auto" w:fill="FFFFFF"/>
          </w:tcPr>
          <w:p w14:paraId="25783D9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10DED4E5"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4F9A1A4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65EEDB66"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tcBorders>
              <w:top w:val="nil"/>
              <w:left w:val="single" w:sz="4" w:space="0" w:color="auto"/>
              <w:bottom w:val="single" w:sz="4" w:space="0" w:color="auto"/>
              <w:right w:val="single" w:sz="4" w:space="0" w:color="auto"/>
            </w:tcBorders>
            <w:shd w:val="clear" w:color="auto" w:fill="auto"/>
            <w:vAlign w:val="center"/>
          </w:tcPr>
          <w:p w14:paraId="1763CE7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6AF39E9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vAlign w:val="center"/>
          </w:tcPr>
          <w:p w14:paraId="1F17E30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50" w:type="dxa"/>
            <w:tcBorders>
              <w:top w:val="nil"/>
              <w:left w:val="nil"/>
              <w:bottom w:val="single" w:sz="4" w:space="0" w:color="auto"/>
              <w:right w:val="single" w:sz="4" w:space="0" w:color="auto"/>
            </w:tcBorders>
            <w:shd w:val="clear" w:color="auto" w:fill="auto"/>
            <w:vAlign w:val="center"/>
          </w:tcPr>
          <w:p w14:paraId="726CFA79"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vAlign w:val="center"/>
          </w:tcPr>
          <w:p w14:paraId="59D1F4F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vAlign w:val="center"/>
          </w:tcPr>
          <w:p w14:paraId="66B0394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vAlign w:val="center"/>
          </w:tcPr>
          <w:p w14:paraId="1192D29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92" w:type="dxa"/>
            <w:gridSpan w:val="2"/>
            <w:vMerge/>
            <w:tcBorders>
              <w:left w:val="single" w:sz="4" w:space="0" w:color="auto"/>
              <w:right w:val="single" w:sz="4" w:space="0" w:color="auto"/>
            </w:tcBorders>
            <w:shd w:val="clear" w:color="auto" w:fill="auto"/>
            <w:vAlign w:val="center"/>
          </w:tcPr>
          <w:p w14:paraId="48A64E6A"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vAlign w:val="center"/>
          </w:tcPr>
          <w:p w14:paraId="2F1B04A3" w14:textId="77777777" w:rsidR="00F06A79" w:rsidRPr="00CE0A9E" w:rsidRDefault="00F06A79" w:rsidP="00F06A79">
            <w:pPr>
              <w:spacing w:after="0" w:line="240" w:lineRule="auto"/>
              <w:rPr>
                <w:rFonts w:ascii="Times New Roman" w:eastAsia="Times New Roman" w:hAnsi="Times New Roman"/>
                <w:sz w:val="16"/>
                <w:szCs w:val="16"/>
                <w:lang w:eastAsia="ru-RU"/>
              </w:rPr>
            </w:pPr>
          </w:p>
        </w:tc>
      </w:tr>
      <w:tr w:rsidR="00F06A79" w:rsidRPr="00CE0A9E" w14:paraId="0E86641B" w14:textId="77777777" w:rsidTr="00A624E4">
        <w:trPr>
          <w:gridAfter w:val="2"/>
          <w:wAfter w:w="71" w:type="dxa"/>
          <w:trHeight w:val="226"/>
        </w:trPr>
        <w:tc>
          <w:tcPr>
            <w:tcW w:w="1015" w:type="dxa"/>
            <w:vMerge/>
            <w:shd w:val="clear" w:color="auto" w:fill="FFFFFF"/>
          </w:tcPr>
          <w:p w14:paraId="67B2F7C2"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57D7CA3B"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0C7623D6"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2B497986"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tcBorders>
              <w:top w:val="nil"/>
              <w:left w:val="single" w:sz="4" w:space="0" w:color="auto"/>
              <w:bottom w:val="single" w:sz="4" w:space="0" w:color="auto"/>
              <w:right w:val="single" w:sz="4" w:space="0" w:color="auto"/>
            </w:tcBorders>
            <w:shd w:val="clear" w:color="auto" w:fill="auto"/>
            <w:vAlign w:val="center"/>
          </w:tcPr>
          <w:p w14:paraId="3CC7C6AC"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tcPr>
          <w:p w14:paraId="571D88C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vAlign w:val="center"/>
          </w:tcPr>
          <w:p w14:paraId="23152165"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50" w:type="dxa"/>
            <w:tcBorders>
              <w:top w:val="nil"/>
              <w:left w:val="nil"/>
              <w:bottom w:val="single" w:sz="4" w:space="0" w:color="auto"/>
              <w:right w:val="single" w:sz="4" w:space="0" w:color="auto"/>
            </w:tcBorders>
            <w:shd w:val="clear" w:color="auto" w:fill="auto"/>
            <w:vAlign w:val="center"/>
          </w:tcPr>
          <w:p w14:paraId="7CAEF72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10" w:type="dxa"/>
            <w:tcBorders>
              <w:top w:val="nil"/>
              <w:left w:val="nil"/>
              <w:bottom w:val="single" w:sz="4" w:space="0" w:color="auto"/>
              <w:right w:val="single" w:sz="4" w:space="0" w:color="auto"/>
            </w:tcBorders>
            <w:shd w:val="clear" w:color="auto" w:fill="auto"/>
            <w:vAlign w:val="center"/>
          </w:tcPr>
          <w:p w14:paraId="5F4BAC3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1033" w:type="dxa"/>
            <w:tcBorders>
              <w:top w:val="nil"/>
              <w:left w:val="nil"/>
              <w:bottom w:val="single" w:sz="4" w:space="0" w:color="auto"/>
              <w:right w:val="single" w:sz="4" w:space="0" w:color="auto"/>
            </w:tcBorders>
            <w:shd w:val="clear" w:color="auto" w:fill="auto"/>
            <w:vAlign w:val="center"/>
          </w:tcPr>
          <w:p w14:paraId="751AA44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951" w:type="dxa"/>
            <w:tcBorders>
              <w:top w:val="nil"/>
              <w:left w:val="nil"/>
              <w:bottom w:val="single" w:sz="4" w:space="0" w:color="auto"/>
              <w:right w:val="single" w:sz="4" w:space="0" w:color="auto"/>
            </w:tcBorders>
            <w:shd w:val="clear" w:color="auto" w:fill="auto"/>
            <w:vAlign w:val="center"/>
          </w:tcPr>
          <w:p w14:paraId="1A1E1483"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Pr>
                <w:color w:val="000000"/>
                <w:sz w:val="20"/>
                <w:szCs w:val="20"/>
              </w:rPr>
              <w:t>0,00</w:t>
            </w:r>
          </w:p>
        </w:tc>
        <w:tc>
          <w:tcPr>
            <w:tcW w:w="892" w:type="dxa"/>
            <w:gridSpan w:val="2"/>
            <w:vMerge/>
            <w:tcBorders>
              <w:left w:val="single" w:sz="4" w:space="0" w:color="auto"/>
              <w:bottom w:val="single" w:sz="4" w:space="0" w:color="auto"/>
              <w:right w:val="single" w:sz="4" w:space="0" w:color="auto"/>
            </w:tcBorders>
            <w:shd w:val="clear" w:color="auto" w:fill="auto"/>
            <w:vAlign w:val="center"/>
          </w:tcPr>
          <w:p w14:paraId="0F05A6DB"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995" w:type="dxa"/>
            <w:gridSpan w:val="2"/>
            <w:vMerge/>
            <w:tcBorders>
              <w:left w:val="single" w:sz="4" w:space="0" w:color="auto"/>
              <w:bottom w:val="single" w:sz="4" w:space="0" w:color="auto"/>
              <w:right w:val="single" w:sz="4" w:space="0" w:color="auto"/>
            </w:tcBorders>
            <w:shd w:val="clear" w:color="auto" w:fill="auto"/>
            <w:vAlign w:val="center"/>
          </w:tcPr>
          <w:p w14:paraId="66DEDB0D" w14:textId="77777777" w:rsidR="00F06A79" w:rsidRPr="00CE0A9E" w:rsidRDefault="00F06A79" w:rsidP="00F06A79">
            <w:pPr>
              <w:spacing w:after="0" w:line="240" w:lineRule="auto"/>
              <w:rPr>
                <w:rFonts w:ascii="Times New Roman" w:eastAsia="Times New Roman" w:hAnsi="Times New Roman"/>
                <w:sz w:val="16"/>
                <w:szCs w:val="16"/>
                <w:lang w:eastAsia="ru-RU"/>
              </w:rPr>
            </w:pPr>
          </w:p>
        </w:tc>
      </w:tr>
      <w:tr w:rsidR="00F06A79" w:rsidRPr="00CE0A9E" w14:paraId="5D58F40F" w14:textId="77777777" w:rsidTr="00A624E4">
        <w:trPr>
          <w:gridAfter w:val="2"/>
          <w:wAfter w:w="71" w:type="dxa"/>
          <w:trHeight w:val="226"/>
        </w:trPr>
        <w:tc>
          <w:tcPr>
            <w:tcW w:w="1015" w:type="dxa"/>
            <w:vMerge w:val="restart"/>
            <w:shd w:val="clear" w:color="auto" w:fill="FFFFFF"/>
          </w:tcPr>
          <w:p w14:paraId="54BB263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2.3</w:t>
            </w:r>
          </w:p>
        </w:tc>
        <w:tc>
          <w:tcPr>
            <w:tcW w:w="1244" w:type="dxa"/>
            <w:vMerge w:val="restart"/>
            <w:shd w:val="clear" w:color="auto" w:fill="FFFFFF"/>
          </w:tcPr>
          <w:p w14:paraId="2AB6E879"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Профессиональная физическая охрана муниципальных учреждений дополнительного образования</w:t>
            </w:r>
          </w:p>
        </w:tc>
        <w:tc>
          <w:tcPr>
            <w:tcW w:w="859" w:type="dxa"/>
            <w:vMerge w:val="restart"/>
            <w:shd w:val="clear" w:color="auto" w:fill="FFFFFF"/>
          </w:tcPr>
          <w:p w14:paraId="46013C8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387BE754"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046644A8" w14:textId="61026FC7"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2648AEA" w14:textId="358707AD"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6322174" w14:textId="183E3E48"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0C3A2EF1" w14:textId="26E8201B"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F279830" w14:textId="32247E61"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1D062B9A" w14:textId="3D112F86"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0C37556" w14:textId="5758EAD0"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tcPr>
          <w:p w14:paraId="3579152C"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995" w:type="dxa"/>
            <w:gridSpan w:val="2"/>
            <w:vMerge w:val="restart"/>
            <w:shd w:val="clear" w:color="auto" w:fill="FFFFFF"/>
          </w:tcPr>
          <w:p w14:paraId="012E03EB" w14:textId="77777777" w:rsidR="00F06A79" w:rsidRPr="00CE0A9E" w:rsidRDefault="00F06A79" w:rsidP="00F06A79">
            <w:pPr>
              <w:spacing w:after="0" w:line="240" w:lineRule="auto"/>
              <w:rPr>
                <w:rFonts w:ascii="Times New Roman" w:eastAsia="Times New Roman" w:hAnsi="Times New Roman"/>
                <w:sz w:val="16"/>
                <w:szCs w:val="16"/>
                <w:lang w:eastAsia="ru-RU"/>
              </w:rPr>
            </w:pPr>
          </w:p>
        </w:tc>
      </w:tr>
      <w:tr w:rsidR="00F06A79" w:rsidRPr="00CE0A9E" w14:paraId="60F72FBD" w14:textId="77777777" w:rsidTr="00A624E4">
        <w:trPr>
          <w:gridAfter w:val="2"/>
          <w:wAfter w:w="71" w:type="dxa"/>
          <w:trHeight w:val="226"/>
        </w:trPr>
        <w:tc>
          <w:tcPr>
            <w:tcW w:w="1015" w:type="dxa"/>
            <w:vMerge/>
            <w:shd w:val="clear" w:color="auto" w:fill="FFFFFF"/>
          </w:tcPr>
          <w:p w14:paraId="3897CB4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325F24D6"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0714F3BF"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49D79D3C"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6FB7DF22" w14:textId="2CAA8A8B"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7BF82178" w14:textId="2591B896"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928FE30" w14:textId="62630DE9"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4AC728C" w14:textId="0D197F0F"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56B3291E" w14:textId="262C2D01"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23D4FF2" w14:textId="07C74EF1"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530CDE7" w14:textId="042C2349"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6C5812B2"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09D23991" w14:textId="77777777" w:rsidR="00F06A79" w:rsidRPr="00CE0A9E" w:rsidRDefault="00F06A79" w:rsidP="00F06A79">
            <w:pPr>
              <w:spacing w:after="0" w:line="240" w:lineRule="auto"/>
              <w:rPr>
                <w:rFonts w:ascii="Times New Roman" w:eastAsia="Times New Roman" w:hAnsi="Times New Roman"/>
                <w:sz w:val="16"/>
                <w:szCs w:val="16"/>
                <w:lang w:eastAsia="ru-RU"/>
              </w:rPr>
            </w:pPr>
          </w:p>
        </w:tc>
      </w:tr>
      <w:tr w:rsidR="00F06A79" w:rsidRPr="00CE0A9E" w14:paraId="5E81025C" w14:textId="77777777" w:rsidTr="00A624E4">
        <w:trPr>
          <w:gridAfter w:val="2"/>
          <w:wAfter w:w="71" w:type="dxa"/>
          <w:trHeight w:val="226"/>
        </w:trPr>
        <w:tc>
          <w:tcPr>
            <w:tcW w:w="1015" w:type="dxa"/>
            <w:vMerge/>
            <w:shd w:val="clear" w:color="auto" w:fill="FFFFFF"/>
          </w:tcPr>
          <w:p w14:paraId="05EF4B1E"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48216F20"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45B1056D"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332A0888"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6E960C64" w14:textId="2C524FAF"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D664102" w14:textId="6CC7ADD6"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6D893C3" w14:textId="4364CC99"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DA975DB" w14:textId="0D09EC1E"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91B407A" w14:textId="50B3E8E7"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5857411" w14:textId="20FAD3FD"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BC291A8" w14:textId="51A3643B"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525ABFEF"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7E820EDC" w14:textId="77777777" w:rsidR="00F06A79" w:rsidRPr="00CE0A9E" w:rsidRDefault="00F06A79" w:rsidP="00F06A79">
            <w:pPr>
              <w:spacing w:after="0" w:line="240" w:lineRule="auto"/>
              <w:rPr>
                <w:rFonts w:ascii="Times New Roman" w:eastAsia="Times New Roman" w:hAnsi="Times New Roman"/>
                <w:sz w:val="16"/>
                <w:szCs w:val="16"/>
                <w:lang w:eastAsia="ru-RU"/>
              </w:rPr>
            </w:pPr>
          </w:p>
        </w:tc>
      </w:tr>
      <w:tr w:rsidR="00F06A79" w:rsidRPr="00CE0A9E" w14:paraId="17EDD065" w14:textId="77777777" w:rsidTr="00A624E4">
        <w:trPr>
          <w:gridAfter w:val="2"/>
          <w:wAfter w:w="71" w:type="dxa"/>
          <w:trHeight w:val="226"/>
        </w:trPr>
        <w:tc>
          <w:tcPr>
            <w:tcW w:w="1015" w:type="dxa"/>
            <w:vMerge/>
            <w:shd w:val="clear" w:color="auto" w:fill="FFFFFF"/>
          </w:tcPr>
          <w:p w14:paraId="164467C1"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594D12E8"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7CDB262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7E54424B"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01802F10" w14:textId="044904AD"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2D9A1703" w14:textId="00452124"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B71894A" w14:textId="77150FB5"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DAC8788" w14:textId="7E088458"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ED82B9B" w14:textId="27CA1A48"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60DCE89" w14:textId="0F5F0ECE"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AB92B53" w14:textId="4CC7B5B9"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4CBFC28D"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73978C49" w14:textId="77777777" w:rsidR="00F06A79" w:rsidRPr="00CE0A9E" w:rsidRDefault="00F06A79" w:rsidP="00F06A79">
            <w:pPr>
              <w:spacing w:after="0" w:line="240" w:lineRule="auto"/>
              <w:rPr>
                <w:rFonts w:ascii="Times New Roman" w:eastAsia="Times New Roman" w:hAnsi="Times New Roman"/>
                <w:sz w:val="16"/>
                <w:szCs w:val="16"/>
                <w:lang w:eastAsia="ru-RU"/>
              </w:rPr>
            </w:pPr>
          </w:p>
        </w:tc>
      </w:tr>
      <w:tr w:rsidR="00F06A79" w:rsidRPr="00CE0A9E" w14:paraId="55EBFF57" w14:textId="77777777" w:rsidTr="00A624E4">
        <w:trPr>
          <w:gridAfter w:val="2"/>
          <w:wAfter w:w="71" w:type="dxa"/>
          <w:trHeight w:val="226"/>
        </w:trPr>
        <w:tc>
          <w:tcPr>
            <w:tcW w:w="1015" w:type="dxa"/>
            <w:vMerge/>
            <w:shd w:val="clear" w:color="auto" w:fill="FFFFFF"/>
          </w:tcPr>
          <w:p w14:paraId="1960808B"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263023C6"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1FD91D27" w14:textId="77777777" w:rsidR="00F06A79" w:rsidRPr="00CE0A9E" w:rsidRDefault="00F06A79" w:rsidP="00F06A79">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674019D0" w14:textId="77777777" w:rsidR="00F06A79" w:rsidRPr="00CE0A9E" w:rsidRDefault="00F06A79" w:rsidP="00F06A7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212B26B1" w14:textId="24935F96"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F781DE2" w14:textId="44C6CE1D"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E1F28D1" w14:textId="19DE1976"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C6D98DD" w14:textId="78837F0F"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38E464D" w14:textId="67AE4F51"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42BE704" w14:textId="2525D3C8"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34A65CA" w14:textId="373A7513" w:rsidR="00F06A79" w:rsidRPr="00CE0A9E" w:rsidRDefault="00F06A79" w:rsidP="00F06A7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282FA7FD" w14:textId="77777777" w:rsidR="00F06A79" w:rsidRPr="00CE0A9E" w:rsidRDefault="00F06A79" w:rsidP="00F06A79">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474C51D4" w14:textId="77777777" w:rsidR="00F06A79" w:rsidRPr="00CE0A9E" w:rsidRDefault="00F06A79" w:rsidP="00F06A79">
            <w:pPr>
              <w:spacing w:after="0" w:line="240" w:lineRule="auto"/>
              <w:rPr>
                <w:rFonts w:ascii="Times New Roman" w:eastAsia="Times New Roman" w:hAnsi="Times New Roman"/>
                <w:sz w:val="16"/>
                <w:szCs w:val="16"/>
                <w:lang w:eastAsia="ru-RU"/>
              </w:rPr>
            </w:pPr>
          </w:p>
        </w:tc>
      </w:tr>
      <w:tr w:rsidR="00835386" w:rsidRPr="00CE0A9E" w14:paraId="2388FB7C" w14:textId="77777777" w:rsidTr="00A624E4">
        <w:trPr>
          <w:gridAfter w:val="2"/>
          <w:wAfter w:w="71" w:type="dxa"/>
          <w:trHeight w:val="226"/>
        </w:trPr>
        <w:tc>
          <w:tcPr>
            <w:tcW w:w="1015" w:type="dxa"/>
            <w:vMerge w:val="restart"/>
            <w:shd w:val="clear" w:color="auto" w:fill="FFFFFF"/>
          </w:tcPr>
          <w:p w14:paraId="59AF97D4" w14:textId="77777777" w:rsidR="00835386" w:rsidRPr="00AF4A0B" w:rsidRDefault="00835386" w:rsidP="00835386">
            <w:pPr>
              <w:spacing w:after="0" w:line="240" w:lineRule="auto"/>
              <w:jc w:val="center"/>
              <w:rPr>
                <w:rFonts w:ascii="Times New Roman" w:eastAsia="Times New Roman" w:hAnsi="Times New Roman"/>
                <w:sz w:val="16"/>
                <w:szCs w:val="16"/>
                <w:lang w:eastAsia="ru-RU"/>
              </w:rPr>
            </w:pPr>
            <w:r w:rsidRPr="00AF4A0B">
              <w:rPr>
                <w:rFonts w:ascii="Times New Roman" w:eastAsia="Times New Roman" w:hAnsi="Times New Roman"/>
                <w:sz w:val="16"/>
                <w:szCs w:val="16"/>
                <w:lang w:eastAsia="ru-RU"/>
              </w:rPr>
              <w:t>2.4</w:t>
            </w:r>
          </w:p>
        </w:tc>
        <w:tc>
          <w:tcPr>
            <w:tcW w:w="1244" w:type="dxa"/>
            <w:vMerge w:val="restart"/>
            <w:shd w:val="clear" w:color="auto" w:fill="FFFFFF"/>
          </w:tcPr>
          <w:p w14:paraId="40607715" w14:textId="77777777" w:rsidR="00835386" w:rsidRPr="00AF4A0B" w:rsidRDefault="00835386" w:rsidP="00835386">
            <w:pPr>
              <w:spacing w:after="0" w:line="240" w:lineRule="auto"/>
              <w:rPr>
                <w:rFonts w:ascii="Times New Roman" w:eastAsia="Times New Roman" w:hAnsi="Times New Roman"/>
                <w:sz w:val="16"/>
                <w:szCs w:val="16"/>
                <w:lang w:eastAsia="ru-RU"/>
              </w:rPr>
            </w:pPr>
            <w:r w:rsidRPr="00AF4A0B">
              <w:rPr>
                <w:rFonts w:ascii="Times New Roman" w:eastAsia="Times New Roman" w:hAnsi="Times New Roman"/>
                <w:sz w:val="16"/>
                <w:szCs w:val="16"/>
                <w:lang w:eastAsia="ru-RU"/>
              </w:rPr>
              <w:t>Мероприятия в сфере образования</w:t>
            </w:r>
          </w:p>
        </w:tc>
        <w:tc>
          <w:tcPr>
            <w:tcW w:w="859" w:type="dxa"/>
            <w:vMerge w:val="restart"/>
            <w:shd w:val="clear" w:color="auto" w:fill="FFFFFF"/>
          </w:tcPr>
          <w:p w14:paraId="4FC53D04" w14:textId="77777777" w:rsidR="00835386" w:rsidRPr="00001590" w:rsidRDefault="00835386" w:rsidP="00835386">
            <w:pPr>
              <w:spacing w:after="0" w:line="240" w:lineRule="auto"/>
              <w:jc w:val="center"/>
              <w:rPr>
                <w:rFonts w:ascii="Times New Roman" w:eastAsia="Times New Roman" w:hAnsi="Times New Roman"/>
                <w:sz w:val="16"/>
                <w:szCs w:val="16"/>
                <w:highlight w:val="yellow"/>
                <w:lang w:eastAsia="ru-RU"/>
              </w:rPr>
            </w:pPr>
          </w:p>
        </w:tc>
        <w:tc>
          <w:tcPr>
            <w:tcW w:w="978" w:type="dxa"/>
            <w:shd w:val="clear" w:color="auto" w:fill="FFFFFF"/>
          </w:tcPr>
          <w:p w14:paraId="5CC29ADE"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30BC1D60" w14:textId="58AA3670"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BBFC6D7" w14:textId="14F74D0B"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73BED36" w14:textId="0E41F59D"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81,5</w:t>
            </w:r>
          </w:p>
        </w:tc>
        <w:tc>
          <w:tcPr>
            <w:tcW w:w="850" w:type="dxa"/>
            <w:shd w:val="clear" w:color="auto" w:fill="FFFFFF"/>
          </w:tcPr>
          <w:p w14:paraId="610818EA" w14:textId="1378481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0EB0C338" w14:textId="0872CC8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E3DF8A3" w14:textId="01125F3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A784F06" w14:textId="38DBEFA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tcBorders>
              <w:top w:val="single" w:sz="4" w:space="0" w:color="auto"/>
              <w:left w:val="single" w:sz="4" w:space="0" w:color="auto"/>
              <w:right w:val="single" w:sz="4" w:space="0" w:color="auto"/>
            </w:tcBorders>
            <w:shd w:val="clear" w:color="auto" w:fill="auto"/>
            <w:vAlign w:val="center"/>
          </w:tcPr>
          <w:p w14:paraId="147C4970" w14:textId="2836764E" w:rsidR="00835386" w:rsidRPr="00CE0A9E" w:rsidRDefault="00835386" w:rsidP="00835386">
            <w:pPr>
              <w:spacing w:after="0" w:line="240" w:lineRule="auto"/>
              <w:rPr>
                <w:rFonts w:ascii="Times New Roman" w:eastAsia="Times New Roman" w:hAnsi="Times New Roman"/>
                <w:sz w:val="16"/>
                <w:szCs w:val="16"/>
                <w:lang w:eastAsia="ru-RU"/>
              </w:rPr>
            </w:pPr>
            <w:r w:rsidRPr="00D46E74">
              <w:rPr>
                <w:sz w:val="20"/>
                <w:szCs w:val="20"/>
              </w:rPr>
              <w:t>Управление образованием, Управление культуры администрации городского округа Истра,</w:t>
            </w:r>
            <w:r w:rsidRPr="00D46E74">
              <w:rPr>
                <w:sz w:val="20"/>
                <w:szCs w:val="20"/>
              </w:rPr>
              <w:br/>
              <w:t>Организации дополнительного образования детей,</w:t>
            </w:r>
            <w:r w:rsidRPr="00D46E74">
              <w:rPr>
                <w:sz w:val="20"/>
                <w:szCs w:val="20"/>
              </w:rPr>
              <w:br/>
              <w:t>МОУ «Учебно-методический центр»</w:t>
            </w:r>
          </w:p>
        </w:tc>
        <w:tc>
          <w:tcPr>
            <w:tcW w:w="995" w:type="dxa"/>
            <w:gridSpan w:val="2"/>
            <w:vMerge w:val="restart"/>
            <w:tcBorders>
              <w:top w:val="single" w:sz="4" w:space="0" w:color="auto"/>
              <w:left w:val="single" w:sz="4" w:space="0" w:color="auto"/>
              <w:right w:val="single" w:sz="4" w:space="0" w:color="auto"/>
            </w:tcBorders>
            <w:shd w:val="clear" w:color="auto" w:fill="auto"/>
            <w:vAlign w:val="center"/>
          </w:tcPr>
          <w:p w14:paraId="7F1A0043" w14:textId="4C656135" w:rsidR="00835386" w:rsidRPr="00CE0A9E" w:rsidRDefault="00835386" w:rsidP="00835386">
            <w:pPr>
              <w:spacing w:after="0" w:line="240" w:lineRule="auto"/>
              <w:rPr>
                <w:rFonts w:ascii="Times New Roman" w:eastAsia="Times New Roman" w:hAnsi="Times New Roman"/>
                <w:sz w:val="16"/>
                <w:szCs w:val="16"/>
                <w:lang w:eastAsia="ru-RU"/>
              </w:rPr>
            </w:pPr>
            <w:r w:rsidRPr="00D46E74">
              <w:rPr>
                <w:sz w:val="20"/>
                <w:szCs w:val="20"/>
              </w:rPr>
              <w:t>Управление образованием, Управление культуры администрации городского округа Истра,</w:t>
            </w:r>
            <w:r w:rsidRPr="00D46E74">
              <w:rPr>
                <w:sz w:val="20"/>
                <w:szCs w:val="20"/>
              </w:rPr>
              <w:br/>
              <w:t>Организации дополнительного образования детей,</w:t>
            </w:r>
            <w:r w:rsidRPr="00D46E74">
              <w:rPr>
                <w:sz w:val="20"/>
                <w:szCs w:val="20"/>
              </w:rPr>
              <w:br/>
              <w:t>МОУ «Учебно-методический центр»</w:t>
            </w:r>
          </w:p>
        </w:tc>
      </w:tr>
      <w:tr w:rsidR="00835386" w:rsidRPr="00CE0A9E" w14:paraId="0CCF06EC" w14:textId="77777777" w:rsidTr="00A624E4">
        <w:trPr>
          <w:gridAfter w:val="2"/>
          <w:wAfter w:w="71" w:type="dxa"/>
          <w:trHeight w:val="226"/>
        </w:trPr>
        <w:tc>
          <w:tcPr>
            <w:tcW w:w="1015" w:type="dxa"/>
            <w:vMerge/>
            <w:shd w:val="clear" w:color="auto" w:fill="FFFFFF"/>
          </w:tcPr>
          <w:p w14:paraId="59248250"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68A80EBA"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1249E358"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37A35E6B"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1169F23C" w14:textId="54B68395"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287EA697" w14:textId="78E2D885"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DC9AA93" w14:textId="31996E03"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CA19A53" w14:textId="661E4121"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EAA4296" w14:textId="31B5793D"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4C94591" w14:textId="7C10F561"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87E93AE" w14:textId="31A28426"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0AF46968"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5D7C8389"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39CC2104" w14:textId="77777777" w:rsidTr="00A624E4">
        <w:trPr>
          <w:gridAfter w:val="2"/>
          <w:wAfter w:w="71" w:type="dxa"/>
          <w:trHeight w:val="226"/>
        </w:trPr>
        <w:tc>
          <w:tcPr>
            <w:tcW w:w="1015" w:type="dxa"/>
            <w:vMerge/>
            <w:shd w:val="clear" w:color="auto" w:fill="FFFFFF"/>
          </w:tcPr>
          <w:p w14:paraId="7D4951A4"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00CDEC7B"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76F5CD5F"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4ED4B989"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51DEA418" w14:textId="42B46DA9"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54A1910" w14:textId="1EDFCDA7"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6B06DAD" w14:textId="00E0712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81,5</w:t>
            </w:r>
          </w:p>
        </w:tc>
        <w:tc>
          <w:tcPr>
            <w:tcW w:w="850" w:type="dxa"/>
            <w:shd w:val="clear" w:color="auto" w:fill="FFFFFF"/>
          </w:tcPr>
          <w:p w14:paraId="196C7126" w14:textId="3D61FED9"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03D7679" w14:textId="737A9336"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0F6FE97" w14:textId="406E75C1"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E91996F" w14:textId="68A83FC2"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52B8021A"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78358F6C"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13051B55" w14:textId="77777777" w:rsidTr="00A624E4">
        <w:trPr>
          <w:gridAfter w:val="2"/>
          <w:wAfter w:w="71" w:type="dxa"/>
          <w:trHeight w:val="226"/>
        </w:trPr>
        <w:tc>
          <w:tcPr>
            <w:tcW w:w="1015" w:type="dxa"/>
            <w:vMerge/>
            <w:shd w:val="clear" w:color="auto" w:fill="FFFFFF"/>
          </w:tcPr>
          <w:p w14:paraId="671B56D1"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1EDE6AE4"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55B773EF"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79E7801F"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412B1F78" w14:textId="50A1430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2E632253" w14:textId="5596503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C289AED" w14:textId="02904FE9"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CCC4898" w14:textId="75564FC5"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409C889" w14:textId="0B3F264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765EF706" w14:textId="10ABC643"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437976B" w14:textId="28E1BDB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53B8AF9F"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6F36591A"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109E0C3A" w14:textId="77777777" w:rsidTr="00A624E4">
        <w:trPr>
          <w:gridAfter w:val="2"/>
          <w:wAfter w:w="71" w:type="dxa"/>
          <w:trHeight w:val="226"/>
        </w:trPr>
        <w:tc>
          <w:tcPr>
            <w:tcW w:w="1015" w:type="dxa"/>
            <w:vMerge/>
            <w:shd w:val="clear" w:color="auto" w:fill="FFFFFF"/>
          </w:tcPr>
          <w:p w14:paraId="45F63A1C"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122020C9"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759685F9"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2A9EA22F"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22C0C150" w14:textId="076E6B66"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7C4E48A" w14:textId="321AE4BF"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780711A" w14:textId="4CC6522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57FCCA8" w14:textId="6F4B333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2DB3D8C" w14:textId="32F84E33"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FD4E8A5" w14:textId="7ADCBB30"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5EDD20A" w14:textId="01061747"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7F9FAA23"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2B4EFF1F"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57FBAF08" w14:textId="77777777" w:rsidTr="00A624E4">
        <w:trPr>
          <w:gridAfter w:val="2"/>
          <w:wAfter w:w="71" w:type="dxa"/>
          <w:trHeight w:val="226"/>
        </w:trPr>
        <w:tc>
          <w:tcPr>
            <w:tcW w:w="1015" w:type="dxa"/>
            <w:vMerge w:val="restart"/>
            <w:shd w:val="clear" w:color="auto" w:fill="FFFFFF"/>
          </w:tcPr>
          <w:p w14:paraId="1A47B6E2"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2.5</w:t>
            </w:r>
          </w:p>
        </w:tc>
        <w:tc>
          <w:tcPr>
            <w:tcW w:w="1244" w:type="dxa"/>
            <w:vMerge w:val="restart"/>
            <w:shd w:val="clear" w:color="auto" w:fill="FFFFFF"/>
          </w:tcPr>
          <w:p w14:paraId="4C3FBD37"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Проведение капитального ремонта, технического переоснащения и благоустройства территорий учреждений образования</w:t>
            </w:r>
          </w:p>
        </w:tc>
        <w:tc>
          <w:tcPr>
            <w:tcW w:w="859" w:type="dxa"/>
            <w:vMerge w:val="restart"/>
            <w:shd w:val="clear" w:color="auto" w:fill="FFFFFF"/>
          </w:tcPr>
          <w:p w14:paraId="444ABAE6"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01F0F42F"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13D44E66" w14:textId="61B7B590"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2D04FAF" w14:textId="5FBD4D0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C8DD8FF" w14:textId="7C41B4B3"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08CA821C" w14:textId="7FBE341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5BEE2CFC" w14:textId="3EE0E99D"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B409DF5" w14:textId="556EF9B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8F894BF" w14:textId="1D6F8900"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tcPr>
          <w:p w14:paraId="536F4DEF"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val="restart"/>
            <w:shd w:val="clear" w:color="auto" w:fill="FFFFFF"/>
          </w:tcPr>
          <w:p w14:paraId="700DAEE6"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452C2111" w14:textId="77777777" w:rsidTr="00A624E4">
        <w:trPr>
          <w:gridAfter w:val="2"/>
          <w:wAfter w:w="71" w:type="dxa"/>
          <w:trHeight w:val="226"/>
        </w:trPr>
        <w:tc>
          <w:tcPr>
            <w:tcW w:w="1015" w:type="dxa"/>
            <w:vMerge/>
            <w:shd w:val="clear" w:color="auto" w:fill="FFFFFF"/>
          </w:tcPr>
          <w:p w14:paraId="6D769AF3"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7A233C55"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34CE83FD"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71AA452B"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2C2C6EAB" w14:textId="5AE78776"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F9E6D43" w14:textId="7F449820"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BD286B2" w14:textId="058CF0CD"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6862EF6" w14:textId="0AFE8E9D"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4C4541B" w14:textId="62B1E1F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ADB673F" w14:textId="5D36C521"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E14DB1D" w14:textId="19355B42"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0126D1DD"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494DB52B"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6E3CD43E" w14:textId="77777777" w:rsidTr="00A624E4">
        <w:trPr>
          <w:gridAfter w:val="2"/>
          <w:wAfter w:w="71" w:type="dxa"/>
          <w:trHeight w:val="226"/>
        </w:trPr>
        <w:tc>
          <w:tcPr>
            <w:tcW w:w="1015" w:type="dxa"/>
            <w:vMerge/>
            <w:shd w:val="clear" w:color="auto" w:fill="FFFFFF"/>
          </w:tcPr>
          <w:p w14:paraId="48FD6470"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3C02FFAB"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5A171AF0"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43713E88"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6A78BCF9" w14:textId="2EFAA56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4F686EE" w14:textId="60A8439F"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0A33691" w14:textId="3237177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0715E46" w14:textId="068CB90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583A782C" w14:textId="5FA3183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6211A88" w14:textId="0EE595B5"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F03B87C" w14:textId="18AD076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5CC94829"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30E221F0"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524A44E0" w14:textId="77777777" w:rsidTr="00A624E4">
        <w:trPr>
          <w:gridAfter w:val="2"/>
          <w:wAfter w:w="71" w:type="dxa"/>
          <w:trHeight w:val="226"/>
        </w:trPr>
        <w:tc>
          <w:tcPr>
            <w:tcW w:w="1015" w:type="dxa"/>
            <w:vMerge/>
            <w:shd w:val="clear" w:color="auto" w:fill="FFFFFF"/>
          </w:tcPr>
          <w:p w14:paraId="2EA7497B"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62BAD05E"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33D89A70"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17A990EF"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5F29D6EC" w14:textId="41022C00"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326FB1E" w14:textId="0B5EC236"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97C9080" w14:textId="4D4D4CA9"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AC08033" w14:textId="2982CE55"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6030E79" w14:textId="1A324BAD"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E4F3203" w14:textId="168DF98D"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F3E993E" w14:textId="5FAB578F"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4F89DEFA"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773BF59B"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2D347651" w14:textId="77777777" w:rsidTr="00A624E4">
        <w:trPr>
          <w:gridAfter w:val="2"/>
          <w:wAfter w:w="71" w:type="dxa"/>
          <w:trHeight w:val="226"/>
        </w:trPr>
        <w:tc>
          <w:tcPr>
            <w:tcW w:w="1015" w:type="dxa"/>
            <w:vMerge/>
            <w:shd w:val="clear" w:color="auto" w:fill="FFFFFF"/>
          </w:tcPr>
          <w:p w14:paraId="0641321A"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0E2BB211"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3D5AE681"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6349C2C5"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1FC1EC97" w14:textId="159EFD6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D9E1B58" w14:textId="0F6C874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58BEB8A" w14:textId="518F6CDD"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3D7EE9D" w14:textId="0650369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DE9E2F0" w14:textId="4E4B5D07"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0B3EC3A" w14:textId="3C3CC06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17A3B26" w14:textId="01AD96E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393BDE9F"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tcPr>
          <w:p w14:paraId="48D84DFB"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2958D2DC" w14:textId="77777777" w:rsidTr="00A624E4">
        <w:trPr>
          <w:gridAfter w:val="2"/>
          <w:wAfter w:w="71" w:type="dxa"/>
          <w:trHeight w:val="171"/>
        </w:trPr>
        <w:tc>
          <w:tcPr>
            <w:tcW w:w="1015" w:type="dxa"/>
            <w:vMerge w:val="restart"/>
            <w:shd w:val="clear" w:color="auto" w:fill="FFFFFF"/>
          </w:tcPr>
          <w:p w14:paraId="7E7D33C6" w14:textId="5143FCC9" w:rsidR="00835386" w:rsidRPr="00CE0A9E" w:rsidRDefault="0085453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w:t>
            </w:r>
            <w:r w:rsidR="00835386" w:rsidRPr="00CE0A9E">
              <w:rPr>
                <w:rFonts w:ascii="Times New Roman" w:eastAsia="Times New Roman" w:hAnsi="Times New Roman"/>
                <w:sz w:val="16"/>
                <w:szCs w:val="16"/>
                <w:lang w:eastAsia="ru-RU"/>
              </w:rPr>
              <w:t>.</w:t>
            </w:r>
            <w:r>
              <w:rPr>
                <w:rFonts w:ascii="Times New Roman" w:eastAsia="Times New Roman" w:hAnsi="Times New Roman"/>
                <w:sz w:val="16"/>
                <w:szCs w:val="16"/>
                <w:lang w:eastAsia="ru-RU"/>
              </w:rPr>
              <w:t>6</w:t>
            </w:r>
          </w:p>
          <w:p w14:paraId="24382ABE"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p w14:paraId="19CC7F96"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p w14:paraId="554758AF"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p w14:paraId="2D221E72"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p w14:paraId="10F6D256"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val="restart"/>
            <w:shd w:val="clear" w:color="auto" w:fill="FFFFFF"/>
          </w:tcPr>
          <w:p w14:paraId="67EFD554" w14:textId="77777777" w:rsidR="00835386" w:rsidRPr="00001590" w:rsidRDefault="00835386" w:rsidP="00835386">
            <w:pPr>
              <w:spacing w:after="0" w:line="240" w:lineRule="auto"/>
              <w:rPr>
                <w:rFonts w:ascii="Times New Roman" w:eastAsia="Times New Roman" w:hAnsi="Times New Roman"/>
                <w:sz w:val="16"/>
                <w:szCs w:val="16"/>
                <w:highlight w:val="yellow"/>
                <w:lang w:eastAsia="ru-RU"/>
              </w:rPr>
            </w:pPr>
            <w:r w:rsidRPr="00AF4A0B">
              <w:rPr>
                <w:rFonts w:ascii="Times New Roman" w:eastAsia="Times New Roman" w:hAnsi="Times New Roman"/>
                <w:sz w:val="16"/>
                <w:szCs w:val="16"/>
                <w:lang w:eastAsia="ru-RU"/>
              </w:rPr>
              <w:t>Укрепление материально-технической базы общеобразовательных организаций, команды которых заняли 1-5 места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859" w:type="dxa"/>
            <w:vMerge w:val="restart"/>
            <w:shd w:val="clear" w:color="auto" w:fill="FFFFFF"/>
          </w:tcPr>
          <w:p w14:paraId="76D7D82C" w14:textId="77777777" w:rsidR="00835386" w:rsidRPr="00001590" w:rsidRDefault="00835386" w:rsidP="00835386">
            <w:pPr>
              <w:spacing w:after="0" w:line="240" w:lineRule="auto"/>
              <w:jc w:val="center"/>
              <w:rPr>
                <w:rFonts w:ascii="Times New Roman" w:eastAsia="Times New Roman" w:hAnsi="Times New Roman"/>
                <w:sz w:val="16"/>
                <w:szCs w:val="16"/>
                <w:highlight w:val="yellow"/>
                <w:lang w:eastAsia="ru-RU"/>
              </w:rPr>
            </w:pPr>
          </w:p>
          <w:p w14:paraId="518CF5F6" w14:textId="77777777" w:rsidR="00835386" w:rsidRPr="00001590" w:rsidRDefault="00835386" w:rsidP="00835386">
            <w:pPr>
              <w:spacing w:after="0" w:line="240" w:lineRule="auto"/>
              <w:jc w:val="center"/>
              <w:rPr>
                <w:rFonts w:ascii="Times New Roman" w:eastAsia="Times New Roman" w:hAnsi="Times New Roman"/>
                <w:sz w:val="16"/>
                <w:szCs w:val="16"/>
                <w:highlight w:val="yellow"/>
                <w:lang w:eastAsia="ru-RU"/>
              </w:rPr>
            </w:pPr>
          </w:p>
          <w:p w14:paraId="27C4C073" w14:textId="77777777" w:rsidR="00835386" w:rsidRPr="00001590" w:rsidRDefault="00835386" w:rsidP="00835386">
            <w:pPr>
              <w:spacing w:after="0" w:line="240" w:lineRule="auto"/>
              <w:jc w:val="center"/>
              <w:rPr>
                <w:rFonts w:ascii="Times New Roman" w:eastAsia="Times New Roman" w:hAnsi="Times New Roman"/>
                <w:sz w:val="16"/>
                <w:szCs w:val="16"/>
                <w:highlight w:val="yellow"/>
                <w:lang w:eastAsia="ru-RU"/>
              </w:rPr>
            </w:pPr>
          </w:p>
          <w:p w14:paraId="4217CCB3" w14:textId="77777777" w:rsidR="00835386" w:rsidRPr="00001590" w:rsidRDefault="00835386" w:rsidP="00835386">
            <w:pPr>
              <w:spacing w:after="0" w:line="240" w:lineRule="auto"/>
              <w:jc w:val="center"/>
              <w:rPr>
                <w:rFonts w:ascii="Times New Roman" w:eastAsia="Times New Roman" w:hAnsi="Times New Roman"/>
                <w:sz w:val="16"/>
                <w:szCs w:val="16"/>
                <w:highlight w:val="yellow"/>
                <w:lang w:eastAsia="ru-RU"/>
              </w:rPr>
            </w:pPr>
          </w:p>
          <w:p w14:paraId="2614CF76" w14:textId="77777777" w:rsidR="00835386" w:rsidRPr="00001590" w:rsidRDefault="00835386" w:rsidP="00835386">
            <w:pPr>
              <w:spacing w:after="0" w:line="240" w:lineRule="auto"/>
              <w:jc w:val="center"/>
              <w:rPr>
                <w:rFonts w:ascii="Times New Roman" w:eastAsia="Times New Roman" w:hAnsi="Times New Roman"/>
                <w:sz w:val="16"/>
                <w:szCs w:val="16"/>
                <w:highlight w:val="yellow"/>
                <w:lang w:eastAsia="ru-RU"/>
              </w:rPr>
            </w:pPr>
          </w:p>
          <w:p w14:paraId="0767B2F2" w14:textId="77777777" w:rsidR="00835386" w:rsidRPr="00001590" w:rsidRDefault="00835386" w:rsidP="00835386">
            <w:pPr>
              <w:spacing w:after="0" w:line="240" w:lineRule="auto"/>
              <w:jc w:val="center"/>
              <w:rPr>
                <w:rFonts w:ascii="Times New Roman" w:eastAsia="Times New Roman" w:hAnsi="Times New Roman"/>
                <w:sz w:val="16"/>
                <w:szCs w:val="16"/>
                <w:highlight w:val="yellow"/>
                <w:lang w:eastAsia="ru-RU"/>
              </w:rPr>
            </w:pPr>
          </w:p>
        </w:tc>
        <w:tc>
          <w:tcPr>
            <w:tcW w:w="978" w:type="dxa"/>
            <w:shd w:val="clear" w:color="auto" w:fill="FFFFFF"/>
          </w:tcPr>
          <w:p w14:paraId="30488F8F"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6AB829C7" w14:textId="637B0D0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627A66A" w14:textId="53218255"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A27F24C" w14:textId="408B0550"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9871384" w14:textId="2B7E155D"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E049ADA" w14:textId="4FC02123"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1B56641" w14:textId="3921F03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72082EA" w14:textId="1EC46946"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tcPr>
          <w:p w14:paraId="254B0070"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495C805C" w14:textId="77777777" w:rsidR="00835386" w:rsidRPr="00CE0A9E" w:rsidRDefault="00835386" w:rsidP="00835386">
            <w:pPr>
              <w:spacing w:after="0" w:line="240" w:lineRule="auto"/>
              <w:rPr>
                <w:rFonts w:ascii="Times New Roman" w:eastAsia="Times New Roman" w:hAnsi="Times New Roman"/>
                <w:sz w:val="16"/>
                <w:szCs w:val="16"/>
                <w:lang w:eastAsia="ru-RU"/>
              </w:rPr>
            </w:pPr>
          </w:p>
          <w:p w14:paraId="7CB521AF" w14:textId="77777777" w:rsidR="00835386" w:rsidRPr="00CE0A9E" w:rsidRDefault="00835386" w:rsidP="00835386">
            <w:pPr>
              <w:spacing w:after="0" w:line="240" w:lineRule="auto"/>
              <w:rPr>
                <w:rFonts w:ascii="Times New Roman" w:eastAsia="Times New Roman" w:hAnsi="Times New Roman"/>
                <w:sz w:val="16"/>
                <w:szCs w:val="16"/>
                <w:lang w:eastAsia="ru-RU"/>
              </w:rPr>
            </w:pPr>
          </w:p>
          <w:p w14:paraId="4BDA35BA" w14:textId="77777777" w:rsidR="00835386" w:rsidRPr="00CE0A9E" w:rsidRDefault="00835386" w:rsidP="00835386">
            <w:pPr>
              <w:spacing w:after="0" w:line="240" w:lineRule="auto"/>
              <w:rPr>
                <w:rFonts w:ascii="Times New Roman" w:eastAsia="Times New Roman" w:hAnsi="Times New Roman"/>
                <w:sz w:val="16"/>
                <w:szCs w:val="16"/>
                <w:lang w:eastAsia="ru-RU"/>
              </w:rPr>
            </w:pPr>
          </w:p>
          <w:p w14:paraId="0D4C03DB" w14:textId="77777777" w:rsidR="00835386" w:rsidRPr="00CE0A9E" w:rsidRDefault="00835386" w:rsidP="00835386">
            <w:pPr>
              <w:spacing w:after="0" w:line="240" w:lineRule="auto"/>
              <w:rPr>
                <w:rFonts w:ascii="Times New Roman" w:eastAsia="Times New Roman" w:hAnsi="Times New Roman"/>
                <w:sz w:val="16"/>
                <w:szCs w:val="16"/>
                <w:lang w:eastAsia="ru-RU"/>
              </w:rPr>
            </w:pPr>
          </w:p>
          <w:p w14:paraId="2DE8FF8B" w14:textId="77777777" w:rsidR="00854536" w:rsidRPr="00854536" w:rsidRDefault="00854536" w:rsidP="00854536">
            <w:pPr>
              <w:spacing w:after="0" w:line="240" w:lineRule="auto"/>
              <w:rPr>
                <w:rFonts w:ascii="Times New Roman" w:eastAsia="Times New Roman" w:hAnsi="Times New Roman"/>
                <w:noProof/>
                <w:sz w:val="16"/>
                <w:szCs w:val="16"/>
                <w:lang w:eastAsia="ru-RU"/>
              </w:rPr>
            </w:pPr>
            <w:r w:rsidRPr="00854536">
              <w:rPr>
                <w:rFonts w:ascii="Times New Roman" w:eastAsia="Times New Roman" w:hAnsi="Times New Roman"/>
                <w:noProof/>
                <w:sz w:val="16"/>
                <w:szCs w:val="16"/>
                <w:lang w:eastAsia="ru-RU"/>
              </w:rPr>
              <w:t>Управление образованием, Управление культуры администрации городского округа Истра,</w:t>
            </w:r>
          </w:p>
          <w:p w14:paraId="5EA05335" w14:textId="77777777" w:rsidR="00854536" w:rsidRPr="00854536" w:rsidRDefault="00854536" w:rsidP="00854536">
            <w:pPr>
              <w:spacing w:after="0" w:line="240" w:lineRule="auto"/>
              <w:rPr>
                <w:rFonts w:ascii="Times New Roman" w:eastAsia="Times New Roman" w:hAnsi="Times New Roman"/>
                <w:noProof/>
                <w:sz w:val="16"/>
                <w:szCs w:val="16"/>
                <w:lang w:eastAsia="ru-RU"/>
              </w:rPr>
            </w:pPr>
            <w:r w:rsidRPr="00854536">
              <w:rPr>
                <w:rFonts w:ascii="Times New Roman" w:eastAsia="Times New Roman" w:hAnsi="Times New Roman"/>
                <w:noProof/>
                <w:sz w:val="16"/>
                <w:szCs w:val="16"/>
                <w:lang w:eastAsia="ru-RU"/>
              </w:rPr>
              <w:t>Организации дополнительного образования детей,</w:t>
            </w:r>
          </w:p>
          <w:p w14:paraId="383C8F86" w14:textId="47A50D11" w:rsidR="00835386" w:rsidRPr="00CE0A9E"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noProof/>
                <w:sz w:val="16"/>
                <w:szCs w:val="16"/>
                <w:lang w:eastAsia="ru-RU"/>
              </w:rPr>
              <w:t>МОУ «Учебно-методический центр</w:t>
            </w:r>
          </w:p>
        </w:tc>
        <w:tc>
          <w:tcPr>
            <w:tcW w:w="995" w:type="dxa"/>
            <w:gridSpan w:val="2"/>
            <w:vMerge w:val="restart"/>
            <w:shd w:val="clear" w:color="auto" w:fill="FFFFFF"/>
          </w:tcPr>
          <w:p w14:paraId="065ACC8B"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6465A133" w14:textId="02D174D7" w:rsidR="00835386" w:rsidRPr="00CE0A9E" w:rsidRDefault="00854536" w:rsidP="0083538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Укрепление материально-технической базы общеобразовательных организаций</w:t>
            </w:r>
          </w:p>
          <w:p w14:paraId="29E5FDEA" w14:textId="77777777" w:rsidR="00835386" w:rsidRPr="00CE0A9E" w:rsidRDefault="00835386" w:rsidP="00835386">
            <w:pPr>
              <w:spacing w:after="0" w:line="240" w:lineRule="auto"/>
              <w:rPr>
                <w:rFonts w:ascii="Times New Roman" w:eastAsia="Times New Roman" w:hAnsi="Times New Roman"/>
                <w:sz w:val="16"/>
                <w:szCs w:val="16"/>
                <w:lang w:eastAsia="ru-RU"/>
              </w:rPr>
            </w:pPr>
          </w:p>
          <w:p w14:paraId="774AD26C" w14:textId="77777777" w:rsidR="00835386" w:rsidRPr="00CE0A9E" w:rsidRDefault="00835386" w:rsidP="00835386">
            <w:pPr>
              <w:spacing w:after="0" w:line="240" w:lineRule="auto"/>
              <w:rPr>
                <w:rFonts w:ascii="Times New Roman" w:eastAsia="Times New Roman" w:hAnsi="Times New Roman"/>
                <w:sz w:val="16"/>
                <w:szCs w:val="16"/>
                <w:lang w:eastAsia="ru-RU"/>
              </w:rPr>
            </w:pPr>
          </w:p>
          <w:p w14:paraId="0C775FF7" w14:textId="77777777" w:rsidR="00835386" w:rsidRPr="00CE0A9E" w:rsidRDefault="00835386" w:rsidP="00835386">
            <w:pPr>
              <w:spacing w:after="0" w:line="240" w:lineRule="auto"/>
              <w:rPr>
                <w:rFonts w:ascii="Times New Roman" w:eastAsia="Times New Roman" w:hAnsi="Times New Roman"/>
                <w:sz w:val="16"/>
                <w:szCs w:val="16"/>
                <w:lang w:eastAsia="ru-RU"/>
              </w:rPr>
            </w:pPr>
          </w:p>
          <w:p w14:paraId="5AA93B67"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680826DF" w14:textId="77777777" w:rsidTr="00A624E4">
        <w:trPr>
          <w:gridAfter w:val="2"/>
          <w:wAfter w:w="71" w:type="dxa"/>
          <w:trHeight w:val="346"/>
        </w:trPr>
        <w:tc>
          <w:tcPr>
            <w:tcW w:w="1015" w:type="dxa"/>
            <w:vMerge/>
            <w:shd w:val="clear" w:color="auto" w:fill="FFFFFF"/>
            <w:vAlign w:val="center"/>
          </w:tcPr>
          <w:p w14:paraId="4F9DFFBD"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7B68C9E0"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7E159CDE"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1E2FF2A7"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307CA9D7" w14:textId="719A11B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98C6749" w14:textId="1E7E685B"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A632E9D" w14:textId="3BFC3739"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A0027BC" w14:textId="72FA2B3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30123F2" w14:textId="14C86E05"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DCCF426" w14:textId="4D44CC87"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ABF2B98" w14:textId="0BB67E27"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12F8659A"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E5E7054"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6D978D5F" w14:textId="77777777" w:rsidTr="00A624E4">
        <w:trPr>
          <w:gridAfter w:val="2"/>
          <w:wAfter w:w="71" w:type="dxa"/>
          <w:trHeight w:val="481"/>
        </w:trPr>
        <w:tc>
          <w:tcPr>
            <w:tcW w:w="1015" w:type="dxa"/>
            <w:vMerge/>
            <w:shd w:val="clear" w:color="auto" w:fill="FFFFFF"/>
            <w:vAlign w:val="center"/>
          </w:tcPr>
          <w:p w14:paraId="1BC8297B"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8EC1FCF"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458D3705"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55848718"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583F7A1C" w14:textId="212934B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63C6E93" w14:textId="4F4221E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76AAE2F" w14:textId="38688DF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2A8FE11" w14:textId="7CF90EA1"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827A678" w14:textId="6D23209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42A30B2" w14:textId="2B0FE08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19AF41A" w14:textId="2C4366A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09388AC"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16EF18CF"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1BB6C32B" w14:textId="77777777" w:rsidTr="00A624E4">
        <w:trPr>
          <w:gridAfter w:val="2"/>
          <w:wAfter w:w="71" w:type="dxa"/>
          <w:trHeight w:val="367"/>
        </w:trPr>
        <w:tc>
          <w:tcPr>
            <w:tcW w:w="1015" w:type="dxa"/>
            <w:vMerge/>
            <w:shd w:val="clear" w:color="auto" w:fill="FFFFFF"/>
            <w:vAlign w:val="center"/>
          </w:tcPr>
          <w:p w14:paraId="6A175CFC"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1D5729E8"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33EF7483"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04558728"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602EBA88" w14:textId="30C69D8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7BB6EBAA" w14:textId="4E9694CB"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37BC70E" w14:textId="01D70B8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E9025F3" w14:textId="31E24DC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B0CA827" w14:textId="51CF92C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F9BC7F1" w14:textId="233FD7CF"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652586A" w14:textId="6346D40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016E1FA"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18E81D3F"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6967264E" w14:textId="77777777" w:rsidTr="00A624E4">
        <w:trPr>
          <w:gridAfter w:val="2"/>
          <w:wAfter w:w="71" w:type="dxa"/>
          <w:trHeight w:val="577"/>
        </w:trPr>
        <w:tc>
          <w:tcPr>
            <w:tcW w:w="1015" w:type="dxa"/>
            <w:vMerge/>
            <w:shd w:val="clear" w:color="auto" w:fill="FFFFFF"/>
            <w:vAlign w:val="center"/>
          </w:tcPr>
          <w:p w14:paraId="4D6A14D3"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79ADB213"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795716D"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5B2D1313"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6B41ADBF" w14:textId="092A8A2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1B35D2A" w14:textId="5195EEC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909F9EF" w14:textId="260304E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EC63252" w14:textId="242B18F5"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54854E3A" w14:textId="73EEB13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1916EA21" w14:textId="7757A08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F20AC69" w14:textId="4FEABB2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4383095E"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150B3118"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02712594" w14:textId="77777777" w:rsidTr="00A624E4">
        <w:trPr>
          <w:gridAfter w:val="2"/>
          <w:wAfter w:w="71" w:type="dxa"/>
          <w:trHeight w:val="144"/>
        </w:trPr>
        <w:tc>
          <w:tcPr>
            <w:tcW w:w="1015" w:type="dxa"/>
            <w:vMerge w:val="restart"/>
            <w:shd w:val="clear" w:color="auto" w:fill="FFFFFF"/>
            <w:vAlign w:val="center"/>
          </w:tcPr>
          <w:p w14:paraId="35356E34" w14:textId="2BAB6D6E" w:rsidR="00835386" w:rsidRPr="00CE0A9E" w:rsidRDefault="0085453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w:t>
            </w:r>
          </w:p>
        </w:tc>
        <w:tc>
          <w:tcPr>
            <w:tcW w:w="1244" w:type="dxa"/>
            <w:vMerge w:val="restart"/>
            <w:shd w:val="clear" w:color="auto" w:fill="FFFFFF"/>
          </w:tcPr>
          <w:p w14:paraId="5DD1A1FF"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05</w:t>
            </w:r>
          </w:p>
          <w:p w14:paraId="4E409D0F"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Модернизация детских школ искусств</w:t>
            </w:r>
          </w:p>
        </w:tc>
        <w:tc>
          <w:tcPr>
            <w:tcW w:w="859" w:type="dxa"/>
            <w:vMerge w:val="restart"/>
            <w:shd w:val="clear" w:color="auto" w:fill="FFFFFF"/>
            <w:vAlign w:val="center"/>
          </w:tcPr>
          <w:p w14:paraId="1FD63818"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7832BCEB"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4D867928" w14:textId="7B1B176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AE2E20D" w14:textId="595D4F10"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D06E37E" w14:textId="6BAEFCD7"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C521949" w14:textId="3326B0C1"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4A0EE6B" w14:textId="6E579E46"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CE76419" w14:textId="325FCC2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3F7FC35" w14:textId="2028D82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vAlign w:val="center"/>
          </w:tcPr>
          <w:p w14:paraId="4B935106" w14:textId="50A337C5" w:rsidR="00835386" w:rsidRPr="00CE0A9E" w:rsidRDefault="00854536" w:rsidP="0083538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noProof/>
                <w:sz w:val="16"/>
                <w:szCs w:val="16"/>
                <w:lang w:eastAsia="ru-RU"/>
              </w:rPr>
              <w:t>Управление образованием администрации городского округа Истра, организации</w:t>
            </w:r>
          </w:p>
        </w:tc>
        <w:tc>
          <w:tcPr>
            <w:tcW w:w="995" w:type="dxa"/>
            <w:gridSpan w:val="2"/>
            <w:vMerge w:val="restart"/>
            <w:shd w:val="clear" w:color="auto" w:fill="FFFFFF"/>
            <w:vAlign w:val="center"/>
          </w:tcPr>
          <w:p w14:paraId="6D982FDD" w14:textId="1051DCD7" w:rsidR="00835386" w:rsidRPr="00CE0A9E" w:rsidRDefault="00854536" w:rsidP="0083538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Модернизация детских школ искусств</w:t>
            </w:r>
          </w:p>
        </w:tc>
      </w:tr>
      <w:tr w:rsidR="00835386" w:rsidRPr="00CE0A9E" w14:paraId="1D90F0F1" w14:textId="77777777" w:rsidTr="00A624E4">
        <w:trPr>
          <w:gridAfter w:val="2"/>
          <w:wAfter w:w="71" w:type="dxa"/>
          <w:trHeight w:val="144"/>
        </w:trPr>
        <w:tc>
          <w:tcPr>
            <w:tcW w:w="1015" w:type="dxa"/>
            <w:vMerge/>
            <w:shd w:val="clear" w:color="auto" w:fill="FFFFFF"/>
            <w:vAlign w:val="center"/>
          </w:tcPr>
          <w:p w14:paraId="49BB4EA5"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vAlign w:val="center"/>
          </w:tcPr>
          <w:p w14:paraId="31C4EC68"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AAE21CD"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3553B560"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67620009" w14:textId="59F9290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5A84325" w14:textId="46A8021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324AF2C" w14:textId="3664A1D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0160DE77" w14:textId="4DA28B01"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C432689" w14:textId="6FBB7888"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72A5586" w14:textId="060BEB1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E1FCF84" w14:textId="12460083"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568F2FD"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363EAD73"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6B1EBE3A" w14:textId="77777777" w:rsidTr="00A624E4">
        <w:trPr>
          <w:gridAfter w:val="2"/>
          <w:wAfter w:w="71" w:type="dxa"/>
          <w:trHeight w:val="144"/>
        </w:trPr>
        <w:tc>
          <w:tcPr>
            <w:tcW w:w="1015" w:type="dxa"/>
            <w:vMerge/>
            <w:shd w:val="clear" w:color="auto" w:fill="FFFFFF"/>
            <w:vAlign w:val="center"/>
          </w:tcPr>
          <w:p w14:paraId="5C78110F"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vAlign w:val="center"/>
          </w:tcPr>
          <w:p w14:paraId="05335F8B"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EE50AF9"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53E2C421"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3D8AFF61" w14:textId="228E5571"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873FA77" w14:textId="49709E33"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45C72FC" w14:textId="0071F5AE"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9B3F986" w14:textId="2EEABDF3"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8786A8F" w14:textId="7E85CD6B"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E9CEAD4" w14:textId="6E268BC6"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4E9C306" w14:textId="57CD23F0"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6EB8855"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74DA05D5"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6DEF31FA" w14:textId="77777777" w:rsidTr="00A624E4">
        <w:trPr>
          <w:gridAfter w:val="2"/>
          <w:wAfter w:w="71" w:type="dxa"/>
          <w:trHeight w:val="144"/>
        </w:trPr>
        <w:tc>
          <w:tcPr>
            <w:tcW w:w="1015" w:type="dxa"/>
            <w:vMerge/>
            <w:shd w:val="clear" w:color="auto" w:fill="FFFFFF"/>
            <w:vAlign w:val="center"/>
          </w:tcPr>
          <w:p w14:paraId="1574AF09"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vAlign w:val="center"/>
          </w:tcPr>
          <w:p w14:paraId="386B9867"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2C280BC"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4AD1738E"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604ADE75"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76" w:type="dxa"/>
            <w:shd w:val="clear" w:color="auto" w:fill="FFFFFF"/>
          </w:tcPr>
          <w:p w14:paraId="33452079"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51" w:type="dxa"/>
            <w:shd w:val="clear" w:color="auto" w:fill="FFFFFF"/>
          </w:tcPr>
          <w:p w14:paraId="7DFB7FFF"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850" w:type="dxa"/>
            <w:shd w:val="clear" w:color="auto" w:fill="FFFFFF"/>
          </w:tcPr>
          <w:p w14:paraId="346A42C3"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810" w:type="dxa"/>
            <w:shd w:val="clear" w:color="auto" w:fill="FFFFFF"/>
          </w:tcPr>
          <w:p w14:paraId="6B9006AF"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033" w:type="dxa"/>
            <w:shd w:val="clear" w:color="auto" w:fill="FFFFFF"/>
          </w:tcPr>
          <w:p w14:paraId="0F5D4B3B"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951" w:type="dxa"/>
            <w:shd w:val="clear" w:color="auto" w:fill="FFFFFF"/>
          </w:tcPr>
          <w:p w14:paraId="091BE064"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892" w:type="dxa"/>
            <w:gridSpan w:val="2"/>
            <w:vMerge/>
            <w:shd w:val="clear" w:color="auto" w:fill="FFFFFF"/>
            <w:vAlign w:val="center"/>
          </w:tcPr>
          <w:p w14:paraId="0D7C1A86"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6D123103"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28F60C3F" w14:textId="77777777" w:rsidTr="00A624E4">
        <w:trPr>
          <w:gridAfter w:val="2"/>
          <w:wAfter w:w="71" w:type="dxa"/>
          <w:trHeight w:val="144"/>
        </w:trPr>
        <w:tc>
          <w:tcPr>
            <w:tcW w:w="1015" w:type="dxa"/>
            <w:vMerge/>
            <w:shd w:val="clear" w:color="auto" w:fill="FFFFFF"/>
            <w:vAlign w:val="center"/>
          </w:tcPr>
          <w:p w14:paraId="0C5D479F"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vAlign w:val="center"/>
          </w:tcPr>
          <w:p w14:paraId="719165B7"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71F81E34"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56ABB37D"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1411B355" w14:textId="4F1603F2"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6196D18" w14:textId="1AA249A9"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87AE173" w14:textId="5EF09DB4"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D27C74D" w14:textId="4FDEDCE7"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A15BC99" w14:textId="33CD73F1"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EF11B70" w14:textId="6BE5BF36"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2B67A12" w14:textId="67E57293"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1D75CB0D"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4AFB6247"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35386" w:rsidRPr="00CE0A9E" w14:paraId="229D0EFD" w14:textId="77777777" w:rsidTr="00A624E4">
        <w:trPr>
          <w:gridAfter w:val="2"/>
          <w:wAfter w:w="71" w:type="dxa"/>
          <w:trHeight w:val="144"/>
        </w:trPr>
        <w:tc>
          <w:tcPr>
            <w:tcW w:w="1015" w:type="dxa"/>
            <w:vMerge/>
            <w:shd w:val="clear" w:color="auto" w:fill="FFFFFF"/>
            <w:vAlign w:val="center"/>
          </w:tcPr>
          <w:p w14:paraId="0240872F" w14:textId="77777777" w:rsidR="00835386" w:rsidRPr="00CE0A9E" w:rsidRDefault="00835386" w:rsidP="0083538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vAlign w:val="center"/>
          </w:tcPr>
          <w:p w14:paraId="008ED5B1"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02A8A2F3"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78" w:type="dxa"/>
            <w:shd w:val="clear" w:color="auto" w:fill="FFFFFF"/>
          </w:tcPr>
          <w:p w14:paraId="1A7FFEDE" w14:textId="77777777" w:rsidR="00835386" w:rsidRPr="00CE0A9E" w:rsidRDefault="00835386" w:rsidP="0083538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3B615303" w14:textId="2ACFD0FF"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FBA7E41" w14:textId="01918162"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08A3956" w14:textId="461D4FA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1C67B25" w14:textId="6D85F609"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66F31A8" w14:textId="473CB54C"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2D0AD22" w14:textId="7F041287"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A8EC68B" w14:textId="5A47B0CA" w:rsidR="00835386" w:rsidRPr="00CE0A9E" w:rsidRDefault="00835386" w:rsidP="0083538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3263B07E" w14:textId="77777777" w:rsidR="00835386" w:rsidRPr="00CE0A9E" w:rsidRDefault="00835386" w:rsidP="0083538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35769E20" w14:textId="77777777" w:rsidR="00835386" w:rsidRPr="00CE0A9E" w:rsidRDefault="00835386" w:rsidP="00835386">
            <w:pPr>
              <w:spacing w:after="0" w:line="240" w:lineRule="auto"/>
              <w:rPr>
                <w:rFonts w:ascii="Times New Roman" w:eastAsia="Times New Roman" w:hAnsi="Times New Roman"/>
                <w:sz w:val="16"/>
                <w:szCs w:val="16"/>
                <w:lang w:eastAsia="ru-RU"/>
              </w:rPr>
            </w:pPr>
          </w:p>
        </w:tc>
      </w:tr>
      <w:tr w:rsidR="00854536" w:rsidRPr="00CE0A9E" w14:paraId="75014FC9" w14:textId="77777777" w:rsidTr="00A624E4">
        <w:trPr>
          <w:gridAfter w:val="2"/>
          <w:wAfter w:w="71" w:type="dxa"/>
          <w:trHeight w:val="144"/>
        </w:trPr>
        <w:tc>
          <w:tcPr>
            <w:tcW w:w="1015" w:type="dxa"/>
            <w:vMerge w:val="restart"/>
            <w:shd w:val="clear" w:color="auto" w:fill="FFFFFF"/>
          </w:tcPr>
          <w:p w14:paraId="7E54BFD2"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4.1</w:t>
            </w:r>
          </w:p>
        </w:tc>
        <w:tc>
          <w:tcPr>
            <w:tcW w:w="1244" w:type="dxa"/>
            <w:vMerge w:val="restart"/>
            <w:shd w:val="clear" w:color="auto" w:fill="FFFFFF"/>
          </w:tcPr>
          <w:p w14:paraId="144FD92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Реализация мероприятий по модернизации региональных и муниципальных детских школ искусств по видам искусств</w:t>
            </w:r>
          </w:p>
        </w:tc>
        <w:tc>
          <w:tcPr>
            <w:tcW w:w="859" w:type="dxa"/>
            <w:vMerge w:val="restart"/>
            <w:shd w:val="clear" w:color="auto" w:fill="FFFFFF"/>
            <w:vAlign w:val="center"/>
          </w:tcPr>
          <w:p w14:paraId="564B267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C0F163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09D33EC7" w14:textId="0EAE351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81C1E21" w14:textId="4C38533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9BC968E" w14:textId="27DDD30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2E892C4" w14:textId="03F5902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F53201F" w14:textId="7EA8157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3044AEF" w14:textId="114D36C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6BB8E76" w14:textId="5A3B262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tcBorders>
              <w:left w:val="single" w:sz="4" w:space="0" w:color="auto"/>
              <w:right w:val="single" w:sz="4" w:space="0" w:color="auto"/>
            </w:tcBorders>
            <w:shd w:val="clear" w:color="auto" w:fill="auto"/>
          </w:tcPr>
          <w:p w14:paraId="24552454" w14:textId="15506CF8" w:rsidR="00854536" w:rsidRPr="00CE0A9E" w:rsidRDefault="00854536" w:rsidP="00854536">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 организации дополнительного образования детей</w:t>
            </w:r>
          </w:p>
        </w:tc>
        <w:tc>
          <w:tcPr>
            <w:tcW w:w="995" w:type="dxa"/>
            <w:gridSpan w:val="2"/>
            <w:vMerge w:val="restart"/>
            <w:shd w:val="clear" w:color="auto" w:fill="FFFFFF"/>
            <w:vAlign w:val="center"/>
          </w:tcPr>
          <w:p w14:paraId="715F6DB9" w14:textId="1AF056D1" w:rsidR="00854536" w:rsidRPr="00CE0A9E"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noProof/>
                <w:sz w:val="16"/>
                <w:szCs w:val="16"/>
                <w:lang w:eastAsia="ru-RU"/>
              </w:rPr>
              <w:t>Реализация мероприятий по модернизации региональных и муниципальных детских школ искусств по видам искусств</w:t>
            </w:r>
          </w:p>
        </w:tc>
      </w:tr>
      <w:tr w:rsidR="00854536" w:rsidRPr="00CE0A9E" w14:paraId="34CB0DE0" w14:textId="77777777" w:rsidTr="00A624E4">
        <w:trPr>
          <w:gridAfter w:val="2"/>
          <w:wAfter w:w="71" w:type="dxa"/>
          <w:trHeight w:val="144"/>
        </w:trPr>
        <w:tc>
          <w:tcPr>
            <w:tcW w:w="1015" w:type="dxa"/>
            <w:vMerge/>
            <w:shd w:val="clear" w:color="auto" w:fill="FFFFFF"/>
            <w:vAlign w:val="center"/>
          </w:tcPr>
          <w:p w14:paraId="4E5EBC5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236C4C3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0CB4C86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E79CD66"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71C986B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76" w:type="dxa"/>
            <w:shd w:val="clear" w:color="auto" w:fill="FFFFFF"/>
          </w:tcPr>
          <w:p w14:paraId="5B40F676"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51" w:type="dxa"/>
            <w:shd w:val="clear" w:color="auto" w:fill="FFFFFF"/>
          </w:tcPr>
          <w:p w14:paraId="663BF5B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850" w:type="dxa"/>
            <w:shd w:val="clear" w:color="auto" w:fill="FFFFFF"/>
          </w:tcPr>
          <w:p w14:paraId="254D659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810" w:type="dxa"/>
            <w:shd w:val="clear" w:color="auto" w:fill="FFFFFF"/>
          </w:tcPr>
          <w:p w14:paraId="253E0C1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033" w:type="dxa"/>
            <w:shd w:val="clear" w:color="auto" w:fill="FFFFFF"/>
          </w:tcPr>
          <w:p w14:paraId="5863CDB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51" w:type="dxa"/>
            <w:shd w:val="clear" w:color="auto" w:fill="FFFFFF"/>
          </w:tcPr>
          <w:p w14:paraId="07D6BD45"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892" w:type="dxa"/>
            <w:gridSpan w:val="2"/>
            <w:vMerge/>
            <w:shd w:val="clear" w:color="auto" w:fill="FFFFFF"/>
            <w:vAlign w:val="center"/>
          </w:tcPr>
          <w:p w14:paraId="5427BBD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135EBED1"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595F1AF" w14:textId="77777777" w:rsidTr="00A624E4">
        <w:trPr>
          <w:gridAfter w:val="2"/>
          <w:wAfter w:w="71" w:type="dxa"/>
          <w:trHeight w:val="144"/>
        </w:trPr>
        <w:tc>
          <w:tcPr>
            <w:tcW w:w="1015" w:type="dxa"/>
            <w:vMerge/>
            <w:shd w:val="clear" w:color="auto" w:fill="FFFFFF"/>
            <w:vAlign w:val="center"/>
          </w:tcPr>
          <w:p w14:paraId="6CE01BD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C98322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5C8437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ED091C9"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72757AEC" w14:textId="275FC76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FF9A4B3" w14:textId="2070B2C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7302F55" w14:textId="1E881EC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E94B496" w14:textId="67120DB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9E096C3" w14:textId="3AA3FEC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804A07D" w14:textId="4071794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48DB998" w14:textId="5C4644A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C15E26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6E9C19C8"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3C54413" w14:textId="77777777" w:rsidTr="00A624E4">
        <w:trPr>
          <w:gridAfter w:val="2"/>
          <w:wAfter w:w="71" w:type="dxa"/>
          <w:trHeight w:val="144"/>
        </w:trPr>
        <w:tc>
          <w:tcPr>
            <w:tcW w:w="1015" w:type="dxa"/>
            <w:vMerge/>
            <w:shd w:val="clear" w:color="auto" w:fill="FFFFFF"/>
            <w:vAlign w:val="center"/>
          </w:tcPr>
          <w:p w14:paraId="1465B34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1C9C33A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F76DE6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E3F8AA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66B73C6D" w14:textId="6DA0542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E9602EF" w14:textId="3AC9CF0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BFB3C6C" w14:textId="6B17746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04A04E0" w14:textId="7DD8F30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2A9F923" w14:textId="06F1019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DC7A5FB" w14:textId="66D66C1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F376819" w14:textId="4AFDD30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BA15FB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8E2117A"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4F73929" w14:textId="77777777" w:rsidTr="00A624E4">
        <w:trPr>
          <w:gridAfter w:val="2"/>
          <w:wAfter w:w="71" w:type="dxa"/>
          <w:trHeight w:val="144"/>
        </w:trPr>
        <w:tc>
          <w:tcPr>
            <w:tcW w:w="1015" w:type="dxa"/>
            <w:vMerge/>
            <w:shd w:val="clear" w:color="auto" w:fill="FFFFFF"/>
            <w:vAlign w:val="center"/>
          </w:tcPr>
          <w:p w14:paraId="41D13CB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1312C14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18C716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3E6EB90"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1CE7ABD0" w14:textId="4522DAD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7EB6FC63" w14:textId="6531CF6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CFD5A26" w14:textId="42EF95B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E784B22" w14:textId="7C4E5BE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57E71D55" w14:textId="6528740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85D38BE" w14:textId="5BF7F28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B56BC53" w14:textId="52210C6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198373D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62FF3DEB"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5B9E233F" w14:textId="77777777" w:rsidTr="00A624E4">
        <w:trPr>
          <w:gridAfter w:val="2"/>
          <w:wAfter w:w="71" w:type="dxa"/>
          <w:trHeight w:val="144"/>
        </w:trPr>
        <w:tc>
          <w:tcPr>
            <w:tcW w:w="1015" w:type="dxa"/>
            <w:vMerge w:val="restart"/>
            <w:shd w:val="clear" w:color="auto" w:fill="FFFFFF"/>
          </w:tcPr>
          <w:p w14:paraId="4B58BD1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5</w:t>
            </w:r>
          </w:p>
        </w:tc>
        <w:tc>
          <w:tcPr>
            <w:tcW w:w="1244" w:type="dxa"/>
            <w:vMerge w:val="restart"/>
            <w:shd w:val="clear" w:color="auto" w:fill="FFFFFF"/>
          </w:tcPr>
          <w:p w14:paraId="265B54CE"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06. Обеспечение функционирования модели персонифицированного финансирования дополнительного образования детей</w:t>
            </w:r>
          </w:p>
        </w:tc>
        <w:tc>
          <w:tcPr>
            <w:tcW w:w="859" w:type="dxa"/>
            <w:vMerge w:val="restart"/>
            <w:shd w:val="clear" w:color="auto" w:fill="FFFFFF"/>
            <w:vAlign w:val="center"/>
          </w:tcPr>
          <w:p w14:paraId="18D12BD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B8AC79F"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0618D84F" w14:textId="7790904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22F155C" w14:textId="7FFBF80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35328E9" w14:textId="10BF880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6591,</w:t>
            </w:r>
            <w:r w:rsidR="00FD394D">
              <w:rPr>
                <w:rFonts w:ascii="Times New Roman" w:eastAsia="Times New Roman" w:hAnsi="Times New Roman"/>
                <w:sz w:val="16"/>
                <w:szCs w:val="16"/>
                <w:lang w:eastAsia="ru-RU"/>
              </w:rPr>
              <w:t>77</w:t>
            </w:r>
          </w:p>
        </w:tc>
        <w:tc>
          <w:tcPr>
            <w:tcW w:w="850" w:type="dxa"/>
            <w:shd w:val="clear" w:color="auto" w:fill="FFFFFF"/>
          </w:tcPr>
          <w:p w14:paraId="08555F39" w14:textId="5C476C4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E32B964" w14:textId="3B12514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AFF0733" w14:textId="48C547C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4C3E925" w14:textId="535F19C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tcBorders>
              <w:left w:val="single" w:sz="4" w:space="0" w:color="auto"/>
              <w:right w:val="single" w:sz="4" w:space="0" w:color="auto"/>
            </w:tcBorders>
            <w:shd w:val="clear" w:color="auto" w:fill="auto"/>
          </w:tcPr>
          <w:p w14:paraId="1AD4246F" w14:textId="113DDE9C" w:rsidR="00854536" w:rsidRPr="00CE0A9E" w:rsidRDefault="00854536" w:rsidP="00854536">
            <w:pPr>
              <w:spacing w:after="0" w:line="240" w:lineRule="auto"/>
              <w:rPr>
                <w:rFonts w:ascii="Times New Roman" w:eastAsia="Times New Roman" w:hAnsi="Times New Roman"/>
                <w:sz w:val="16"/>
                <w:szCs w:val="16"/>
                <w:lang w:eastAsia="ru-RU"/>
              </w:rPr>
            </w:pPr>
            <w:r w:rsidRPr="00D46E74">
              <w:rPr>
                <w:rFonts w:cs="Calibri"/>
                <w:sz w:val="20"/>
                <w:szCs w:val="20"/>
              </w:rPr>
              <w:t>Управление образованием администрации городского округа Истра, организации дополнительного образования детей</w:t>
            </w:r>
          </w:p>
        </w:tc>
        <w:tc>
          <w:tcPr>
            <w:tcW w:w="995" w:type="dxa"/>
            <w:gridSpan w:val="2"/>
            <w:vMerge w:val="restart"/>
            <w:tcBorders>
              <w:left w:val="single" w:sz="4" w:space="0" w:color="auto"/>
              <w:right w:val="single" w:sz="4" w:space="0" w:color="auto"/>
            </w:tcBorders>
            <w:shd w:val="clear" w:color="auto" w:fill="auto"/>
          </w:tcPr>
          <w:p w14:paraId="578670B1" w14:textId="0D91D307" w:rsidR="00854536" w:rsidRPr="00CE0A9E" w:rsidRDefault="00854536" w:rsidP="00854536">
            <w:pPr>
              <w:spacing w:after="0" w:line="240" w:lineRule="auto"/>
              <w:rPr>
                <w:rFonts w:ascii="Times New Roman" w:eastAsia="Times New Roman" w:hAnsi="Times New Roman"/>
                <w:sz w:val="16"/>
                <w:szCs w:val="16"/>
                <w:lang w:eastAsia="ru-RU"/>
              </w:rPr>
            </w:pPr>
            <w:r w:rsidRPr="00D46E74">
              <w:rPr>
                <w:rFonts w:eastAsia="Times New Roman" w:cs="Calibri"/>
                <w:sz w:val="20"/>
                <w:szCs w:val="20"/>
                <w:lang w:eastAsia="ru-RU"/>
              </w:rPr>
              <w:t xml:space="preserve">Доля детей в возрасте от 5 до 18 лет, </w:t>
            </w:r>
            <w:r w:rsidRPr="00D46E74">
              <w:rPr>
                <w:rFonts w:eastAsia="Times New Roman" w:cs="Calibri"/>
                <w:iCs/>
                <w:sz w:val="20"/>
                <w:szCs w:val="20"/>
                <w:lang w:eastAsia="ru-RU"/>
              </w:rPr>
              <w:t>использующих сертификаты дополнительного образования</w:t>
            </w:r>
          </w:p>
        </w:tc>
      </w:tr>
      <w:tr w:rsidR="00854536" w:rsidRPr="00CE0A9E" w14:paraId="4C3C8B17" w14:textId="77777777" w:rsidTr="00A624E4">
        <w:trPr>
          <w:gridAfter w:val="2"/>
          <w:wAfter w:w="71" w:type="dxa"/>
          <w:trHeight w:val="144"/>
        </w:trPr>
        <w:tc>
          <w:tcPr>
            <w:tcW w:w="1015" w:type="dxa"/>
            <w:vMerge/>
            <w:shd w:val="clear" w:color="auto" w:fill="FFFFFF"/>
          </w:tcPr>
          <w:p w14:paraId="5CBB05C5"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0DD9474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38F900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5947F2F"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7CDFFB79" w14:textId="48A1DAA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7BF4326" w14:textId="044DC1A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F7FDBC0" w14:textId="360B427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71E3183" w14:textId="6900BEE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C5E437C" w14:textId="5CA91D5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74FBE2B" w14:textId="5ED7F9A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93F5475" w14:textId="1E928F4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right w:val="single" w:sz="4" w:space="0" w:color="auto"/>
            </w:tcBorders>
            <w:shd w:val="clear" w:color="auto" w:fill="auto"/>
            <w:vAlign w:val="center"/>
          </w:tcPr>
          <w:p w14:paraId="7D97E85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vAlign w:val="center"/>
          </w:tcPr>
          <w:p w14:paraId="47BA2C26"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4A8F6F6" w14:textId="77777777" w:rsidTr="00A624E4">
        <w:trPr>
          <w:gridAfter w:val="2"/>
          <w:wAfter w:w="71" w:type="dxa"/>
          <w:trHeight w:val="144"/>
        </w:trPr>
        <w:tc>
          <w:tcPr>
            <w:tcW w:w="1015" w:type="dxa"/>
            <w:vMerge/>
            <w:shd w:val="clear" w:color="auto" w:fill="FFFFFF"/>
          </w:tcPr>
          <w:p w14:paraId="49B0D0A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1F41E56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3E0A332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8592261"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7E88BA74" w14:textId="026C862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E65DE76" w14:textId="1863CCC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5144B7C" w14:textId="6185F93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6591,</w:t>
            </w:r>
            <w:r w:rsidR="00FD394D">
              <w:rPr>
                <w:rFonts w:ascii="Times New Roman" w:eastAsia="Times New Roman" w:hAnsi="Times New Roman"/>
                <w:sz w:val="16"/>
                <w:szCs w:val="16"/>
                <w:lang w:eastAsia="ru-RU"/>
              </w:rPr>
              <w:t>77</w:t>
            </w:r>
          </w:p>
        </w:tc>
        <w:tc>
          <w:tcPr>
            <w:tcW w:w="850" w:type="dxa"/>
            <w:shd w:val="clear" w:color="auto" w:fill="FFFFFF"/>
          </w:tcPr>
          <w:p w14:paraId="76A075C3" w14:textId="47B4C29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04D2B001" w14:textId="0D0D06A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1B6DB13" w14:textId="47C3D92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EFF3107" w14:textId="3F6D98E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right w:val="single" w:sz="4" w:space="0" w:color="auto"/>
            </w:tcBorders>
            <w:shd w:val="clear" w:color="auto" w:fill="auto"/>
            <w:vAlign w:val="center"/>
          </w:tcPr>
          <w:p w14:paraId="1F08E48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vAlign w:val="center"/>
          </w:tcPr>
          <w:p w14:paraId="33343383"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4B27364" w14:textId="77777777" w:rsidTr="00A624E4">
        <w:trPr>
          <w:gridAfter w:val="2"/>
          <w:wAfter w:w="71" w:type="dxa"/>
          <w:trHeight w:val="144"/>
        </w:trPr>
        <w:tc>
          <w:tcPr>
            <w:tcW w:w="1015" w:type="dxa"/>
            <w:vMerge/>
            <w:shd w:val="clear" w:color="auto" w:fill="FFFFFF"/>
          </w:tcPr>
          <w:p w14:paraId="11173B6C"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434F620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771289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B2F3EF0"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4E8E505B" w14:textId="2EB6DC9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4ADA4BA" w14:textId="3838E71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4953C1A" w14:textId="7A06489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C2F84B0" w14:textId="5E1B2CD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6024C92" w14:textId="5393C3E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14067F6" w14:textId="66CFCE5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EE129EC" w14:textId="4D2C7DE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right w:val="single" w:sz="4" w:space="0" w:color="auto"/>
            </w:tcBorders>
            <w:shd w:val="clear" w:color="auto" w:fill="auto"/>
            <w:vAlign w:val="center"/>
          </w:tcPr>
          <w:p w14:paraId="1F122F9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tcBorders>
              <w:left w:val="single" w:sz="4" w:space="0" w:color="auto"/>
              <w:right w:val="single" w:sz="4" w:space="0" w:color="auto"/>
            </w:tcBorders>
            <w:shd w:val="clear" w:color="auto" w:fill="auto"/>
            <w:vAlign w:val="center"/>
          </w:tcPr>
          <w:p w14:paraId="17B9244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6BD43169" w14:textId="77777777" w:rsidTr="00A624E4">
        <w:trPr>
          <w:gridAfter w:val="2"/>
          <w:wAfter w:w="71" w:type="dxa"/>
          <w:trHeight w:val="144"/>
        </w:trPr>
        <w:tc>
          <w:tcPr>
            <w:tcW w:w="1015" w:type="dxa"/>
            <w:vMerge/>
            <w:shd w:val="clear" w:color="auto" w:fill="FFFFFF"/>
          </w:tcPr>
          <w:p w14:paraId="3D019FD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025EC7A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091D96B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4F2B2CBE"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46604C15" w14:textId="6FE3A04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77538EBA" w14:textId="0A89B93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B977240" w14:textId="6094180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C06E4AE" w14:textId="2C6A873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0F7FC27A" w14:textId="0DD2AF3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3547EF0" w14:textId="6699719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B969501" w14:textId="27A814D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tcBorders>
              <w:left w:val="single" w:sz="4" w:space="0" w:color="auto"/>
              <w:bottom w:val="single" w:sz="4" w:space="0" w:color="auto"/>
              <w:right w:val="single" w:sz="4" w:space="0" w:color="auto"/>
            </w:tcBorders>
            <w:shd w:val="clear" w:color="auto" w:fill="auto"/>
            <w:vAlign w:val="center"/>
          </w:tcPr>
          <w:p w14:paraId="6ADF1CB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tcBorders>
              <w:left w:val="single" w:sz="4" w:space="0" w:color="auto"/>
              <w:bottom w:val="single" w:sz="4" w:space="0" w:color="auto"/>
              <w:right w:val="single" w:sz="4" w:space="0" w:color="auto"/>
            </w:tcBorders>
            <w:shd w:val="clear" w:color="auto" w:fill="auto"/>
            <w:vAlign w:val="center"/>
          </w:tcPr>
          <w:p w14:paraId="0C5D2153"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B2809CB" w14:textId="77777777" w:rsidTr="00A624E4">
        <w:trPr>
          <w:gridAfter w:val="2"/>
          <w:wAfter w:w="71" w:type="dxa"/>
          <w:trHeight w:val="144"/>
        </w:trPr>
        <w:tc>
          <w:tcPr>
            <w:tcW w:w="1015" w:type="dxa"/>
            <w:vMerge w:val="restart"/>
            <w:shd w:val="clear" w:color="auto" w:fill="FFFFFF"/>
          </w:tcPr>
          <w:p w14:paraId="4678753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5.1</w:t>
            </w:r>
          </w:p>
        </w:tc>
        <w:tc>
          <w:tcPr>
            <w:tcW w:w="1244" w:type="dxa"/>
            <w:vMerge w:val="restart"/>
            <w:shd w:val="clear" w:color="auto" w:fill="FFFFFF"/>
          </w:tcPr>
          <w:p w14:paraId="1634AFF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Внедрение и обеспечение функционирования модели персонифицированного финансирования дополнительного образования детей</w:t>
            </w:r>
          </w:p>
        </w:tc>
        <w:tc>
          <w:tcPr>
            <w:tcW w:w="859" w:type="dxa"/>
            <w:vMerge w:val="restart"/>
            <w:shd w:val="clear" w:color="auto" w:fill="FFFFFF"/>
            <w:vAlign w:val="center"/>
          </w:tcPr>
          <w:p w14:paraId="7E4E93E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78CFF94"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67359194" w14:textId="32690F6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D1EB92E" w14:textId="03813F5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EB2C817" w14:textId="1218F0E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6591,</w:t>
            </w:r>
            <w:r w:rsidR="003A276B">
              <w:rPr>
                <w:rFonts w:ascii="Times New Roman" w:eastAsia="Times New Roman" w:hAnsi="Times New Roman"/>
                <w:sz w:val="16"/>
                <w:szCs w:val="16"/>
                <w:lang w:eastAsia="ru-RU"/>
              </w:rPr>
              <w:t>77</w:t>
            </w:r>
          </w:p>
        </w:tc>
        <w:tc>
          <w:tcPr>
            <w:tcW w:w="850" w:type="dxa"/>
            <w:shd w:val="clear" w:color="auto" w:fill="FFFFFF"/>
          </w:tcPr>
          <w:p w14:paraId="5BB304E7" w14:textId="10667F7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DCFF725" w14:textId="473489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E492F7E" w14:textId="458A6B8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8AFC1B9" w14:textId="6A4BF6F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vAlign w:val="center"/>
          </w:tcPr>
          <w:p w14:paraId="5275393E"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Управление образованием администрации городского округа Истра, организации дополнительного образования детей</w:t>
            </w:r>
            <w:r w:rsidRPr="00854536">
              <w:rPr>
                <w:rFonts w:ascii="Times New Roman" w:eastAsia="Times New Roman" w:hAnsi="Times New Roman"/>
                <w:sz w:val="16"/>
                <w:szCs w:val="16"/>
                <w:lang w:eastAsia="ru-RU"/>
              </w:rPr>
              <w:tab/>
              <w:t>Доля детей в возрасте от 5 до 18 лет, использующих сертификаты дополнительного образования</w:t>
            </w:r>
          </w:p>
          <w:p w14:paraId="7621E81F"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p w14:paraId="0DD2DCFC"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p w14:paraId="6D745C6D"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p w14:paraId="19A7C4F4" w14:textId="509E0924" w:rsidR="00854536" w:rsidRPr="00CE0A9E"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tc>
        <w:tc>
          <w:tcPr>
            <w:tcW w:w="995" w:type="dxa"/>
            <w:gridSpan w:val="2"/>
            <w:vMerge w:val="restart"/>
            <w:shd w:val="clear" w:color="auto" w:fill="FFFFFF"/>
            <w:vAlign w:val="center"/>
          </w:tcPr>
          <w:p w14:paraId="543B89F3" w14:textId="31581C8E" w:rsidR="00854536" w:rsidRPr="00CE0A9E"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Доля детей в возрасте от 5 до 18 лет, использующих сертификаты дополнительного образования</w:t>
            </w:r>
          </w:p>
        </w:tc>
      </w:tr>
      <w:tr w:rsidR="00854536" w:rsidRPr="00CE0A9E" w14:paraId="3505D384" w14:textId="77777777" w:rsidTr="00A624E4">
        <w:trPr>
          <w:gridAfter w:val="2"/>
          <w:wAfter w:w="71" w:type="dxa"/>
          <w:trHeight w:val="144"/>
        </w:trPr>
        <w:tc>
          <w:tcPr>
            <w:tcW w:w="1015" w:type="dxa"/>
            <w:vMerge/>
            <w:shd w:val="clear" w:color="auto" w:fill="FFFFFF"/>
          </w:tcPr>
          <w:p w14:paraId="1A0C746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6ADA947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E7DAB0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6166497"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741DA7CE" w14:textId="46F4FA5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0BB7775" w14:textId="3F35A59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2E29374" w14:textId="081E699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93F9BB6" w14:textId="11C5E0F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8457566" w14:textId="6F53F0B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BB5B38E" w14:textId="0245A06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4B61ED5" w14:textId="44274AB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09C9BFD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1BD0D19A"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CAF3E97" w14:textId="77777777" w:rsidTr="00A624E4">
        <w:trPr>
          <w:gridAfter w:val="2"/>
          <w:wAfter w:w="71" w:type="dxa"/>
          <w:trHeight w:val="144"/>
        </w:trPr>
        <w:tc>
          <w:tcPr>
            <w:tcW w:w="1015" w:type="dxa"/>
            <w:vMerge/>
            <w:shd w:val="clear" w:color="auto" w:fill="FFFFFF"/>
          </w:tcPr>
          <w:p w14:paraId="3B904F3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2A3C9A4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71F825D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57D13100"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0F51C351" w14:textId="5A995E1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EBEA6A2" w14:textId="48BAFF4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30B7523" w14:textId="12DF8F8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6591,</w:t>
            </w:r>
            <w:r w:rsidR="003A276B">
              <w:rPr>
                <w:rFonts w:ascii="Times New Roman" w:eastAsia="Times New Roman" w:hAnsi="Times New Roman"/>
                <w:sz w:val="16"/>
                <w:szCs w:val="16"/>
                <w:lang w:eastAsia="ru-RU"/>
              </w:rPr>
              <w:t>77</w:t>
            </w:r>
          </w:p>
        </w:tc>
        <w:tc>
          <w:tcPr>
            <w:tcW w:w="850" w:type="dxa"/>
            <w:shd w:val="clear" w:color="auto" w:fill="FFFFFF"/>
          </w:tcPr>
          <w:p w14:paraId="699982D9" w14:textId="48DF403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13DB572" w14:textId="37AF9BD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7766B57F" w14:textId="66FAEF8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A4DB63C" w14:textId="43C41F7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254E14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1D526311"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A271B27" w14:textId="77777777" w:rsidTr="00A624E4">
        <w:trPr>
          <w:gridAfter w:val="2"/>
          <w:wAfter w:w="71" w:type="dxa"/>
          <w:trHeight w:val="144"/>
        </w:trPr>
        <w:tc>
          <w:tcPr>
            <w:tcW w:w="1015" w:type="dxa"/>
            <w:vMerge/>
            <w:shd w:val="clear" w:color="auto" w:fill="FFFFFF"/>
          </w:tcPr>
          <w:p w14:paraId="6A0128A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4980996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589FA5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9564B26"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7E8DE5B0" w14:textId="536332B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24B19EEE" w14:textId="1F9CCEB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D2ACC07" w14:textId="5DB2826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DE211E4" w14:textId="2442111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4D54080" w14:textId="1596B7D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4186542" w14:textId="521758B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6F1915C" w14:textId="64B36BB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4C623DF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6FF08B91"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B8986B0" w14:textId="77777777" w:rsidTr="00A624E4">
        <w:trPr>
          <w:gridAfter w:val="2"/>
          <w:wAfter w:w="71" w:type="dxa"/>
          <w:trHeight w:val="144"/>
        </w:trPr>
        <w:tc>
          <w:tcPr>
            <w:tcW w:w="1015" w:type="dxa"/>
            <w:vMerge/>
            <w:shd w:val="clear" w:color="auto" w:fill="FFFFFF"/>
          </w:tcPr>
          <w:p w14:paraId="4949B382"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2B78644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44ACFB9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B3DE33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5041C63C" w14:textId="082DE18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65EDA2C" w14:textId="63312A9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FE46C73" w14:textId="703ADD8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92166E5" w14:textId="1D528B7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175476B" w14:textId="02BD503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B41A0D2" w14:textId="33BBFF3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FC38708" w14:textId="4E3BA12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0B20299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6BE7ED5A"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D1A6257" w14:textId="77777777" w:rsidTr="00A624E4">
        <w:trPr>
          <w:gridAfter w:val="2"/>
          <w:wAfter w:w="71" w:type="dxa"/>
          <w:trHeight w:val="144"/>
        </w:trPr>
        <w:tc>
          <w:tcPr>
            <w:tcW w:w="1015" w:type="dxa"/>
            <w:vMerge w:val="restart"/>
            <w:shd w:val="clear" w:color="auto" w:fill="FFFFFF"/>
          </w:tcPr>
          <w:p w14:paraId="2600E47B"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5.2</w:t>
            </w:r>
          </w:p>
        </w:tc>
        <w:tc>
          <w:tcPr>
            <w:tcW w:w="1244" w:type="dxa"/>
            <w:vMerge w:val="restart"/>
            <w:shd w:val="clear" w:color="auto" w:fill="FFFFFF"/>
          </w:tcPr>
          <w:p w14:paraId="0B4A14A9"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Методическое и информационное сопровождение участников системы персонифицированного финансирования дополнительного образования детей</w:t>
            </w:r>
          </w:p>
        </w:tc>
        <w:tc>
          <w:tcPr>
            <w:tcW w:w="859" w:type="dxa"/>
            <w:vMerge w:val="restart"/>
            <w:shd w:val="clear" w:color="auto" w:fill="FFFFFF"/>
            <w:vAlign w:val="center"/>
          </w:tcPr>
          <w:p w14:paraId="34073FE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52C7191"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650D94ED" w14:textId="60A2256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5172C5A" w14:textId="478241F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50D53E1" w14:textId="6B28FD7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B57E11E" w14:textId="1E8F9CB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563F17A" w14:textId="067ACE1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63383ED" w14:textId="30417DD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158F42F" w14:textId="5B852BA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vAlign w:val="center"/>
          </w:tcPr>
          <w:p w14:paraId="7C9CAE2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val="restart"/>
            <w:shd w:val="clear" w:color="auto" w:fill="FFFFFF"/>
            <w:vAlign w:val="center"/>
          </w:tcPr>
          <w:p w14:paraId="21D1EA68"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6DACDBA" w14:textId="77777777" w:rsidTr="00A624E4">
        <w:trPr>
          <w:gridAfter w:val="2"/>
          <w:wAfter w:w="71" w:type="dxa"/>
          <w:trHeight w:val="144"/>
        </w:trPr>
        <w:tc>
          <w:tcPr>
            <w:tcW w:w="1015" w:type="dxa"/>
            <w:vMerge/>
            <w:shd w:val="clear" w:color="auto" w:fill="FFFFFF"/>
            <w:vAlign w:val="center"/>
          </w:tcPr>
          <w:p w14:paraId="483B4CD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25FEC40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39B2C25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9D66B3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51DC984A" w14:textId="1EE9306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6CB3144" w14:textId="72F31E8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C2DC424" w14:textId="73E83BC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2CA42AA" w14:textId="2F4AF80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46C4654" w14:textId="6A19BBD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8D2E4CD" w14:textId="78483A1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DA04F9D" w14:textId="05EA52E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A1AE3E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4A69CD1"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22C6C9F9" w14:textId="77777777" w:rsidTr="00A624E4">
        <w:trPr>
          <w:gridAfter w:val="2"/>
          <w:wAfter w:w="71" w:type="dxa"/>
          <w:trHeight w:val="144"/>
        </w:trPr>
        <w:tc>
          <w:tcPr>
            <w:tcW w:w="1015" w:type="dxa"/>
            <w:vMerge/>
            <w:shd w:val="clear" w:color="auto" w:fill="FFFFFF"/>
            <w:vAlign w:val="center"/>
          </w:tcPr>
          <w:p w14:paraId="63131D3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F543C6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0D9E974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81D966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42205FBC" w14:textId="097B8F8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F059978" w14:textId="643E3AE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4DD7932" w14:textId="4266C2B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F7F3C84" w14:textId="7B4846D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F418D7C" w14:textId="1ED34D1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0DDBFDD" w14:textId="2B41969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61657C0" w14:textId="0E3A146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231521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49281BF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6D12F076" w14:textId="77777777" w:rsidTr="00A624E4">
        <w:trPr>
          <w:gridAfter w:val="2"/>
          <w:wAfter w:w="71" w:type="dxa"/>
          <w:trHeight w:val="144"/>
        </w:trPr>
        <w:tc>
          <w:tcPr>
            <w:tcW w:w="1015" w:type="dxa"/>
            <w:vMerge/>
            <w:shd w:val="clear" w:color="auto" w:fill="FFFFFF"/>
            <w:vAlign w:val="center"/>
          </w:tcPr>
          <w:p w14:paraId="3F3F221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740C5F0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9A6FEC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6896479"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4FE04EAC" w14:textId="652D006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B36F8B8" w14:textId="0A74E1C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6F09BB0" w14:textId="41068D3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79177B1" w14:textId="336590B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2A9A974" w14:textId="5A6C91D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1D68D0D" w14:textId="1224DB0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EEDF142" w14:textId="2AF2515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94D3A0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02B82292"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2634B13B" w14:textId="77777777" w:rsidTr="00A624E4">
        <w:trPr>
          <w:gridAfter w:val="2"/>
          <w:wAfter w:w="71" w:type="dxa"/>
          <w:trHeight w:val="144"/>
        </w:trPr>
        <w:tc>
          <w:tcPr>
            <w:tcW w:w="1015" w:type="dxa"/>
            <w:vMerge/>
            <w:shd w:val="clear" w:color="auto" w:fill="FFFFFF"/>
            <w:vAlign w:val="center"/>
          </w:tcPr>
          <w:p w14:paraId="0A9FCC4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2F6C1EC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1E4819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64D6A6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32F6FF3A" w14:textId="2D263A6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8AA34CD" w14:textId="2E9AB70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4B8896B" w14:textId="006BE02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67CABC1" w14:textId="45823D5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7D5FBCF" w14:textId="3078D76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729EEDE" w14:textId="26ED503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EBD9D1A" w14:textId="792AD26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4B40E23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1332FD86"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6DF4FA8A" w14:textId="77777777" w:rsidTr="00A624E4">
        <w:trPr>
          <w:gridAfter w:val="2"/>
          <w:wAfter w:w="71" w:type="dxa"/>
          <w:trHeight w:val="140"/>
        </w:trPr>
        <w:tc>
          <w:tcPr>
            <w:tcW w:w="1015" w:type="dxa"/>
            <w:vMerge w:val="restart"/>
            <w:shd w:val="clear" w:color="auto" w:fill="FFFFFF"/>
          </w:tcPr>
          <w:p w14:paraId="4E7FFD13"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6</w:t>
            </w:r>
          </w:p>
          <w:p w14:paraId="1F1C972C"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26E04196"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0440DFB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47D399F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1BC5954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05FDBA9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71ECD46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259C61A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7B5C4552"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val="restart"/>
            <w:shd w:val="clear" w:color="auto" w:fill="FFFFFF"/>
          </w:tcPr>
          <w:p w14:paraId="1DDC5753"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А1. Федеральный проект «Культурная среда»</w:t>
            </w:r>
          </w:p>
        </w:tc>
        <w:tc>
          <w:tcPr>
            <w:tcW w:w="859" w:type="dxa"/>
            <w:vMerge w:val="restart"/>
            <w:shd w:val="clear" w:color="auto" w:fill="FFFFFF"/>
          </w:tcPr>
          <w:p w14:paraId="290EBA6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3512FF67"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34DCEC68"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1A663164" w14:textId="77777777" w:rsidR="00854536" w:rsidRPr="00CE0A9E" w:rsidRDefault="00854536" w:rsidP="00854536">
            <w:pPr>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Итого</w:t>
            </w:r>
          </w:p>
        </w:tc>
        <w:tc>
          <w:tcPr>
            <w:tcW w:w="1290" w:type="dxa"/>
            <w:shd w:val="clear" w:color="auto" w:fill="FFFFFF"/>
          </w:tcPr>
          <w:p w14:paraId="5D819A79" w14:textId="7AD68864"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276" w:type="dxa"/>
            <w:shd w:val="clear" w:color="auto" w:fill="FFFFFF"/>
          </w:tcPr>
          <w:p w14:paraId="5010094B" w14:textId="133B4F8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12416D52"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1770,0</w:t>
            </w:r>
            <w:r w:rsidRPr="00CE0A9E">
              <w:rPr>
                <w:rFonts w:ascii="Times New Roman" w:eastAsia="Times New Roman" w:hAnsi="Times New Roman"/>
                <w:sz w:val="16"/>
                <w:szCs w:val="16"/>
                <w:lang w:eastAsia="ru-RU"/>
              </w:rPr>
              <w:t> </w:t>
            </w:r>
          </w:p>
        </w:tc>
        <w:tc>
          <w:tcPr>
            <w:tcW w:w="850" w:type="dxa"/>
            <w:shd w:val="clear" w:color="auto" w:fill="FFFFFF"/>
          </w:tcPr>
          <w:p w14:paraId="730BABEB"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19200,0</w:t>
            </w:r>
          </w:p>
        </w:tc>
        <w:tc>
          <w:tcPr>
            <w:tcW w:w="810" w:type="dxa"/>
            <w:shd w:val="clear" w:color="auto" w:fill="FFFFFF"/>
          </w:tcPr>
          <w:p w14:paraId="21CF3B0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8910,0</w:t>
            </w:r>
            <w:r w:rsidRPr="00CE0A9E">
              <w:rPr>
                <w:rFonts w:ascii="Times New Roman" w:eastAsia="Times New Roman" w:hAnsi="Times New Roman"/>
                <w:sz w:val="16"/>
                <w:szCs w:val="16"/>
                <w:lang w:eastAsia="ru-RU"/>
              </w:rPr>
              <w:t> </w:t>
            </w:r>
          </w:p>
        </w:tc>
        <w:tc>
          <w:tcPr>
            <w:tcW w:w="1033" w:type="dxa"/>
            <w:shd w:val="clear" w:color="auto" w:fill="FFFFFF"/>
          </w:tcPr>
          <w:p w14:paraId="261746BE" w14:textId="2BC7236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6601B565" w14:textId="11A4DA9E"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val="restart"/>
            <w:shd w:val="clear" w:color="auto" w:fill="FFFFFF"/>
          </w:tcPr>
          <w:p w14:paraId="6A98E3BE"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0665DA20"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0C6DB8E6"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685AF6AA"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04B5D0EC"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4743718E" w14:textId="064F0B52"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Управление по культуре, спорту и работе с молодежью</w:t>
            </w:r>
            <w:r w:rsidRPr="00854536">
              <w:rPr>
                <w:rFonts w:ascii="Times New Roman" w:eastAsia="Times New Roman" w:hAnsi="Times New Roman"/>
                <w:sz w:val="16"/>
                <w:szCs w:val="16"/>
                <w:lang w:eastAsia="ru-RU"/>
              </w:rPr>
              <w:tab/>
            </w:r>
          </w:p>
          <w:p w14:paraId="01684163"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p w14:paraId="4E1C9632" w14:textId="17A11C8E" w:rsidR="00854536" w:rsidRPr="00CE0A9E"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tc>
        <w:tc>
          <w:tcPr>
            <w:tcW w:w="995" w:type="dxa"/>
            <w:gridSpan w:val="2"/>
            <w:vMerge w:val="restart"/>
            <w:shd w:val="clear" w:color="auto" w:fill="FFFFFF"/>
          </w:tcPr>
          <w:p w14:paraId="39BAD94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502F3058"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3D5E83D9" w14:textId="2B99D158" w:rsidR="00854536" w:rsidRPr="00CE0A9E"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Увеличена доля детей, охваченных дополнительным образованием, от общего числа детей, проживающих в городском округе Истра</w:t>
            </w:r>
          </w:p>
        </w:tc>
      </w:tr>
      <w:tr w:rsidR="00854536" w:rsidRPr="00CE0A9E" w14:paraId="42B70811" w14:textId="77777777" w:rsidTr="00A624E4">
        <w:trPr>
          <w:gridAfter w:val="2"/>
          <w:wAfter w:w="71" w:type="dxa"/>
          <w:trHeight w:val="360"/>
        </w:trPr>
        <w:tc>
          <w:tcPr>
            <w:tcW w:w="1015" w:type="dxa"/>
            <w:vMerge/>
            <w:shd w:val="clear" w:color="auto" w:fill="FFFFFF"/>
            <w:vAlign w:val="center"/>
          </w:tcPr>
          <w:p w14:paraId="6A3C70B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2BBE4FE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3F0BA50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CC62CFF"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Московской области</w:t>
            </w:r>
          </w:p>
        </w:tc>
        <w:tc>
          <w:tcPr>
            <w:tcW w:w="1290" w:type="dxa"/>
            <w:shd w:val="clear" w:color="auto" w:fill="FFFFFF"/>
          </w:tcPr>
          <w:p w14:paraId="19B9025D" w14:textId="7C639079"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276" w:type="dxa"/>
            <w:shd w:val="clear" w:color="auto" w:fill="FFFFFF"/>
          </w:tcPr>
          <w:p w14:paraId="699C6773" w14:textId="12AA713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3039936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885,0</w:t>
            </w:r>
            <w:r w:rsidRPr="00CE0A9E">
              <w:rPr>
                <w:rFonts w:ascii="Times New Roman" w:eastAsia="Times New Roman" w:hAnsi="Times New Roman"/>
                <w:sz w:val="16"/>
                <w:szCs w:val="16"/>
                <w:lang w:eastAsia="ru-RU"/>
              </w:rPr>
              <w:t> </w:t>
            </w:r>
          </w:p>
        </w:tc>
        <w:tc>
          <w:tcPr>
            <w:tcW w:w="850" w:type="dxa"/>
            <w:shd w:val="clear" w:color="auto" w:fill="FFFFFF"/>
          </w:tcPr>
          <w:p w14:paraId="2BD97E9C"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5092,5</w:t>
            </w:r>
          </w:p>
        </w:tc>
        <w:tc>
          <w:tcPr>
            <w:tcW w:w="810" w:type="dxa"/>
            <w:shd w:val="clear" w:color="auto" w:fill="FFFFFF"/>
          </w:tcPr>
          <w:p w14:paraId="51DB017C"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4455,0</w:t>
            </w:r>
            <w:r w:rsidRPr="00CE0A9E">
              <w:rPr>
                <w:rFonts w:ascii="Times New Roman" w:eastAsia="Times New Roman" w:hAnsi="Times New Roman"/>
                <w:sz w:val="16"/>
                <w:szCs w:val="16"/>
                <w:lang w:eastAsia="ru-RU"/>
              </w:rPr>
              <w:t> </w:t>
            </w:r>
          </w:p>
        </w:tc>
        <w:tc>
          <w:tcPr>
            <w:tcW w:w="1033" w:type="dxa"/>
            <w:shd w:val="clear" w:color="auto" w:fill="FFFFFF"/>
          </w:tcPr>
          <w:p w14:paraId="59D4D194" w14:textId="12293F8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54790B4F" w14:textId="5377B1C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42B3A8C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015F5E73"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2CBD81E4" w14:textId="77777777" w:rsidTr="00A624E4">
        <w:trPr>
          <w:gridAfter w:val="2"/>
          <w:wAfter w:w="71" w:type="dxa"/>
          <w:trHeight w:val="360"/>
        </w:trPr>
        <w:tc>
          <w:tcPr>
            <w:tcW w:w="1015" w:type="dxa"/>
            <w:vMerge/>
            <w:shd w:val="clear" w:color="auto" w:fill="FFFFFF"/>
            <w:vAlign w:val="center"/>
          </w:tcPr>
          <w:p w14:paraId="02BD470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325B789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7A2F166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B7B1F1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3D64C60B" w14:textId="4703EA1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276" w:type="dxa"/>
            <w:shd w:val="clear" w:color="auto" w:fill="FFFFFF"/>
          </w:tcPr>
          <w:p w14:paraId="5E0E643E" w14:textId="7C37D6AE"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1" w:type="dxa"/>
            <w:shd w:val="clear" w:color="auto" w:fill="FFFFFF"/>
          </w:tcPr>
          <w:p w14:paraId="69288CF7"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885,00</w:t>
            </w:r>
          </w:p>
        </w:tc>
        <w:tc>
          <w:tcPr>
            <w:tcW w:w="850" w:type="dxa"/>
            <w:shd w:val="clear" w:color="auto" w:fill="FFFFFF"/>
          </w:tcPr>
          <w:p w14:paraId="53B4D5E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5107,5</w:t>
            </w:r>
          </w:p>
        </w:tc>
        <w:tc>
          <w:tcPr>
            <w:tcW w:w="810" w:type="dxa"/>
            <w:shd w:val="clear" w:color="auto" w:fill="FFFFFF"/>
          </w:tcPr>
          <w:p w14:paraId="5B7E76D3"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4455,00</w:t>
            </w:r>
            <w:r w:rsidRPr="00CE0A9E">
              <w:rPr>
                <w:rFonts w:ascii="Times New Roman" w:eastAsia="Times New Roman" w:hAnsi="Times New Roman"/>
                <w:sz w:val="16"/>
                <w:szCs w:val="16"/>
                <w:lang w:eastAsia="ru-RU"/>
              </w:rPr>
              <w:t> </w:t>
            </w:r>
          </w:p>
        </w:tc>
        <w:tc>
          <w:tcPr>
            <w:tcW w:w="1033" w:type="dxa"/>
            <w:shd w:val="clear" w:color="auto" w:fill="FFFFFF"/>
          </w:tcPr>
          <w:p w14:paraId="1DA1652E" w14:textId="0533D41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53B35819" w14:textId="305D1C9A"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22478E6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E2DC3C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64A7279E" w14:textId="77777777" w:rsidTr="00A624E4">
        <w:trPr>
          <w:gridAfter w:val="2"/>
          <w:wAfter w:w="71" w:type="dxa"/>
          <w:trHeight w:val="360"/>
        </w:trPr>
        <w:tc>
          <w:tcPr>
            <w:tcW w:w="1015" w:type="dxa"/>
            <w:vMerge/>
            <w:shd w:val="clear" w:color="auto" w:fill="FFFFFF"/>
            <w:vAlign w:val="center"/>
          </w:tcPr>
          <w:p w14:paraId="7D2CC95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3A33F8D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76DD8CB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C6D49EA"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77B95744" w14:textId="5976242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C55D3ED" w14:textId="2456E0A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3AFE744" w14:textId="33F4A49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E47F013" w14:textId="4B5ABA0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8D1D09D" w14:textId="729F667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43CC3FE" w14:textId="682B182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A37C083" w14:textId="584B900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7E1483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189D4685"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27B9BEB0" w14:textId="77777777" w:rsidTr="00A624E4">
        <w:trPr>
          <w:gridAfter w:val="2"/>
          <w:wAfter w:w="71" w:type="dxa"/>
          <w:trHeight w:val="371"/>
        </w:trPr>
        <w:tc>
          <w:tcPr>
            <w:tcW w:w="1015" w:type="dxa"/>
            <w:vMerge/>
            <w:shd w:val="clear" w:color="auto" w:fill="FFFFFF"/>
            <w:vAlign w:val="center"/>
          </w:tcPr>
          <w:p w14:paraId="7BA7C74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E955B7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72E3C31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6C147B7"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5FE90E05" w14:textId="65E124EC"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276" w:type="dxa"/>
            <w:shd w:val="clear" w:color="auto" w:fill="FFFFFF"/>
          </w:tcPr>
          <w:p w14:paraId="0ACBCE28" w14:textId="3060DC4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47B07D11" w14:textId="0EEF1DB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850" w:type="dxa"/>
            <w:shd w:val="clear" w:color="auto" w:fill="FFFFFF"/>
          </w:tcPr>
          <w:p w14:paraId="58BAD947"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9000,00</w:t>
            </w:r>
          </w:p>
        </w:tc>
        <w:tc>
          <w:tcPr>
            <w:tcW w:w="810" w:type="dxa"/>
            <w:shd w:val="clear" w:color="auto" w:fill="FFFFFF"/>
          </w:tcPr>
          <w:p w14:paraId="132E6C69" w14:textId="06546089"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033" w:type="dxa"/>
            <w:shd w:val="clear" w:color="auto" w:fill="FFFFFF"/>
          </w:tcPr>
          <w:p w14:paraId="7701B608" w14:textId="6E0813D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17B15276" w14:textId="46ED7E5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892" w:type="dxa"/>
            <w:gridSpan w:val="2"/>
            <w:vMerge/>
            <w:shd w:val="clear" w:color="auto" w:fill="FFFFFF"/>
            <w:vAlign w:val="center"/>
          </w:tcPr>
          <w:p w14:paraId="08B52E9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9C939C3"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BF7871B" w14:textId="77777777" w:rsidTr="00A624E4">
        <w:trPr>
          <w:gridAfter w:val="2"/>
          <w:wAfter w:w="71" w:type="dxa"/>
          <w:trHeight w:val="128"/>
        </w:trPr>
        <w:tc>
          <w:tcPr>
            <w:tcW w:w="1015" w:type="dxa"/>
            <w:vMerge w:val="restart"/>
            <w:shd w:val="clear" w:color="auto" w:fill="FFFFFF"/>
          </w:tcPr>
          <w:p w14:paraId="1BD53F68"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6.1</w:t>
            </w:r>
          </w:p>
        </w:tc>
        <w:tc>
          <w:tcPr>
            <w:tcW w:w="1244" w:type="dxa"/>
            <w:vMerge w:val="restart"/>
            <w:shd w:val="clear" w:color="auto" w:fill="FFFFFF"/>
          </w:tcPr>
          <w:p w14:paraId="5EEE279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Государственная поддержка отрасли культуры (в части приобретения музыкальных инструментов, оборудования и учебных материалов для оснащения муниципальных учреждений дополнительного образования сферы культуры Московской области)</w:t>
            </w:r>
          </w:p>
        </w:tc>
        <w:tc>
          <w:tcPr>
            <w:tcW w:w="859" w:type="dxa"/>
            <w:vMerge w:val="restart"/>
            <w:shd w:val="clear" w:color="auto" w:fill="FFFFFF"/>
            <w:vAlign w:val="center"/>
          </w:tcPr>
          <w:p w14:paraId="717279A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4FB26179"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09523C65" w14:textId="2015813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2E3B593" w14:textId="740BD7A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4B99BCC" w14:textId="055C067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F9AC15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12000,00</w:t>
            </w:r>
          </w:p>
        </w:tc>
        <w:tc>
          <w:tcPr>
            <w:tcW w:w="810" w:type="dxa"/>
            <w:shd w:val="clear" w:color="auto" w:fill="FFFFFF"/>
          </w:tcPr>
          <w:p w14:paraId="2EF722F5" w14:textId="3671E2D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A04E55F" w14:textId="4A19495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8E05B96" w14:textId="471FA7F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vAlign w:val="center"/>
          </w:tcPr>
          <w:p w14:paraId="720E7E87"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МУ «Централизованная бухгалтерия»</w:t>
            </w:r>
          </w:p>
          <w:p w14:paraId="3118EF6A"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Организации дополнительного образования детей</w:t>
            </w:r>
          </w:p>
          <w:p w14:paraId="24A57E6A" w14:textId="77777777" w:rsidR="00854536" w:rsidRPr="00854536" w:rsidRDefault="00854536" w:rsidP="00854536">
            <w:pPr>
              <w:spacing w:after="0" w:line="240" w:lineRule="auto"/>
              <w:rPr>
                <w:rFonts w:ascii="Times New Roman" w:eastAsia="Times New Roman" w:hAnsi="Times New Roman"/>
                <w:sz w:val="16"/>
                <w:szCs w:val="16"/>
                <w:lang w:eastAsia="ru-RU"/>
              </w:rPr>
            </w:pPr>
          </w:p>
          <w:p w14:paraId="7BEF783A" w14:textId="77777777" w:rsidR="00854536" w:rsidRPr="00854536" w:rsidRDefault="00854536" w:rsidP="00854536">
            <w:pPr>
              <w:spacing w:after="0" w:line="240" w:lineRule="auto"/>
              <w:rPr>
                <w:rFonts w:ascii="Times New Roman" w:eastAsia="Times New Roman" w:hAnsi="Times New Roman"/>
                <w:sz w:val="16"/>
                <w:szCs w:val="16"/>
                <w:lang w:eastAsia="ru-RU"/>
              </w:rPr>
            </w:pPr>
          </w:p>
          <w:p w14:paraId="2CE45377" w14:textId="77242656"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p w14:paraId="3DCFE3D6" w14:textId="1EF64A7C" w:rsidR="00854536" w:rsidRPr="00854536" w:rsidRDefault="00854536" w:rsidP="00854536">
            <w:pPr>
              <w:spacing w:after="0" w:line="240" w:lineRule="auto"/>
              <w:rPr>
                <w:rFonts w:ascii="Times New Roman" w:eastAsia="Times New Roman" w:hAnsi="Times New Roman"/>
                <w:sz w:val="16"/>
                <w:szCs w:val="16"/>
                <w:lang w:eastAsia="ru-RU"/>
              </w:rPr>
            </w:pPr>
          </w:p>
          <w:p w14:paraId="6B645F6F"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p w14:paraId="22263674" w14:textId="04AE053D" w:rsidR="00854536" w:rsidRPr="00CE0A9E"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tc>
        <w:tc>
          <w:tcPr>
            <w:tcW w:w="995" w:type="dxa"/>
            <w:gridSpan w:val="2"/>
            <w:vMerge w:val="restart"/>
            <w:shd w:val="clear" w:color="auto" w:fill="FFFFFF"/>
            <w:vAlign w:val="center"/>
          </w:tcPr>
          <w:p w14:paraId="0543021C"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Увеличена доля детей, охваченных дополнительным образованием, от общего числа детей, проживающих в городском округе Истра</w:t>
            </w:r>
          </w:p>
          <w:p w14:paraId="76B49B73"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p w14:paraId="2F03B305" w14:textId="09BC7C39" w:rsidR="00854536" w:rsidRPr="00CE0A9E"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tc>
      </w:tr>
      <w:tr w:rsidR="00854536" w:rsidRPr="00CE0A9E" w14:paraId="2ACA3B0C" w14:textId="77777777" w:rsidTr="00A624E4">
        <w:trPr>
          <w:gridAfter w:val="2"/>
          <w:wAfter w:w="71" w:type="dxa"/>
          <w:trHeight w:val="128"/>
        </w:trPr>
        <w:tc>
          <w:tcPr>
            <w:tcW w:w="1015" w:type="dxa"/>
            <w:vMerge/>
            <w:shd w:val="clear" w:color="auto" w:fill="FFFFFF"/>
            <w:vAlign w:val="center"/>
          </w:tcPr>
          <w:p w14:paraId="2206EAC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7E6AAC0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D57C9B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BE32F1B"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2592D150" w14:textId="247C416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C74ADE0" w14:textId="4DE67BA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33F2C9C" w14:textId="1E2301C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99F4C6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3000,00</w:t>
            </w:r>
          </w:p>
        </w:tc>
        <w:tc>
          <w:tcPr>
            <w:tcW w:w="810" w:type="dxa"/>
            <w:shd w:val="clear" w:color="auto" w:fill="FFFFFF"/>
          </w:tcPr>
          <w:p w14:paraId="4F426B93" w14:textId="7FABBB8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225B8AC" w14:textId="72B75E5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C2A8942" w14:textId="7A46D8A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46E07C9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D18C855"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0B97AF9" w14:textId="77777777" w:rsidTr="00A624E4">
        <w:trPr>
          <w:gridAfter w:val="2"/>
          <w:wAfter w:w="71" w:type="dxa"/>
          <w:trHeight w:val="128"/>
        </w:trPr>
        <w:tc>
          <w:tcPr>
            <w:tcW w:w="1015" w:type="dxa"/>
            <w:vMerge/>
            <w:shd w:val="clear" w:color="auto" w:fill="FFFFFF"/>
            <w:vAlign w:val="center"/>
          </w:tcPr>
          <w:p w14:paraId="2B4810D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06BB5EB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D2CDB4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CE451D7"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7E2456EE" w14:textId="2C502BB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327E0A5" w14:textId="1AA8D70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BE20145" w14:textId="5A4EFEF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8577A0C" w14:textId="239728A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EF21139" w14:textId="78FEBAD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78BA302" w14:textId="5F5200A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2F93B66" w14:textId="67F0C66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1E68905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C757295"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6DE6F594" w14:textId="77777777" w:rsidTr="00A624E4">
        <w:trPr>
          <w:gridAfter w:val="2"/>
          <w:wAfter w:w="71" w:type="dxa"/>
          <w:trHeight w:val="128"/>
        </w:trPr>
        <w:tc>
          <w:tcPr>
            <w:tcW w:w="1015" w:type="dxa"/>
            <w:vMerge/>
            <w:shd w:val="clear" w:color="auto" w:fill="FFFFFF"/>
            <w:vAlign w:val="center"/>
          </w:tcPr>
          <w:p w14:paraId="56AF68D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2254E2E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D91B4F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49D8945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14C0A0CF" w14:textId="03341A6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CE5E3B1" w14:textId="00E54EC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A5CC382" w14:textId="780B5FE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3C533A2" w14:textId="676B730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F5AACC9" w14:textId="20280D3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4A37A2E" w14:textId="3B8EAEC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E930469" w14:textId="6BD3AE9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91D17D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6C28A24B"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7A19288" w14:textId="77777777" w:rsidTr="00A624E4">
        <w:trPr>
          <w:gridAfter w:val="2"/>
          <w:wAfter w:w="71" w:type="dxa"/>
          <w:trHeight w:val="128"/>
        </w:trPr>
        <w:tc>
          <w:tcPr>
            <w:tcW w:w="1015" w:type="dxa"/>
            <w:vMerge/>
            <w:shd w:val="clear" w:color="auto" w:fill="FFFFFF"/>
            <w:vAlign w:val="center"/>
          </w:tcPr>
          <w:p w14:paraId="506822F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4612C68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95736F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1E42FE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2A0E2455" w14:textId="32DD5D0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7B9496F0" w14:textId="71459EF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E6F5FAA" w14:textId="16EF6A8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1B5B49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9000,00</w:t>
            </w:r>
          </w:p>
        </w:tc>
        <w:tc>
          <w:tcPr>
            <w:tcW w:w="810" w:type="dxa"/>
            <w:shd w:val="clear" w:color="auto" w:fill="FFFFFF"/>
          </w:tcPr>
          <w:p w14:paraId="12DD77F9" w14:textId="79D5A08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55035A4" w14:textId="137BD70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126B889" w14:textId="10F3D5F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45821F1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BEF5521"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65F81C4A" w14:textId="77777777" w:rsidTr="00A624E4">
        <w:trPr>
          <w:gridAfter w:val="2"/>
          <w:wAfter w:w="71" w:type="dxa"/>
          <w:trHeight w:val="128"/>
        </w:trPr>
        <w:tc>
          <w:tcPr>
            <w:tcW w:w="1015" w:type="dxa"/>
            <w:vMerge w:val="restart"/>
            <w:shd w:val="clear" w:color="auto" w:fill="FFFFFF"/>
          </w:tcPr>
          <w:p w14:paraId="2C7F2015"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6.2</w:t>
            </w:r>
          </w:p>
        </w:tc>
        <w:tc>
          <w:tcPr>
            <w:tcW w:w="1244" w:type="dxa"/>
            <w:vMerge w:val="restart"/>
            <w:shd w:val="clear" w:color="auto" w:fill="FFFFFF"/>
          </w:tcPr>
          <w:p w14:paraId="23FE93B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w:t>
            </w:r>
          </w:p>
        </w:tc>
        <w:tc>
          <w:tcPr>
            <w:tcW w:w="859" w:type="dxa"/>
            <w:vMerge w:val="restart"/>
            <w:shd w:val="clear" w:color="auto" w:fill="FFFFFF"/>
          </w:tcPr>
          <w:p w14:paraId="7875449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45D4694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00D6E91D" w14:textId="7564630E"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276" w:type="dxa"/>
            <w:shd w:val="clear" w:color="auto" w:fill="FFFFFF"/>
          </w:tcPr>
          <w:p w14:paraId="4FB9B2BC" w14:textId="273919B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220AAEC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1770,0</w:t>
            </w:r>
            <w:r w:rsidRPr="00CE0A9E">
              <w:rPr>
                <w:rFonts w:ascii="Times New Roman" w:eastAsia="Times New Roman" w:hAnsi="Times New Roman"/>
                <w:sz w:val="16"/>
                <w:szCs w:val="16"/>
                <w:lang w:eastAsia="ru-RU"/>
              </w:rPr>
              <w:t> </w:t>
            </w:r>
          </w:p>
        </w:tc>
        <w:tc>
          <w:tcPr>
            <w:tcW w:w="850" w:type="dxa"/>
            <w:shd w:val="clear" w:color="auto" w:fill="FFFFFF"/>
          </w:tcPr>
          <w:p w14:paraId="0EE04E2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7200,0</w:t>
            </w:r>
            <w:r w:rsidRPr="00CE0A9E">
              <w:rPr>
                <w:rFonts w:ascii="Times New Roman" w:eastAsia="Times New Roman" w:hAnsi="Times New Roman"/>
                <w:sz w:val="16"/>
                <w:szCs w:val="16"/>
                <w:lang w:eastAsia="ru-RU"/>
              </w:rPr>
              <w:t> </w:t>
            </w:r>
          </w:p>
        </w:tc>
        <w:tc>
          <w:tcPr>
            <w:tcW w:w="810" w:type="dxa"/>
            <w:shd w:val="clear" w:color="auto" w:fill="FFFFFF"/>
          </w:tcPr>
          <w:p w14:paraId="4E24098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8910,0</w:t>
            </w:r>
            <w:r w:rsidRPr="00CE0A9E">
              <w:rPr>
                <w:rFonts w:ascii="Times New Roman" w:eastAsia="Times New Roman" w:hAnsi="Times New Roman"/>
                <w:sz w:val="16"/>
                <w:szCs w:val="16"/>
                <w:lang w:eastAsia="ru-RU"/>
              </w:rPr>
              <w:t> </w:t>
            </w:r>
          </w:p>
        </w:tc>
        <w:tc>
          <w:tcPr>
            <w:tcW w:w="1033" w:type="dxa"/>
            <w:shd w:val="clear" w:color="auto" w:fill="FFFFFF"/>
          </w:tcPr>
          <w:p w14:paraId="578EA9E7" w14:textId="549CE855"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1" w:type="dxa"/>
            <w:shd w:val="clear" w:color="auto" w:fill="FFFFFF"/>
          </w:tcPr>
          <w:p w14:paraId="1718FAA8" w14:textId="2289F71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892" w:type="dxa"/>
            <w:gridSpan w:val="2"/>
            <w:vMerge w:val="restart"/>
            <w:shd w:val="clear" w:color="auto" w:fill="FFFFFF"/>
          </w:tcPr>
          <w:p w14:paraId="7B6E58C3" w14:textId="4311FE3E"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7581F271" w14:textId="77777777" w:rsidR="00854536" w:rsidRPr="00854536"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МУ «Централизованная бухгалтерия»</w:t>
            </w:r>
          </w:p>
          <w:p w14:paraId="3454BC8C" w14:textId="153EE193" w:rsidR="00854536" w:rsidRPr="00CE0A9E" w:rsidRDefault="00854536" w:rsidP="00854536">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Организации дополнительного образования детей</w:t>
            </w:r>
          </w:p>
        </w:tc>
        <w:tc>
          <w:tcPr>
            <w:tcW w:w="995" w:type="dxa"/>
            <w:gridSpan w:val="2"/>
            <w:vMerge w:val="restart"/>
            <w:shd w:val="clear" w:color="auto" w:fill="FFFFFF"/>
          </w:tcPr>
          <w:p w14:paraId="31D22592" w14:textId="7CB89FA5"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Pr="00854536">
              <w:rPr>
                <w:rFonts w:ascii="Times New Roman" w:eastAsia="Times New Roman" w:hAnsi="Times New Roman"/>
                <w:sz w:val="16"/>
                <w:szCs w:val="16"/>
                <w:lang w:eastAsia="ru-RU"/>
              </w:rPr>
              <w:t>Увеличена доля детей, охваченных дополнительным образованием, от общего числа детей, проживающих в городском округе Истра</w:t>
            </w:r>
          </w:p>
        </w:tc>
      </w:tr>
      <w:tr w:rsidR="00854536" w:rsidRPr="00CE0A9E" w14:paraId="5A9BED11" w14:textId="77777777" w:rsidTr="00A624E4">
        <w:trPr>
          <w:gridAfter w:val="2"/>
          <w:wAfter w:w="71" w:type="dxa"/>
          <w:trHeight w:val="450"/>
        </w:trPr>
        <w:tc>
          <w:tcPr>
            <w:tcW w:w="1015" w:type="dxa"/>
            <w:vMerge/>
            <w:shd w:val="clear" w:color="auto" w:fill="FFFFFF"/>
            <w:vAlign w:val="center"/>
          </w:tcPr>
          <w:p w14:paraId="7A62434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26BD144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3EBFB4E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5B8B8B8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1373DDA9" w14:textId="21D8407D"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276" w:type="dxa"/>
            <w:shd w:val="clear" w:color="auto" w:fill="FFFFFF"/>
          </w:tcPr>
          <w:p w14:paraId="5F0B514B" w14:textId="002EB1D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503A8D3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885,0</w:t>
            </w:r>
            <w:r w:rsidRPr="00CE0A9E">
              <w:rPr>
                <w:rFonts w:ascii="Times New Roman" w:eastAsia="Times New Roman" w:hAnsi="Times New Roman"/>
                <w:sz w:val="16"/>
                <w:szCs w:val="16"/>
                <w:lang w:eastAsia="ru-RU"/>
              </w:rPr>
              <w:t> </w:t>
            </w:r>
          </w:p>
        </w:tc>
        <w:tc>
          <w:tcPr>
            <w:tcW w:w="850" w:type="dxa"/>
            <w:shd w:val="clear" w:color="auto" w:fill="FFFFFF"/>
          </w:tcPr>
          <w:p w14:paraId="7148C1E2"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2092,5</w:t>
            </w:r>
            <w:r w:rsidRPr="00CE0A9E">
              <w:rPr>
                <w:rFonts w:ascii="Times New Roman" w:eastAsia="Times New Roman" w:hAnsi="Times New Roman"/>
                <w:sz w:val="16"/>
                <w:szCs w:val="16"/>
                <w:lang w:eastAsia="ru-RU"/>
              </w:rPr>
              <w:t> </w:t>
            </w:r>
          </w:p>
        </w:tc>
        <w:tc>
          <w:tcPr>
            <w:tcW w:w="810" w:type="dxa"/>
            <w:shd w:val="clear" w:color="auto" w:fill="FFFFFF"/>
          </w:tcPr>
          <w:p w14:paraId="0F42F6D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4455,0</w:t>
            </w:r>
            <w:r w:rsidRPr="00CE0A9E">
              <w:rPr>
                <w:rFonts w:ascii="Times New Roman" w:eastAsia="Times New Roman" w:hAnsi="Times New Roman"/>
                <w:sz w:val="16"/>
                <w:szCs w:val="16"/>
                <w:lang w:eastAsia="ru-RU"/>
              </w:rPr>
              <w:t> </w:t>
            </w:r>
          </w:p>
        </w:tc>
        <w:tc>
          <w:tcPr>
            <w:tcW w:w="1033" w:type="dxa"/>
            <w:shd w:val="clear" w:color="auto" w:fill="FFFFFF"/>
          </w:tcPr>
          <w:p w14:paraId="170338D8" w14:textId="1971445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71A8818B" w14:textId="295669A3"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87EB1D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F79B184"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4A7A42D6" w14:textId="77777777" w:rsidTr="00A624E4">
        <w:trPr>
          <w:gridAfter w:val="2"/>
          <w:wAfter w:w="71" w:type="dxa"/>
          <w:trHeight w:val="450"/>
        </w:trPr>
        <w:tc>
          <w:tcPr>
            <w:tcW w:w="1015" w:type="dxa"/>
            <w:vMerge/>
            <w:shd w:val="clear" w:color="auto" w:fill="FFFFFF"/>
            <w:vAlign w:val="center"/>
          </w:tcPr>
          <w:p w14:paraId="2AE2966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51B065C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773D48E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52295F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1ADF1818" w14:textId="731F4B02"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276" w:type="dxa"/>
            <w:shd w:val="clear" w:color="auto" w:fill="FFFFFF"/>
          </w:tcPr>
          <w:p w14:paraId="7BAC0684" w14:textId="128D7FC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1182DFD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885,0</w:t>
            </w:r>
            <w:r w:rsidRPr="00CE0A9E">
              <w:rPr>
                <w:rFonts w:ascii="Times New Roman" w:eastAsia="Times New Roman" w:hAnsi="Times New Roman"/>
                <w:sz w:val="16"/>
                <w:szCs w:val="16"/>
                <w:lang w:eastAsia="ru-RU"/>
              </w:rPr>
              <w:t> </w:t>
            </w:r>
          </w:p>
        </w:tc>
        <w:tc>
          <w:tcPr>
            <w:tcW w:w="850" w:type="dxa"/>
            <w:shd w:val="clear" w:color="auto" w:fill="FFFFFF"/>
          </w:tcPr>
          <w:p w14:paraId="64D194D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5107,5</w:t>
            </w:r>
            <w:r w:rsidRPr="00CE0A9E">
              <w:rPr>
                <w:rFonts w:ascii="Times New Roman" w:eastAsia="Times New Roman" w:hAnsi="Times New Roman"/>
                <w:sz w:val="16"/>
                <w:szCs w:val="16"/>
                <w:lang w:eastAsia="ru-RU"/>
              </w:rPr>
              <w:t> </w:t>
            </w:r>
          </w:p>
        </w:tc>
        <w:tc>
          <w:tcPr>
            <w:tcW w:w="810" w:type="dxa"/>
            <w:shd w:val="clear" w:color="auto" w:fill="FFFFFF"/>
          </w:tcPr>
          <w:p w14:paraId="5746F6BB"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4455,0</w:t>
            </w:r>
            <w:r w:rsidRPr="00CE0A9E">
              <w:rPr>
                <w:rFonts w:ascii="Times New Roman" w:eastAsia="Times New Roman" w:hAnsi="Times New Roman"/>
                <w:sz w:val="16"/>
                <w:szCs w:val="16"/>
                <w:lang w:eastAsia="ru-RU"/>
              </w:rPr>
              <w:t> </w:t>
            </w:r>
          </w:p>
        </w:tc>
        <w:tc>
          <w:tcPr>
            <w:tcW w:w="1033" w:type="dxa"/>
            <w:shd w:val="clear" w:color="auto" w:fill="FFFFFF"/>
          </w:tcPr>
          <w:p w14:paraId="587457D9" w14:textId="596C502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1" w:type="dxa"/>
            <w:shd w:val="clear" w:color="auto" w:fill="FFFFFF"/>
          </w:tcPr>
          <w:p w14:paraId="025AF99A" w14:textId="2B4BFE5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892" w:type="dxa"/>
            <w:gridSpan w:val="2"/>
            <w:vMerge/>
            <w:shd w:val="clear" w:color="auto" w:fill="FFFFFF"/>
            <w:vAlign w:val="center"/>
          </w:tcPr>
          <w:p w14:paraId="77262D4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0EA42709"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80A597C" w14:textId="77777777" w:rsidTr="00A624E4">
        <w:trPr>
          <w:gridAfter w:val="2"/>
          <w:wAfter w:w="71" w:type="dxa"/>
          <w:trHeight w:val="289"/>
        </w:trPr>
        <w:tc>
          <w:tcPr>
            <w:tcW w:w="1015" w:type="dxa"/>
            <w:vMerge/>
            <w:shd w:val="clear" w:color="auto" w:fill="FFFFFF"/>
            <w:vAlign w:val="center"/>
          </w:tcPr>
          <w:p w14:paraId="4F62D8E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1E288CA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4A8E85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EE62D3E"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4F6282FB" w14:textId="414B7FE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147C0C3" w14:textId="0877074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8BAA9B2" w14:textId="595E1AE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C0CD59F" w14:textId="0A3A3AE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36C2B4D" w14:textId="76F176F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7C5EA3C" w14:textId="286EE36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EB7E1A7" w14:textId="4116233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2F58A60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76E70727"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B0D3453" w14:textId="77777777" w:rsidTr="00A624E4">
        <w:trPr>
          <w:gridAfter w:val="2"/>
          <w:wAfter w:w="71" w:type="dxa"/>
          <w:trHeight w:val="416"/>
        </w:trPr>
        <w:tc>
          <w:tcPr>
            <w:tcW w:w="1015" w:type="dxa"/>
            <w:vMerge/>
            <w:shd w:val="clear" w:color="auto" w:fill="FFFFFF"/>
            <w:vAlign w:val="center"/>
          </w:tcPr>
          <w:p w14:paraId="6017965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03EEFBC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023D739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A87EBC1"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1B6C0FAD" w14:textId="43A90AE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BA2320A" w14:textId="5D7F7FA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86657D4" w14:textId="5A91798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94425F6" w14:textId="124E76E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56712A87" w14:textId="65DAA84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E7966EB" w14:textId="442169F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26E121A" w14:textId="7275786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3B922E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07D8969"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729A96D" w14:textId="77777777" w:rsidTr="00A624E4">
        <w:trPr>
          <w:gridAfter w:val="2"/>
          <w:wAfter w:w="71" w:type="dxa"/>
          <w:trHeight w:val="141"/>
        </w:trPr>
        <w:tc>
          <w:tcPr>
            <w:tcW w:w="1015" w:type="dxa"/>
            <w:vMerge w:val="restart"/>
            <w:shd w:val="clear" w:color="auto" w:fill="FFFFFF"/>
          </w:tcPr>
          <w:p w14:paraId="149D09F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6.3</w:t>
            </w:r>
          </w:p>
        </w:tc>
        <w:tc>
          <w:tcPr>
            <w:tcW w:w="1244" w:type="dxa"/>
            <w:vMerge w:val="restart"/>
            <w:shd w:val="clear" w:color="auto" w:fill="FFFFFF"/>
          </w:tcPr>
          <w:p w14:paraId="67939926"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859" w:type="dxa"/>
            <w:vMerge w:val="restart"/>
            <w:shd w:val="clear" w:color="auto" w:fill="FFFFFF"/>
          </w:tcPr>
          <w:p w14:paraId="246739E6"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2724E00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4CB36494" w14:textId="70A9132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9265B28" w14:textId="592B4BC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F83DBC1" w14:textId="4C8BBB5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0926D3B" w14:textId="1164037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C753C7C" w14:textId="2851EB0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89E48E6" w14:textId="00B363D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B5F701B" w14:textId="7536B3A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tcPr>
          <w:p w14:paraId="77368290" w14:textId="77777777" w:rsidR="003A06A7" w:rsidRPr="003A06A7" w:rsidRDefault="00854536" w:rsidP="003A06A7">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3A06A7" w:rsidRPr="003A06A7">
              <w:rPr>
                <w:rFonts w:ascii="Times New Roman" w:eastAsia="Times New Roman" w:hAnsi="Times New Roman"/>
                <w:sz w:val="16"/>
                <w:szCs w:val="16"/>
                <w:lang w:eastAsia="ru-RU"/>
              </w:rPr>
              <w:t>Управление образованием администрации городского округа Истра,</w:t>
            </w:r>
          </w:p>
          <w:p w14:paraId="013BD0C4" w14:textId="77777777" w:rsidR="003A06A7" w:rsidRPr="003A06A7" w:rsidRDefault="003A06A7" w:rsidP="003A06A7">
            <w:pPr>
              <w:spacing w:after="0" w:line="240" w:lineRule="auto"/>
              <w:rPr>
                <w:rFonts w:ascii="Times New Roman" w:eastAsia="Times New Roman" w:hAnsi="Times New Roman"/>
                <w:sz w:val="16"/>
                <w:szCs w:val="16"/>
                <w:lang w:eastAsia="ru-RU"/>
              </w:rPr>
            </w:pPr>
            <w:r w:rsidRPr="003A06A7">
              <w:rPr>
                <w:rFonts w:ascii="Times New Roman" w:eastAsia="Times New Roman" w:hAnsi="Times New Roman"/>
                <w:sz w:val="16"/>
                <w:szCs w:val="16"/>
                <w:lang w:eastAsia="ru-RU"/>
              </w:rPr>
              <w:t xml:space="preserve">МУ "ЦБ", </w:t>
            </w:r>
          </w:p>
          <w:p w14:paraId="075C7967" w14:textId="6EC4ABD1" w:rsidR="00854536" w:rsidRPr="00CE0A9E" w:rsidRDefault="003A06A7" w:rsidP="003A06A7">
            <w:pPr>
              <w:spacing w:after="0" w:line="240" w:lineRule="auto"/>
              <w:rPr>
                <w:rFonts w:ascii="Times New Roman" w:eastAsia="Times New Roman" w:hAnsi="Times New Roman"/>
                <w:sz w:val="16"/>
                <w:szCs w:val="16"/>
                <w:lang w:eastAsia="ru-RU"/>
              </w:rPr>
            </w:pPr>
            <w:r w:rsidRPr="003A06A7">
              <w:rPr>
                <w:rFonts w:ascii="Times New Roman" w:eastAsia="Times New Roman" w:hAnsi="Times New Roman"/>
                <w:sz w:val="16"/>
                <w:szCs w:val="16"/>
                <w:lang w:eastAsia="ru-RU"/>
              </w:rPr>
              <w:t>общеобразовательные учреждения</w:t>
            </w:r>
          </w:p>
        </w:tc>
        <w:tc>
          <w:tcPr>
            <w:tcW w:w="995" w:type="dxa"/>
            <w:gridSpan w:val="2"/>
            <w:vMerge w:val="restart"/>
            <w:shd w:val="clear" w:color="auto" w:fill="FFFFFF"/>
          </w:tcPr>
          <w:p w14:paraId="01AA23BD" w14:textId="0781632B"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3A06A7" w:rsidRPr="003A06A7">
              <w:rPr>
                <w:rFonts w:ascii="Times New Roman" w:eastAsia="Times New Roman" w:hAnsi="Times New Roman"/>
                <w:sz w:val="16"/>
                <w:szCs w:val="16"/>
                <w:lang w:eastAsia="ru-RU"/>
              </w:rPr>
              <w:t xml:space="preserve">Мероприятия по проведению капитального ремонта и технического переоснащения муниципальных организаций дополнительного образования  </w:t>
            </w:r>
          </w:p>
        </w:tc>
      </w:tr>
      <w:tr w:rsidR="00854536" w:rsidRPr="00CE0A9E" w14:paraId="684BB9AA" w14:textId="77777777" w:rsidTr="00A624E4">
        <w:trPr>
          <w:gridAfter w:val="2"/>
          <w:wAfter w:w="71" w:type="dxa"/>
          <w:trHeight w:val="411"/>
        </w:trPr>
        <w:tc>
          <w:tcPr>
            <w:tcW w:w="1015" w:type="dxa"/>
            <w:vMerge/>
            <w:shd w:val="clear" w:color="auto" w:fill="FFFFFF"/>
            <w:vAlign w:val="center"/>
          </w:tcPr>
          <w:p w14:paraId="1455BB6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380326B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BF16BE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7C5A84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64D59584" w14:textId="33D406F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70D5CE1B" w14:textId="3C72A1E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550C3E4" w14:textId="2D739A7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677D2D4" w14:textId="14D88BC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0DDFD00F" w14:textId="3C439CA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E3D7609" w14:textId="0D48A25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6E62603" w14:textId="551593C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64D2CC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09BB0F6F"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2AB31EBA" w14:textId="77777777" w:rsidTr="00A624E4">
        <w:trPr>
          <w:gridAfter w:val="2"/>
          <w:wAfter w:w="71" w:type="dxa"/>
          <w:trHeight w:val="358"/>
        </w:trPr>
        <w:tc>
          <w:tcPr>
            <w:tcW w:w="1015" w:type="dxa"/>
            <w:vMerge/>
            <w:shd w:val="clear" w:color="auto" w:fill="FFFFFF"/>
            <w:vAlign w:val="center"/>
          </w:tcPr>
          <w:p w14:paraId="3C1E8C4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7AF800E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74806A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4133C8A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7AA65B6D" w14:textId="6997B0E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B0E68D8" w14:textId="164CE29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2D9173C" w14:textId="1C86D78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D5D40CB" w14:textId="553ED1D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D8BB072" w14:textId="4FEA792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2FCD343" w14:textId="42B5869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841A6FB" w14:textId="43B0A19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29AFA56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2693F6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838C1F4" w14:textId="77777777" w:rsidTr="00A624E4">
        <w:trPr>
          <w:gridAfter w:val="2"/>
          <w:wAfter w:w="71" w:type="dxa"/>
          <w:trHeight w:val="298"/>
        </w:trPr>
        <w:tc>
          <w:tcPr>
            <w:tcW w:w="1015" w:type="dxa"/>
            <w:vMerge/>
            <w:shd w:val="clear" w:color="auto" w:fill="FFFFFF"/>
            <w:vAlign w:val="center"/>
          </w:tcPr>
          <w:p w14:paraId="34AE8F2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27B68CE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147790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4DFB64A6"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40512359" w14:textId="6A3538D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3C5EE85" w14:textId="16D24F0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B5C07FB" w14:textId="1D2F490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4AB13B4" w14:textId="3A10E72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21FD354" w14:textId="357FE48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79FB2FEE" w14:textId="066F25C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46AA550" w14:textId="7109EEA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A54BE9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0214AA1"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6EA6DA8" w14:textId="77777777" w:rsidTr="00A624E4">
        <w:trPr>
          <w:gridAfter w:val="2"/>
          <w:wAfter w:w="71" w:type="dxa"/>
          <w:trHeight w:val="408"/>
        </w:trPr>
        <w:tc>
          <w:tcPr>
            <w:tcW w:w="1015" w:type="dxa"/>
            <w:vMerge/>
            <w:shd w:val="clear" w:color="auto" w:fill="FFFFFF"/>
            <w:vAlign w:val="center"/>
          </w:tcPr>
          <w:p w14:paraId="747581B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5AFDF55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BB8E1F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5EC0B94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22900999" w14:textId="1FE90D0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ACCE649" w14:textId="39FAD4F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1AB3EBB" w14:textId="2BF0DF2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1927F53" w14:textId="00F419D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C2B6280" w14:textId="4FC16C8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76EB00E" w14:textId="013922E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C64BDC2" w14:textId="04DA814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1FD0AFE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3F98830"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E581C5A" w14:textId="77777777" w:rsidTr="00A624E4">
        <w:trPr>
          <w:gridAfter w:val="2"/>
          <w:wAfter w:w="71" w:type="dxa"/>
          <w:trHeight w:val="135"/>
        </w:trPr>
        <w:tc>
          <w:tcPr>
            <w:tcW w:w="1015" w:type="dxa"/>
            <w:vMerge w:val="restart"/>
            <w:shd w:val="clear" w:color="auto" w:fill="FFFFFF"/>
          </w:tcPr>
          <w:p w14:paraId="5A7DA62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7</w:t>
            </w:r>
          </w:p>
          <w:p w14:paraId="215C74D3"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72FA74C7"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0D5EE3FE"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0C5D37C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6F30AE98"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39A6E1F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5238D95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val="restart"/>
            <w:shd w:val="clear" w:color="auto" w:fill="FFFFFF"/>
          </w:tcPr>
          <w:p w14:paraId="69F5BE8E"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А2. Федеральный проект «Творческие люди»</w:t>
            </w:r>
          </w:p>
          <w:p w14:paraId="139C4E64"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6E780F04"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0EE5119B"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04E1123F"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4985B16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val="restart"/>
            <w:shd w:val="clear" w:color="auto" w:fill="FFFFFF"/>
          </w:tcPr>
          <w:p w14:paraId="28F4D228"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532F126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4FE223BB"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318191C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52C1644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603065A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3BB8DFE2"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3E71B2A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2ADE6F94"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326B573C" w14:textId="0E4BEEF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AFE63CC" w14:textId="3A3FDDC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C47827E" w14:textId="2B2A84E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0E65FF82" w14:textId="29D0A04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A07C8B5" w14:textId="21E2A0D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17ABC796" w14:textId="714EFA5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4147479" w14:textId="01733E1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tcPr>
          <w:p w14:paraId="0FC51B87"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17BDCE28"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679A8C47"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2F045F07"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55BE6436"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04174F33"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0D461A5E"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556E3C8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val="restart"/>
            <w:shd w:val="clear" w:color="auto" w:fill="FFFFFF"/>
          </w:tcPr>
          <w:p w14:paraId="0114B940"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13137431"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6C5D2828"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4CDA8040"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75770744"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725EAABE"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34C942B8"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281164E3"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EB85511" w14:textId="77777777" w:rsidTr="00A624E4">
        <w:trPr>
          <w:gridAfter w:val="2"/>
          <w:wAfter w:w="71" w:type="dxa"/>
          <w:trHeight w:val="360"/>
        </w:trPr>
        <w:tc>
          <w:tcPr>
            <w:tcW w:w="1015" w:type="dxa"/>
            <w:vMerge/>
            <w:shd w:val="clear" w:color="auto" w:fill="FFFFFF"/>
            <w:vAlign w:val="center"/>
          </w:tcPr>
          <w:p w14:paraId="554471E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3DD2702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4D255BB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D3C4343"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7BED3BA0" w14:textId="2E9FD92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715649B" w14:textId="60A0AEC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AC17555" w14:textId="3088226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ABF34B8" w14:textId="3EF435C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4562D78" w14:textId="3C73654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91B1807" w14:textId="0A62BA4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F75B0AA" w14:textId="48E4E5E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10747B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3F572F24"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7299293" w14:textId="77777777" w:rsidTr="00A624E4">
        <w:trPr>
          <w:gridAfter w:val="2"/>
          <w:wAfter w:w="71" w:type="dxa"/>
          <w:trHeight w:val="360"/>
        </w:trPr>
        <w:tc>
          <w:tcPr>
            <w:tcW w:w="1015" w:type="dxa"/>
            <w:vMerge/>
            <w:shd w:val="clear" w:color="auto" w:fill="FFFFFF"/>
            <w:vAlign w:val="center"/>
          </w:tcPr>
          <w:p w14:paraId="50A4309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45E9BCC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32FC95B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1F08120E"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13A959A3" w14:textId="700D592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2E07EAE" w14:textId="5F37D28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968C974" w14:textId="7910CB2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40544BA" w14:textId="152EABC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92A6863" w14:textId="6734A16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AF38F7B" w14:textId="10B1A00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CD442B8" w14:textId="2A95BD0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1610490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09CDCC76"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101EEED" w14:textId="77777777" w:rsidTr="00A624E4">
        <w:trPr>
          <w:gridAfter w:val="2"/>
          <w:wAfter w:w="71" w:type="dxa"/>
          <w:trHeight w:val="360"/>
        </w:trPr>
        <w:tc>
          <w:tcPr>
            <w:tcW w:w="1015" w:type="dxa"/>
            <w:vMerge/>
            <w:shd w:val="clear" w:color="auto" w:fill="FFFFFF"/>
            <w:vAlign w:val="center"/>
          </w:tcPr>
          <w:p w14:paraId="50E8E4B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119B667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1B60A1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FAD022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7B391D36" w14:textId="4D80BC2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922888B" w14:textId="5EBF40D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CDD13F1" w14:textId="6A27710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852B70D" w14:textId="06286CE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84557E5" w14:textId="57E7368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749D4CB" w14:textId="5C22E97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675391A" w14:textId="4263B56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A1C6D9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FA611B3"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41ABF6C4" w14:textId="77777777" w:rsidTr="00A624E4">
        <w:trPr>
          <w:gridAfter w:val="2"/>
          <w:wAfter w:w="71" w:type="dxa"/>
          <w:trHeight w:val="274"/>
        </w:trPr>
        <w:tc>
          <w:tcPr>
            <w:tcW w:w="1015" w:type="dxa"/>
            <w:vMerge/>
            <w:shd w:val="clear" w:color="auto" w:fill="FFFFFF"/>
            <w:vAlign w:val="center"/>
          </w:tcPr>
          <w:p w14:paraId="4237A6F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C0DBD7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62A016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483B1F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7B50293F" w14:textId="6D9C28F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D4B5D48" w14:textId="27A403C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F4675AF" w14:textId="59C0508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D1DB54F" w14:textId="0BB6B67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7C15F67" w14:textId="0D7F3F5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075EC1B" w14:textId="6843CA0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6EF7AAF" w14:textId="37950A2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C42723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4C24FA87"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FF4006A" w14:textId="77777777" w:rsidTr="00A624E4">
        <w:trPr>
          <w:gridAfter w:val="2"/>
          <w:wAfter w:w="71" w:type="dxa"/>
          <w:trHeight w:val="149"/>
        </w:trPr>
        <w:tc>
          <w:tcPr>
            <w:tcW w:w="1015" w:type="dxa"/>
            <w:vMerge w:val="restart"/>
            <w:shd w:val="clear" w:color="auto" w:fill="FFFFFF"/>
          </w:tcPr>
          <w:p w14:paraId="7D26A25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7.1</w:t>
            </w:r>
          </w:p>
          <w:p w14:paraId="4E2F5F2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0A61B91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6205F54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19A07E4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3D19A54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1BE5E70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5DDC389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647455F8"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5E12E5C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1605151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val="restart"/>
            <w:shd w:val="clear" w:color="auto" w:fill="FFFFFF"/>
          </w:tcPr>
          <w:p w14:paraId="5C064C5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Адресное финансирование муниципальных учреждений дополнительного образования сферы культуры Московской области, направленное на поддержку одаренных детей</w:t>
            </w:r>
          </w:p>
        </w:tc>
        <w:tc>
          <w:tcPr>
            <w:tcW w:w="859" w:type="dxa"/>
            <w:vMerge w:val="restart"/>
            <w:shd w:val="clear" w:color="auto" w:fill="FFFFFF"/>
          </w:tcPr>
          <w:p w14:paraId="78AADE7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4E269FE1"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3AD04A63" w14:textId="739AB7A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3C29506" w14:textId="2291241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ADBF7F3" w14:textId="187456A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3C3E6EB" w14:textId="2FA5E34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D7E7D58" w14:textId="5A915C0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89B66BE" w14:textId="6F70265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CC175B2" w14:textId="5E2B255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tcPr>
          <w:p w14:paraId="14CCEC0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1486C100"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10A6E04A"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6CF72EB4"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61C79597"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40C2B8C4"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09371B29"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2219B336"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4EFCE4C0"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56E0743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val="restart"/>
            <w:shd w:val="clear" w:color="auto" w:fill="FFFFFF"/>
          </w:tcPr>
          <w:p w14:paraId="7BD6387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6442188E"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56B4F73F"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777E08CB"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39245CF1"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430E5381"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17A6606B"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64CDB991"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4354E191"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2A5E551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0A51343" w14:textId="77777777" w:rsidTr="00A624E4">
        <w:trPr>
          <w:gridAfter w:val="2"/>
          <w:wAfter w:w="71" w:type="dxa"/>
          <w:trHeight w:val="392"/>
        </w:trPr>
        <w:tc>
          <w:tcPr>
            <w:tcW w:w="1015" w:type="dxa"/>
            <w:vMerge/>
            <w:shd w:val="clear" w:color="auto" w:fill="FFFFFF"/>
            <w:vAlign w:val="center"/>
          </w:tcPr>
          <w:p w14:paraId="4EC0DC4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57CEFCF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3ACC390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47B5519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120895C2" w14:textId="47B4FEB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E65DCE9" w14:textId="7F00069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4D8C1A4" w14:textId="4EFE298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A89991B" w14:textId="4D35BBF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BC36332" w14:textId="45D94D8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1C14C76" w14:textId="3FAEBB7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F9EEF6E" w14:textId="0D1D944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3F54416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1E5CFEBB"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CD4CA3F" w14:textId="77777777" w:rsidTr="00A624E4">
        <w:trPr>
          <w:gridAfter w:val="2"/>
          <w:wAfter w:w="71" w:type="dxa"/>
          <w:trHeight w:val="351"/>
        </w:trPr>
        <w:tc>
          <w:tcPr>
            <w:tcW w:w="1015" w:type="dxa"/>
            <w:vMerge/>
            <w:shd w:val="clear" w:color="auto" w:fill="FFFFFF"/>
            <w:vAlign w:val="center"/>
          </w:tcPr>
          <w:p w14:paraId="07E0EE8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5B2C386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4A7D264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E316D1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093317A0" w14:textId="0495068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81E09CE" w14:textId="57247FA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36ACB8D" w14:textId="38AF5FD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30F9E0A" w14:textId="648645B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92EB9D9" w14:textId="76DB974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109CC055" w14:textId="65850A9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88B3227" w14:textId="451113C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3F0FE1A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F4FA0B3"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4376E9AF" w14:textId="77777777" w:rsidTr="00A624E4">
        <w:trPr>
          <w:gridAfter w:val="2"/>
          <w:wAfter w:w="71" w:type="dxa"/>
          <w:trHeight w:val="375"/>
        </w:trPr>
        <w:tc>
          <w:tcPr>
            <w:tcW w:w="1015" w:type="dxa"/>
            <w:vMerge/>
            <w:shd w:val="clear" w:color="auto" w:fill="FFFFFF"/>
            <w:vAlign w:val="center"/>
          </w:tcPr>
          <w:p w14:paraId="5A5F96D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202AD30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5EDB4D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B3F7007"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3BB980CE" w14:textId="3B3121D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68F2485" w14:textId="66ED3AA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C78D94F" w14:textId="35F0264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335811E" w14:textId="58F97D8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6A7386F" w14:textId="7651C16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182CE0AE" w14:textId="3975044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CB42B56" w14:textId="5930ECE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6EF379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2348248"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0773D49" w14:textId="77777777" w:rsidTr="00A624E4">
        <w:trPr>
          <w:gridAfter w:val="2"/>
          <w:wAfter w:w="71" w:type="dxa"/>
          <w:trHeight w:val="144"/>
        </w:trPr>
        <w:tc>
          <w:tcPr>
            <w:tcW w:w="1015" w:type="dxa"/>
            <w:vMerge/>
            <w:shd w:val="clear" w:color="auto" w:fill="FFFFFF"/>
            <w:vAlign w:val="center"/>
          </w:tcPr>
          <w:p w14:paraId="43EFBD2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5F37A40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749CA93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914627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5E11838F" w14:textId="221E6B9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0F0DE1D" w14:textId="252315D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385DE39" w14:textId="751D278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1AAE276" w14:textId="1AD29AD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3BE93B8" w14:textId="3EAD1EC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135E54B" w14:textId="39630F0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BAA33DB" w14:textId="6E2C404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3B94289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3DE5B5AB"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A1E00F6" w14:textId="77777777" w:rsidTr="00A624E4">
        <w:trPr>
          <w:gridAfter w:val="2"/>
          <w:wAfter w:w="71" w:type="dxa"/>
          <w:trHeight w:val="144"/>
        </w:trPr>
        <w:tc>
          <w:tcPr>
            <w:tcW w:w="1015" w:type="dxa"/>
            <w:vMerge w:val="restart"/>
            <w:shd w:val="clear" w:color="auto" w:fill="FFFFFF"/>
          </w:tcPr>
          <w:p w14:paraId="6976DD07"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7.2</w:t>
            </w:r>
          </w:p>
        </w:tc>
        <w:tc>
          <w:tcPr>
            <w:tcW w:w="1244" w:type="dxa"/>
            <w:vMerge w:val="restart"/>
            <w:shd w:val="clear" w:color="auto" w:fill="FFFFFF"/>
          </w:tcPr>
          <w:p w14:paraId="100A48A3"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Мероприятия по выявлению талантливых детей и молодежи, в том числе обучающихся в организациях дополнительного образования сферы культуры</w:t>
            </w:r>
          </w:p>
        </w:tc>
        <w:tc>
          <w:tcPr>
            <w:tcW w:w="859" w:type="dxa"/>
            <w:vMerge w:val="restart"/>
            <w:shd w:val="clear" w:color="auto" w:fill="FFFFFF"/>
            <w:vAlign w:val="center"/>
          </w:tcPr>
          <w:p w14:paraId="759148B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619E7FF9"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18A04D00" w14:textId="32A9E5F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8B6AECC" w14:textId="3AE8F5C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35CB1FB" w14:textId="162A799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624DD46" w14:textId="7688421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0F49A046" w14:textId="645C663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169648BE" w14:textId="47C926C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E71540D" w14:textId="0AE0F33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vAlign w:val="center"/>
          </w:tcPr>
          <w:p w14:paraId="7CB244F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val="restart"/>
            <w:shd w:val="clear" w:color="auto" w:fill="FFFFFF"/>
            <w:vAlign w:val="center"/>
          </w:tcPr>
          <w:p w14:paraId="5E0BEA07"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2810B14C" w14:textId="77777777" w:rsidTr="00A624E4">
        <w:trPr>
          <w:gridAfter w:val="2"/>
          <w:wAfter w:w="71" w:type="dxa"/>
          <w:trHeight w:val="144"/>
        </w:trPr>
        <w:tc>
          <w:tcPr>
            <w:tcW w:w="1015" w:type="dxa"/>
            <w:vMerge/>
            <w:shd w:val="clear" w:color="auto" w:fill="FFFFFF"/>
            <w:vAlign w:val="center"/>
          </w:tcPr>
          <w:p w14:paraId="3C179ED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713607F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40DC180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569265B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4955C90B" w14:textId="72DE44F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7B0E8C79" w14:textId="5407967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8300A38" w14:textId="4224F11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60507BE" w14:textId="1E418AE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A06F889" w14:textId="537A4BF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8798AEB" w14:textId="15C1BF6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9D32978" w14:textId="44D825B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14EAC11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0CFEDA7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5C7C4D3D" w14:textId="77777777" w:rsidTr="00A624E4">
        <w:trPr>
          <w:gridAfter w:val="2"/>
          <w:wAfter w:w="71" w:type="dxa"/>
          <w:trHeight w:val="144"/>
        </w:trPr>
        <w:tc>
          <w:tcPr>
            <w:tcW w:w="1015" w:type="dxa"/>
            <w:vMerge/>
            <w:shd w:val="clear" w:color="auto" w:fill="FFFFFF"/>
            <w:vAlign w:val="center"/>
          </w:tcPr>
          <w:p w14:paraId="236E79D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0440C2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D93547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81B3AD6"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17ACD7AC" w14:textId="332A99E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CDA903D" w14:textId="045FA31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7DC5B30" w14:textId="63FF7CB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BA310E8" w14:textId="5B608BD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9CC97A1" w14:textId="21E2822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8E1E55C" w14:textId="09A7654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D28ED83" w14:textId="75E582E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62C946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74711A2"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1969E7F" w14:textId="77777777" w:rsidTr="00A624E4">
        <w:trPr>
          <w:gridAfter w:val="2"/>
          <w:wAfter w:w="71" w:type="dxa"/>
          <w:trHeight w:val="144"/>
        </w:trPr>
        <w:tc>
          <w:tcPr>
            <w:tcW w:w="1015" w:type="dxa"/>
            <w:vMerge/>
            <w:shd w:val="clear" w:color="auto" w:fill="FFFFFF"/>
            <w:vAlign w:val="center"/>
          </w:tcPr>
          <w:p w14:paraId="27AC11C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0F31BE8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026626D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3ECE6F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52664C6E" w14:textId="534CAB1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98F049C" w14:textId="3F4D695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EB096AF" w14:textId="17CF782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7919264" w14:textId="0D41AE4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6A9BF80" w14:textId="2BC7135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79245BAD" w14:textId="0F3E942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2DDF54F" w14:textId="6EC66CF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18189C1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0329B1CC"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52AE122D" w14:textId="77777777" w:rsidTr="00A624E4">
        <w:trPr>
          <w:gridAfter w:val="2"/>
          <w:wAfter w:w="71" w:type="dxa"/>
          <w:trHeight w:val="144"/>
        </w:trPr>
        <w:tc>
          <w:tcPr>
            <w:tcW w:w="1015" w:type="dxa"/>
            <w:vMerge/>
            <w:shd w:val="clear" w:color="auto" w:fill="FFFFFF"/>
            <w:vAlign w:val="center"/>
          </w:tcPr>
          <w:p w14:paraId="3A4B619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78EC3E4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A1D911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B531569"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3D694DF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76" w:type="dxa"/>
            <w:shd w:val="clear" w:color="auto" w:fill="FFFFFF"/>
          </w:tcPr>
          <w:p w14:paraId="0BE1ABAB"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51" w:type="dxa"/>
            <w:shd w:val="clear" w:color="auto" w:fill="FFFFFF"/>
          </w:tcPr>
          <w:p w14:paraId="6B8380E8"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850" w:type="dxa"/>
            <w:shd w:val="clear" w:color="auto" w:fill="FFFFFF"/>
          </w:tcPr>
          <w:p w14:paraId="2EF5308E"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810" w:type="dxa"/>
            <w:shd w:val="clear" w:color="auto" w:fill="FFFFFF"/>
          </w:tcPr>
          <w:p w14:paraId="0F547D33"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033" w:type="dxa"/>
            <w:shd w:val="clear" w:color="auto" w:fill="FFFFFF"/>
          </w:tcPr>
          <w:p w14:paraId="3753B73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51" w:type="dxa"/>
            <w:shd w:val="clear" w:color="auto" w:fill="FFFFFF"/>
          </w:tcPr>
          <w:p w14:paraId="21A785FB"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892" w:type="dxa"/>
            <w:gridSpan w:val="2"/>
            <w:vMerge/>
            <w:shd w:val="clear" w:color="auto" w:fill="FFFFFF"/>
            <w:vAlign w:val="center"/>
          </w:tcPr>
          <w:p w14:paraId="32CBA3F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495EBE0F"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7A7F98B" w14:textId="77777777" w:rsidTr="00A624E4">
        <w:trPr>
          <w:gridAfter w:val="2"/>
          <w:wAfter w:w="71" w:type="dxa"/>
          <w:trHeight w:val="112"/>
        </w:trPr>
        <w:tc>
          <w:tcPr>
            <w:tcW w:w="1015" w:type="dxa"/>
            <w:vMerge w:val="restart"/>
            <w:shd w:val="clear" w:color="auto" w:fill="FFFFFF"/>
          </w:tcPr>
          <w:p w14:paraId="7AFC222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8</w:t>
            </w:r>
          </w:p>
        </w:tc>
        <w:tc>
          <w:tcPr>
            <w:tcW w:w="1244" w:type="dxa"/>
            <w:vMerge w:val="restart"/>
            <w:shd w:val="clear" w:color="auto" w:fill="FFFFFF"/>
          </w:tcPr>
          <w:p w14:paraId="35B85D1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Основное мероприятие E2. Федеральный проект «Успех каждого ребенка» </w:t>
            </w:r>
          </w:p>
        </w:tc>
        <w:tc>
          <w:tcPr>
            <w:tcW w:w="859" w:type="dxa"/>
            <w:vMerge w:val="restart"/>
            <w:shd w:val="clear" w:color="auto" w:fill="FFFFFF"/>
          </w:tcPr>
          <w:p w14:paraId="7CD8D4B5"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2565264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347A5BD1" w14:textId="7DF2331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5213B97" w14:textId="484ACE4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6F7E173" w14:textId="3E556BB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E90F190" w14:textId="444F049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98FF3A9" w14:textId="2CE60E3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28365C5" w14:textId="09EF4C8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5E42C6D" w14:textId="055E628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tcPr>
          <w:p w14:paraId="7D89471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995" w:type="dxa"/>
            <w:gridSpan w:val="2"/>
            <w:vMerge w:val="restart"/>
            <w:shd w:val="clear" w:color="auto" w:fill="FFFFFF"/>
          </w:tcPr>
          <w:p w14:paraId="1678E9A4"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854536" w:rsidRPr="00CE0A9E" w14:paraId="234AE659" w14:textId="77777777" w:rsidTr="00A624E4">
        <w:trPr>
          <w:gridAfter w:val="2"/>
          <w:wAfter w:w="71" w:type="dxa"/>
          <w:trHeight w:val="431"/>
        </w:trPr>
        <w:tc>
          <w:tcPr>
            <w:tcW w:w="1015" w:type="dxa"/>
            <w:vMerge/>
            <w:shd w:val="clear" w:color="auto" w:fill="FFFFFF"/>
            <w:vAlign w:val="center"/>
          </w:tcPr>
          <w:p w14:paraId="421D0F7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FE7AE2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6122C6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223D168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Московской области</w:t>
            </w:r>
          </w:p>
        </w:tc>
        <w:tc>
          <w:tcPr>
            <w:tcW w:w="1290" w:type="dxa"/>
            <w:shd w:val="clear" w:color="auto" w:fill="FFFFFF"/>
          </w:tcPr>
          <w:p w14:paraId="1C96D121" w14:textId="4288976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60E1916A" w14:textId="4DEDD28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89472B6" w14:textId="341EE1A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02019CD8" w14:textId="0423BDB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2EAAD17" w14:textId="19C5224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FFEFBB0" w14:textId="3ABA6B4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40A5F7D" w14:textId="6A9F4D1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1CFDFC0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6B971A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63BEB4F" w14:textId="77777777" w:rsidTr="00A624E4">
        <w:trPr>
          <w:gridAfter w:val="2"/>
          <w:wAfter w:w="71" w:type="dxa"/>
          <w:trHeight w:val="447"/>
        </w:trPr>
        <w:tc>
          <w:tcPr>
            <w:tcW w:w="1015" w:type="dxa"/>
            <w:vMerge/>
            <w:shd w:val="clear" w:color="auto" w:fill="FFFFFF"/>
            <w:vAlign w:val="center"/>
          </w:tcPr>
          <w:p w14:paraId="0B73986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CAAB0D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B4EE08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4C086C57"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7A312297" w14:textId="53A49BE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A08E4A7" w14:textId="6159B42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238C6CA" w14:textId="217E1C2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72F1157" w14:textId="1F64B14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3B92E45" w14:textId="2518954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230C39D" w14:textId="7737F94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3CD40DD" w14:textId="2F7CBE6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43E4E8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75576EA0"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24687C6" w14:textId="77777777" w:rsidTr="00A624E4">
        <w:trPr>
          <w:gridAfter w:val="2"/>
          <w:wAfter w:w="71" w:type="dxa"/>
          <w:trHeight w:val="362"/>
        </w:trPr>
        <w:tc>
          <w:tcPr>
            <w:tcW w:w="1015" w:type="dxa"/>
            <w:vMerge/>
            <w:shd w:val="clear" w:color="auto" w:fill="FFFFFF"/>
            <w:vAlign w:val="center"/>
          </w:tcPr>
          <w:p w14:paraId="33BF00D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41908C2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15D8FA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5D5CF18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51ABA00A" w14:textId="5FA2443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027761A" w14:textId="6F1F21E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4EA8E73" w14:textId="1863AE4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567A4CC" w14:textId="43217EE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42A09D7" w14:textId="770D7A9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7BC84DF3" w14:textId="5B23FE0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E63631B" w14:textId="0ED5BF1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5DDD82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3ABA25B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FAF6B48" w14:textId="77777777" w:rsidTr="00A624E4">
        <w:trPr>
          <w:gridAfter w:val="2"/>
          <w:wAfter w:w="71" w:type="dxa"/>
          <w:trHeight w:val="411"/>
        </w:trPr>
        <w:tc>
          <w:tcPr>
            <w:tcW w:w="1015" w:type="dxa"/>
            <w:vMerge/>
            <w:shd w:val="clear" w:color="auto" w:fill="FFFFFF"/>
            <w:vAlign w:val="center"/>
          </w:tcPr>
          <w:p w14:paraId="36D36EA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849C21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70A7744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63256B30"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2D8DF9B7" w14:textId="52A4A5B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AB19CD3" w14:textId="20A8353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ADA1F19" w14:textId="5A53AC3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CE7D0C2" w14:textId="4228D61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544071AD" w14:textId="096A974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755D376" w14:textId="14D8B6D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29E38FF" w14:textId="7C9C794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4AFD746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7866ED6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914359B" w14:textId="77777777" w:rsidTr="00A624E4">
        <w:trPr>
          <w:gridAfter w:val="2"/>
          <w:wAfter w:w="71" w:type="dxa"/>
          <w:trHeight w:val="133"/>
        </w:trPr>
        <w:tc>
          <w:tcPr>
            <w:tcW w:w="1015" w:type="dxa"/>
            <w:vMerge w:val="restart"/>
            <w:shd w:val="clear" w:color="auto" w:fill="FFFFFF"/>
          </w:tcPr>
          <w:p w14:paraId="27B3663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8.1</w:t>
            </w:r>
          </w:p>
        </w:tc>
        <w:tc>
          <w:tcPr>
            <w:tcW w:w="1244" w:type="dxa"/>
            <w:vMerge w:val="restart"/>
            <w:shd w:val="clear" w:color="auto" w:fill="FFFFFF"/>
          </w:tcPr>
          <w:p w14:paraId="286573F9"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Создание детских технопарков «</w:t>
            </w:r>
            <w:proofErr w:type="spellStart"/>
            <w:r w:rsidRPr="00CE0A9E">
              <w:rPr>
                <w:rFonts w:ascii="Times New Roman" w:eastAsia="Times New Roman" w:hAnsi="Times New Roman"/>
                <w:sz w:val="16"/>
                <w:szCs w:val="16"/>
                <w:lang w:eastAsia="ru-RU"/>
              </w:rPr>
              <w:t>Кванториум</w:t>
            </w:r>
            <w:proofErr w:type="spellEnd"/>
            <w:r w:rsidRPr="00CE0A9E">
              <w:rPr>
                <w:rFonts w:ascii="Times New Roman" w:eastAsia="Times New Roman" w:hAnsi="Times New Roman"/>
                <w:sz w:val="16"/>
                <w:szCs w:val="16"/>
                <w:lang w:eastAsia="ru-RU"/>
              </w:rPr>
              <w:t>»</w:t>
            </w:r>
          </w:p>
        </w:tc>
        <w:tc>
          <w:tcPr>
            <w:tcW w:w="859" w:type="dxa"/>
            <w:vMerge w:val="restart"/>
            <w:shd w:val="clear" w:color="auto" w:fill="FFFFFF"/>
          </w:tcPr>
          <w:p w14:paraId="571ED413"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54BAB4B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19B3CC31" w14:textId="0468240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21AD2302" w14:textId="06FC759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A24C7D7" w14:textId="772CB91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0133ADA" w14:textId="19CC52F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CC59C6E" w14:textId="2D12660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40EFCA2" w14:textId="2AF0E68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DFE9011" w14:textId="3727230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tcPr>
          <w:p w14:paraId="39E9C560"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995" w:type="dxa"/>
            <w:gridSpan w:val="2"/>
            <w:vMerge w:val="restart"/>
            <w:shd w:val="clear" w:color="auto" w:fill="FFFFFF"/>
          </w:tcPr>
          <w:p w14:paraId="5845CE9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854536" w:rsidRPr="00CE0A9E" w14:paraId="09FFEF25" w14:textId="77777777" w:rsidTr="00A624E4">
        <w:trPr>
          <w:gridAfter w:val="2"/>
          <w:wAfter w:w="71" w:type="dxa"/>
          <w:trHeight w:val="375"/>
        </w:trPr>
        <w:tc>
          <w:tcPr>
            <w:tcW w:w="1015" w:type="dxa"/>
            <w:vMerge/>
            <w:shd w:val="clear" w:color="auto" w:fill="FFFFFF"/>
            <w:vAlign w:val="center"/>
          </w:tcPr>
          <w:p w14:paraId="6759233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1A9FA9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0FFFA8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73AEE4E"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7AD4D0F8" w14:textId="6C4E772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161A17E" w14:textId="21DB523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97D5217" w14:textId="6AF04F4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7C304BC" w14:textId="7082282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F998BF9" w14:textId="658E1E4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09B839B" w14:textId="1D7B167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914BB55" w14:textId="734AAF1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3B63868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742D5417"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DACDC95" w14:textId="77777777" w:rsidTr="00A624E4">
        <w:trPr>
          <w:gridAfter w:val="2"/>
          <w:wAfter w:w="71" w:type="dxa"/>
          <w:trHeight w:val="375"/>
        </w:trPr>
        <w:tc>
          <w:tcPr>
            <w:tcW w:w="1015" w:type="dxa"/>
            <w:vMerge/>
            <w:shd w:val="clear" w:color="auto" w:fill="FFFFFF"/>
            <w:vAlign w:val="center"/>
          </w:tcPr>
          <w:p w14:paraId="3A860A6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434AC2F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626C05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7ACD8EA"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7D0A5BA6" w14:textId="04623D3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16AFCEC" w14:textId="3170169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075A8E6" w14:textId="3BCCB82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CDD5E1D" w14:textId="762E589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3706137" w14:textId="7E411FC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94E5D49" w14:textId="3A3AC9F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E5D9F58" w14:textId="79D9DE5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8B6ED6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4CBE5AC4"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4B4A5FF9" w14:textId="77777777" w:rsidTr="00A624E4">
        <w:trPr>
          <w:gridAfter w:val="2"/>
          <w:wAfter w:w="71" w:type="dxa"/>
          <w:trHeight w:val="375"/>
        </w:trPr>
        <w:tc>
          <w:tcPr>
            <w:tcW w:w="1015" w:type="dxa"/>
            <w:vMerge/>
            <w:shd w:val="clear" w:color="auto" w:fill="FFFFFF"/>
            <w:vAlign w:val="center"/>
          </w:tcPr>
          <w:p w14:paraId="2B970FA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5D3F629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3B6F3A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CAF417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6A6F313E" w14:textId="3634257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6C10E96" w14:textId="098D5EE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7595C04" w14:textId="0F7EB19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A2C0941" w14:textId="0A70AAE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66BC992" w14:textId="1F58413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020C067" w14:textId="17CAE62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3820B81" w14:textId="5DEB18D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F0036C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641F46A"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21B04BD6" w14:textId="77777777" w:rsidTr="00A624E4">
        <w:trPr>
          <w:gridAfter w:val="2"/>
          <w:wAfter w:w="71" w:type="dxa"/>
          <w:trHeight w:val="346"/>
        </w:trPr>
        <w:tc>
          <w:tcPr>
            <w:tcW w:w="1015" w:type="dxa"/>
            <w:vMerge/>
            <w:shd w:val="clear" w:color="auto" w:fill="FFFFFF"/>
            <w:vAlign w:val="center"/>
          </w:tcPr>
          <w:p w14:paraId="7F50A8A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5462D64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EC4145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34C9183"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5B773504" w14:textId="05A2F92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739BFFC" w14:textId="10638BD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D86DEBE" w14:textId="54A8480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A1C01B4" w14:textId="76EEE00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F7A38B3" w14:textId="6768EE8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7EDDEA7D" w14:textId="2C889F5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279B7D8" w14:textId="5ED73BE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328EABD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6623C4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744C153" w14:textId="77777777" w:rsidTr="00A624E4">
        <w:trPr>
          <w:gridAfter w:val="2"/>
          <w:wAfter w:w="71" w:type="dxa"/>
          <w:trHeight w:val="94"/>
        </w:trPr>
        <w:tc>
          <w:tcPr>
            <w:tcW w:w="1015" w:type="dxa"/>
            <w:vMerge w:val="restart"/>
            <w:shd w:val="clear" w:color="auto" w:fill="FFFFFF"/>
          </w:tcPr>
          <w:p w14:paraId="035A1FD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8.2</w:t>
            </w:r>
          </w:p>
        </w:tc>
        <w:tc>
          <w:tcPr>
            <w:tcW w:w="1244" w:type="dxa"/>
            <w:vMerge w:val="restart"/>
            <w:shd w:val="clear" w:color="auto" w:fill="FFFFFF"/>
          </w:tcPr>
          <w:p w14:paraId="33855A4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59" w:type="dxa"/>
            <w:vMerge w:val="restart"/>
            <w:shd w:val="clear" w:color="auto" w:fill="FFFFFF"/>
          </w:tcPr>
          <w:p w14:paraId="1DE5D68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1562AB8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055AB794" w14:textId="0222649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4416D54" w14:textId="7C78B90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D0BEAB5" w14:textId="3E5E739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D380EA0" w14:textId="488668E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5A95E70A" w14:textId="67739DC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43CD5F72" w14:textId="597944D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8D37913" w14:textId="1C52F2F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vAlign w:val="center"/>
          </w:tcPr>
          <w:p w14:paraId="23D88D8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val="restart"/>
            <w:shd w:val="clear" w:color="auto" w:fill="FFFFFF"/>
            <w:vAlign w:val="center"/>
          </w:tcPr>
          <w:p w14:paraId="45B9E2F6"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E35306B" w14:textId="77777777" w:rsidTr="00A624E4">
        <w:trPr>
          <w:gridAfter w:val="2"/>
          <w:wAfter w:w="71" w:type="dxa"/>
          <w:trHeight w:val="274"/>
        </w:trPr>
        <w:tc>
          <w:tcPr>
            <w:tcW w:w="1015" w:type="dxa"/>
            <w:vMerge/>
            <w:shd w:val="clear" w:color="auto" w:fill="FFFFFF"/>
          </w:tcPr>
          <w:p w14:paraId="73B94B57"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268C3FA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6D734EB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7B9FF39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425190CC" w14:textId="354038D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E2CB5F4" w14:textId="7BD23A2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44D354C" w14:textId="4B0E733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1026E6A" w14:textId="0465E41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552AF21" w14:textId="53ECE0A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0153791" w14:textId="4174839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9018074" w14:textId="2DE95F3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9A9C69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01358B7F"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58BDAA11" w14:textId="77777777" w:rsidTr="00A624E4">
        <w:trPr>
          <w:gridAfter w:val="2"/>
          <w:wAfter w:w="71" w:type="dxa"/>
          <w:trHeight w:val="274"/>
        </w:trPr>
        <w:tc>
          <w:tcPr>
            <w:tcW w:w="1015" w:type="dxa"/>
            <w:vMerge/>
            <w:shd w:val="clear" w:color="auto" w:fill="FFFFFF"/>
          </w:tcPr>
          <w:p w14:paraId="598F7C4C"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70A0458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4F99192C"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3F679D01"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04FEF80C" w14:textId="6CF7C57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47E9F2E" w14:textId="785FF8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8AD71BD" w14:textId="14CBE5F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0F14B2F" w14:textId="6D411A0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03DE16A8" w14:textId="758F6ED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7A17D091" w14:textId="1A9BAC8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EA94AF3" w14:textId="6136BE7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3FAD4B4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762DDE7F"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A163CBC" w14:textId="77777777" w:rsidTr="00A624E4">
        <w:trPr>
          <w:gridAfter w:val="2"/>
          <w:wAfter w:w="71" w:type="dxa"/>
          <w:trHeight w:val="274"/>
        </w:trPr>
        <w:tc>
          <w:tcPr>
            <w:tcW w:w="1015" w:type="dxa"/>
            <w:vMerge/>
            <w:shd w:val="clear" w:color="auto" w:fill="FFFFFF"/>
          </w:tcPr>
          <w:p w14:paraId="7F3238CC"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44B9D62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285993A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0F8310D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3229DC67" w14:textId="0C34B12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0AF91C29" w14:textId="5C7CA5D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1BA01FA" w14:textId="34F31B4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7EA8653" w14:textId="6D6B058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B2FE1F6" w14:textId="3DC0F55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6FC82F8" w14:textId="2E912C6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0392D73" w14:textId="12603EF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C9167F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14DA095"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885793E" w14:textId="77777777" w:rsidTr="00A624E4">
        <w:trPr>
          <w:gridAfter w:val="2"/>
          <w:wAfter w:w="71" w:type="dxa"/>
          <w:trHeight w:val="274"/>
        </w:trPr>
        <w:tc>
          <w:tcPr>
            <w:tcW w:w="1015" w:type="dxa"/>
            <w:vMerge/>
            <w:shd w:val="clear" w:color="auto" w:fill="FFFFFF"/>
          </w:tcPr>
          <w:p w14:paraId="0224D28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44" w:type="dxa"/>
            <w:vMerge/>
            <w:shd w:val="clear" w:color="auto" w:fill="FFFFFF"/>
          </w:tcPr>
          <w:p w14:paraId="59ACB9B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tcPr>
          <w:p w14:paraId="525E72C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0C67564E"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73669F69" w14:textId="115B2B6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42FE7E5F" w14:textId="719D847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842ECD6" w14:textId="42F0500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A849DEA" w14:textId="183A10C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CAB017C" w14:textId="06A36B8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764C60A" w14:textId="4660F8D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00E5F39" w14:textId="1136AE3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267F5A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79471F37"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6C8DE415" w14:textId="77777777" w:rsidTr="00A624E4">
        <w:trPr>
          <w:gridAfter w:val="2"/>
          <w:wAfter w:w="71" w:type="dxa"/>
          <w:trHeight w:val="177"/>
        </w:trPr>
        <w:tc>
          <w:tcPr>
            <w:tcW w:w="1015" w:type="dxa"/>
            <w:vMerge w:val="restart"/>
            <w:shd w:val="clear" w:color="auto" w:fill="FFFFFF"/>
          </w:tcPr>
          <w:p w14:paraId="73890787"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9</w:t>
            </w:r>
          </w:p>
        </w:tc>
        <w:tc>
          <w:tcPr>
            <w:tcW w:w="1244" w:type="dxa"/>
            <w:vMerge w:val="restart"/>
            <w:shd w:val="clear" w:color="auto" w:fill="FFFFFF"/>
          </w:tcPr>
          <w:p w14:paraId="6AF2B53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Основное мероприятие E4. Федеральный проект «Цифровая образовательная среда» </w:t>
            </w:r>
          </w:p>
        </w:tc>
        <w:tc>
          <w:tcPr>
            <w:tcW w:w="859" w:type="dxa"/>
            <w:vMerge w:val="restart"/>
            <w:shd w:val="clear" w:color="auto" w:fill="FFFFFF"/>
          </w:tcPr>
          <w:p w14:paraId="7C1FADE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665FD23B"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051114C1" w14:textId="7469B1E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7B55D221" w14:textId="05E04B0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66B27AA" w14:textId="2FBF01F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7DD58FB" w14:textId="1E9E146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01AB862E" w14:textId="7DEDD5A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C4742E4" w14:textId="5889F5D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4DDF6CD" w14:textId="193EE98F"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val="restart"/>
            <w:shd w:val="clear" w:color="auto" w:fill="FFFFFF"/>
          </w:tcPr>
          <w:p w14:paraId="1251FC61"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995" w:type="dxa"/>
            <w:gridSpan w:val="2"/>
            <w:vMerge w:val="restart"/>
            <w:shd w:val="clear" w:color="auto" w:fill="FFFFFF"/>
          </w:tcPr>
          <w:p w14:paraId="6E4BC9E9"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854536" w:rsidRPr="00CE0A9E" w14:paraId="64476980" w14:textId="77777777" w:rsidTr="00A624E4">
        <w:trPr>
          <w:gridAfter w:val="2"/>
          <w:wAfter w:w="71" w:type="dxa"/>
          <w:trHeight w:val="408"/>
        </w:trPr>
        <w:tc>
          <w:tcPr>
            <w:tcW w:w="1015" w:type="dxa"/>
            <w:vMerge/>
            <w:shd w:val="clear" w:color="auto" w:fill="FFFFFF"/>
            <w:vAlign w:val="center"/>
          </w:tcPr>
          <w:p w14:paraId="1A73DDF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A16E23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0AF1F6A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F90633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Московской области</w:t>
            </w:r>
          </w:p>
        </w:tc>
        <w:tc>
          <w:tcPr>
            <w:tcW w:w="1290" w:type="dxa"/>
            <w:shd w:val="clear" w:color="auto" w:fill="FFFFFF"/>
          </w:tcPr>
          <w:p w14:paraId="613B5387" w14:textId="57539C8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C00495F" w14:textId="1E86914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20B877E" w14:textId="6D890AB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F59DFA4" w14:textId="703F776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5E55B96" w14:textId="047FB9D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7AF76E7E" w14:textId="71810F1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156D249" w14:textId="1D92C4A1"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ACDED6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49192258"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5F331077" w14:textId="77777777" w:rsidTr="00A624E4">
        <w:trPr>
          <w:gridAfter w:val="2"/>
          <w:wAfter w:w="71" w:type="dxa"/>
          <w:trHeight w:val="328"/>
        </w:trPr>
        <w:tc>
          <w:tcPr>
            <w:tcW w:w="1015" w:type="dxa"/>
            <w:vMerge/>
            <w:shd w:val="clear" w:color="auto" w:fill="FFFFFF"/>
            <w:vAlign w:val="center"/>
          </w:tcPr>
          <w:p w14:paraId="22A7440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05EA2D1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03D0B60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8E503B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04CD3C89" w14:textId="70682D1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0980359" w14:textId="18214E5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2C55448" w14:textId="24A95A6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173F3E07" w14:textId="7C35456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703B4D5C" w14:textId="6DFCA8C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E13B2D1" w14:textId="3907566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4BFC116" w14:textId="228E1860"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0B5F359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E96EDF1"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FF0F79E" w14:textId="77777777" w:rsidTr="00A624E4">
        <w:trPr>
          <w:gridAfter w:val="2"/>
          <w:wAfter w:w="71" w:type="dxa"/>
          <w:trHeight w:val="184"/>
        </w:trPr>
        <w:tc>
          <w:tcPr>
            <w:tcW w:w="1015" w:type="dxa"/>
            <w:vMerge/>
            <w:shd w:val="clear" w:color="auto" w:fill="FFFFFF"/>
            <w:vAlign w:val="center"/>
          </w:tcPr>
          <w:p w14:paraId="450B7DD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64E8A94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4CB2FDC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9BDC3B6"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5009D47D" w14:textId="6989865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2429A22B" w14:textId="5BF31C1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C3F0E88" w14:textId="188A1E9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A1D591D" w14:textId="05C5289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2F081FA" w14:textId="77B3854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FB748DC" w14:textId="3D0D76E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572EF1E" w14:textId="4049E41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554C51E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6BEDE181"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CA4485E" w14:textId="77777777" w:rsidTr="00A624E4">
        <w:trPr>
          <w:gridAfter w:val="2"/>
          <w:wAfter w:w="71" w:type="dxa"/>
          <w:trHeight w:val="413"/>
        </w:trPr>
        <w:tc>
          <w:tcPr>
            <w:tcW w:w="1015" w:type="dxa"/>
            <w:vMerge/>
            <w:shd w:val="clear" w:color="auto" w:fill="FFFFFF"/>
            <w:vAlign w:val="center"/>
          </w:tcPr>
          <w:p w14:paraId="7A5835A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250F059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4C551A4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7DE4C77"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26286B4A" w14:textId="0C164A5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77A8CBAC" w14:textId="1E9A05E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19A84DD" w14:textId="1C94F3E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3FE7E408" w14:textId="1FDB332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E23E744" w14:textId="1D92818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26BE5D0" w14:textId="22DF24A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05C0255"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892" w:type="dxa"/>
            <w:gridSpan w:val="2"/>
            <w:vMerge/>
            <w:shd w:val="clear" w:color="auto" w:fill="FFFFFF"/>
            <w:vAlign w:val="center"/>
          </w:tcPr>
          <w:p w14:paraId="64D218F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6B14EBBB"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5C861C74" w14:textId="77777777" w:rsidTr="00A624E4">
        <w:trPr>
          <w:gridAfter w:val="2"/>
          <w:wAfter w:w="71" w:type="dxa"/>
          <w:trHeight w:val="415"/>
        </w:trPr>
        <w:tc>
          <w:tcPr>
            <w:tcW w:w="1015" w:type="dxa"/>
            <w:vMerge w:val="restart"/>
            <w:shd w:val="clear" w:color="auto" w:fill="FFFFFF"/>
          </w:tcPr>
          <w:p w14:paraId="6578F31F"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9.1</w:t>
            </w:r>
          </w:p>
        </w:tc>
        <w:tc>
          <w:tcPr>
            <w:tcW w:w="1244" w:type="dxa"/>
            <w:vMerge w:val="restart"/>
            <w:shd w:val="clear" w:color="auto" w:fill="FFFFFF"/>
          </w:tcPr>
          <w:p w14:paraId="6C13D63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Создание центров цифрового образования детей</w:t>
            </w:r>
          </w:p>
        </w:tc>
        <w:tc>
          <w:tcPr>
            <w:tcW w:w="859" w:type="dxa"/>
            <w:vMerge w:val="restart"/>
            <w:shd w:val="clear" w:color="auto" w:fill="FFFFFF"/>
          </w:tcPr>
          <w:p w14:paraId="500DA95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72537DB"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29DCA593" w14:textId="63B844F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0C8CA27" w14:textId="57BDAFF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1FFF42B" w14:textId="5853944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5346B95C" w14:textId="4E206C6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5B41F0EA" w14:textId="2075EC5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BC42078" w14:textId="449764E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7E1E5ECD" w14:textId="6DBFBEDC"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val="restart"/>
            <w:shd w:val="clear" w:color="auto" w:fill="FFFFFF"/>
          </w:tcPr>
          <w:p w14:paraId="6E27DC0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0A31C90D"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32FAA19C"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5416A5C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val="restart"/>
            <w:shd w:val="clear" w:color="auto" w:fill="FFFFFF"/>
          </w:tcPr>
          <w:p w14:paraId="03E1ACEA"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03B351A5"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114FE91B" w14:textId="77777777" w:rsidR="00854536" w:rsidRPr="00CE0A9E" w:rsidRDefault="00854536" w:rsidP="00854536">
            <w:pPr>
              <w:spacing w:after="0" w:line="240" w:lineRule="auto"/>
              <w:rPr>
                <w:rFonts w:ascii="Times New Roman" w:eastAsia="Times New Roman" w:hAnsi="Times New Roman"/>
                <w:sz w:val="16"/>
                <w:szCs w:val="16"/>
                <w:lang w:eastAsia="ru-RU"/>
              </w:rPr>
            </w:pPr>
          </w:p>
          <w:p w14:paraId="41AE7332"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EBF395B" w14:textId="77777777" w:rsidTr="00A624E4">
        <w:trPr>
          <w:gridAfter w:val="2"/>
          <w:wAfter w:w="71" w:type="dxa"/>
          <w:trHeight w:val="627"/>
        </w:trPr>
        <w:tc>
          <w:tcPr>
            <w:tcW w:w="1015" w:type="dxa"/>
            <w:vMerge/>
            <w:shd w:val="clear" w:color="auto" w:fill="FFFFFF"/>
            <w:vAlign w:val="center"/>
          </w:tcPr>
          <w:p w14:paraId="1FFE7F6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016B916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6B4F7B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7906AF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Московской области</w:t>
            </w:r>
          </w:p>
        </w:tc>
        <w:tc>
          <w:tcPr>
            <w:tcW w:w="1290" w:type="dxa"/>
            <w:shd w:val="clear" w:color="auto" w:fill="FFFFFF"/>
          </w:tcPr>
          <w:p w14:paraId="3A648D9D" w14:textId="3BDEB28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3E999634" w14:textId="405C69E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25241E63" w14:textId="0EE0970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5AE791A" w14:textId="49C7038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4168E30A" w14:textId="0114968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FDAD590" w14:textId="2D53039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93FFAD6" w14:textId="7009F7D4"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6686B19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857E37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8AE4203" w14:textId="77777777" w:rsidTr="00A624E4">
        <w:trPr>
          <w:gridAfter w:val="2"/>
          <w:wAfter w:w="71" w:type="dxa"/>
          <w:trHeight w:val="393"/>
        </w:trPr>
        <w:tc>
          <w:tcPr>
            <w:tcW w:w="1015" w:type="dxa"/>
            <w:vMerge/>
            <w:shd w:val="clear" w:color="auto" w:fill="FFFFFF"/>
            <w:vAlign w:val="center"/>
          </w:tcPr>
          <w:p w14:paraId="4908371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5B356D4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2BAF12E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7675831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муниципального образования</w:t>
            </w:r>
          </w:p>
        </w:tc>
        <w:tc>
          <w:tcPr>
            <w:tcW w:w="1290" w:type="dxa"/>
            <w:shd w:val="clear" w:color="auto" w:fill="FFFFFF"/>
          </w:tcPr>
          <w:p w14:paraId="1532A1EF" w14:textId="5505D85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527B177A" w14:textId="30FC5E9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740925D" w14:textId="5182BA3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633BDAF7" w14:textId="4100C85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0A4C2620" w14:textId="7F8D816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65F5EC9" w14:textId="7F1E221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3C41199" w14:textId="49756E3C"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03E3E67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590DFCF6"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492C64B7" w14:textId="77777777" w:rsidTr="00A624E4">
        <w:trPr>
          <w:gridAfter w:val="2"/>
          <w:wAfter w:w="71" w:type="dxa"/>
          <w:trHeight w:val="397"/>
        </w:trPr>
        <w:tc>
          <w:tcPr>
            <w:tcW w:w="1015" w:type="dxa"/>
            <w:vMerge/>
            <w:shd w:val="clear" w:color="auto" w:fill="FFFFFF"/>
            <w:vAlign w:val="center"/>
          </w:tcPr>
          <w:p w14:paraId="20271BF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1769D43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1FFF06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62B60A10"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7CACEA91" w14:textId="420F879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0AFA5F4" w14:textId="68D118E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D7E3D0F" w14:textId="38B50B1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2EF943DD" w14:textId="1478566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2BAD3FD7" w14:textId="679701A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3076EAAE" w14:textId="2727873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D15EB4D" w14:textId="3912D52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2CF0DDD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2F7C288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5D8E2F1" w14:textId="77777777" w:rsidTr="00A624E4">
        <w:trPr>
          <w:gridAfter w:val="2"/>
          <w:wAfter w:w="71" w:type="dxa"/>
          <w:trHeight w:val="402"/>
        </w:trPr>
        <w:tc>
          <w:tcPr>
            <w:tcW w:w="1015" w:type="dxa"/>
            <w:vMerge/>
            <w:shd w:val="clear" w:color="auto" w:fill="FFFFFF"/>
            <w:vAlign w:val="center"/>
          </w:tcPr>
          <w:p w14:paraId="4720A2D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44" w:type="dxa"/>
            <w:vMerge/>
            <w:shd w:val="clear" w:color="auto" w:fill="FFFFFF"/>
            <w:vAlign w:val="center"/>
          </w:tcPr>
          <w:p w14:paraId="4A14BEB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18E568C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3F20651"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66E931B5" w14:textId="58B1D65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shd w:val="clear" w:color="auto" w:fill="FFFFFF"/>
          </w:tcPr>
          <w:p w14:paraId="1B24D641" w14:textId="7C98A6E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F3C4BDC" w14:textId="04EE421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737255D" w14:textId="4B70400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9A15719" w14:textId="58EDB7F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D972CBA" w14:textId="17A08DE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B9BC2D3" w14:textId="3687B5EC"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892" w:type="dxa"/>
            <w:gridSpan w:val="2"/>
            <w:vMerge/>
            <w:shd w:val="clear" w:color="auto" w:fill="FFFFFF"/>
            <w:vAlign w:val="center"/>
          </w:tcPr>
          <w:p w14:paraId="718DD7A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95" w:type="dxa"/>
            <w:gridSpan w:val="2"/>
            <w:vMerge/>
            <w:shd w:val="clear" w:color="auto" w:fill="FFFFFF"/>
            <w:vAlign w:val="center"/>
          </w:tcPr>
          <w:p w14:paraId="69978BB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20DD37BE" w14:textId="77777777" w:rsidTr="00A624E4">
        <w:trPr>
          <w:gridAfter w:val="2"/>
          <w:wAfter w:w="71" w:type="dxa"/>
          <w:trHeight w:val="125"/>
        </w:trPr>
        <w:tc>
          <w:tcPr>
            <w:tcW w:w="2259" w:type="dxa"/>
            <w:gridSpan w:val="2"/>
            <w:vMerge w:val="restart"/>
            <w:shd w:val="clear" w:color="auto" w:fill="FFFFFF"/>
          </w:tcPr>
          <w:p w14:paraId="1C873F7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 Итого </w:t>
            </w:r>
          </w:p>
          <w:p w14:paraId="0B9ACB9E"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p w14:paraId="4C822AE3"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859" w:type="dxa"/>
            <w:vMerge w:val="restart"/>
            <w:shd w:val="clear" w:color="auto" w:fill="FFFFFF"/>
          </w:tcPr>
          <w:p w14:paraId="38B4330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78" w:type="dxa"/>
            <w:shd w:val="clear" w:color="auto" w:fill="FFFFFF"/>
          </w:tcPr>
          <w:p w14:paraId="7416C1A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290" w:type="dxa"/>
            <w:shd w:val="clear" w:color="auto" w:fill="FFFFFF"/>
          </w:tcPr>
          <w:p w14:paraId="2810E8C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276" w:type="dxa"/>
            <w:shd w:val="clear" w:color="auto" w:fill="FFFFFF"/>
          </w:tcPr>
          <w:p w14:paraId="2BBF1FE4" w14:textId="7638F2F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E37427F" w14:textId="01AA4FC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08FEE5B8" w14:textId="1E38A97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5BF86AE" w14:textId="187C4B7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F9E9BF4" w14:textId="1E829DC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2D191D7" w14:textId="5040DCA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val="restart"/>
            <w:shd w:val="clear" w:color="auto" w:fill="FFFFFF"/>
          </w:tcPr>
          <w:p w14:paraId="4CD4D9C5" w14:textId="77777777" w:rsidR="00854536" w:rsidRPr="00CE0A9E" w:rsidRDefault="00854536" w:rsidP="00854536">
            <w:pPr>
              <w:spacing w:line="240" w:lineRule="auto"/>
              <w:jc w:val="center"/>
              <w:rPr>
                <w:rFonts w:ascii="Times New Roman" w:eastAsia="Times New Roman" w:hAnsi="Times New Roman"/>
                <w:sz w:val="16"/>
                <w:szCs w:val="16"/>
                <w:lang w:eastAsia="ru-RU"/>
              </w:rPr>
            </w:pPr>
          </w:p>
        </w:tc>
        <w:tc>
          <w:tcPr>
            <w:tcW w:w="995" w:type="dxa"/>
            <w:gridSpan w:val="2"/>
            <w:vMerge w:val="restart"/>
            <w:shd w:val="clear" w:color="auto" w:fill="FFFFFF"/>
          </w:tcPr>
          <w:p w14:paraId="1CB32D4A"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BE57668" w14:textId="77777777" w:rsidTr="00A624E4">
        <w:trPr>
          <w:gridAfter w:val="2"/>
          <w:wAfter w:w="71" w:type="dxa"/>
          <w:trHeight w:val="334"/>
        </w:trPr>
        <w:tc>
          <w:tcPr>
            <w:tcW w:w="2259" w:type="dxa"/>
            <w:gridSpan w:val="2"/>
            <w:vMerge/>
            <w:shd w:val="clear" w:color="auto" w:fill="FFFFFF"/>
            <w:vAlign w:val="center"/>
          </w:tcPr>
          <w:p w14:paraId="61B02EE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3F04BE5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3408038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290" w:type="dxa"/>
            <w:shd w:val="clear" w:color="auto" w:fill="FFFFFF"/>
          </w:tcPr>
          <w:p w14:paraId="327D052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276" w:type="dxa"/>
            <w:shd w:val="clear" w:color="auto" w:fill="FFFFFF"/>
          </w:tcPr>
          <w:p w14:paraId="013C57BC" w14:textId="4FD8076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02FE663F" w14:textId="0D4F416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4A53309" w14:textId="24A824B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00A3D5CC" w14:textId="46053FB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284D9F18" w14:textId="54F56D6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4DD2719" w14:textId="0E7F3C6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7331C514" w14:textId="77777777" w:rsidR="00854536" w:rsidRPr="00CE0A9E" w:rsidRDefault="00854536" w:rsidP="00854536">
            <w:pPr>
              <w:spacing w:line="240" w:lineRule="auto"/>
              <w:jc w:val="center"/>
              <w:rPr>
                <w:rFonts w:ascii="Times New Roman" w:eastAsia="Times New Roman" w:hAnsi="Times New Roman"/>
                <w:sz w:val="16"/>
                <w:szCs w:val="16"/>
                <w:lang w:eastAsia="ru-RU"/>
              </w:rPr>
            </w:pPr>
          </w:p>
        </w:tc>
        <w:tc>
          <w:tcPr>
            <w:tcW w:w="995" w:type="dxa"/>
            <w:gridSpan w:val="2"/>
            <w:vMerge/>
            <w:shd w:val="clear" w:color="auto" w:fill="FFFFFF"/>
          </w:tcPr>
          <w:p w14:paraId="57629470" w14:textId="77777777" w:rsidR="00854536" w:rsidRPr="00CE0A9E" w:rsidRDefault="00854536" w:rsidP="00854536">
            <w:pPr>
              <w:spacing w:line="240" w:lineRule="auto"/>
              <w:rPr>
                <w:rFonts w:ascii="Times New Roman" w:eastAsia="Times New Roman" w:hAnsi="Times New Roman"/>
                <w:sz w:val="16"/>
                <w:szCs w:val="16"/>
                <w:lang w:eastAsia="ru-RU"/>
              </w:rPr>
            </w:pPr>
          </w:p>
        </w:tc>
      </w:tr>
      <w:tr w:rsidR="00854536" w:rsidRPr="00CE0A9E" w14:paraId="243AE98F" w14:textId="77777777" w:rsidTr="00A624E4">
        <w:trPr>
          <w:gridAfter w:val="2"/>
          <w:wAfter w:w="71" w:type="dxa"/>
          <w:trHeight w:val="494"/>
        </w:trPr>
        <w:tc>
          <w:tcPr>
            <w:tcW w:w="2259" w:type="dxa"/>
            <w:gridSpan w:val="2"/>
            <w:vMerge/>
            <w:shd w:val="clear" w:color="auto" w:fill="FFFFFF"/>
            <w:vAlign w:val="center"/>
          </w:tcPr>
          <w:p w14:paraId="2CFC7F4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6DAC68D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0A3EDEF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290" w:type="dxa"/>
            <w:shd w:val="clear" w:color="auto" w:fill="FFFFFF"/>
          </w:tcPr>
          <w:p w14:paraId="28FC8213"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276" w:type="dxa"/>
            <w:shd w:val="clear" w:color="auto" w:fill="FFFFFF"/>
          </w:tcPr>
          <w:p w14:paraId="7A16CC4B" w14:textId="182C37D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57A85EB1" w14:textId="67B587C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71459978" w14:textId="67BFBAA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161D8363" w14:textId="7891D04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05462AEF" w14:textId="08E4B61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6FE9CE9D" w14:textId="21BF361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77A85B49" w14:textId="77777777" w:rsidR="00854536" w:rsidRPr="00CE0A9E" w:rsidRDefault="00854536" w:rsidP="00854536">
            <w:pPr>
              <w:spacing w:line="240" w:lineRule="auto"/>
              <w:jc w:val="center"/>
              <w:rPr>
                <w:rFonts w:ascii="Times New Roman" w:eastAsia="Times New Roman" w:hAnsi="Times New Roman"/>
                <w:sz w:val="16"/>
                <w:szCs w:val="16"/>
                <w:lang w:eastAsia="ru-RU"/>
              </w:rPr>
            </w:pPr>
          </w:p>
        </w:tc>
        <w:tc>
          <w:tcPr>
            <w:tcW w:w="995" w:type="dxa"/>
            <w:gridSpan w:val="2"/>
            <w:vMerge/>
            <w:shd w:val="clear" w:color="auto" w:fill="FFFFFF"/>
          </w:tcPr>
          <w:p w14:paraId="10C30246" w14:textId="77777777" w:rsidR="00854536" w:rsidRPr="00CE0A9E" w:rsidRDefault="00854536" w:rsidP="00854536">
            <w:pPr>
              <w:spacing w:line="240" w:lineRule="auto"/>
              <w:rPr>
                <w:rFonts w:ascii="Times New Roman" w:eastAsia="Times New Roman" w:hAnsi="Times New Roman"/>
                <w:sz w:val="16"/>
                <w:szCs w:val="16"/>
                <w:lang w:eastAsia="ru-RU"/>
              </w:rPr>
            </w:pPr>
          </w:p>
        </w:tc>
      </w:tr>
      <w:tr w:rsidR="00854536" w:rsidRPr="00CE0A9E" w14:paraId="4B244F4A" w14:textId="77777777" w:rsidTr="00A624E4">
        <w:trPr>
          <w:gridAfter w:val="2"/>
          <w:wAfter w:w="71" w:type="dxa"/>
          <w:trHeight w:val="277"/>
        </w:trPr>
        <w:tc>
          <w:tcPr>
            <w:tcW w:w="2259" w:type="dxa"/>
            <w:gridSpan w:val="2"/>
            <w:vMerge/>
            <w:shd w:val="clear" w:color="auto" w:fill="FFFFFF"/>
            <w:vAlign w:val="center"/>
          </w:tcPr>
          <w:p w14:paraId="031EDA4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51A8D2F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54B36E7C"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290" w:type="dxa"/>
            <w:shd w:val="clear" w:color="auto" w:fill="FFFFFF"/>
          </w:tcPr>
          <w:p w14:paraId="02A26078"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276" w:type="dxa"/>
            <w:shd w:val="clear" w:color="auto" w:fill="FFFFFF"/>
          </w:tcPr>
          <w:p w14:paraId="2A5B91C5" w14:textId="79F5464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15F3F28F" w14:textId="7223B17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4AAD2713" w14:textId="67D3B89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6FC0D68C" w14:textId="6F27D4B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53F3A01C" w14:textId="7590892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45237B3" w14:textId="0EB72D9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212FAC97"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95" w:type="dxa"/>
            <w:gridSpan w:val="2"/>
            <w:vMerge/>
            <w:shd w:val="clear" w:color="auto" w:fill="FFFFFF"/>
          </w:tcPr>
          <w:p w14:paraId="3CFCD92C"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5949DA54" w14:textId="77777777" w:rsidTr="00A624E4">
        <w:trPr>
          <w:gridAfter w:val="2"/>
          <w:wAfter w:w="71" w:type="dxa"/>
          <w:trHeight w:val="277"/>
        </w:trPr>
        <w:tc>
          <w:tcPr>
            <w:tcW w:w="2259" w:type="dxa"/>
            <w:gridSpan w:val="2"/>
            <w:vMerge/>
            <w:shd w:val="clear" w:color="auto" w:fill="FFFFFF"/>
            <w:vAlign w:val="center"/>
          </w:tcPr>
          <w:p w14:paraId="4B02AFB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859" w:type="dxa"/>
            <w:vMerge/>
            <w:shd w:val="clear" w:color="auto" w:fill="FFFFFF"/>
            <w:vAlign w:val="center"/>
          </w:tcPr>
          <w:p w14:paraId="411BAD3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978" w:type="dxa"/>
            <w:shd w:val="clear" w:color="auto" w:fill="FFFFFF"/>
          </w:tcPr>
          <w:p w14:paraId="5DCFDCA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290" w:type="dxa"/>
            <w:shd w:val="clear" w:color="auto" w:fill="FFFFFF"/>
          </w:tcPr>
          <w:p w14:paraId="0A5016A9"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76" w:type="dxa"/>
            <w:shd w:val="clear" w:color="auto" w:fill="FFFFFF"/>
          </w:tcPr>
          <w:p w14:paraId="3D8202C6" w14:textId="245C048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3FB1344E" w14:textId="79262AE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0" w:type="dxa"/>
            <w:shd w:val="clear" w:color="auto" w:fill="FFFFFF"/>
          </w:tcPr>
          <w:p w14:paraId="0C306E07" w14:textId="484979F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10" w:type="dxa"/>
            <w:shd w:val="clear" w:color="auto" w:fill="FFFFFF"/>
          </w:tcPr>
          <w:p w14:paraId="38F9C647" w14:textId="45D82D6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33" w:type="dxa"/>
            <w:shd w:val="clear" w:color="auto" w:fill="FFFFFF"/>
          </w:tcPr>
          <w:p w14:paraId="6138736C" w14:textId="115399C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51" w:type="dxa"/>
            <w:shd w:val="clear" w:color="auto" w:fill="FFFFFF"/>
          </w:tcPr>
          <w:p w14:paraId="4DB0EA13" w14:textId="4F3E047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2" w:type="dxa"/>
            <w:gridSpan w:val="2"/>
            <w:vMerge/>
            <w:shd w:val="clear" w:color="auto" w:fill="FFFFFF"/>
          </w:tcPr>
          <w:p w14:paraId="1710ADB3"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995" w:type="dxa"/>
            <w:gridSpan w:val="2"/>
            <w:vMerge/>
            <w:shd w:val="clear" w:color="auto" w:fill="FFFFFF"/>
          </w:tcPr>
          <w:p w14:paraId="75E47AD9"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bl>
    <w:p w14:paraId="0149C055" w14:textId="77777777" w:rsidR="00801D1E" w:rsidRPr="00CE0A9E" w:rsidRDefault="00801D1E" w:rsidP="00801D1E">
      <w:pPr>
        <w:spacing w:after="1" w:line="220" w:lineRule="atLeast"/>
        <w:jc w:val="center"/>
        <w:rPr>
          <w:rFonts w:ascii="Times New Roman" w:hAnsi="Times New Roman"/>
          <w:b/>
          <w:sz w:val="20"/>
          <w:szCs w:val="20"/>
        </w:rPr>
      </w:pPr>
    </w:p>
    <w:p w14:paraId="05641B01" w14:textId="77777777" w:rsidR="00801D1E" w:rsidRPr="00CE0A9E" w:rsidRDefault="00801D1E" w:rsidP="00801D1E">
      <w:pPr>
        <w:spacing w:after="1" w:line="220" w:lineRule="atLeast"/>
        <w:jc w:val="center"/>
        <w:rPr>
          <w:rFonts w:ascii="Times New Roman" w:hAnsi="Times New Roman"/>
          <w:b/>
          <w:sz w:val="20"/>
          <w:szCs w:val="20"/>
          <w:lang w:val="en-US"/>
        </w:rPr>
      </w:pPr>
    </w:p>
    <w:p w14:paraId="6C6CA996" w14:textId="77777777" w:rsidR="00D94BD9" w:rsidRPr="00CE0A9E" w:rsidRDefault="00D94BD9" w:rsidP="00801D1E">
      <w:pPr>
        <w:spacing w:after="1" w:line="220" w:lineRule="atLeast"/>
        <w:jc w:val="center"/>
        <w:rPr>
          <w:rFonts w:ascii="Times New Roman" w:hAnsi="Times New Roman"/>
          <w:b/>
          <w:sz w:val="20"/>
          <w:szCs w:val="20"/>
          <w:lang w:val="en-US"/>
        </w:rPr>
      </w:pPr>
    </w:p>
    <w:p w14:paraId="1FB2DBFC" w14:textId="77777777" w:rsidR="00D94BD9" w:rsidRPr="00CE0A9E" w:rsidRDefault="00536B79" w:rsidP="00801D1E">
      <w:pPr>
        <w:spacing w:after="1" w:line="220" w:lineRule="atLeast"/>
        <w:jc w:val="center"/>
        <w:rPr>
          <w:rFonts w:ascii="Times New Roman" w:hAnsi="Times New Roman"/>
          <w:b/>
          <w:sz w:val="20"/>
          <w:szCs w:val="20"/>
          <w:lang w:val="en-US"/>
        </w:rPr>
      </w:pPr>
      <w:r w:rsidRPr="00CE0A9E">
        <w:rPr>
          <w:rFonts w:ascii="Times New Roman" w:hAnsi="Times New Roman"/>
          <w:b/>
          <w:sz w:val="20"/>
          <w:szCs w:val="20"/>
        </w:rPr>
        <w:br w:type="page"/>
      </w:r>
    </w:p>
    <w:p w14:paraId="2BAE09C5" w14:textId="77777777" w:rsidR="00F04E56" w:rsidRPr="00CE0A9E" w:rsidRDefault="0053422A" w:rsidP="00761107">
      <w:pPr>
        <w:numPr>
          <w:ilvl w:val="0"/>
          <w:numId w:val="2"/>
        </w:numPr>
        <w:tabs>
          <w:tab w:val="left" w:pos="330"/>
        </w:tabs>
        <w:spacing w:after="1" w:line="220" w:lineRule="atLeast"/>
        <w:jc w:val="center"/>
        <w:outlineLvl w:val="1"/>
        <w:rPr>
          <w:rFonts w:ascii="Times New Roman" w:hAnsi="Times New Roman"/>
          <w:b/>
          <w:sz w:val="20"/>
          <w:szCs w:val="20"/>
        </w:rPr>
      </w:pPr>
      <w:bookmarkStart w:id="16" w:name="P42261"/>
      <w:bookmarkEnd w:id="16"/>
      <w:r w:rsidRPr="00CE0A9E">
        <w:rPr>
          <w:rFonts w:ascii="Times New Roman" w:hAnsi="Times New Roman"/>
          <w:b/>
          <w:sz w:val="20"/>
          <w:szCs w:val="20"/>
        </w:rPr>
        <w:t xml:space="preserve">Подпрограмма </w:t>
      </w:r>
      <w:r w:rsidR="00A024E4" w:rsidRPr="00CE0A9E">
        <w:rPr>
          <w:rFonts w:ascii="Times New Roman" w:hAnsi="Times New Roman"/>
          <w:b/>
          <w:sz w:val="20"/>
          <w:szCs w:val="20"/>
        </w:rPr>
        <w:t>4</w:t>
      </w:r>
      <w:r w:rsidRPr="00CE0A9E">
        <w:rPr>
          <w:rFonts w:ascii="Times New Roman" w:hAnsi="Times New Roman"/>
          <w:b/>
          <w:sz w:val="20"/>
          <w:szCs w:val="20"/>
        </w:rPr>
        <w:t xml:space="preserve"> </w:t>
      </w:r>
      <w:r w:rsidR="00E63395" w:rsidRPr="00CE0A9E">
        <w:rPr>
          <w:rFonts w:ascii="Times New Roman" w:hAnsi="Times New Roman"/>
          <w:b/>
          <w:sz w:val="20"/>
          <w:szCs w:val="20"/>
        </w:rPr>
        <w:t>«</w:t>
      </w:r>
      <w:r w:rsidRPr="00CE0A9E">
        <w:rPr>
          <w:rFonts w:ascii="Times New Roman" w:hAnsi="Times New Roman"/>
          <w:b/>
          <w:sz w:val="20"/>
          <w:szCs w:val="20"/>
        </w:rPr>
        <w:t>Профессиональное образование</w:t>
      </w:r>
      <w:r w:rsidR="00E63395" w:rsidRPr="00CE0A9E">
        <w:rPr>
          <w:rFonts w:ascii="Times New Roman" w:hAnsi="Times New Roman"/>
          <w:b/>
          <w:sz w:val="20"/>
          <w:szCs w:val="20"/>
        </w:rPr>
        <w:t>»</w:t>
      </w:r>
    </w:p>
    <w:p w14:paraId="4EB99F62" w14:textId="77777777" w:rsidR="005B467D" w:rsidRPr="00CE0A9E" w:rsidRDefault="005B467D" w:rsidP="005B467D"/>
    <w:p w14:paraId="4224641E" w14:textId="77777777" w:rsidR="0053422A" w:rsidRPr="00CE0A9E" w:rsidRDefault="006E6035" w:rsidP="00761107">
      <w:pPr>
        <w:numPr>
          <w:ilvl w:val="1"/>
          <w:numId w:val="2"/>
        </w:numPr>
        <w:tabs>
          <w:tab w:val="left" w:pos="330"/>
        </w:tabs>
        <w:spacing w:after="1" w:line="220" w:lineRule="atLeast"/>
        <w:jc w:val="center"/>
        <w:outlineLvl w:val="1"/>
        <w:rPr>
          <w:rFonts w:ascii="Times New Roman" w:hAnsi="Times New Roman"/>
          <w:b/>
          <w:sz w:val="20"/>
          <w:szCs w:val="20"/>
        </w:rPr>
      </w:pPr>
      <w:r w:rsidRPr="00CE0A9E">
        <w:rPr>
          <w:rFonts w:ascii="Times New Roman" w:hAnsi="Times New Roman"/>
          <w:b/>
          <w:sz w:val="20"/>
          <w:szCs w:val="20"/>
        </w:rPr>
        <w:t xml:space="preserve"> </w:t>
      </w:r>
      <w:r w:rsidR="0053422A" w:rsidRPr="00CE0A9E">
        <w:rPr>
          <w:rFonts w:ascii="Times New Roman" w:hAnsi="Times New Roman"/>
          <w:b/>
          <w:sz w:val="20"/>
          <w:szCs w:val="20"/>
        </w:rPr>
        <w:t xml:space="preserve">Паспорт подпрограммы </w:t>
      </w:r>
      <w:r w:rsidR="00A024E4" w:rsidRPr="00CE0A9E">
        <w:rPr>
          <w:rFonts w:ascii="Times New Roman" w:hAnsi="Times New Roman"/>
          <w:b/>
          <w:sz w:val="20"/>
          <w:szCs w:val="20"/>
        </w:rPr>
        <w:t>4</w:t>
      </w:r>
      <w:r w:rsidR="0053422A" w:rsidRPr="00CE0A9E">
        <w:rPr>
          <w:rFonts w:ascii="Times New Roman" w:hAnsi="Times New Roman"/>
          <w:b/>
          <w:sz w:val="20"/>
          <w:szCs w:val="20"/>
        </w:rPr>
        <w:t xml:space="preserve"> </w:t>
      </w:r>
      <w:r w:rsidR="00E63395" w:rsidRPr="00CE0A9E">
        <w:rPr>
          <w:rFonts w:ascii="Times New Roman" w:hAnsi="Times New Roman"/>
          <w:b/>
          <w:sz w:val="20"/>
          <w:szCs w:val="20"/>
        </w:rPr>
        <w:t>«</w:t>
      </w:r>
      <w:r w:rsidR="0053422A" w:rsidRPr="00CE0A9E">
        <w:rPr>
          <w:rFonts w:ascii="Times New Roman" w:hAnsi="Times New Roman"/>
          <w:b/>
          <w:sz w:val="20"/>
          <w:szCs w:val="20"/>
        </w:rPr>
        <w:t>Профессиональное образование</w:t>
      </w:r>
      <w:r w:rsidR="00E63395" w:rsidRPr="00CE0A9E">
        <w:rPr>
          <w:rFonts w:ascii="Times New Roman" w:hAnsi="Times New Roman"/>
          <w:b/>
          <w:sz w:val="20"/>
          <w:szCs w:val="20"/>
        </w:rPr>
        <w:t>»</w:t>
      </w:r>
    </w:p>
    <w:p w14:paraId="0921B3DC" w14:textId="77777777" w:rsidR="005B467D" w:rsidRPr="00CE0A9E" w:rsidRDefault="005B467D" w:rsidP="005B467D"/>
    <w:tbl>
      <w:tblPr>
        <w:tblW w:w="1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00"/>
        <w:gridCol w:w="1873"/>
        <w:gridCol w:w="1701"/>
        <w:gridCol w:w="1134"/>
        <w:gridCol w:w="1268"/>
        <w:gridCol w:w="1134"/>
        <w:gridCol w:w="993"/>
        <w:gridCol w:w="984"/>
        <w:gridCol w:w="1008"/>
      </w:tblGrid>
      <w:tr w:rsidR="0053422A" w:rsidRPr="00CE0A9E" w14:paraId="47E2068E" w14:textId="77777777" w:rsidTr="003A06A7">
        <w:trPr>
          <w:trHeight w:val="328"/>
        </w:trPr>
        <w:tc>
          <w:tcPr>
            <w:tcW w:w="2800" w:type="dxa"/>
          </w:tcPr>
          <w:p w14:paraId="6CFDB40B"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Муниципальный заказчик подпрограммы</w:t>
            </w:r>
          </w:p>
        </w:tc>
        <w:tc>
          <w:tcPr>
            <w:tcW w:w="10095" w:type="dxa"/>
            <w:gridSpan w:val="8"/>
          </w:tcPr>
          <w:p w14:paraId="5BF101E1"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rPr>
              <w:t>Муниципальное образование Московской области</w:t>
            </w:r>
          </w:p>
        </w:tc>
      </w:tr>
      <w:tr w:rsidR="0053422A" w:rsidRPr="00CE0A9E" w14:paraId="11262629" w14:textId="77777777" w:rsidTr="003A06A7">
        <w:tc>
          <w:tcPr>
            <w:tcW w:w="2800" w:type="dxa"/>
            <w:vMerge w:val="restart"/>
          </w:tcPr>
          <w:p w14:paraId="45224C0E"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1873" w:type="dxa"/>
            <w:vMerge w:val="restart"/>
          </w:tcPr>
          <w:p w14:paraId="4FCC8017"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Главный распорядитель бюджетных средств</w:t>
            </w:r>
          </w:p>
        </w:tc>
        <w:tc>
          <w:tcPr>
            <w:tcW w:w="1701" w:type="dxa"/>
            <w:vMerge w:val="restart"/>
          </w:tcPr>
          <w:p w14:paraId="735AC560"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Источники финансирования</w:t>
            </w:r>
          </w:p>
        </w:tc>
        <w:tc>
          <w:tcPr>
            <w:tcW w:w="6521" w:type="dxa"/>
            <w:gridSpan w:val="6"/>
          </w:tcPr>
          <w:p w14:paraId="7C52D79A"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Расходы (тыс. рублей)</w:t>
            </w:r>
          </w:p>
        </w:tc>
      </w:tr>
      <w:tr w:rsidR="0053422A" w:rsidRPr="00CE0A9E" w14:paraId="30744895" w14:textId="77777777" w:rsidTr="003A06A7">
        <w:trPr>
          <w:trHeight w:val="202"/>
        </w:trPr>
        <w:tc>
          <w:tcPr>
            <w:tcW w:w="2800" w:type="dxa"/>
            <w:vMerge/>
          </w:tcPr>
          <w:p w14:paraId="7F92A611" w14:textId="77777777" w:rsidR="0053422A" w:rsidRPr="00CE0A9E" w:rsidRDefault="0053422A" w:rsidP="0053422A">
            <w:pPr>
              <w:rPr>
                <w:rFonts w:ascii="Times New Roman" w:hAnsi="Times New Roman"/>
                <w:sz w:val="20"/>
                <w:szCs w:val="20"/>
              </w:rPr>
            </w:pPr>
          </w:p>
        </w:tc>
        <w:tc>
          <w:tcPr>
            <w:tcW w:w="1873" w:type="dxa"/>
            <w:vMerge/>
          </w:tcPr>
          <w:p w14:paraId="37F9DCB4" w14:textId="77777777" w:rsidR="0053422A" w:rsidRPr="00CE0A9E" w:rsidRDefault="0053422A" w:rsidP="0053422A">
            <w:pPr>
              <w:rPr>
                <w:rFonts w:ascii="Times New Roman" w:hAnsi="Times New Roman"/>
                <w:sz w:val="20"/>
                <w:szCs w:val="20"/>
              </w:rPr>
            </w:pPr>
          </w:p>
        </w:tc>
        <w:tc>
          <w:tcPr>
            <w:tcW w:w="1701" w:type="dxa"/>
            <w:vMerge/>
          </w:tcPr>
          <w:p w14:paraId="0794A90E" w14:textId="77777777" w:rsidR="0053422A" w:rsidRPr="00CE0A9E" w:rsidRDefault="0053422A" w:rsidP="0053422A">
            <w:pPr>
              <w:rPr>
                <w:rFonts w:ascii="Times New Roman" w:hAnsi="Times New Roman"/>
                <w:sz w:val="20"/>
                <w:szCs w:val="20"/>
              </w:rPr>
            </w:pPr>
          </w:p>
        </w:tc>
        <w:tc>
          <w:tcPr>
            <w:tcW w:w="1134" w:type="dxa"/>
            <w:vAlign w:val="center"/>
          </w:tcPr>
          <w:p w14:paraId="6D263262" w14:textId="77777777" w:rsidR="0053422A" w:rsidRPr="00CE0A9E" w:rsidRDefault="00F442ED" w:rsidP="0053422A">
            <w:pPr>
              <w:spacing w:before="60" w:after="60"/>
              <w:jc w:val="center"/>
              <w:rPr>
                <w:rFonts w:ascii="Times New Roman" w:hAnsi="Times New Roman"/>
              </w:rPr>
            </w:pPr>
            <w:r w:rsidRPr="00CE0A9E">
              <w:rPr>
                <w:rFonts w:ascii="Times New Roman" w:hAnsi="Times New Roman"/>
              </w:rPr>
              <w:t>2020</w:t>
            </w:r>
            <w:r w:rsidR="0053422A" w:rsidRPr="00CE0A9E">
              <w:rPr>
                <w:rFonts w:ascii="Times New Roman" w:hAnsi="Times New Roman"/>
              </w:rPr>
              <w:t xml:space="preserve"> год</w:t>
            </w:r>
          </w:p>
        </w:tc>
        <w:tc>
          <w:tcPr>
            <w:tcW w:w="1268" w:type="dxa"/>
            <w:vAlign w:val="center"/>
          </w:tcPr>
          <w:p w14:paraId="6D67D18F" w14:textId="77777777" w:rsidR="0053422A" w:rsidRPr="00CE0A9E" w:rsidRDefault="00F442ED" w:rsidP="0053422A">
            <w:pPr>
              <w:spacing w:before="60" w:after="60"/>
              <w:jc w:val="center"/>
              <w:rPr>
                <w:rFonts w:ascii="Times New Roman" w:hAnsi="Times New Roman"/>
              </w:rPr>
            </w:pPr>
            <w:r w:rsidRPr="00CE0A9E">
              <w:rPr>
                <w:rFonts w:ascii="Times New Roman" w:hAnsi="Times New Roman"/>
              </w:rPr>
              <w:t>2021</w:t>
            </w:r>
            <w:r w:rsidR="0053422A" w:rsidRPr="00CE0A9E">
              <w:rPr>
                <w:rFonts w:ascii="Times New Roman" w:hAnsi="Times New Roman"/>
              </w:rPr>
              <w:t xml:space="preserve"> год</w:t>
            </w:r>
          </w:p>
        </w:tc>
        <w:tc>
          <w:tcPr>
            <w:tcW w:w="1134" w:type="dxa"/>
            <w:vAlign w:val="center"/>
          </w:tcPr>
          <w:p w14:paraId="42DF53CF" w14:textId="77777777" w:rsidR="0053422A" w:rsidRPr="00CE0A9E" w:rsidRDefault="00F442ED" w:rsidP="0053422A">
            <w:pPr>
              <w:spacing w:before="60" w:after="60"/>
              <w:jc w:val="center"/>
              <w:rPr>
                <w:rFonts w:ascii="Times New Roman" w:hAnsi="Times New Roman"/>
              </w:rPr>
            </w:pPr>
            <w:r w:rsidRPr="00CE0A9E">
              <w:rPr>
                <w:rFonts w:ascii="Times New Roman" w:hAnsi="Times New Roman"/>
              </w:rPr>
              <w:t>2022</w:t>
            </w:r>
            <w:r w:rsidR="0053422A" w:rsidRPr="00CE0A9E">
              <w:rPr>
                <w:rFonts w:ascii="Times New Roman" w:hAnsi="Times New Roman"/>
              </w:rPr>
              <w:t xml:space="preserve"> год</w:t>
            </w:r>
          </w:p>
        </w:tc>
        <w:tc>
          <w:tcPr>
            <w:tcW w:w="993" w:type="dxa"/>
            <w:vAlign w:val="center"/>
          </w:tcPr>
          <w:p w14:paraId="0C9F0598" w14:textId="77777777" w:rsidR="0053422A" w:rsidRPr="00CE0A9E" w:rsidRDefault="00F442ED" w:rsidP="0053422A">
            <w:pPr>
              <w:spacing w:before="60" w:after="60"/>
              <w:jc w:val="center"/>
              <w:rPr>
                <w:rFonts w:ascii="Times New Roman" w:hAnsi="Times New Roman"/>
              </w:rPr>
            </w:pPr>
            <w:r w:rsidRPr="00CE0A9E">
              <w:rPr>
                <w:rFonts w:ascii="Times New Roman" w:hAnsi="Times New Roman"/>
              </w:rPr>
              <w:t>2023</w:t>
            </w:r>
            <w:r w:rsidR="0053422A" w:rsidRPr="00CE0A9E">
              <w:rPr>
                <w:rFonts w:ascii="Times New Roman" w:hAnsi="Times New Roman"/>
              </w:rPr>
              <w:t xml:space="preserve"> год</w:t>
            </w:r>
          </w:p>
        </w:tc>
        <w:tc>
          <w:tcPr>
            <w:tcW w:w="984" w:type="dxa"/>
            <w:vAlign w:val="center"/>
          </w:tcPr>
          <w:p w14:paraId="4BA64015" w14:textId="77777777" w:rsidR="0053422A" w:rsidRPr="00CE0A9E" w:rsidRDefault="0053422A" w:rsidP="0053422A">
            <w:pPr>
              <w:spacing w:before="60" w:after="60"/>
              <w:jc w:val="center"/>
              <w:rPr>
                <w:rFonts w:ascii="Times New Roman" w:hAnsi="Times New Roman"/>
              </w:rPr>
            </w:pPr>
            <w:r w:rsidRPr="00CE0A9E">
              <w:rPr>
                <w:rFonts w:ascii="Times New Roman" w:hAnsi="Times New Roman"/>
              </w:rPr>
              <w:t>202</w:t>
            </w:r>
            <w:r w:rsidR="00F442ED" w:rsidRPr="00CE0A9E">
              <w:rPr>
                <w:rFonts w:ascii="Times New Roman" w:hAnsi="Times New Roman"/>
              </w:rPr>
              <w:t>4</w:t>
            </w:r>
            <w:r w:rsidRPr="00CE0A9E">
              <w:rPr>
                <w:rFonts w:ascii="Times New Roman" w:hAnsi="Times New Roman"/>
              </w:rPr>
              <w:t xml:space="preserve"> год</w:t>
            </w:r>
          </w:p>
        </w:tc>
        <w:tc>
          <w:tcPr>
            <w:tcW w:w="1008" w:type="dxa"/>
          </w:tcPr>
          <w:p w14:paraId="43F53162"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Итого</w:t>
            </w:r>
          </w:p>
        </w:tc>
      </w:tr>
      <w:tr w:rsidR="00854536" w:rsidRPr="00CE0A9E" w14:paraId="650EF130" w14:textId="77777777" w:rsidTr="003A06A7">
        <w:tc>
          <w:tcPr>
            <w:tcW w:w="2800" w:type="dxa"/>
            <w:vMerge/>
          </w:tcPr>
          <w:p w14:paraId="781136A5" w14:textId="77777777" w:rsidR="00854536" w:rsidRPr="00CE0A9E" w:rsidRDefault="00854536" w:rsidP="00854536">
            <w:pPr>
              <w:rPr>
                <w:rFonts w:ascii="Times New Roman" w:hAnsi="Times New Roman"/>
                <w:sz w:val="20"/>
                <w:szCs w:val="20"/>
              </w:rPr>
            </w:pPr>
          </w:p>
        </w:tc>
        <w:tc>
          <w:tcPr>
            <w:tcW w:w="1873" w:type="dxa"/>
            <w:vMerge w:val="restart"/>
          </w:tcPr>
          <w:p w14:paraId="476A52D3" w14:textId="77777777" w:rsidR="00854536" w:rsidRPr="00CE0A9E" w:rsidRDefault="00854536" w:rsidP="00854536">
            <w:pPr>
              <w:spacing w:after="1" w:line="220" w:lineRule="atLeast"/>
              <w:rPr>
                <w:rFonts w:ascii="Times New Roman" w:hAnsi="Times New Roman"/>
                <w:sz w:val="20"/>
                <w:szCs w:val="20"/>
              </w:rPr>
            </w:pPr>
            <w:r w:rsidRPr="00CE0A9E">
              <w:rPr>
                <w:rFonts w:ascii="Times New Roman" w:hAnsi="Times New Roman"/>
              </w:rPr>
              <w:t>Всего по Подпрограмме</w:t>
            </w:r>
          </w:p>
        </w:tc>
        <w:tc>
          <w:tcPr>
            <w:tcW w:w="1701" w:type="dxa"/>
          </w:tcPr>
          <w:p w14:paraId="54F83E4B" w14:textId="77777777" w:rsidR="00854536" w:rsidRPr="00CE0A9E" w:rsidRDefault="00854536" w:rsidP="00854536">
            <w:pPr>
              <w:spacing w:after="1" w:line="220" w:lineRule="atLeast"/>
              <w:rPr>
                <w:rFonts w:ascii="Times New Roman" w:hAnsi="Times New Roman"/>
                <w:sz w:val="20"/>
                <w:szCs w:val="20"/>
              </w:rPr>
            </w:pPr>
            <w:r w:rsidRPr="00CE0A9E">
              <w:rPr>
                <w:rFonts w:ascii="Times New Roman" w:hAnsi="Times New Roman"/>
                <w:sz w:val="20"/>
                <w:szCs w:val="20"/>
              </w:rPr>
              <w:t>Всего,</w:t>
            </w:r>
          </w:p>
          <w:p w14:paraId="527AB4B0" w14:textId="77777777" w:rsidR="00854536" w:rsidRPr="00CE0A9E" w:rsidRDefault="00854536" w:rsidP="00854536">
            <w:pPr>
              <w:spacing w:after="1" w:line="220" w:lineRule="atLeast"/>
              <w:rPr>
                <w:rFonts w:ascii="Times New Roman" w:hAnsi="Times New Roman"/>
                <w:sz w:val="20"/>
                <w:szCs w:val="20"/>
              </w:rPr>
            </w:pPr>
            <w:r w:rsidRPr="00CE0A9E">
              <w:rPr>
                <w:rFonts w:ascii="Times New Roman" w:hAnsi="Times New Roman"/>
                <w:sz w:val="20"/>
                <w:szCs w:val="20"/>
              </w:rPr>
              <w:t>в том числе:</w:t>
            </w:r>
          </w:p>
        </w:tc>
        <w:tc>
          <w:tcPr>
            <w:tcW w:w="1134" w:type="dxa"/>
            <w:shd w:val="clear" w:color="auto" w:fill="auto"/>
          </w:tcPr>
          <w:p w14:paraId="48729DED" w14:textId="1627F66D"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268" w:type="dxa"/>
            <w:shd w:val="clear" w:color="auto" w:fill="auto"/>
          </w:tcPr>
          <w:p w14:paraId="70216CB4" w14:textId="16256B6C"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134" w:type="dxa"/>
            <w:shd w:val="clear" w:color="auto" w:fill="auto"/>
          </w:tcPr>
          <w:p w14:paraId="4D542CE7" w14:textId="3496CE13"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93" w:type="dxa"/>
            <w:shd w:val="clear" w:color="auto" w:fill="auto"/>
          </w:tcPr>
          <w:p w14:paraId="314B68F8" w14:textId="186C7F74"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84" w:type="dxa"/>
            <w:shd w:val="clear" w:color="auto" w:fill="auto"/>
          </w:tcPr>
          <w:p w14:paraId="3506BDC6" w14:textId="156242BC"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008" w:type="dxa"/>
          </w:tcPr>
          <w:p w14:paraId="5EAB19F0" w14:textId="69C374F0" w:rsidR="00854536" w:rsidRPr="00CE0A9E" w:rsidRDefault="003A06A7" w:rsidP="00854536">
            <w:pPr>
              <w:spacing w:after="1" w:line="220" w:lineRule="atLeast"/>
              <w:rPr>
                <w:rFonts w:ascii="Times New Roman" w:hAnsi="Times New Roman"/>
                <w:sz w:val="20"/>
                <w:szCs w:val="20"/>
              </w:rPr>
            </w:pPr>
            <w:r>
              <w:rPr>
                <w:rFonts w:ascii="Times New Roman" w:hAnsi="Times New Roman"/>
                <w:sz w:val="20"/>
                <w:szCs w:val="20"/>
              </w:rPr>
              <w:t>0</w:t>
            </w:r>
          </w:p>
        </w:tc>
      </w:tr>
      <w:tr w:rsidR="00854536" w:rsidRPr="00CE0A9E" w14:paraId="5A23169F" w14:textId="77777777" w:rsidTr="003A06A7">
        <w:tc>
          <w:tcPr>
            <w:tcW w:w="2800" w:type="dxa"/>
            <w:vMerge/>
          </w:tcPr>
          <w:p w14:paraId="0947B8F3" w14:textId="77777777" w:rsidR="00854536" w:rsidRPr="00CE0A9E" w:rsidRDefault="00854536" w:rsidP="00854536">
            <w:pPr>
              <w:rPr>
                <w:rFonts w:ascii="Times New Roman" w:hAnsi="Times New Roman"/>
                <w:sz w:val="20"/>
                <w:szCs w:val="20"/>
              </w:rPr>
            </w:pPr>
          </w:p>
        </w:tc>
        <w:tc>
          <w:tcPr>
            <w:tcW w:w="1873" w:type="dxa"/>
            <w:vMerge/>
          </w:tcPr>
          <w:p w14:paraId="1F8EF515" w14:textId="77777777" w:rsidR="00854536" w:rsidRPr="00CE0A9E" w:rsidRDefault="00854536" w:rsidP="00854536">
            <w:pPr>
              <w:rPr>
                <w:rFonts w:ascii="Times New Roman" w:hAnsi="Times New Roman"/>
                <w:sz w:val="20"/>
                <w:szCs w:val="20"/>
              </w:rPr>
            </w:pPr>
          </w:p>
        </w:tc>
        <w:tc>
          <w:tcPr>
            <w:tcW w:w="1701" w:type="dxa"/>
          </w:tcPr>
          <w:p w14:paraId="4A5CDFF3" w14:textId="77777777" w:rsidR="00854536" w:rsidRPr="00CE0A9E" w:rsidRDefault="00854536" w:rsidP="00854536">
            <w:pPr>
              <w:spacing w:after="1" w:line="220" w:lineRule="atLeast"/>
              <w:rPr>
                <w:rFonts w:ascii="Times New Roman" w:hAnsi="Times New Roman"/>
                <w:sz w:val="20"/>
                <w:szCs w:val="20"/>
              </w:rPr>
            </w:pPr>
            <w:r w:rsidRPr="00CE0A9E">
              <w:rPr>
                <w:rFonts w:ascii="Times New Roman" w:hAnsi="Times New Roman"/>
                <w:sz w:val="20"/>
                <w:szCs w:val="20"/>
              </w:rPr>
              <w:t>Средства бюджета Московской области</w:t>
            </w:r>
          </w:p>
        </w:tc>
        <w:tc>
          <w:tcPr>
            <w:tcW w:w="1134" w:type="dxa"/>
            <w:shd w:val="clear" w:color="auto" w:fill="auto"/>
          </w:tcPr>
          <w:p w14:paraId="68084564" w14:textId="75A6E59C"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268" w:type="dxa"/>
            <w:shd w:val="clear" w:color="auto" w:fill="auto"/>
          </w:tcPr>
          <w:p w14:paraId="205AFE8C" w14:textId="1EC37E2C"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134" w:type="dxa"/>
            <w:shd w:val="clear" w:color="auto" w:fill="auto"/>
          </w:tcPr>
          <w:p w14:paraId="5DE405F1" w14:textId="4CCC120F"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93" w:type="dxa"/>
            <w:shd w:val="clear" w:color="auto" w:fill="auto"/>
          </w:tcPr>
          <w:p w14:paraId="0FC4DA87" w14:textId="4BDDAC81"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84" w:type="dxa"/>
            <w:shd w:val="clear" w:color="auto" w:fill="auto"/>
          </w:tcPr>
          <w:p w14:paraId="0E0016B5" w14:textId="122FAFA7"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008" w:type="dxa"/>
          </w:tcPr>
          <w:p w14:paraId="3473D0EE" w14:textId="0A6A0238" w:rsidR="00854536" w:rsidRPr="00CE0A9E" w:rsidRDefault="003A06A7" w:rsidP="00854536">
            <w:pPr>
              <w:spacing w:after="1" w:line="220" w:lineRule="atLeast"/>
              <w:rPr>
                <w:rFonts w:ascii="Times New Roman" w:hAnsi="Times New Roman"/>
                <w:sz w:val="20"/>
                <w:szCs w:val="20"/>
              </w:rPr>
            </w:pPr>
            <w:r>
              <w:rPr>
                <w:rFonts w:ascii="Times New Roman" w:hAnsi="Times New Roman"/>
                <w:sz w:val="20"/>
                <w:szCs w:val="20"/>
              </w:rPr>
              <w:t>0</w:t>
            </w:r>
          </w:p>
        </w:tc>
      </w:tr>
      <w:tr w:rsidR="00854536" w:rsidRPr="00CE0A9E" w14:paraId="4BDDB8E3" w14:textId="77777777" w:rsidTr="003A06A7">
        <w:tc>
          <w:tcPr>
            <w:tcW w:w="2800" w:type="dxa"/>
            <w:vMerge/>
          </w:tcPr>
          <w:p w14:paraId="0F27BBA4" w14:textId="77777777" w:rsidR="00854536" w:rsidRPr="00CE0A9E" w:rsidRDefault="00854536" w:rsidP="00854536">
            <w:pPr>
              <w:rPr>
                <w:rFonts w:ascii="Times New Roman" w:hAnsi="Times New Roman"/>
                <w:sz w:val="20"/>
                <w:szCs w:val="20"/>
              </w:rPr>
            </w:pPr>
          </w:p>
        </w:tc>
        <w:tc>
          <w:tcPr>
            <w:tcW w:w="1873" w:type="dxa"/>
            <w:vMerge/>
          </w:tcPr>
          <w:p w14:paraId="025628F2" w14:textId="77777777" w:rsidR="00854536" w:rsidRPr="00CE0A9E" w:rsidRDefault="00854536" w:rsidP="00854536">
            <w:pPr>
              <w:rPr>
                <w:rFonts w:ascii="Times New Roman" w:hAnsi="Times New Roman"/>
                <w:sz w:val="20"/>
                <w:szCs w:val="20"/>
              </w:rPr>
            </w:pPr>
          </w:p>
        </w:tc>
        <w:tc>
          <w:tcPr>
            <w:tcW w:w="1701" w:type="dxa"/>
          </w:tcPr>
          <w:p w14:paraId="3E6D7F64" w14:textId="77777777" w:rsidR="00854536" w:rsidRPr="00CE0A9E" w:rsidRDefault="00854536" w:rsidP="00854536">
            <w:pPr>
              <w:spacing w:after="1" w:line="220" w:lineRule="atLeast"/>
              <w:rPr>
                <w:rFonts w:ascii="Times New Roman" w:hAnsi="Times New Roman"/>
                <w:sz w:val="20"/>
                <w:szCs w:val="20"/>
              </w:rPr>
            </w:pPr>
            <w:r w:rsidRPr="00CE0A9E">
              <w:rPr>
                <w:rFonts w:ascii="Times New Roman" w:hAnsi="Times New Roman"/>
                <w:sz w:val="20"/>
                <w:szCs w:val="20"/>
              </w:rPr>
              <w:t>Средства бюджета муниципального образования</w:t>
            </w:r>
          </w:p>
        </w:tc>
        <w:tc>
          <w:tcPr>
            <w:tcW w:w="1134" w:type="dxa"/>
            <w:shd w:val="clear" w:color="auto" w:fill="auto"/>
          </w:tcPr>
          <w:p w14:paraId="09BCF102" w14:textId="4A724487"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268" w:type="dxa"/>
            <w:shd w:val="clear" w:color="auto" w:fill="auto"/>
          </w:tcPr>
          <w:p w14:paraId="30767D65" w14:textId="1CBBC4FD"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134" w:type="dxa"/>
            <w:shd w:val="clear" w:color="auto" w:fill="auto"/>
          </w:tcPr>
          <w:p w14:paraId="4CB550DA" w14:textId="6A80DE7F"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93" w:type="dxa"/>
            <w:shd w:val="clear" w:color="auto" w:fill="auto"/>
          </w:tcPr>
          <w:p w14:paraId="62EB87C5" w14:textId="6CE49E01"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84" w:type="dxa"/>
            <w:shd w:val="clear" w:color="auto" w:fill="auto"/>
          </w:tcPr>
          <w:p w14:paraId="00C482D6" w14:textId="198E6D79"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008" w:type="dxa"/>
          </w:tcPr>
          <w:p w14:paraId="0DDBFF4C" w14:textId="1FE3C875" w:rsidR="00854536" w:rsidRPr="00CE0A9E" w:rsidRDefault="003A06A7" w:rsidP="00854536">
            <w:pPr>
              <w:spacing w:after="1" w:line="220" w:lineRule="atLeast"/>
              <w:rPr>
                <w:rFonts w:ascii="Times New Roman" w:hAnsi="Times New Roman"/>
                <w:sz w:val="20"/>
                <w:szCs w:val="20"/>
              </w:rPr>
            </w:pPr>
            <w:r>
              <w:rPr>
                <w:rFonts w:ascii="Times New Roman" w:hAnsi="Times New Roman"/>
                <w:sz w:val="20"/>
                <w:szCs w:val="20"/>
              </w:rPr>
              <w:t>0</w:t>
            </w:r>
          </w:p>
        </w:tc>
      </w:tr>
      <w:tr w:rsidR="00854536" w:rsidRPr="00CE0A9E" w14:paraId="654357FE" w14:textId="77777777" w:rsidTr="003A06A7">
        <w:tc>
          <w:tcPr>
            <w:tcW w:w="2800" w:type="dxa"/>
            <w:vMerge/>
          </w:tcPr>
          <w:p w14:paraId="140ABD3D" w14:textId="77777777" w:rsidR="00854536" w:rsidRPr="00CE0A9E" w:rsidRDefault="00854536" w:rsidP="00854536">
            <w:pPr>
              <w:rPr>
                <w:rFonts w:ascii="Times New Roman" w:hAnsi="Times New Roman"/>
                <w:sz w:val="20"/>
                <w:szCs w:val="20"/>
              </w:rPr>
            </w:pPr>
          </w:p>
        </w:tc>
        <w:tc>
          <w:tcPr>
            <w:tcW w:w="1873" w:type="dxa"/>
            <w:vMerge/>
          </w:tcPr>
          <w:p w14:paraId="7B0A8401" w14:textId="77777777" w:rsidR="00854536" w:rsidRPr="00CE0A9E" w:rsidRDefault="00854536" w:rsidP="00854536">
            <w:pPr>
              <w:rPr>
                <w:rFonts w:ascii="Times New Roman" w:hAnsi="Times New Roman"/>
                <w:sz w:val="20"/>
                <w:szCs w:val="20"/>
              </w:rPr>
            </w:pPr>
          </w:p>
        </w:tc>
        <w:tc>
          <w:tcPr>
            <w:tcW w:w="1701" w:type="dxa"/>
          </w:tcPr>
          <w:p w14:paraId="5D771911" w14:textId="77777777" w:rsidR="00854536" w:rsidRPr="00CE0A9E" w:rsidRDefault="00854536" w:rsidP="00854536">
            <w:pPr>
              <w:spacing w:after="1" w:line="220" w:lineRule="atLeast"/>
              <w:rPr>
                <w:rFonts w:ascii="Times New Roman" w:hAnsi="Times New Roman"/>
                <w:sz w:val="20"/>
                <w:szCs w:val="20"/>
              </w:rPr>
            </w:pPr>
            <w:r w:rsidRPr="00CE0A9E">
              <w:rPr>
                <w:rFonts w:ascii="Times New Roman" w:hAnsi="Times New Roman"/>
                <w:sz w:val="20"/>
                <w:szCs w:val="20"/>
              </w:rPr>
              <w:t>Внебюджетные источники</w:t>
            </w:r>
          </w:p>
        </w:tc>
        <w:tc>
          <w:tcPr>
            <w:tcW w:w="1134" w:type="dxa"/>
            <w:shd w:val="clear" w:color="auto" w:fill="auto"/>
          </w:tcPr>
          <w:p w14:paraId="3D098102" w14:textId="080A7E06"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268" w:type="dxa"/>
            <w:shd w:val="clear" w:color="auto" w:fill="auto"/>
          </w:tcPr>
          <w:p w14:paraId="30A70FC8" w14:textId="15914F19"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134" w:type="dxa"/>
            <w:shd w:val="clear" w:color="auto" w:fill="auto"/>
          </w:tcPr>
          <w:p w14:paraId="14152E45" w14:textId="02943E4A"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93" w:type="dxa"/>
            <w:shd w:val="clear" w:color="auto" w:fill="auto"/>
          </w:tcPr>
          <w:p w14:paraId="0B9CD2E7" w14:textId="0C2645F2"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84" w:type="dxa"/>
            <w:shd w:val="clear" w:color="auto" w:fill="auto"/>
          </w:tcPr>
          <w:p w14:paraId="1A53A67C" w14:textId="33561D13"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008" w:type="dxa"/>
          </w:tcPr>
          <w:p w14:paraId="1626B03A" w14:textId="008DE721" w:rsidR="00854536" w:rsidRPr="00CE0A9E" w:rsidRDefault="003A06A7" w:rsidP="00854536">
            <w:pPr>
              <w:spacing w:after="1" w:line="220" w:lineRule="atLeast"/>
              <w:rPr>
                <w:rFonts w:ascii="Times New Roman" w:hAnsi="Times New Roman"/>
                <w:sz w:val="20"/>
                <w:szCs w:val="20"/>
              </w:rPr>
            </w:pPr>
            <w:r>
              <w:rPr>
                <w:rFonts w:ascii="Times New Roman" w:hAnsi="Times New Roman"/>
                <w:sz w:val="20"/>
                <w:szCs w:val="20"/>
              </w:rPr>
              <w:t>0</w:t>
            </w:r>
          </w:p>
        </w:tc>
      </w:tr>
      <w:tr w:rsidR="00854536" w:rsidRPr="00CE0A9E" w14:paraId="20DBDA8B" w14:textId="77777777" w:rsidTr="003A06A7">
        <w:trPr>
          <w:trHeight w:val="474"/>
        </w:trPr>
        <w:tc>
          <w:tcPr>
            <w:tcW w:w="2800" w:type="dxa"/>
            <w:vMerge/>
          </w:tcPr>
          <w:p w14:paraId="63938A95" w14:textId="77777777" w:rsidR="00854536" w:rsidRPr="00CE0A9E" w:rsidRDefault="00854536" w:rsidP="00854536">
            <w:pPr>
              <w:rPr>
                <w:rFonts w:ascii="Times New Roman" w:hAnsi="Times New Roman"/>
                <w:sz w:val="20"/>
                <w:szCs w:val="20"/>
              </w:rPr>
            </w:pPr>
          </w:p>
        </w:tc>
        <w:tc>
          <w:tcPr>
            <w:tcW w:w="1873" w:type="dxa"/>
            <w:vMerge/>
          </w:tcPr>
          <w:p w14:paraId="2E3851C5" w14:textId="77777777" w:rsidR="00854536" w:rsidRPr="00CE0A9E" w:rsidRDefault="00854536" w:rsidP="00854536">
            <w:pPr>
              <w:rPr>
                <w:rFonts w:ascii="Times New Roman" w:hAnsi="Times New Roman"/>
                <w:sz w:val="20"/>
                <w:szCs w:val="20"/>
              </w:rPr>
            </w:pPr>
          </w:p>
        </w:tc>
        <w:tc>
          <w:tcPr>
            <w:tcW w:w="1701" w:type="dxa"/>
          </w:tcPr>
          <w:p w14:paraId="41A5ABA9" w14:textId="77777777" w:rsidR="00854536" w:rsidRPr="00CE0A9E" w:rsidRDefault="00854536" w:rsidP="00854536">
            <w:pPr>
              <w:spacing w:after="1" w:line="220" w:lineRule="atLeast"/>
              <w:rPr>
                <w:rFonts w:ascii="Times New Roman" w:hAnsi="Times New Roman"/>
                <w:sz w:val="20"/>
                <w:szCs w:val="20"/>
              </w:rPr>
            </w:pPr>
            <w:r w:rsidRPr="00CE0A9E">
              <w:rPr>
                <w:rFonts w:ascii="Times New Roman" w:hAnsi="Times New Roman"/>
                <w:sz w:val="20"/>
                <w:szCs w:val="20"/>
              </w:rPr>
              <w:t>Средства федерального бюджета</w:t>
            </w:r>
          </w:p>
        </w:tc>
        <w:tc>
          <w:tcPr>
            <w:tcW w:w="1134" w:type="dxa"/>
            <w:shd w:val="clear" w:color="auto" w:fill="auto"/>
          </w:tcPr>
          <w:p w14:paraId="0BB75BF9" w14:textId="09A6294E"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268" w:type="dxa"/>
            <w:shd w:val="clear" w:color="auto" w:fill="auto"/>
          </w:tcPr>
          <w:p w14:paraId="14501050" w14:textId="468B3D89"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134" w:type="dxa"/>
            <w:shd w:val="clear" w:color="auto" w:fill="auto"/>
          </w:tcPr>
          <w:p w14:paraId="5E8E9105" w14:textId="66C488B2"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93" w:type="dxa"/>
            <w:shd w:val="clear" w:color="auto" w:fill="auto"/>
          </w:tcPr>
          <w:p w14:paraId="1E5E635B" w14:textId="1CBD079B"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984" w:type="dxa"/>
            <w:shd w:val="clear" w:color="auto" w:fill="auto"/>
          </w:tcPr>
          <w:p w14:paraId="26165B2C" w14:textId="1AD99137" w:rsidR="00854536" w:rsidRPr="00CE0A9E" w:rsidRDefault="00854536" w:rsidP="00854536">
            <w:pPr>
              <w:spacing w:after="1" w:line="220" w:lineRule="atLeast"/>
              <w:rPr>
                <w:rFonts w:ascii="Times New Roman" w:hAnsi="Times New Roman"/>
                <w:sz w:val="20"/>
                <w:szCs w:val="20"/>
              </w:rPr>
            </w:pPr>
            <w:r>
              <w:rPr>
                <w:rFonts w:ascii="Times New Roman" w:eastAsia="Times New Roman" w:hAnsi="Times New Roman"/>
                <w:sz w:val="16"/>
                <w:szCs w:val="16"/>
                <w:lang w:eastAsia="ru-RU"/>
              </w:rPr>
              <w:t>0</w:t>
            </w:r>
          </w:p>
        </w:tc>
        <w:tc>
          <w:tcPr>
            <w:tcW w:w="1008" w:type="dxa"/>
          </w:tcPr>
          <w:p w14:paraId="42B47AE7" w14:textId="5EE8A06C" w:rsidR="00854536" w:rsidRPr="00CE0A9E" w:rsidRDefault="003A06A7" w:rsidP="00854536">
            <w:pPr>
              <w:spacing w:after="1" w:line="220" w:lineRule="atLeast"/>
              <w:rPr>
                <w:rFonts w:ascii="Times New Roman" w:hAnsi="Times New Roman"/>
                <w:sz w:val="20"/>
                <w:szCs w:val="20"/>
              </w:rPr>
            </w:pPr>
            <w:r>
              <w:rPr>
                <w:rFonts w:ascii="Times New Roman" w:hAnsi="Times New Roman"/>
                <w:sz w:val="20"/>
                <w:szCs w:val="20"/>
              </w:rPr>
              <w:t>0</w:t>
            </w:r>
          </w:p>
        </w:tc>
      </w:tr>
    </w:tbl>
    <w:p w14:paraId="2D5BCC2E" w14:textId="77777777" w:rsidR="004552D5" w:rsidRPr="00CE0A9E" w:rsidRDefault="004552D5">
      <w:pPr>
        <w:spacing w:after="1" w:line="220" w:lineRule="atLeast"/>
        <w:jc w:val="center"/>
        <w:outlineLvl w:val="2"/>
        <w:rPr>
          <w:rFonts w:ascii="Times New Roman" w:hAnsi="Times New Roman"/>
          <w:b/>
          <w:sz w:val="20"/>
          <w:szCs w:val="20"/>
          <w:lang w:val="en-US"/>
        </w:rPr>
        <w:sectPr w:rsidR="004552D5" w:rsidRPr="00CE0A9E" w:rsidSect="00901554">
          <w:pgSz w:w="14175" w:h="11907"/>
          <w:pgMar w:top="1134" w:right="3402" w:bottom="567" w:left="426" w:header="567" w:footer="0" w:gutter="0"/>
          <w:cols w:space="720"/>
        </w:sectPr>
      </w:pPr>
    </w:p>
    <w:p w14:paraId="35B4D7B4" w14:textId="77777777" w:rsidR="0053422A" w:rsidRPr="00CE0A9E" w:rsidRDefault="0053422A" w:rsidP="0067332E">
      <w:pPr>
        <w:numPr>
          <w:ilvl w:val="1"/>
          <w:numId w:val="2"/>
        </w:numPr>
        <w:tabs>
          <w:tab w:val="left" w:pos="330"/>
        </w:tabs>
        <w:spacing w:after="120" w:line="220" w:lineRule="atLeast"/>
        <w:ind w:left="788" w:hanging="431"/>
        <w:jc w:val="center"/>
        <w:outlineLvl w:val="1"/>
        <w:rPr>
          <w:rFonts w:ascii="Times New Roman" w:hAnsi="Times New Roman"/>
          <w:b/>
          <w:sz w:val="20"/>
          <w:szCs w:val="20"/>
        </w:rPr>
      </w:pPr>
      <w:r w:rsidRPr="00CE0A9E">
        <w:rPr>
          <w:rFonts w:ascii="Times New Roman" w:hAnsi="Times New Roman"/>
          <w:b/>
          <w:sz w:val="20"/>
          <w:szCs w:val="20"/>
        </w:rPr>
        <w:t xml:space="preserve">Перечень мероприятий подпрограммы </w:t>
      </w:r>
      <w:r w:rsidR="00A024E4" w:rsidRPr="00CE0A9E">
        <w:rPr>
          <w:rFonts w:ascii="Times New Roman" w:hAnsi="Times New Roman"/>
          <w:b/>
          <w:sz w:val="20"/>
          <w:szCs w:val="20"/>
        </w:rPr>
        <w:t>4</w:t>
      </w:r>
      <w:r w:rsidRPr="00CE0A9E">
        <w:rPr>
          <w:rFonts w:ascii="Times New Roman" w:hAnsi="Times New Roman"/>
          <w:b/>
          <w:sz w:val="20"/>
          <w:szCs w:val="20"/>
        </w:rPr>
        <w:t xml:space="preserve"> </w:t>
      </w:r>
      <w:r w:rsidR="00E63395" w:rsidRPr="00CE0A9E">
        <w:rPr>
          <w:rFonts w:ascii="Times New Roman" w:hAnsi="Times New Roman"/>
          <w:b/>
          <w:sz w:val="20"/>
          <w:szCs w:val="20"/>
        </w:rPr>
        <w:t>«</w:t>
      </w:r>
      <w:r w:rsidRPr="00CE0A9E">
        <w:rPr>
          <w:rFonts w:ascii="Times New Roman" w:hAnsi="Times New Roman"/>
          <w:b/>
          <w:sz w:val="20"/>
          <w:szCs w:val="20"/>
        </w:rPr>
        <w:t>Профессиональное образование</w:t>
      </w:r>
      <w:r w:rsidR="00E63395" w:rsidRPr="00CE0A9E">
        <w:rPr>
          <w:rFonts w:ascii="Times New Roman" w:hAnsi="Times New Roman"/>
          <w:b/>
          <w:sz w:val="20"/>
          <w:szCs w:val="20"/>
        </w:rPr>
        <w:t>»</w:t>
      </w: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0"/>
        <w:gridCol w:w="2081"/>
        <w:gridCol w:w="1417"/>
        <w:gridCol w:w="1560"/>
        <w:gridCol w:w="1417"/>
        <w:gridCol w:w="851"/>
        <w:gridCol w:w="992"/>
        <w:gridCol w:w="992"/>
        <w:gridCol w:w="992"/>
        <w:gridCol w:w="993"/>
        <w:gridCol w:w="992"/>
        <w:gridCol w:w="1276"/>
        <w:gridCol w:w="1275"/>
      </w:tblGrid>
      <w:tr w:rsidR="0020282F" w:rsidRPr="00CE0A9E" w14:paraId="4FC749B7" w14:textId="77777777" w:rsidTr="00A21599">
        <w:trPr>
          <w:trHeight w:val="769"/>
        </w:trPr>
        <w:tc>
          <w:tcPr>
            <w:tcW w:w="1180" w:type="dxa"/>
            <w:vMerge w:val="restart"/>
            <w:shd w:val="clear" w:color="auto" w:fill="auto"/>
          </w:tcPr>
          <w:p w14:paraId="75C3E9CE"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п/п</w:t>
            </w:r>
          </w:p>
        </w:tc>
        <w:tc>
          <w:tcPr>
            <w:tcW w:w="2081" w:type="dxa"/>
            <w:vMerge w:val="restart"/>
            <w:shd w:val="clear" w:color="auto" w:fill="auto"/>
          </w:tcPr>
          <w:p w14:paraId="77ED86BC"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Мероприятие подпрограммы</w:t>
            </w:r>
          </w:p>
        </w:tc>
        <w:tc>
          <w:tcPr>
            <w:tcW w:w="1417" w:type="dxa"/>
            <w:vMerge w:val="restart"/>
            <w:shd w:val="clear" w:color="auto" w:fill="auto"/>
          </w:tcPr>
          <w:p w14:paraId="6E56C0B9"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Сроки исполнения мероприятия</w:t>
            </w:r>
          </w:p>
        </w:tc>
        <w:tc>
          <w:tcPr>
            <w:tcW w:w="1560" w:type="dxa"/>
            <w:vMerge w:val="restart"/>
            <w:shd w:val="clear" w:color="auto" w:fill="auto"/>
          </w:tcPr>
          <w:p w14:paraId="112C5EBD"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Источники финансирования</w:t>
            </w:r>
          </w:p>
        </w:tc>
        <w:tc>
          <w:tcPr>
            <w:tcW w:w="1417" w:type="dxa"/>
            <w:vMerge w:val="restart"/>
            <w:shd w:val="clear" w:color="auto" w:fill="auto"/>
          </w:tcPr>
          <w:p w14:paraId="6E3B30EE"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Объем финансирования мероприятия в году, предшествующем</w:t>
            </w:r>
            <w:r w:rsidR="00536B79" w:rsidRPr="00CE0A9E">
              <w:rPr>
                <w:rFonts w:ascii="Times New Roman" w:eastAsia="Times New Roman" w:hAnsi="Times New Roman"/>
                <w:sz w:val="16"/>
                <w:szCs w:val="16"/>
                <w:lang w:eastAsia="ru-RU"/>
              </w:rPr>
              <w:t>у</w:t>
            </w:r>
            <w:r w:rsidRPr="00CE0A9E">
              <w:rPr>
                <w:rFonts w:ascii="Times New Roman" w:eastAsia="Times New Roman" w:hAnsi="Times New Roman"/>
                <w:sz w:val="16"/>
                <w:szCs w:val="16"/>
                <w:lang w:eastAsia="ru-RU"/>
              </w:rPr>
              <w:t xml:space="preserve"> году начала реализации госпрограммы </w:t>
            </w:r>
            <w:r w:rsidRPr="00CE0A9E">
              <w:rPr>
                <w:rFonts w:ascii="Times New Roman" w:eastAsia="Times New Roman" w:hAnsi="Times New Roman"/>
                <w:sz w:val="16"/>
                <w:szCs w:val="16"/>
                <w:lang w:eastAsia="ru-RU"/>
              </w:rPr>
              <w:br/>
              <w:t>(тыс. руб.)</w:t>
            </w:r>
          </w:p>
        </w:tc>
        <w:tc>
          <w:tcPr>
            <w:tcW w:w="851" w:type="dxa"/>
            <w:vMerge w:val="restart"/>
            <w:shd w:val="clear" w:color="auto" w:fill="auto"/>
          </w:tcPr>
          <w:p w14:paraId="6FD1041B"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Всего, </w:t>
            </w:r>
            <w:r w:rsidRPr="00CE0A9E">
              <w:rPr>
                <w:rFonts w:ascii="Times New Roman" w:eastAsia="Times New Roman" w:hAnsi="Times New Roman"/>
                <w:sz w:val="16"/>
                <w:szCs w:val="16"/>
                <w:lang w:eastAsia="ru-RU"/>
              </w:rPr>
              <w:br/>
              <w:t>(тыс. руб.)</w:t>
            </w:r>
          </w:p>
        </w:tc>
        <w:tc>
          <w:tcPr>
            <w:tcW w:w="4961" w:type="dxa"/>
            <w:gridSpan w:val="5"/>
            <w:shd w:val="clear" w:color="auto" w:fill="auto"/>
          </w:tcPr>
          <w:p w14:paraId="40978482" w14:textId="77777777" w:rsidR="0020282F" w:rsidRPr="00CE0A9E" w:rsidRDefault="00417F2E"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Объем финансирования по годам (тыс. руб.)</w:t>
            </w:r>
          </w:p>
        </w:tc>
        <w:tc>
          <w:tcPr>
            <w:tcW w:w="1276" w:type="dxa"/>
            <w:vMerge w:val="restart"/>
            <w:shd w:val="clear" w:color="auto" w:fill="auto"/>
          </w:tcPr>
          <w:p w14:paraId="0FC33D15" w14:textId="77777777" w:rsidR="0020282F" w:rsidRPr="00CE0A9E" w:rsidRDefault="0020282F" w:rsidP="00A81A74">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Ответственный за выполнение мероприятия подпрограммы</w:t>
            </w:r>
          </w:p>
        </w:tc>
        <w:tc>
          <w:tcPr>
            <w:tcW w:w="1275" w:type="dxa"/>
            <w:vMerge w:val="restart"/>
            <w:shd w:val="clear" w:color="auto" w:fill="auto"/>
          </w:tcPr>
          <w:p w14:paraId="500AF78A"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Результаты выполнения мероприятия подпрограммы</w:t>
            </w:r>
          </w:p>
        </w:tc>
      </w:tr>
      <w:tr w:rsidR="0020282F" w:rsidRPr="00CE0A9E" w14:paraId="1A76D87F" w14:textId="77777777" w:rsidTr="00A21599">
        <w:trPr>
          <w:trHeight w:val="1030"/>
        </w:trPr>
        <w:tc>
          <w:tcPr>
            <w:tcW w:w="1180" w:type="dxa"/>
            <w:vMerge/>
            <w:shd w:val="clear" w:color="auto" w:fill="auto"/>
            <w:vAlign w:val="center"/>
          </w:tcPr>
          <w:p w14:paraId="2B63D07E" w14:textId="77777777" w:rsidR="0020282F" w:rsidRPr="00CE0A9E" w:rsidRDefault="0020282F" w:rsidP="00A81A74">
            <w:pPr>
              <w:spacing w:after="0" w:line="240" w:lineRule="auto"/>
              <w:rPr>
                <w:rFonts w:ascii="Times New Roman" w:eastAsia="Times New Roman" w:hAnsi="Times New Roman"/>
                <w:sz w:val="16"/>
                <w:szCs w:val="16"/>
                <w:lang w:eastAsia="ru-RU"/>
              </w:rPr>
            </w:pPr>
          </w:p>
        </w:tc>
        <w:tc>
          <w:tcPr>
            <w:tcW w:w="2081" w:type="dxa"/>
            <w:vMerge/>
            <w:shd w:val="clear" w:color="auto" w:fill="auto"/>
            <w:vAlign w:val="center"/>
          </w:tcPr>
          <w:p w14:paraId="2F42318A" w14:textId="77777777" w:rsidR="0020282F" w:rsidRPr="00CE0A9E" w:rsidRDefault="0020282F" w:rsidP="00A81A74">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197344B7" w14:textId="77777777" w:rsidR="0020282F" w:rsidRPr="00CE0A9E" w:rsidRDefault="0020282F" w:rsidP="00A81A74">
            <w:pPr>
              <w:spacing w:after="0" w:line="240" w:lineRule="auto"/>
              <w:rPr>
                <w:rFonts w:ascii="Times New Roman" w:eastAsia="Times New Roman" w:hAnsi="Times New Roman"/>
                <w:sz w:val="16"/>
                <w:szCs w:val="16"/>
                <w:lang w:eastAsia="ru-RU"/>
              </w:rPr>
            </w:pPr>
          </w:p>
        </w:tc>
        <w:tc>
          <w:tcPr>
            <w:tcW w:w="1560" w:type="dxa"/>
            <w:vMerge/>
            <w:shd w:val="clear" w:color="auto" w:fill="auto"/>
            <w:vAlign w:val="center"/>
          </w:tcPr>
          <w:p w14:paraId="761FE231" w14:textId="77777777" w:rsidR="0020282F" w:rsidRPr="00CE0A9E" w:rsidRDefault="0020282F" w:rsidP="00A81A74">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4035571B" w14:textId="77777777" w:rsidR="0020282F" w:rsidRPr="00CE0A9E" w:rsidRDefault="0020282F" w:rsidP="00A81A74">
            <w:pPr>
              <w:spacing w:after="0" w:line="240" w:lineRule="auto"/>
              <w:rPr>
                <w:rFonts w:ascii="Times New Roman" w:eastAsia="Times New Roman" w:hAnsi="Times New Roman"/>
                <w:sz w:val="16"/>
                <w:szCs w:val="16"/>
                <w:lang w:eastAsia="ru-RU"/>
              </w:rPr>
            </w:pPr>
          </w:p>
        </w:tc>
        <w:tc>
          <w:tcPr>
            <w:tcW w:w="851" w:type="dxa"/>
            <w:vMerge/>
            <w:shd w:val="clear" w:color="auto" w:fill="auto"/>
            <w:vAlign w:val="center"/>
          </w:tcPr>
          <w:p w14:paraId="595B7076" w14:textId="77777777" w:rsidR="0020282F" w:rsidRPr="00CE0A9E" w:rsidRDefault="0020282F" w:rsidP="00A81A74">
            <w:pPr>
              <w:spacing w:after="0" w:line="240" w:lineRule="auto"/>
              <w:rPr>
                <w:rFonts w:ascii="Times New Roman" w:eastAsia="Times New Roman" w:hAnsi="Times New Roman"/>
                <w:sz w:val="16"/>
                <w:szCs w:val="16"/>
                <w:lang w:eastAsia="ru-RU"/>
              </w:rPr>
            </w:pPr>
          </w:p>
        </w:tc>
        <w:tc>
          <w:tcPr>
            <w:tcW w:w="992" w:type="dxa"/>
            <w:shd w:val="clear" w:color="auto" w:fill="auto"/>
          </w:tcPr>
          <w:p w14:paraId="23F64DEA"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w:t>
            </w:r>
            <w:r w:rsidR="00F442ED" w:rsidRPr="00CE0A9E">
              <w:rPr>
                <w:rFonts w:ascii="Times New Roman" w:eastAsia="Times New Roman" w:hAnsi="Times New Roman"/>
                <w:sz w:val="16"/>
                <w:szCs w:val="16"/>
                <w:lang w:eastAsia="ru-RU"/>
              </w:rPr>
              <w:t>20</w:t>
            </w:r>
            <w:r w:rsidRPr="00CE0A9E">
              <w:rPr>
                <w:rFonts w:ascii="Times New Roman" w:eastAsia="Times New Roman" w:hAnsi="Times New Roman"/>
                <w:sz w:val="16"/>
                <w:szCs w:val="16"/>
                <w:lang w:eastAsia="ru-RU"/>
              </w:rPr>
              <w:t xml:space="preserve"> год</w:t>
            </w:r>
          </w:p>
        </w:tc>
        <w:tc>
          <w:tcPr>
            <w:tcW w:w="992" w:type="dxa"/>
            <w:shd w:val="clear" w:color="auto" w:fill="auto"/>
          </w:tcPr>
          <w:p w14:paraId="3B17C4D4" w14:textId="77777777" w:rsidR="0020282F" w:rsidRPr="00CE0A9E" w:rsidRDefault="00F442ED"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2021</w:t>
            </w:r>
            <w:r w:rsidR="0020282F" w:rsidRPr="00CE0A9E">
              <w:rPr>
                <w:rFonts w:ascii="Times New Roman" w:eastAsia="Times New Roman" w:hAnsi="Times New Roman"/>
                <w:sz w:val="16"/>
                <w:szCs w:val="16"/>
                <w:lang w:eastAsia="ru-RU"/>
              </w:rPr>
              <w:t xml:space="preserve"> год</w:t>
            </w:r>
          </w:p>
        </w:tc>
        <w:tc>
          <w:tcPr>
            <w:tcW w:w="992" w:type="dxa"/>
            <w:shd w:val="clear" w:color="auto" w:fill="auto"/>
          </w:tcPr>
          <w:p w14:paraId="19E6C30C" w14:textId="77777777" w:rsidR="0020282F" w:rsidRPr="00CE0A9E" w:rsidRDefault="00F442ED"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2022</w:t>
            </w:r>
            <w:r w:rsidR="0020282F" w:rsidRPr="00CE0A9E">
              <w:rPr>
                <w:rFonts w:ascii="Times New Roman" w:eastAsia="Times New Roman" w:hAnsi="Times New Roman"/>
                <w:sz w:val="16"/>
                <w:szCs w:val="16"/>
                <w:lang w:eastAsia="ru-RU"/>
              </w:rPr>
              <w:t xml:space="preserve"> год</w:t>
            </w:r>
          </w:p>
        </w:tc>
        <w:tc>
          <w:tcPr>
            <w:tcW w:w="993" w:type="dxa"/>
            <w:shd w:val="clear" w:color="auto" w:fill="auto"/>
          </w:tcPr>
          <w:p w14:paraId="44D56885" w14:textId="77777777" w:rsidR="0020282F" w:rsidRPr="00CE0A9E" w:rsidRDefault="00F442ED"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2023</w:t>
            </w:r>
            <w:r w:rsidR="0020282F" w:rsidRPr="00CE0A9E">
              <w:rPr>
                <w:rFonts w:ascii="Times New Roman" w:eastAsia="Times New Roman" w:hAnsi="Times New Roman"/>
                <w:sz w:val="16"/>
                <w:szCs w:val="16"/>
                <w:lang w:eastAsia="ru-RU"/>
              </w:rPr>
              <w:t xml:space="preserve"> год</w:t>
            </w:r>
          </w:p>
        </w:tc>
        <w:tc>
          <w:tcPr>
            <w:tcW w:w="992" w:type="dxa"/>
            <w:shd w:val="clear" w:color="auto" w:fill="auto"/>
          </w:tcPr>
          <w:p w14:paraId="4A1782E5" w14:textId="77777777" w:rsidR="0020282F" w:rsidRPr="00CE0A9E" w:rsidRDefault="00F442ED"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2024</w:t>
            </w:r>
            <w:r w:rsidR="0020282F" w:rsidRPr="00CE0A9E">
              <w:rPr>
                <w:rFonts w:ascii="Times New Roman" w:eastAsia="Times New Roman" w:hAnsi="Times New Roman"/>
                <w:sz w:val="16"/>
                <w:szCs w:val="16"/>
                <w:lang w:eastAsia="ru-RU"/>
              </w:rPr>
              <w:t xml:space="preserve"> год</w:t>
            </w:r>
          </w:p>
        </w:tc>
        <w:tc>
          <w:tcPr>
            <w:tcW w:w="1276" w:type="dxa"/>
            <w:vMerge/>
            <w:shd w:val="clear" w:color="auto" w:fill="auto"/>
            <w:vAlign w:val="center"/>
          </w:tcPr>
          <w:p w14:paraId="03055719" w14:textId="77777777" w:rsidR="0020282F" w:rsidRPr="00CE0A9E" w:rsidRDefault="0020282F" w:rsidP="00A81A74">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7EEB0DA1" w14:textId="77777777" w:rsidR="0020282F" w:rsidRPr="00CE0A9E" w:rsidRDefault="0020282F" w:rsidP="00A81A74">
            <w:pPr>
              <w:spacing w:after="0" w:line="240" w:lineRule="auto"/>
              <w:rPr>
                <w:rFonts w:ascii="Times New Roman" w:eastAsia="Times New Roman" w:hAnsi="Times New Roman"/>
                <w:sz w:val="16"/>
                <w:szCs w:val="16"/>
                <w:lang w:eastAsia="ru-RU"/>
              </w:rPr>
            </w:pPr>
          </w:p>
        </w:tc>
      </w:tr>
      <w:tr w:rsidR="0020282F" w:rsidRPr="00CE0A9E" w14:paraId="2DCB559B" w14:textId="77777777" w:rsidTr="00A21599">
        <w:trPr>
          <w:trHeight w:val="60"/>
        </w:trPr>
        <w:tc>
          <w:tcPr>
            <w:tcW w:w="1180" w:type="dxa"/>
            <w:shd w:val="clear" w:color="auto" w:fill="auto"/>
          </w:tcPr>
          <w:p w14:paraId="5C5C460B"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w:t>
            </w:r>
          </w:p>
        </w:tc>
        <w:tc>
          <w:tcPr>
            <w:tcW w:w="2081" w:type="dxa"/>
            <w:shd w:val="clear" w:color="auto" w:fill="auto"/>
            <w:noWrap/>
          </w:tcPr>
          <w:p w14:paraId="5AF7FFE4"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w:t>
            </w:r>
          </w:p>
        </w:tc>
        <w:tc>
          <w:tcPr>
            <w:tcW w:w="1417" w:type="dxa"/>
            <w:shd w:val="clear" w:color="auto" w:fill="auto"/>
            <w:noWrap/>
          </w:tcPr>
          <w:p w14:paraId="7720BD3E"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3</w:t>
            </w:r>
          </w:p>
        </w:tc>
        <w:tc>
          <w:tcPr>
            <w:tcW w:w="1560" w:type="dxa"/>
            <w:shd w:val="clear" w:color="auto" w:fill="auto"/>
            <w:noWrap/>
          </w:tcPr>
          <w:p w14:paraId="3E08F78C"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4</w:t>
            </w:r>
          </w:p>
        </w:tc>
        <w:tc>
          <w:tcPr>
            <w:tcW w:w="1417" w:type="dxa"/>
            <w:shd w:val="clear" w:color="auto" w:fill="auto"/>
            <w:noWrap/>
          </w:tcPr>
          <w:p w14:paraId="790D91CB"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5</w:t>
            </w:r>
          </w:p>
        </w:tc>
        <w:tc>
          <w:tcPr>
            <w:tcW w:w="851" w:type="dxa"/>
            <w:shd w:val="clear" w:color="auto" w:fill="auto"/>
            <w:noWrap/>
          </w:tcPr>
          <w:p w14:paraId="189F1415" w14:textId="77777777" w:rsidR="0020282F" w:rsidRPr="00CE0A9E" w:rsidRDefault="0020282F"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6</w:t>
            </w:r>
          </w:p>
        </w:tc>
        <w:tc>
          <w:tcPr>
            <w:tcW w:w="992" w:type="dxa"/>
            <w:shd w:val="clear" w:color="auto" w:fill="auto"/>
            <w:noWrap/>
          </w:tcPr>
          <w:p w14:paraId="29D21C82" w14:textId="77777777" w:rsidR="0020282F" w:rsidRPr="00CE0A9E" w:rsidRDefault="00B138CC"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7</w:t>
            </w:r>
          </w:p>
        </w:tc>
        <w:tc>
          <w:tcPr>
            <w:tcW w:w="992" w:type="dxa"/>
            <w:shd w:val="clear" w:color="auto" w:fill="auto"/>
            <w:noWrap/>
          </w:tcPr>
          <w:p w14:paraId="7C9C6783" w14:textId="77777777" w:rsidR="0020282F" w:rsidRPr="00CE0A9E" w:rsidRDefault="00B138CC"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8</w:t>
            </w:r>
          </w:p>
        </w:tc>
        <w:tc>
          <w:tcPr>
            <w:tcW w:w="992" w:type="dxa"/>
            <w:shd w:val="clear" w:color="auto" w:fill="auto"/>
            <w:noWrap/>
          </w:tcPr>
          <w:p w14:paraId="173C06F3" w14:textId="77777777" w:rsidR="0020282F" w:rsidRPr="00CE0A9E" w:rsidRDefault="00B138CC"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9</w:t>
            </w:r>
          </w:p>
        </w:tc>
        <w:tc>
          <w:tcPr>
            <w:tcW w:w="993" w:type="dxa"/>
            <w:shd w:val="clear" w:color="auto" w:fill="auto"/>
            <w:noWrap/>
          </w:tcPr>
          <w:p w14:paraId="74E36394" w14:textId="77777777" w:rsidR="0020282F" w:rsidRPr="00CE0A9E" w:rsidRDefault="00B138CC"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10</w:t>
            </w:r>
          </w:p>
        </w:tc>
        <w:tc>
          <w:tcPr>
            <w:tcW w:w="992" w:type="dxa"/>
            <w:shd w:val="clear" w:color="auto" w:fill="auto"/>
            <w:noWrap/>
          </w:tcPr>
          <w:p w14:paraId="527013A9" w14:textId="77777777" w:rsidR="0020282F" w:rsidRPr="00CE0A9E" w:rsidRDefault="00B138CC"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11</w:t>
            </w:r>
          </w:p>
        </w:tc>
        <w:tc>
          <w:tcPr>
            <w:tcW w:w="1276" w:type="dxa"/>
            <w:shd w:val="clear" w:color="auto" w:fill="auto"/>
            <w:noWrap/>
          </w:tcPr>
          <w:p w14:paraId="30AF0DA4" w14:textId="77777777" w:rsidR="0020282F" w:rsidRPr="00CE0A9E" w:rsidRDefault="00B138CC"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12</w:t>
            </w:r>
          </w:p>
        </w:tc>
        <w:tc>
          <w:tcPr>
            <w:tcW w:w="1275" w:type="dxa"/>
            <w:shd w:val="clear" w:color="auto" w:fill="auto"/>
            <w:noWrap/>
          </w:tcPr>
          <w:p w14:paraId="46AB1ED9" w14:textId="77777777" w:rsidR="0020282F" w:rsidRPr="00CE0A9E" w:rsidRDefault="00B138CC" w:rsidP="00A81A74">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13</w:t>
            </w:r>
          </w:p>
        </w:tc>
      </w:tr>
      <w:tr w:rsidR="00A21599" w:rsidRPr="00CE0A9E" w14:paraId="15FB9E51" w14:textId="77777777" w:rsidTr="00A21599">
        <w:trPr>
          <w:trHeight w:val="172"/>
        </w:trPr>
        <w:tc>
          <w:tcPr>
            <w:tcW w:w="1180" w:type="dxa"/>
            <w:vMerge w:val="restart"/>
            <w:shd w:val="clear" w:color="auto" w:fill="auto"/>
          </w:tcPr>
          <w:p w14:paraId="6C9FEEED" w14:textId="77777777" w:rsidR="00A21599" w:rsidRPr="00CE0A9E" w:rsidRDefault="00A21599" w:rsidP="00A21599">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w:t>
            </w:r>
          </w:p>
        </w:tc>
        <w:tc>
          <w:tcPr>
            <w:tcW w:w="2081" w:type="dxa"/>
            <w:vMerge w:val="restart"/>
            <w:shd w:val="clear" w:color="auto" w:fill="auto"/>
          </w:tcPr>
          <w:p w14:paraId="4E9DEF36" w14:textId="77777777" w:rsidR="00A21599" w:rsidRPr="00CE0A9E" w:rsidRDefault="00A21599" w:rsidP="00A2159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Основное мероприятие 05. </w:t>
            </w:r>
            <w:r w:rsidR="005B2448" w:rsidRPr="00CE0A9E">
              <w:rPr>
                <w:rFonts w:ascii="Times New Roman" w:eastAsia="Times New Roman" w:hAnsi="Times New Roman"/>
                <w:sz w:val="16"/>
                <w:szCs w:val="16"/>
                <w:lang w:eastAsia="ru-RU"/>
              </w:rPr>
              <w:t>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1417" w:type="dxa"/>
            <w:vMerge w:val="restart"/>
            <w:shd w:val="clear" w:color="auto" w:fill="auto"/>
            <w:vAlign w:val="center"/>
          </w:tcPr>
          <w:p w14:paraId="1BEEC0DD" w14:textId="77777777" w:rsidR="00A21599" w:rsidRPr="00CE0A9E" w:rsidRDefault="00A21599" w:rsidP="00A21599">
            <w:pPr>
              <w:spacing w:after="0" w:line="240" w:lineRule="auto"/>
              <w:rPr>
                <w:rFonts w:ascii="Times New Roman" w:eastAsia="Times New Roman" w:hAnsi="Times New Roman"/>
                <w:sz w:val="16"/>
                <w:szCs w:val="16"/>
                <w:lang w:eastAsia="ru-RU"/>
              </w:rPr>
            </w:pPr>
          </w:p>
        </w:tc>
        <w:tc>
          <w:tcPr>
            <w:tcW w:w="1560" w:type="dxa"/>
            <w:shd w:val="clear" w:color="auto" w:fill="auto"/>
          </w:tcPr>
          <w:p w14:paraId="31699462" w14:textId="77777777" w:rsidR="00A21599" w:rsidRPr="00CE0A9E" w:rsidRDefault="00A21599" w:rsidP="00A2159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7" w:type="dxa"/>
            <w:shd w:val="clear" w:color="auto" w:fill="auto"/>
          </w:tcPr>
          <w:p w14:paraId="3A6E52FC" w14:textId="7E4B80CB" w:rsidR="00A21599" w:rsidRPr="00CE0A9E" w:rsidRDefault="00854536" w:rsidP="00A2159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35727027" w14:textId="3ECFD399" w:rsidR="00A21599" w:rsidRPr="00CE0A9E" w:rsidRDefault="00854536" w:rsidP="00A2159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02456382" w14:textId="7629DB52" w:rsidR="00A21599" w:rsidRPr="00CE0A9E" w:rsidRDefault="00854536" w:rsidP="00A2159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B0735D0" w14:textId="45F56355" w:rsidR="00A21599" w:rsidRPr="00CE0A9E" w:rsidRDefault="00854536" w:rsidP="00A2159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EA84043" w14:textId="1D2265C7" w:rsidR="00A21599" w:rsidRPr="00CE0A9E" w:rsidRDefault="00854536" w:rsidP="00A2159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37B610B3" w14:textId="4BA74621" w:rsidR="00A21599" w:rsidRPr="00CE0A9E" w:rsidRDefault="00854536" w:rsidP="00A2159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EAB6C02" w14:textId="6B3A3AB9" w:rsidR="00A21599" w:rsidRPr="00CE0A9E" w:rsidRDefault="00854536" w:rsidP="00A2159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val="restart"/>
            <w:shd w:val="clear" w:color="auto" w:fill="auto"/>
            <w:vAlign w:val="center"/>
          </w:tcPr>
          <w:p w14:paraId="7E62A866" w14:textId="05ABC10C" w:rsidR="00F4709B" w:rsidRPr="00CE0A9E" w:rsidRDefault="00854536" w:rsidP="00F4709B">
            <w:pPr>
              <w:spacing w:after="0" w:line="240" w:lineRule="auto"/>
              <w:rPr>
                <w:rFonts w:ascii="Times New Roman" w:eastAsia="Times New Roman" w:hAnsi="Times New Roman"/>
                <w:sz w:val="16"/>
                <w:szCs w:val="16"/>
                <w:lang w:eastAsia="ru-RU"/>
              </w:rPr>
            </w:pPr>
            <w:r w:rsidRPr="00854536">
              <w:rPr>
                <w:rFonts w:ascii="Times New Roman" w:eastAsia="Times New Roman" w:hAnsi="Times New Roman"/>
                <w:sz w:val="16"/>
                <w:szCs w:val="16"/>
                <w:lang w:eastAsia="ru-RU"/>
              </w:rPr>
              <w:tab/>
            </w:r>
          </w:p>
          <w:p w14:paraId="715B5F6A" w14:textId="3FCDD4FF" w:rsidR="00A21599" w:rsidRPr="00CE0A9E" w:rsidRDefault="00F4709B" w:rsidP="00854536">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Управление образованием администрации городского округа Истра</w:t>
            </w:r>
          </w:p>
        </w:tc>
        <w:tc>
          <w:tcPr>
            <w:tcW w:w="1275" w:type="dxa"/>
            <w:vMerge w:val="restart"/>
            <w:shd w:val="clear" w:color="auto" w:fill="auto"/>
            <w:vAlign w:val="center"/>
          </w:tcPr>
          <w:p w14:paraId="59686BC7" w14:textId="151DC9D2" w:rsidR="00A21599" w:rsidRPr="00CE0A9E" w:rsidRDefault="00F4709B" w:rsidP="00A21599">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r>
      <w:tr w:rsidR="00854536" w:rsidRPr="00CE0A9E" w14:paraId="575105B3" w14:textId="77777777" w:rsidTr="00A21599">
        <w:trPr>
          <w:trHeight w:val="172"/>
        </w:trPr>
        <w:tc>
          <w:tcPr>
            <w:tcW w:w="1180" w:type="dxa"/>
            <w:vMerge/>
            <w:shd w:val="clear" w:color="auto" w:fill="auto"/>
          </w:tcPr>
          <w:p w14:paraId="70F547E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2081" w:type="dxa"/>
            <w:vMerge/>
            <w:shd w:val="clear" w:color="auto" w:fill="auto"/>
          </w:tcPr>
          <w:p w14:paraId="0CD4C89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5A1FB73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0DC5D1CB"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7" w:type="dxa"/>
            <w:shd w:val="clear" w:color="auto" w:fill="auto"/>
          </w:tcPr>
          <w:p w14:paraId="790E0D6B" w14:textId="69BA97E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2B25B650" w14:textId="3662A87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0CFD907" w14:textId="01E61A3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0C5C3B4" w14:textId="7387F41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DF181EB" w14:textId="41ACD15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1511F0B0" w14:textId="1DE8724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C4B3B05" w14:textId="79755FB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1D2419A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0CF96980"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900C115" w14:textId="77777777" w:rsidTr="00A21599">
        <w:trPr>
          <w:trHeight w:val="172"/>
        </w:trPr>
        <w:tc>
          <w:tcPr>
            <w:tcW w:w="1180" w:type="dxa"/>
            <w:vMerge/>
            <w:shd w:val="clear" w:color="auto" w:fill="auto"/>
          </w:tcPr>
          <w:p w14:paraId="5A5498B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2081" w:type="dxa"/>
            <w:vMerge/>
            <w:shd w:val="clear" w:color="auto" w:fill="auto"/>
          </w:tcPr>
          <w:p w14:paraId="7A72910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18325B0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5EDB499A"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417" w:type="dxa"/>
            <w:shd w:val="clear" w:color="auto" w:fill="auto"/>
          </w:tcPr>
          <w:p w14:paraId="1DA370EA" w14:textId="26E6D43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222F7DED" w14:textId="006813E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2FEBA6D" w14:textId="33CF66A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142AC75" w14:textId="36A2965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05DEDB93" w14:textId="166EAF9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519A4C6D" w14:textId="2F533D3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772CA04" w14:textId="275FA55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79BCBBD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587E1BE3"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13B7397" w14:textId="77777777" w:rsidTr="00A21599">
        <w:trPr>
          <w:trHeight w:val="172"/>
        </w:trPr>
        <w:tc>
          <w:tcPr>
            <w:tcW w:w="1180" w:type="dxa"/>
            <w:vMerge/>
            <w:shd w:val="clear" w:color="auto" w:fill="auto"/>
          </w:tcPr>
          <w:p w14:paraId="2CFC38DE"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2081" w:type="dxa"/>
            <w:vMerge/>
            <w:shd w:val="clear" w:color="auto" w:fill="auto"/>
          </w:tcPr>
          <w:p w14:paraId="631E686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2098036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02C71A94"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7" w:type="dxa"/>
            <w:shd w:val="clear" w:color="auto" w:fill="auto"/>
          </w:tcPr>
          <w:p w14:paraId="2B534DEC" w14:textId="1B56F65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35E12C61" w14:textId="723430A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A706752" w14:textId="573A7AF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53885B6" w14:textId="798C0D8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46E778D" w14:textId="0CF0C06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5CED2D4B" w14:textId="0B12E62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1EF849E" w14:textId="6F13FD6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2CBF6A3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465B2230"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E1ABA93" w14:textId="77777777" w:rsidTr="00A21599">
        <w:trPr>
          <w:trHeight w:val="172"/>
        </w:trPr>
        <w:tc>
          <w:tcPr>
            <w:tcW w:w="1180" w:type="dxa"/>
            <w:vMerge/>
            <w:shd w:val="clear" w:color="auto" w:fill="auto"/>
          </w:tcPr>
          <w:p w14:paraId="50CE2DC3"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2081" w:type="dxa"/>
            <w:vMerge/>
            <w:shd w:val="clear" w:color="auto" w:fill="auto"/>
          </w:tcPr>
          <w:p w14:paraId="10BE7DB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76EA84B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1DF23E2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7" w:type="dxa"/>
            <w:shd w:val="clear" w:color="auto" w:fill="auto"/>
          </w:tcPr>
          <w:p w14:paraId="7146C703" w14:textId="6CECF15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434DB96C" w14:textId="58F48FB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7CF3D7A" w14:textId="393A675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0476319D" w14:textId="109AC10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55A01AB" w14:textId="1BED112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28FEC85A" w14:textId="70B6C6B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158E642" w14:textId="2EF1A53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5A86495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6CB886D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5C699D8" w14:textId="77777777" w:rsidTr="00A21599">
        <w:trPr>
          <w:trHeight w:val="172"/>
        </w:trPr>
        <w:tc>
          <w:tcPr>
            <w:tcW w:w="1180" w:type="dxa"/>
            <w:vMerge w:val="restart"/>
            <w:shd w:val="clear" w:color="auto" w:fill="auto"/>
          </w:tcPr>
          <w:p w14:paraId="6274A7F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1.1</w:t>
            </w:r>
          </w:p>
        </w:tc>
        <w:tc>
          <w:tcPr>
            <w:tcW w:w="2081" w:type="dxa"/>
            <w:vMerge w:val="restart"/>
            <w:shd w:val="clear" w:color="auto" w:fill="auto"/>
          </w:tcPr>
          <w:p w14:paraId="305D883A"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Реализация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 в Московской области</w:t>
            </w:r>
          </w:p>
        </w:tc>
        <w:tc>
          <w:tcPr>
            <w:tcW w:w="1417" w:type="dxa"/>
            <w:vMerge w:val="restart"/>
            <w:shd w:val="clear" w:color="auto" w:fill="auto"/>
            <w:vAlign w:val="center"/>
          </w:tcPr>
          <w:p w14:paraId="0F3FE17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20B8E474"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7" w:type="dxa"/>
            <w:shd w:val="clear" w:color="auto" w:fill="auto"/>
          </w:tcPr>
          <w:p w14:paraId="7020EA4A" w14:textId="075BB68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39C902E8" w14:textId="6476FFF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F815904" w14:textId="444657C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040ED62" w14:textId="59A3791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5DF970D" w14:textId="6F6844F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4DB2AE61" w14:textId="0E2B602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AD8A537" w14:textId="31145B2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val="restart"/>
            <w:shd w:val="clear" w:color="auto" w:fill="auto"/>
            <w:vAlign w:val="center"/>
          </w:tcPr>
          <w:p w14:paraId="444710FD" w14:textId="5A04CC23" w:rsidR="00854536" w:rsidRPr="00CE0A9E" w:rsidRDefault="00F4709B" w:rsidP="00854536">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Управление образованием администрации городского округа Истра</w:t>
            </w:r>
          </w:p>
        </w:tc>
        <w:tc>
          <w:tcPr>
            <w:tcW w:w="1275" w:type="dxa"/>
            <w:vMerge w:val="restart"/>
            <w:shd w:val="clear" w:color="auto" w:fill="auto"/>
            <w:vAlign w:val="center"/>
          </w:tcPr>
          <w:p w14:paraId="756383DD" w14:textId="7AF44945" w:rsidR="00854536" w:rsidRPr="00CE0A9E" w:rsidRDefault="00F4709B" w:rsidP="00854536">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Реализация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 в Московской области</w:t>
            </w:r>
          </w:p>
        </w:tc>
      </w:tr>
      <w:tr w:rsidR="00854536" w:rsidRPr="00CE0A9E" w14:paraId="7928B52C" w14:textId="77777777" w:rsidTr="00A21599">
        <w:trPr>
          <w:trHeight w:val="172"/>
        </w:trPr>
        <w:tc>
          <w:tcPr>
            <w:tcW w:w="1180" w:type="dxa"/>
            <w:vMerge/>
            <w:shd w:val="clear" w:color="auto" w:fill="auto"/>
          </w:tcPr>
          <w:p w14:paraId="2F089DF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2081" w:type="dxa"/>
            <w:vMerge/>
            <w:shd w:val="clear" w:color="auto" w:fill="auto"/>
          </w:tcPr>
          <w:p w14:paraId="78A0731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3E6CA80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6975F611"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7" w:type="dxa"/>
            <w:shd w:val="clear" w:color="auto" w:fill="auto"/>
          </w:tcPr>
          <w:p w14:paraId="6D6DE3DB" w14:textId="74FA071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2BCB482A" w14:textId="36EDE27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09C339F" w14:textId="5F16514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37535B9" w14:textId="76395E1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29AE7AD" w14:textId="11DBB33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3BB6C039" w14:textId="3477C9A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CF92598" w14:textId="7280091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2D241EB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5DBB6543"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C72D3E8" w14:textId="77777777" w:rsidTr="00A21599">
        <w:trPr>
          <w:trHeight w:val="172"/>
        </w:trPr>
        <w:tc>
          <w:tcPr>
            <w:tcW w:w="1180" w:type="dxa"/>
            <w:vMerge/>
            <w:shd w:val="clear" w:color="auto" w:fill="auto"/>
          </w:tcPr>
          <w:p w14:paraId="29BB402A"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2081" w:type="dxa"/>
            <w:vMerge/>
            <w:shd w:val="clear" w:color="auto" w:fill="auto"/>
          </w:tcPr>
          <w:p w14:paraId="0F994362"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05BABBF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67C93FB4"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417" w:type="dxa"/>
            <w:shd w:val="clear" w:color="auto" w:fill="auto"/>
          </w:tcPr>
          <w:p w14:paraId="2E9DC1D8" w14:textId="34E9E07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7522530F" w14:textId="0B55341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0D94D40" w14:textId="5EBBF75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B75722E" w14:textId="6C0C01F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3AA3810" w14:textId="23B55B1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04358047" w14:textId="7F7572D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386DBB1" w14:textId="57C2FC3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37A6DC1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1756EA9A"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3D20C7A" w14:textId="77777777" w:rsidTr="00A21599">
        <w:trPr>
          <w:trHeight w:val="172"/>
        </w:trPr>
        <w:tc>
          <w:tcPr>
            <w:tcW w:w="1180" w:type="dxa"/>
            <w:vMerge/>
            <w:shd w:val="clear" w:color="auto" w:fill="auto"/>
          </w:tcPr>
          <w:p w14:paraId="5C3873CD"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2081" w:type="dxa"/>
            <w:vMerge/>
            <w:shd w:val="clear" w:color="auto" w:fill="auto"/>
          </w:tcPr>
          <w:p w14:paraId="7CBF578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538D26D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6917CF7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7" w:type="dxa"/>
            <w:shd w:val="clear" w:color="auto" w:fill="auto"/>
          </w:tcPr>
          <w:p w14:paraId="517EB509" w14:textId="6E51C13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04F40BF1" w14:textId="516F080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17ABEB8" w14:textId="2B94618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CF36C16" w14:textId="766ED94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18680A1" w14:textId="1592531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4001650C" w14:textId="298A21D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08E5EEB" w14:textId="3340634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40DC23E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585945A7"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0AE1F91" w14:textId="77777777" w:rsidTr="00A21599">
        <w:trPr>
          <w:trHeight w:val="172"/>
        </w:trPr>
        <w:tc>
          <w:tcPr>
            <w:tcW w:w="1180" w:type="dxa"/>
            <w:vMerge/>
            <w:shd w:val="clear" w:color="auto" w:fill="auto"/>
          </w:tcPr>
          <w:p w14:paraId="5C35AB57"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2081" w:type="dxa"/>
            <w:vMerge/>
            <w:shd w:val="clear" w:color="auto" w:fill="auto"/>
          </w:tcPr>
          <w:p w14:paraId="11FB0EB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67710BE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76E17873"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7" w:type="dxa"/>
            <w:shd w:val="clear" w:color="auto" w:fill="auto"/>
          </w:tcPr>
          <w:p w14:paraId="42D6B915" w14:textId="482DB3D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42872449" w14:textId="1C5A4F6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587CD33" w14:textId="4FA3D5C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5D7FEB5" w14:textId="5B4D7DE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A535625" w14:textId="46E3C06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4A1CB4F7" w14:textId="2A587C0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A57344F" w14:textId="1F9A8E6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0E7E869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26FE9BDC"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0D17FC30" w14:textId="77777777" w:rsidTr="00A21599">
        <w:trPr>
          <w:trHeight w:val="172"/>
        </w:trPr>
        <w:tc>
          <w:tcPr>
            <w:tcW w:w="1180" w:type="dxa"/>
            <w:vMerge w:val="restart"/>
            <w:shd w:val="clear" w:color="auto" w:fill="auto"/>
          </w:tcPr>
          <w:p w14:paraId="02FDAC96"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w:t>
            </w:r>
          </w:p>
        </w:tc>
        <w:tc>
          <w:tcPr>
            <w:tcW w:w="2081" w:type="dxa"/>
            <w:vMerge w:val="restart"/>
            <w:shd w:val="clear" w:color="auto" w:fill="auto"/>
          </w:tcPr>
          <w:p w14:paraId="58D29EBA"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Основное мероприятие E5. Федеральный проект «Учитель будущего» </w:t>
            </w:r>
          </w:p>
        </w:tc>
        <w:tc>
          <w:tcPr>
            <w:tcW w:w="1417" w:type="dxa"/>
            <w:vMerge w:val="restart"/>
            <w:shd w:val="clear" w:color="auto" w:fill="auto"/>
            <w:vAlign w:val="center"/>
          </w:tcPr>
          <w:p w14:paraId="2320342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257E23FF"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7" w:type="dxa"/>
            <w:shd w:val="clear" w:color="auto" w:fill="auto"/>
          </w:tcPr>
          <w:p w14:paraId="7337C753" w14:textId="0756D7C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3DE6A540" w14:textId="29A16BA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45E69E1" w14:textId="30AC990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510D094" w14:textId="6877587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11E9090" w14:textId="4589AC8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7C9CB322" w14:textId="4DAD05C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29122DA" w14:textId="01C3360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val="restart"/>
            <w:shd w:val="clear" w:color="auto" w:fill="auto"/>
            <w:vAlign w:val="center"/>
          </w:tcPr>
          <w:p w14:paraId="34F2D6A5" w14:textId="6846E104" w:rsidR="00854536" w:rsidRPr="00CE0A9E" w:rsidRDefault="00F4709B" w:rsidP="00854536">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Управление образованием администрации городского округа Истра, МОУ "Учебно-методический центр"</w:t>
            </w:r>
          </w:p>
        </w:tc>
        <w:tc>
          <w:tcPr>
            <w:tcW w:w="1275" w:type="dxa"/>
            <w:vMerge w:val="restart"/>
            <w:shd w:val="clear" w:color="auto" w:fill="auto"/>
            <w:vAlign w:val="center"/>
          </w:tcPr>
          <w:p w14:paraId="63213C6D" w14:textId="203D61D6" w:rsidR="00854536" w:rsidRPr="00CE0A9E" w:rsidRDefault="00F4709B" w:rsidP="00854536">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Повышение профессионального мастерства педагогов</w:t>
            </w:r>
          </w:p>
        </w:tc>
      </w:tr>
      <w:tr w:rsidR="00854536" w:rsidRPr="00CE0A9E" w14:paraId="24224F9A" w14:textId="77777777" w:rsidTr="00A21599">
        <w:trPr>
          <w:trHeight w:val="531"/>
        </w:trPr>
        <w:tc>
          <w:tcPr>
            <w:tcW w:w="1180" w:type="dxa"/>
            <w:vMerge/>
            <w:shd w:val="clear" w:color="auto" w:fill="auto"/>
          </w:tcPr>
          <w:p w14:paraId="6C32881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2081" w:type="dxa"/>
            <w:vMerge/>
            <w:shd w:val="clear" w:color="auto" w:fill="auto"/>
          </w:tcPr>
          <w:p w14:paraId="699ACAB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725FC6E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5F5DEEB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7" w:type="dxa"/>
            <w:shd w:val="clear" w:color="auto" w:fill="auto"/>
          </w:tcPr>
          <w:p w14:paraId="319B02CC" w14:textId="38FC6DC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22C727AD" w14:textId="470B5C5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D49C9F9" w14:textId="19E203D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2D64327" w14:textId="0EBA3C9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0DB0603" w14:textId="19B2BBB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3D826892" w14:textId="78D7BC3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EF28DD1" w14:textId="075D2D7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4A37708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4BE4D092"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DE1D1EF" w14:textId="77777777" w:rsidTr="00A21599">
        <w:trPr>
          <w:trHeight w:val="556"/>
        </w:trPr>
        <w:tc>
          <w:tcPr>
            <w:tcW w:w="1180" w:type="dxa"/>
            <w:vMerge/>
            <w:shd w:val="clear" w:color="auto" w:fill="auto"/>
          </w:tcPr>
          <w:p w14:paraId="5354834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2081" w:type="dxa"/>
            <w:vMerge/>
            <w:shd w:val="clear" w:color="auto" w:fill="auto"/>
          </w:tcPr>
          <w:p w14:paraId="6C3C83A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689336C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72A8F7B5"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417" w:type="dxa"/>
            <w:shd w:val="clear" w:color="auto" w:fill="auto"/>
          </w:tcPr>
          <w:p w14:paraId="5733DA48" w14:textId="1CA5851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7B49DBFC" w14:textId="14EFCE4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B895EF6" w14:textId="4EC9242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00CEC7E" w14:textId="157BD18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AD9718B" w14:textId="4A21926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12E5BE2F" w14:textId="04F9CD3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2BDDF01" w14:textId="7E42640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1920D93F"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1C3AFBF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2010F986" w14:textId="77777777" w:rsidTr="00A21599">
        <w:trPr>
          <w:trHeight w:val="292"/>
        </w:trPr>
        <w:tc>
          <w:tcPr>
            <w:tcW w:w="1180" w:type="dxa"/>
            <w:vMerge/>
            <w:shd w:val="clear" w:color="auto" w:fill="auto"/>
          </w:tcPr>
          <w:p w14:paraId="7B3F7A1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2081" w:type="dxa"/>
            <w:vMerge/>
            <w:shd w:val="clear" w:color="auto" w:fill="auto"/>
          </w:tcPr>
          <w:p w14:paraId="4D3AB983"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60EBC09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4F4921B3"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7" w:type="dxa"/>
            <w:shd w:val="clear" w:color="auto" w:fill="auto"/>
          </w:tcPr>
          <w:p w14:paraId="439EA1A0" w14:textId="5403A74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37AB498C" w14:textId="2B35F12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1315235" w14:textId="4F70C67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C2B86A2" w14:textId="3479F17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CD8C45A" w14:textId="4531F55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32F17FD2" w14:textId="289EF06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5C16DEF" w14:textId="7478EC9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18A3511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4C6A2B6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A21599" w:rsidRPr="00CE0A9E" w14:paraId="11E6D1B5" w14:textId="77777777" w:rsidTr="00A21599">
        <w:trPr>
          <w:trHeight w:val="451"/>
        </w:trPr>
        <w:tc>
          <w:tcPr>
            <w:tcW w:w="1180" w:type="dxa"/>
            <w:vMerge/>
            <w:shd w:val="clear" w:color="auto" w:fill="auto"/>
          </w:tcPr>
          <w:p w14:paraId="464145FF" w14:textId="77777777" w:rsidR="00A21599" w:rsidRPr="00CE0A9E" w:rsidRDefault="00A21599" w:rsidP="00A21599">
            <w:pPr>
              <w:spacing w:after="0" w:line="240" w:lineRule="auto"/>
              <w:rPr>
                <w:rFonts w:ascii="Times New Roman" w:eastAsia="Times New Roman" w:hAnsi="Times New Roman"/>
                <w:sz w:val="16"/>
                <w:szCs w:val="16"/>
                <w:lang w:eastAsia="ru-RU"/>
              </w:rPr>
            </w:pPr>
          </w:p>
        </w:tc>
        <w:tc>
          <w:tcPr>
            <w:tcW w:w="2081" w:type="dxa"/>
            <w:vMerge/>
            <w:shd w:val="clear" w:color="auto" w:fill="auto"/>
          </w:tcPr>
          <w:p w14:paraId="512729F1" w14:textId="77777777" w:rsidR="00A21599" w:rsidRPr="00CE0A9E" w:rsidRDefault="00A21599" w:rsidP="00A21599">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6680E860" w14:textId="77777777" w:rsidR="00A21599" w:rsidRPr="00CE0A9E" w:rsidRDefault="00A21599" w:rsidP="00A21599">
            <w:pPr>
              <w:spacing w:after="0" w:line="240" w:lineRule="auto"/>
              <w:rPr>
                <w:rFonts w:ascii="Times New Roman" w:eastAsia="Times New Roman" w:hAnsi="Times New Roman"/>
                <w:sz w:val="16"/>
                <w:szCs w:val="16"/>
                <w:lang w:eastAsia="ru-RU"/>
              </w:rPr>
            </w:pPr>
          </w:p>
        </w:tc>
        <w:tc>
          <w:tcPr>
            <w:tcW w:w="1560" w:type="dxa"/>
            <w:shd w:val="clear" w:color="auto" w:fill="auto"/>
          </w:tcPr>
          <w:p w14:paraId="7A5FA54E" w14:textId="77777777" w:rsidR="00A21599" w:rsidRPr="00CE0A9E" w:rsidRDefault="00A21599" w:rsidP="00A21599">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7" w:type="dxa"/>
            <w:shd w:val="clear" w:color="auto" w:fill="auto"/>
          </w:tcPr>
          <w:p w14:paraId="425599E5" w14:textId="77777777" w:rsidR="00A21599" w:rsidRPr="00CE0A9E" w:rsidRDefault="00A21599" w:rsidP="00A21599">
            <w:pPr>
              <w:spacing w:after="0" w:line="240" w:lineRule="auto"/>
              <w:jc w:val="center"/>
              <w:rPr>
                <w:rFonts w:ascii="Times New Roman" w:eastAsia="Times New Roman" w:hAnsi="Times New Roman"/>
                <w:sz w:val="16"/>
                <w:szCs w:val="16"/>
                <w:lang w:eastAsia="ru-RU"/>
              </w:rPr>
            </w:pPr>
          </w:p>
        </w:tc>
        <w:tc>
          <w:tcPr>
            <w:tcW w:w="851" w:type="dxa"/>
            <w:shd w:val="clear" w:color="auto" w:fill="auto"/>
          </w:tcPr>
          <w:p w14:paraId="68FDCA12" w14:textId="77777777" w:rsidR="00A21599" w:rsidRPr="00CE0A9E" w:rsidRDefault="00A21599" w:rsidP="00A21599">
            <w:pPr>
              <w:spacing w:after="0" w:line="240" w:lineRule="auto"/>
              <w:jc w:val="center"/>
              <w:rPr>
                <w:rFonts w:ascii="Times New Roman" w:eastAsia="Times New Roman" w:hAnsi="Times New Roman"/>
                <w:sz w:val="16"/>
                <w:szCs w:val="16"/>
                <w:lang w:eastAsia="ru-RU"/>
              </w:rPr>
            </w:pPr>
          </w:p>
        </w:tc>
        <w:tc>
          <w:tcPr>
            <w:tcW w:w="992" w:type="dxa"/>
            <w:shd w:val="clear" w:color="auto" w:fill="auto"/>
          </w:tcPr>
          <w:p w14:paraId="6B3DF33F" w14:textId="77777777" w:rsidR="00A21599" w:rsidRPr="00CE0A9E" w:rsidRDefault="00A21599" w:rsidP="00A21599">
            <w:pPr>
              <w:spacing w:after="0" w:line="240" w:lineRule="auto"/>
              <w:jc w:val="center"/>
              <w:rPr>
                <w:rFonts w:ascii="Times New Roman" w:eastAsia="Times New Roman" w:hAnsi="Times New Roman"/>
                <w:sz w:val="16"/>
                <w:szCs w:val="16"/>
                <w:lang w:eastAsia="ru-RU"/>
              </w:rPr>
            </w:pPr>
          </w:p>
        </w:tc>
        <w:tc>
          <w:tcPr>
            <w:tcW w:w="992" w:type="dxa"/>
            <w:shd w:val="clear" w:color="auto" w:fill="auto"/>
          </w:tcPr>
          <w:p w14:paraId="42A9A881" w14:textId="77777777" w:rsidR="00A21599" w:rsidRPr="00CE0A9E" w:rsidRDefault="00A21599" w:rsidP="00A21599">
            <w:pPr>
              <w:spacing w:after="0" w:line="240" w:lineRule="auto"/>
              <w:jc w:val="center"/>
              <w:rPr>
                <w:rFonts w:ascii="Times New Roman" w:eastAsia="Times New Roman" w:hAnsi="Times New Roman"/>
                <w:sz w:val="16"/>
                <w:szCs w:val="16"/>
                <w:lang w:eastAsia="ru-RU"/>
              </w:rPr>
            </w:pPr>
          </w:p>
        </w:tc>
        <w:tc>
          <w:tcPr>
            <w:tcW w:w="992" w:type="dxa"/>
            <w:shd w:val="clear" w:color="auto" w:fill="auto"/>
          </w:tcPr>
          <w:p w14:paraId="01B23702" w14:textId="77777777" w:rsidR="00A21599" w:rsidRPr="00CE0A9E" w:rsidRDefault="00A21599" w:rsidP="00A21599">
            <w:pPr>
              <w:spacing w:after="0" w:line="240" w:lineRule="auto"/>
              <w:jc w:val="center"/>
              <w:rPr>
                <w:rFonts w:ascii="Times New Roman" w:eastAsia="Times New Roman" w:hAnsi="Times New Roman"/>
                <w:sz w:val="16"/>
                <w:szCs w:val="16"/>
                <w:lang w:eastAsia="ru-RU"/>
              </w:rPr>
            </w:pPr>
          </w:p>
        </w:tc>
        <w:tc>
          <w:tcPr>
            <w:tcW w:w="993" w:type="dxa"/>
            <w:shd w:val="clear" w:color="auto" w:fill="auto"/>
          </w:tcPr>
          <w:p w14:paraId="2CF4E88C" w14:textId="77777777" w:rsidR="00A21599" w:rsidRPr="00CE0A9E" w:rsidRDefault="00A21599" w:rsidP="00A21599">
            <w:pPr>
              <w:spacing w:after="0" w:line="240" w:lineRule="auto"/>
              <w:jc w:val="center"/>
              <w:rPr>
                <w:rFonts w:ascii="Times New Roman" w:eastAsia="Times New Roman" w:hAnsi="Times New Roman"/>
                <w:sz w:val="16"/>
                <w:szCs w:val="16"/>
                <w:lang w:eastAsia="ru-RU"/>
              </w:rPr>
            </w:pPr>
          </w:p>
        </w:tc>
        <w:tc>
          <w:tcPr>
            <w:tcW w:w="992" w:type="dxa"/>
            <w:shd w:val="clear" w:color="auto" w:fill="auto"/>
          </w:tcPr>
          <w:p w14:paraId="4A8A0BC4" w14:textId="77777777" w:rsidR="00A21599" w:rsidRPr="00CE0A9E" w:rsidRDefault="00A21599" w:rsidP="00A21599">
            <w:pPr>
              <w:spacing w:after="0" w:line="240" w:lineRule="auto"/>
              <w:jc w:val="center"/>
              <w:rPr>
                <w:rFonts w:ascii="Times New Roman" w:eastAsia="Times New Roman" w:hAnsi="Times New Roman"/>
                <w:sz w:val="16"/>
                <w:szCs w:val="16"/>
                <w:lang w:eastAsia="ru-RU"/>
              </w:rPr>
            </w:pPr>
          </w:p>
        </w:tc>
        <w:tc>
          <w:tcPr>
            <w:tcW w:w="1276" w:type="dxa"/>
            <w:vMerge/>
            <w:shd w:val="clear" w:color="auto" w:fill="auto"/>
            <w:vAlign w:val="center"/>
          </w:tcPr>
          <w:p w14:paraId="2CF244EE" w14:textId="77777777" w:rsidR="00A21599" w:rsidRPr="00CE0A9E" w:rsidRDefault="00A21599" w:rsidP="00A21599">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654B396C" w14:textId="77777777" w:rsidR="00A21599" w:rsidRPr="00CE0A9E" w:rsidRDefault="00A21599" w:rsidP="00A21599">
            <w:pPr>
              <w:spacing w:after="0" w:line="240" w:lineRule="auto"/>
              <w:rPr>
                <w:rFonts w:ascii="Times New Roman" w:eastAsia="Times New Roman" w:hAnsi="Times New Roman"/>
                <w:sz w:val="16"/>
                <w:szCs w:val="16"/>
                <w:lang w:eastAsia="ru-RU"/>
              </w:rPr>
            </w:pPr>
          </w:p>
        </w:tc>
      </w:tr>
      <w:tr w:rsidR="00FB6ADE" w:rsidRPr="00CE0A9E" w14:paraId="313693CB" w14:textId="77777777" w:rsidTr="00FB6ADE">
        <w:trPr>
          <w:trHeight w:val="556"/>
        </w:trPr>
        <w:tc>
          <w:tcPr>
            <w:tcW w:w="1180" w:type="dxa"/>
            <w:shd w:val="clear" w:color="auto" w:fill="auto"/>
          </w:tcPr>
          <w:p w14:paraId="5F07CEB0" w14:textId="77777777" w:rsidR="00FB6ADE" w:rsidRPr="00CE0A9E" w:rsidRDefault="00FB6ADE" w:rsidP="005B2448">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2.1</w:t>
            </w:r>
          </w:p>
        </w:tc>
        <w:tc>
          <w:tcPr>
            <w:tcW w:w="2081" w:type="dxa"/>
            <w:shd w:val="clear" w:color="auto" w:fill="auto"/>
          </w:tcPr>
          <w:p w14:paraId="49913025" w14:textId="77777777" w:rsidR="00FB6ADE" w:rsidRPr="00CE0A9E" w:rsidRDefault="00FB6ADE" w:rsidP="005B2448">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Педагогические работники, прошедшие добровольно независимую оценку квалификации</w:t>
            </w:r>
          </w:p>
        </w:tc>
        <w:tc>
          <w:tcPr>
            <w:tcW w:w="1417" w:type="dxa"/>
            <w:shd w:val="clear" w:color="auto" w:fill="auto"/>
            <w:vAlign w:val="center"/>
          </w:tcPr>
          <w:p w14:paraId="61F0DF18" w14:textId="77777777" w:rsidR="00FB6ADE" w:rsidRPr="00CE0A9E" w:rsidRDefault="00FB6ADE" w:rsidP="005B2448">
            <w:pPr>
              <w:spacing w:after="0" w:line="240" w:lineRule="auto"/>
              <w:rPr>
                <w:rFonts w:ascii="Times New Roman" w:eastAsia="Times New Roman" w:hAnsi="Times New Roman"/>
                <w:sz w:val="16"/>
                <w:szCs w:val="16"/>
                <w:lang w:eastAsia="ru-RU"/>
              </w:rPr>
            </w:pPr>
          </w:p>
        </w:tc>
        <w:tc>
          <w:tcPr>
            <w:tcW w:w="1560" w:type="dxa"/>
            <w:shd w:val="clear" w:color="auto" w:fill="auto"/>
          </w:tcPr>
          <w:p w14:paraId="70AB8BE2" w14:textId="77777777" w:rsidR="00FB6ADE" w:rsidRPr="00CE0A9E" w:rsidRDefault="00FB6ADE" w:rsidP="00FB6ADE">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городского округа</w:t>
            </w:r>
          </w:p>
        </w:tc>
        <w:tc>
          <w:tcPr>
            <w:tcW w:w="7229" w:type="dxa"/>
            <w:gridSpan w:val="7"/>
            <w:shd w:val="clear" w:color="auto" w:fill="auto"/>
          </w:tcPr>
          <w:p w14:paraId="00225A16" w14:textId="77777777" w:rsidR="00FB6ADE" w:rsidRPr="00CE0A9E" w:rsidRDefault="00FB6ADE" w:rsidP="00FB6ADE">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 пределах средств на обеспечение деятельности Администрации городского округа</w:t>
            </w:r>
          </w:p>
        </w:tc>
        <w:tc>
          <w:tcPr>
            <w:tcW w:w="1276" w:type="dxa"/>
            <w:shd w:val="clear" w:color="auto" w:fill="auto"/>
            <w:vAlign w:val="center"/>
          </w:tcPr>
          <w:p w14:paraId="40E6B092" w14:textId="77777777" w:rsidR="00FB6ADE" w:rsidRPr="00CE0A9E" w:rsidRDefault="00FB6ADE" w:rsidP="005B2448">
            <w:pPr>
              <w:spacing w:after="0" w:line="240" w:lineRule="auto"/>
              <w:rPr>
                <w:rFonts w:ascii="Times New Roman" w:eastAsia="Times New Roman" w:hAnsi="Times New Roman"/>
                <w:sz w:val="16"/>
                <w:szCs w:val="16"/>
                <w:lang w:eastAsia="ru-RU"/>
              </w:rPr>
            </w:pPr>
          </w:p>
        </w:tc>
        <w:tc>
          <w:tcPr>
            <w:tcW w:w="1275" w:type="dxa"/>
            <w:shd w:val="clear" w:color="auto" w:fill="auto"/>
            <w:vAlign w:val="center"/>
          </w:tcPr>
          <w:p w14:paraId="6D109BD1" w14:textId="77777777" w:rsidR="00FB6ADE" w:rsidRPr="00CE0A9E" w:rsidRDefault="00FB6ADE" w:rsidP="005B2448">
            <w:pPr>
              <w:spacing w:after="0" w:line="240" w:lineRule="auto"/>
              <w:rPr>
                <w:rFonts w:ascii="Times New Roman" w:eastAsia="Times New Roman" w:hAnsi="Times New Roman"/>
                <w:sz w:val="16"/>
                <w:szCs w:val="16"/>
                <w:lang w:eastAsia="ru-RU"/>
              </w:rPr>
            </w:pPr>
          </w:p>
        </w:tc>
      </w:tr>
      <w:tr w:rsidR="00854536" w:rsidRPr="00CE0A9E" w14:paraId="34176D43" w14:textId="77777777" w:rsidTr="00A21599">
        <w:trPr>
          <w:trHeight w:val="169"/>
        </w:trPr>
        <w:tc>
          <w:tcPr>
            <w:tcW w:w="1180" w:type="dxa"/>
            <w:vMerge w:val="restart"/>
            <w:shd w:val="clear" w:color="auto" w:fill="auto"/>
          </w:tcPr>
          <w:p w14:paraId="15D097C2"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2081" w:type="dxa"/>
            <w:vMerge w:val="restart"/>
            <w:shd w:val="clear" w:color="auto" w:fill="auto"/>
          </w:tcPr>
          <w:p w14:paraId="7E5AAC1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val="restart"/>
            <w:shd w:val="clear" w:color="auto" w:fill="auto"/>
            <w:vAlign w:val="center"/>
          </w:tcPr>
          <w:p w14:paraId="7789CF0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7CD8B23B"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7" w:type="dxa"/>
            <w:shd w:val="clear" w:color="auto" w:fill="auto"/>
          </w:tcPr>
          <w:p w14:paraId="203A8E87" w14:textId="4DC48DA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017A85B9" w14:textId="087BEE3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5468B1EB" w14:textId="156F12B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F7E688D" w14:textId="612EDD8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F7DC8E8" w14:textId="5DF5BAC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57914465" w14:textId="370BD86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AF9C7E8" w14:textId="5C7A05B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val="restart"/>
            <w:shd w:val="clear" w:color="auto" w:fill="auto"/>
            <w:vAlign w:val="center"/>
          </w:tcPr>
          <w:p w14:paraId="5B76FABA" w14:textId="6D35D0A3" w:rsidR="00854536" w:rsidRPr="00CE0A9E" w:rsidRDefault="00F4709B" w:rsidP="00854536">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Управление образованием администрации городского округа Истра, МОУ "Учебно-методический центр</w:t>
            </w:r>
          </w:p>
        </w:tc>
        <w:tc>
          <w:tcPr>
            <w:tcW w:w="1275" w:type="dxa"/>
            <w:vMerge w:val="restart"/>
            <w:shd w:val="clear" w:color="auto" w:fill="auto"/>
            <w:vAlign w:val="center"/>
          </w:tcPr>
          <w:p w14:paraId="7E7D9DB0" w14:textId="130B2DF1" w:rsidR="00854536" w:rsidRPr="00CE0A9E" w:rsidRDefault="00F4709B" w:rsidP="00854536">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Повышение профессионального мастерства педагогов</w:t>
            </w:r>
          </w:p>
        </w:tc>
      </w:tr>
      <w:tr w:rsidR="00854536" w:rsidRPr="00CE0A9E" w14:paraId="7BF2D11B" w14:textId="77777777" w:rsidTr="00A21599">
        <w:trPr>
          <w:trHeight w:val="547"/>
        </w:trPr>
        <w:tc>
          <w:tcPr>
            <w:tcW w:w="1180" w:type="dxa"/>
            <w:vMerge/>
            <w:shd w:val="clear" w:color="auto" w:fill="auto"/>
            <w:vAlign w:val="center"/>
          </w:tcPr>
          <w:p w14:paraId="01C774C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2081" w:type="dxa"/>
            <w:vMerge/>
            <w:shd w:val="clear" w:color="auto" w:fill="auto"/>
            <w:vAlign w:val="center"/>
          </w:tcPr>
          <w:p w14:paraId="5BD82DD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0F64783E"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1C659DCB"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7" w:type="dxa"/>
            <w:shd w:val="clear" w:color="auto" w:fill="auto"/>
          </w:tcPr>
          <w:p w14:paraId="0163423A" w14:textId="79C64A4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57F05780" w14:textId="471C7DC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A59BEB1" w14:textId="2B11279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FF54E8A" w14:textId="4C2964F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0D2CD7D" w14:textId="6B14052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52220794" w14:textId="7A17127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E89AA6E" w14:textId="622D5DE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025C2CD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2531A0C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41ED531F" w14:textId="77777777" w:rsidTr="00A21599">
        <w:trPr>
          <w:trHeight w:val="555"/>
        </w:trPr>
        <w:tc>
          <w:tcPr>
            <w:tcW w:w="1180" w:type="dxa"/>
            <w:vMerge/>
            <w:shd w:val="clear" w:color="auto" w:fill="auto"/>
            <w:vAlign w:val="center"/>
          </w:tcPr>
          <w:p w14:paraId="2D4CFA9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2081" w:type="dxa"/>
            <w:vMerge/>
            <w:shd w:val="clear" w:color="auto" w:fill="auto"/>
            <w:vAlign w:val="center"/>
          </w:tcPr>
          <w:p w14:paraId="7D36170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1F1EF6F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01F40512"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417" w:type="dxa"/>
            <w:shd w:val="clear" w:color="auto" w:fill="auto"/>
          </w:tcPr>
          <w:p w14:paraId="097339A4" w14:textId="0177BFE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2477019A" w14:textId="6A090296"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0485442F" w14:textId="76B52B40"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0795821A" w14:textId="1F493E1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0DACD210" w14:textId="57E004B2"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3A036AE5" w14:textId="482102A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028A26E" w14:textId="35704A7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21EC1FD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7A8E58B0"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4C99E97" w14:textId="77777777" w:rsidTr="00A21599">
        <w:trPr>
          <w:trHeight w:val="317"/>
        </w:trPr>
        <w:tc>
          <w:tcPr>
            <w:tcW w:w="1180" w:type="dxa"/>
            <w:vMerge/>
            <w:shd w:val="clear" w:color="auto" w:fill="auto"/>
            <w:vAlign w:val="center"/>
          </w:tcPr>
          <w:p w14:paraId="489A976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2081" w:type="dxa"/>
            <w:vMerge/>
            <w:shd w:val="clear" w:color="auto" w:fill="auto"/>
            <w:vAlign w:val="center"/>
          </w:tcPr>
          <w:p w14:paraId="6DAF9E76"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055F16B9"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2BF76271"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7" w:type="dxa"/>
            <w:shd w:val="clear" w:color="auto" w:fill="auto"/>
          </w:tcPr>
          <w:p w14:paraId="4C885B79" w14:textId="2FE48F3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262A034E" w14:textId="6E580E3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4CD92B7" w14:textId="43266C3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D8245FB" w14:textId="3413173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9C37D4F" w14:textId="5B6F1FA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7BAB1258" w14:textId="511F299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CEBA138" w14:textId="338BFF8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2694C6E0"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349E37A6"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1CF7315D" w14:textId="77777777" w:rsidTr="00A21599">
        <w:trPr>
          <w:trHeight w:val="335"/>
        </w:trPr>
        <w:tc>
          <w:tcPr>
            <w:tcW w:w="1180" w:type="dxa"/>
            <w:vMerge/>
            <w:shd w:val="clear" w:color="auto" w:fill="auto"/>
            <w:vAlign w:val="center"/>
          </w:tcPr>
          <w:p w14:paraId="35D5E50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2081" w:type="dxa"/>
            <w:vMerge/>
            <w:shd w:val="clear" w:color="auto" w:fill="auto"/>
            <w:vAlign w:val="center"/>
          </w:tcPr>
          <w:p w14:paraId="69C096D5"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1C67604B"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44E5DAD6"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7" w:type="dxa"/>
            <w:shd w:val="clear" w:color="auto" w:fill="auto"/>
          </w:tcPr>
          <w:p w14:paraId="4109296C" w14:textId="1CD64D7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51" w:type="dxa"/>
            <w:shd w:val="clear" w:color="auto" w:fill="auto"/>
          </w:tcPr>
          <w:p w14:paraId="1786DA5F" w14:textId="6467626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B742297" w14:textId="6D376A9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15FB78D" w14:textId="0200831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01154A4" w14:textId="68B1BC3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63E90F29" w14:textId="058F0A1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EF79432" w14:textId="5B82D8F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vAlign w:val="center"/>
          </w:tcPr>
          <w:p w14:paraId="7AFD4F7A"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275" w:type="dxa"/>
            <w:vMerge/>
            <w:shd w:val="clear" w:color="auto" w:fill="auto"/>
            <w:vAlign w:val="center"/>
          </w:tcPr>
          <w:p w14:paraId="62DEEB56"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797B1B23" w14:textId="77777777" w:rsidTr="00A21599">
        <w:trPr>
          <w:trHeight w:val="180"/>
        </w:trPr>
        <w:tc>
          <w:tcPr>
            <w:tcW w:w="3261" w:type="dxa"/>
            <w:gridSpan w:val="2"/>
            <w:vMerge w:val="restart"/>
            <w:shd w:val="clear" w:color="auto" w:fill="auto"/>
          </w:tcPr>
          <w:p w14:paraId="522D7E92"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 </w:t>
            </w:r>
          </w:p>
        </w:tc>
        <w:tc>
          <w:tcPr>
            <w:tcW w:w="1417" w:type="dxa"/>
            <w:vMerge w:val="restart"/>
            <w:shd w:val="clear" w:color="auto" w:fill="auto"/>
          </w:tcPr>
          <w:p w14:paraId="365D935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2020-2024 годы</w:t>
            </w:r>
          </w:p>
        </w:tc>
        <w:tc>
          <w:tcPr>
            <w:tcW w:w="1560" w:type="dxa"/>
            <w:shd w:val="clear" w:color="auto" w:fill="auto"/>
          </w:tcPr>
          <w:p w14:paraId="3EE92999"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7" w:type="dxa"/>
            <w:shd w:val="clear" w:color="auto" w:fill="auto"/>
          </w:tcPr>
          <w:p w14:paraId="11ED9BA4" w14:textId="2CE46C96"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851" w:type="dxa"/>
            <w:shd w:val="clear" w:color="auto" w:fill="auto"/>
          </w:tcPr>
          <w:p w14:paraId="637899E0" w14:textId="22F36D1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4B4022A" w14:textId="3F80CE1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8C3CC4B" w14:textId="052E7F6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A811436" w14:textId="630CB91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44F159F2" w14:textId="035D0E9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A147C57" w14:textId="1CB6B80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val="restart"/>
            <w:shd w:val="clear" w:color="auto" w:fill="auto"/>
          </w:tcPr>
          <w:p w14:paraId="7EF3173A" w14:textId="47EEBD63"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75" w:type="dxa"/>
            <w:vMerge w:val="restart"/>
            <w:shd w:val="clear" w:color="auto" w:fill="auto"/>
          </w:tcPr>
          <w:p w14:paraId="4ECF1590"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854536" w:rsidRPr="00CE0A9E" w14:paraId="082F9859" w14:textId="77777777" w:rsidTr="00A21599">
        <w:trPr>
          <w:trHeight w:val="353"/>
        </w:trPr>
        <w:tc>
          <w:tcPr>
            <w:tcW w:w="3261" w:type="dxa"/>
            <w:gridSpan w:val="2"/>
            <w:vMerge/>
            <w:shd w:val="clear" w:color="auto" w:fill="auto"/>
            <w:vAlign w:val="center"/>
          </w:tcPr>
          <w:p w14:paraId="02CD082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0EBE6C27"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3A47DF8D"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7" w:type="dxa"/>
            <w:shd w:val="clear" w:color="auto" w:fill="auto"/>
          </w:tcPr>
          <w:p w14:paraId="7257E45C" w14:textId="5226865D"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851" w:type="dxa"/>
            <w:shd w:val="clear" w:color="auto" w:fill="auto"/>
          </w:tcPr>
          <w:p w14:paraId="30E089D8" w14:textId="1D69801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114F704" w14:textId="60D81605"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0C551C3D" w14:textId="7071912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8290416" w14:textId="1DE51F5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188E951D" w14:textId="0B986541"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0FB3A33" w14:textId="419CC25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tcPr>
          <w:p w14:paraId="30F48700"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75" w:type="dxa"/>
            <w:vMerge/>
            <w:shd w:val="clear" w:color="auto" w:fill="auto"/>
          </w:tcPr>
          <w:p w14:paraId="2FEBE7FD"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4F3E261B" w14:textId="77777777" w:rsidTr="00A21599">
        <w:trPr>
          <w:trHeight w:val="437"/>
        </w:trPr>
        <w:tc>
          <w:tcPr>
            <w:tcW w:w="3261" w:type="dxa"/>
            <w:gridSpan w:val="2"/>
            <w:vMerge/>
            <w:shd w:val="clear" w:color="auto" w:fill="auto"/>
            <w:vAlign w:val="center"/>
          </w:tcPr>
          <w:p w14:paraId="24F45418"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4C4AD451"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6DBFF8B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муниципального образования</w:t>
            </w:r>
          </w:p>
        </w:tc>
        <w:tc>
          <w:tcPr>
            <w:tcW w:w="1417" w:type="dxa"/>
            <w:shd w:val="clear" w:color="auto" w:fill="auto"/>
          </w:tcPr>
          <w:p w14:paraId="78B5AE1D" w14:textId="2AFD8FC1"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851" w:type="dxa"/>
            <w:shd w:val="clear" w:color="auto" w:fill="auto"/>
          </w:tcPr>
          <w:p w14:paraId="6CE597BA" w14:textId="7FDDAD8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EFAAAE3" w14:textId="1A9BB5C7"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17AAB18" w14:textId="2E8A363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A028F62" w14:textId="1168DCF9"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5F43905F" w14:textId="2277768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3E066A53" w14:textId="2FF9E16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tcPr>
          <w:p w14:paraId="1729B58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75" w:type="dxa"/>
            <w:vMerge/>
            <w:shd w:val="clear" w:color="auto" w:fill="auto"/>
          </w:tcPr>
          <w:p w14:paraId="362547B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C7F7AE3" w14:textId="77777777" w:rsidTr="00A21599">
        <w:trPr>
          <w:trHeight w:val="364"/>
        </w:trPr>
        <w:tc>
          <w:tcPr>
            <w:tcW w:w="3261" w:type="dxa"/>
            <w:gridSpan w:val="2"/>
            <w:vMerge/>
            <w:shd w:val="clear" w:color="auto" w:fill="auto"/>
            <w:vAlign w:val="center"/>
          </w:tcPr>
          <w:p w14:paraId="1E48AABC"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64CAA85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4DA9EF38"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7" w:type="dxa"/>
            <w:shd w:val="clear" w:color="auto" w:fill="auto"/>
          </w:tcPr>
          <w:p w14:paraId="0B4B25B7" w14:textId="5C809D27"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851" w:type="dxa"/>
            <w:shd w:val="clear" w:color="auto" w:fill="auto"/>
          </w:tcPr>
          <w:p w14:paraId="5CF2A64F" w14:textId="74FDA3C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3E313D1" w14:textId="3732685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97C2114" w14:textId="731F88BA"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4A0DC22C" w14:textId="2AFFC2DB"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0CDEFDE2" w14:textId="13F0B94F"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61BE9028" w14:textId="0099C14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tcPr>
          <w:p w14:paraId="66AD2C31"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75" w:type="dxa"/>
            <w:vMerge/>
            <w:shd w:val="clear" w:color="auto" w:fill="auto"/>
          </w:tcPr>
          <w:p w14:paraId="1C852F97"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r w:rsidR="00854536" w:rsidRPr="00CE0A9E" w14:paraId="37C1B579" w14:textId="77777777" w:rsidTr="00A21599">
        <w:trPr>
          <w:trHeight w:val="559"/>
        </w:trPr>
        <w:tc>
          <w:tcPr>
            <w:tcW w:w="3261" w:type="dxa"/>
            <w:gridSpan w:val="2"/>
            <w:vMerge/>
            <w:shd w:val="clear" w:color="auto" w:fill="auto"/>
            <w:vAlign w:val="center"/>
          </w:tcPr>
          <w:p w14:paraId="019A37CD"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417" w:type="dxa"/>
            <w:vMerge/>
            <w:shd w:val="clear" w:color="auto" w:fill="auto"/>
            <w:vAlign w:val="center"/>
          </w:tcPr>
          <w:p w14:paraId="145B6514" w14:textId="77777777" w:rsidR="00854536" w:rsidRPr="00CE0A9E" w:rsidRDefault="00854536" w:rsidP="00854536">
            <w:pPr>
              <w:spacing w:after="0" w:line="240" w:lineRule="auto"/>
              <w:rPr>
                <w:rFonts w:ascii="Times New Roman" w:eastAsia="Times New Roman" w:hAnsi="Times New Roman"/>
                <w:sz w:val="16"/>
                <w:szCs w:val="16"/>
                <w:lang w:eastAsia="ru-RU"/>
              </w:rPr>
            </w:pPr>
          </w:p>
        </w:tc>
        <w:tc>
          <w:tcPr>
            <w:tcW w:w="1560" w:type="dxa"/>
            <w:shd w:val="clear" w:color="auto" w:fill="auto"/>
          </w:tcPr>
          <w:p w14:paraId="11416D30" w14:textId="77777777" w:rsidR="00854536" w:rsidRPr="00CE0A9E" w:rsidRDefault="00854536" w:rsidP="00854536">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7" w:type="dxa"/>
            <w:shd w:val="clear" w:color="auto" w:fill="auto"/>
          </w:tcPr>
          <w:p w14:paraId="16067CE8" w14:textId="4D19CA4B" w:rsidR="00854536" w:rsidRPr="00CE0A9E" w:rsidRDefault="00854536" w:rsidP="00854536">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851" w:type="dxa"/>
            <w:shd w:val="clear" w:color="auto" w:fill="auto"/>
          </w:tcPr>
          <w:p w14:paraId="11F27D6E" w14:textId="5007970E"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1EC29614" w14:textId="41624A1D"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2A04466F" w14:textId="1B46B088"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010EE542" w14:textId="4B7E0E0C"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3" w:type="dxa"/>
            <w:shd w:val="clear" w:color="auto" w:fill="auto"/>
          </w:tcPr>
          <w:p w14:paraId="337DD767" w14:textId="64039D14"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shd w:val="clear" w:color="auto" w:fill="auto"/>
          </w:tcPr>
          <w:p w14:paraId="7DBD5202" w14:textId="246256F3" w:rsidR="00854536" w:rsidRPr="00CE0A9E" w:rsidRDefault="00854536" w:rsidP="00854536">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276" w:type="dxa"/>
            <w:vMerge/>
            <w:shd w:val="clear" w:color="auto" w:fill="auto"/>
          </w:tcPr>
          <w:p w14:paraId="630024A4" w14:textId="77777777" w:rsidR="00854536" w:rsidRPr="00CE0A9E" w:rsidRDefault="00854536" w:rsidP="00854536">
            <w:pPr>
              <w:spacing w:after="0" w:line="240" w:lineRule="auto"/>
              <w:jc w:val="center"/>
              <w:rPr>
                <w:rFonts w:ascii="Times New Roman" w:eastAsia="Times New Roman" w:hAnsi="Times New Roman"/>
                <w:sz w:val="16"/>
                <w:szCs w:val="16"/>
                <w:lang w:eastAsia="ru-RU"/>
              </w:rPr>
            </w:pPr>
          </w:p>
        </w:tc>
        <w:tc>
          <w:tcPr>
            <w:tcW w:w="1275" w:type="dxa"/>
            <w:vMerge/>
            <w:shd w:val="clear" w:color="auto" w:fill="auto"/>
          </w:tcPr>
          <w:p w14:paraId="178A829E" w14:textId="77777777" w:rsidR="00854536" w:rsidRPr="00CE0A9E" w:rsidRDefault="00854536" w:rsidP="00854536">
            <w:pPr>
              <w:spacing w:after="0" w:line="240" w:lineRule="auto"/>
              <w:rPr>
                <w:rFonts w:ascii="Times New Roman" w:eastAsia="Times New Roman" w:hAnsi="Times New Roman"/>
                <w:sz w:val="16"/>
                <w:szCs w:val="16"/>
                <w:lang w:eastAsia="ru-RU"/>
              </w:rPr>
            </w:pPr>
          </w:p>
        </w:tc>
      </w:tr>
    </w:tbl>
    <w:p w14:paraId="1D5BC723" w14:textId="77777777" w:rsidR="0053422A" w:rsidRPr="00CE0A9E" w:rsidRDefault="0053422A" w:rsidP="005B467D"/>
    <w:p w14:paraId="64F35DEF" w14:textId="77777777" w:rsidR="0020282F" w:rsidRPr="00CE0A9E" w:rsidRDefault="0020282F" w:rsidP="005B467D"/>
    <w:p w14:paraId="676779F5" w14:textId="77777777" w:rsidR="006E6035" w:rsidRPr="00CE0A9E" w:rsidRDefault="006E6035" w:rsidP="006E6035">
      <w:pPr>
        <w:numPr>
          <w:ilvl w:val="0"/>
          <w:numId w:val="2"/>
        </w:numPr>
        <w:tabs>
          <w:tab w:val="left" w:pos="330"/>
        </w:tabs>
        <w:spacing w:after="1" w:line="220" w:lineRule="atLeast"/>
        <w:jc w:val="center"/>
        <w:outlineLvl w:val="1"/>
        <w:rPr>
          <w:rFonts w:ascii="Times New Roman" w:hAnsi="Times New Roman"/>
          <w:b/>
          <w:sz w:val="20"/>
          <w:szCs w:val="20"/>
        </w:rPr>
      </w:pPr>
      <w:bookmarkStart w:id="17" w:name="P45371"/>
      <w:bookmarkStart w:id="18" w:name="P46233"/>
      <w:bookmarkEnd w:id="17"/>
      <w:bookmarkEnd w:id="18"/>
      <w:r w:rsidRPr="00CE0A9E">
        <w:rPr>
          <w:rFonts w:ascii="Times New Roman" w:hAnsi="Times New Roman"/>
          <w:b/>
          <w:sz w:val="20"/>
          <w:szCs w:val="20"/>
        </w:rPr>
        <w:t xml:space="preserve"> Подпрограмма 5 «Обеспечивающая подпрограмма»</w:t>
      </w:r>
    </w:p>
    <w:p w14:paraId="07BE8792" w14:textId="77777777" w:rsidR="0053422A" w:rsidRPr="00CE0A9E" w:rsidRDefault="006E6035" w:rsidP="0002470D">
      <w:pPr>
        <w:numPr>
          <w:ilvl w:val="1"/>
          <w:numId w:val="2"/>
        </w:numPr>
        <w:tabs>
          <w:tab w:val="left" w:pos="330"/>
        </w:tabs>
        <w:spacing w:after="1" w:line="220" w:lineRule="atLeast"/>
        <w:jc w:val="center"/>
        <w:outlineLvl w:val="1"/>
        <w:rPr>
          <w:rFonts w:ascii="Times New Roman" w:hAnsi="Times New Roman"/>
          <w:b/>
          <w:sz w:val="20"/>
          <w:szCs w:val="20"/>
        </w:rPr>
      </w:pPr>
      <w:r w:rsidRPr="00CE0A9E">
        <w:rPr>
          <w:rFonts w:ascii="Times New Roman" w:hAnsi="Times New Roman"/>
          <w:b/>
          <w:sz w:val="20"/>
          <w:szCs w:val="20"/>
        </w:rPr>
        <w:t xml:space="preserve"> </w:t>
      </w:r>
      <w:r w:rsidR="003B63BB" w:rsidRPr="00CE0A9E">
        <w:rPr>
          <w:rFonts w:ascii="Times New Roman" w:hAnsi="Times New Roman"/>
          <w:b/>
          <w:sz w:val="20"/>
          <w:szCs w:val="20"/>
        </w:rPr>
        <w:t xml:space="preserve">Паспорт подпрограммы </w:t>
      </w:r>
      <w:r w:rsidR="00A024E4" w:rsidRPr="00CE0A9E">
        <w:rPr>
          <w:rFonts w:ascii="Times New Roman" w:hAnsi="Times New Roman"/>
          <w:b/>
          <w:sz w:val="20"/>
          <w:szCs w:val="20"/>
        </w:rPr>
        <w:t>5</w:t>
      </w:r>
      <w:r w:rsidR="0053422A" w:rsidRPr="00CE0A9E">
        <w:rPr>
          <w:rFonts w:ascii="Times New Roman" w:hAnsi="Times New Roman"/>
          <w:b/>
          <w:sz w:val="20"/>
          <w:szCs w:val="20"/>
        </w:rPr>
        <w:t xml:space="preserve"> </w:t>
      </w:r>
      <w:r w:rsidR="00E63395" w:rsidRPr="00CE0A9E">
        <w:rPr>
          <w:rFonts w:ascii="Times New Roman" w:hAnsi="Times New Roman"/>
          <w:b/>
          <w:sz w:val="20"/>
          <w:szCs w:val="20"/>
        </w:rPr>
        <w:t>«</w:t>
      </w:r>
      <w:r w:rsidR="0053422A" w:rsidRPr="00CE0A9E">
        <w:rPr>
          <w:rFonts w:ascii="Times New Roman" w:hAnsi="Times New Roman"/>
          <w:b/>
          <w:sz w:val="20"/>
          <w:szCs w:val="20"/>
        </w:rPr>
        <w:t>Обеспечивающая подпрограмма</w:t>
      </w:r>
      <w:r w:rsidR="00E63395" w:rsidRPr="00CE0A9E">
        <w:rPr>
          <w:rFonts w:ascii="Times New Roman" w:hAnsi="Times New Roman"/>
          <w:b/>
          <w:sz w:val="20"/>
          <w:szCs w:val="20"/>
        </w:rPr>
        <w:t>»</w:t>
      </w:r>
    </w:p>
    <w:p w14:paraId="33639E2B" w14:textId="77777777" w:rsidR="0053422A" w:rsidRPr="00CE0A9E" w:rsidRDefault="0053422A" w:rsidP="00F949D3">
      <w:pPr>
        <w:spacing w:after="1" w:line="220" w:lineRule="atLeast"/>
        <w:jc w:val="center"/>
        <w:rPr>
          <w:rFonts w:ascii="Times New Roman" w:hAnsi="Times New Roman"/>
          <w:sz w:val="20"/>
          <w:szCs w:val="20"/>
        </w:rPr>
      </w:pPr>
    </w:p>
    <w:p w14:paraId="0FB79EF5" w14:textId="77777777" w:rsidR="0053422A" w:rsidRPr="00CE0A9E" w:rsidRDefault="0053422A" w:rsidP="00F949D3">
      <w:pPr>
        <w:spacing w:after="1" w:line="220" w:lineRule="atLeast"/>
        <w:jc w:val="center"/>
        <w:rPr>
          <w:rFonts w:ascii="Times New Roman" w:hAnsi="Times New Roman"/>
          <w:sz w:val="20"/>
          <w:szCs w:val="20"/>
        </w:rPr>
      </w:pPr>
    </w:p>
    <w:tbl>
      <w:tblPr>
        <w:tblW w:w="14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00"/>
        <w:gridCol w:w="2499"/>
        <w:gridCol w:w="2255"/>
        <w:gridCol w:w="1372"/>
        <w:gridCol w:w="1275"/>
        <w:gridCol w:w="1280"/>
        <w:gridCol w:w="1045"/>
        <w:gridCol w:w="1045"/>
        <w:gridCol w:w="1124"/>
      </w:tblGrid>
      <w:tr w:rsidR="0053422A" w:rsidRPr="00CE0A9E" w14:paraId="450880D2" w14:textId="77777777">
        <w:trPr>
          <w:trHeight w:val="328"/>
        </w:trPr>
        <w:tc>
          <w:tcPr>
            <w:tcW w:w="2800" w:type="dxa"/>
          </w:tcPr>
          <w:p w14:paraId="1259CD7C"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Муниципальный заказчик подпрограммы</w:t>
            </w:r>
          </w:p>
        </w:tc>
        <w:tc>
          <w:tcPr>
            <w:tcW w:w="11895" w:type="dxa"/>
            <w:gridSpan w:val="8"/>
          </w:tcPr>
          <w:p w14:paraId="1A2CD588"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rPr>
              <w:t>Муниципальное образование Московской области</w:t>
            </w:r>
          </w:p>
        </w:tc>
      </w:tr>
      <w:tr w:rsidR="0053422A" w:rsidRPr="00CE0A9E" w14:paraId="36F7A19D" w14:textId="77777777">
        <w:tc>
          <w:tcPr>
            <w:tcW w:w="2800" w:type="dxa"/>
            <w:vMerge w:val="restart"/>
          </w:tcPr>
          <w:p w14:paraId="7242DDE4"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2499" w:type="dxa"/>
            <w:vMerge w:val="restart"/>
          </w:tcPr>
          <w:p w14:paraId="0A47595C"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Главный распорядитель бюджетных средств</w:t>
            </w:r>
          </w:p>
        </w:tc>
        <w:tc>
          <w:tcPr>
            <w:tcW w:w="2255" w:type="dxa"/>
            <w:vMerge w:val="restart"/>
          </w:tcPr>
          <w:p w14:paraId="6E3BD6B1"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Источники финансирования</w:t>
            </w:r>
          </w:p>
        </w:tc>
        <w:tc>
          <w:tcPr>
            <w:tcW w:w="7141" w:type="dxa"/>
            <w:gridSpan w:val="6"/>
          </w:tcPr>
          <w:p w14:paraId="08A82DF4"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Расходы (тыс. рублей)</w:t>
            </w:r>
          </w:p>
        </w:tc>
      </w:tr>
      <w:tr w:rsidR="0053422A" w:rsidRPr="00CE0A9E" w14:paraId="617B62B6" w14:textId="77777777" w:rsidTr="00F4709B">
        <w:trPr>
          <w:trHeight w:val="202"/>
        </w:trPr>
        <w:tc>
          <w:tcPr>
            <w:tcW w:w="2800" w:type="dxa"/>
            <w:vMerge/>
          </w:tcPr>
          <w:p w14:paraId="54FFD1CF" w14:textId="77777777" w:rsidR="0053422A" w:rsidRPr="00CE0A9E" w:rsidRDefault="0053422A" w:rsidP="0053422A">
            <w:pPr>
              <w:rPr>
                <w:rFonts w:ascii="Times New Roman" w:hAnsi="Times New Roman"/>
                <w:sz w:val="20"/>
                <w:szCs w:val="20"/>
              </w:rPr>
            </w:pPr>
          </w:p>
        </w:tc>
        <w:tc>
          <w:tcPr>
            <w:tcW w:w="2499" w:type="dxa"/>
            <w:vMerge/>
          </w:tcPr>
          <w:p w14:paraId="7520E0DE" w14:textId="77777777" w:rsidR="0053422A" w:rsidRPr="00CE0A9E" w:rsidRDefault="0053422A" w:rsidP="0053422A">
            <w:pPr>
              <w:rPr>
                <w:rFonts w:ascii="Times New Roman" w:hAnsi="Times New Roman"/>
                <w:sz w:val="20"/>
                <w:szCs w:val="20"/>
              </w:rPr>
            </w:pPr>
          </w:p>
        </w:tc>
        <w:tc>
          <w:tcPr>
            <w:tcW w:w="2255" w:type="dxa"/>
            <w:vMerge/>
          </w:tcPr>
          <w:p w14:paraId="095F895B" w14:textId="77777777" w:rsidR="0053422A" w:rsidRPr="00CE0A9E" w:rsidRDefault="0053422A" w:rsidP="0053422A">
            <w:pPr>
              <w:rPr>
                <w:rFonts w:ascii="Times New Roman" w:hAnsi="Times New Roman"/>
                <w:sz w:val="20"/>
                <w:szCs w:val="20"/>
              </w:rPr>
            </w:pPr>
          </w:p>
        </w:tc>
        <w:tc>
          <w:tcPr>
            <w:tcW w:w="1372" w:type="dxa"/>
            <w:vAlign w:val="center"/>
          </w:tcPr>
          <w:p w14:paraId="31252055" w14:textId="77777777" w:rsidR="0053422A" w:rsidRPr="00CE0A9E" w:rsidRDefault="00F442ED" w:rsidP="00F442ED">
            <w:pPr>
              <w:spacing w:before="60" w:after="60"/>
              <w:jc w:val="center"/>
              <w:rPr>
                <w:rFonts w:ascii="Times New Roman" w:hAnsi="Times New Roman"/>
              </w:rPr>
            </w:pPr>
            <w:r w:rsidRPr="00CE0A9E">
              <w:rPr>
                <w:rFonts w:ascii="Times New Roman" w:hAnsi="Times New Roman"/>
              </w:rPr>
              <w:t>2020</w:t>
            </w:r>
            <w:r w:rsidR="0053422A" w:rsidRPr="00CE0A9E">
              <w:rPr>
                <w:rFonts w:ascii="Times New Roman" w:hAnsi="Times New Roman"/>
              </w:rPr>
              <w:t xml:space="preserve"> год</w:t>
            </w:r>
          </w:p>
        </w:tc>
        <w:tc>
          <w:tcPr>
            <w:tcW w:w="1275" w:type="dxa"/>
            <w:vAlign w:val="center"/>
          </w:tcPr>
          <w:p w14:paraId="78562029" w14:textId="77777777" w:rsidR="0053422A" w:rsidRPr="00CE0A9E" w:rsidRDefault="0053422A" w:rsidP="00F442ED">
            <w:pPr>
              <w:spacing w:before="60" w:after="60"/>
              <w:jc w:val="center"/>
              <w:rPr>
                <w:rFonts w:ascii="Times New Roman" w:hAnsi="Times New Roman"/>
              </w:rPr>
            </w:pPr>
            <w:r w:rsidRPr="00CE0A9E">
              <w:rPr>
                <w:rFonts w:ascii="Times New Roman" w:hAnsi="Times New Roman"/>
              </w:rPr>
              <w:t>202</w:t>
            </w:r>
            <w:r w:rsidR="00F442ED" w:rsidRPr="00CE0A9E">
              <w:rPr>
                <w:rFonts w:ascii="Times New Roman" w:hAnsi="Times New Roman"/>
              </w:rPr>
              <w:t>1</w:t>
            </w:r>
            <w:r w:rsidRPr="00CE0A9E">
              <w:rPr>
                <w:rFonts w:ascii="Times New Roman" w:hAnsi="Times New Roman"/>
              </w:rPr>
              <w:t xml:space="preserve"> год</w:t>
            </w:r>
          </w:p>
        </w:tc>
        <w:tc>
          <w:tcPr>
            <w:tcW w:w="1280" w:type="dxa"/>
            <w:vAlign w:val="center"/>
          </w:tcPr>
          <w:p w14:paraId="1B1CC972" w14:textId="77777777" w:rsidR="0053422A" w:rsidRPr="00CE0A9E" w:rsidRDefault="0053422A" w:rsidP="00F442ED">
            <w:pPr>
              <w:spacing w:before="60" w:after="60"/>
              <w:jc w:val="center"/>
              <w:rPr>
                <w:rFonts w:ascii="Times New Roman" w:hAnsi="Times New Roman"/>
              </w:rPr>
            </w:pPr>
            <w:r w:rsidRPr="00CE0A9E">
              <w:rPr>
                <w:rFonts w:ascii="Times New Roman" w:hAnsi="Times New Roman"/>
              </w:rPr>
              <w:t>202</w:t>
            </w:r>
            <w:r w:rsidR="00F442ED" w:rsidRPr="00CE0A9E">
              <w:rPr>
                <w:rFonts w:ascii="Times New Roman" w:hAnsi="Times New Roman"/>
              </w:rPr>
              <w:t>2</w:t>
            </w:r>
            <w:r w:rsidRPr="00CE0A9E">
              <w:rPr>
                <w:rFonts w:ascii="Times New Roman" w:hAnsi="Times New Roman"/>
              </w:rPr>
              <w:t xml:space="preserve"> год</w:t>
            </w:r>
          </w:p>
        </w:tc>
        <w:tc>
          <w:tcPr>
            <w:tcW w:w="1045" w:type="dxa"/>
            <w:vAlign w:val="center"/>
          </w:tcPr>
          <w:p w14:paraId="3A68DA54" w14:textId="77777777" w:rsidR="0053422A" w:rsidRPr="00CE0A9E" w:rsidRDefault="0053422A" w:rsidP="00F442ED">
            <w:pPr>
              <w:spacing w:before="60" w:after="60"/>
              <w:jc w:val="center"/>
              <w:rPr>
                <w:rFonts w:ascii="Times New Roman" w:hAnsi="Times New Roman"/>
              </w:rPr>
            </w:pPr>
            <w:r w:rsidRPr="00CE0A9E">
              <w:rPr>
                <w:rFonts w:ascii="Times New Roman" w:hAnsi="Times New Roman"/>
              </w:rPr>
              <w:t>202</w:t>
            </w:r>
            <w:r w:rsidR="00F442ED" w:rsidRPr="00CE0A9E">
              <w:rPr>
                <w:rFonts w:ascii="Times New Roman" w:hAnsi="Times New Roman"/>
              </w:rPr>
              <w:t>3</w:t>
            </w:r>
            <w:r w:rsidRPr="00CE0A9E">
              <w:rPr>
                <w:rFonts w:ascii="Times New Roman" w:hAnsi="Times New Roman"/>
              </w:rPr>
              <w:t xml:space="preserve"> год</w:t>
            </w:r>
          </w:p>
        </w:tc>
        <w:tc>
          <w:tcPr>
            <w:tcW w:w="1045" w:type="dxa"/>
            <w:vAlign w:val="center"/>
          </w:tcPr>
          <w:p w14:paraId="638CA008" w14:textId="77777777" w:rsidR="0053422A" w:rsidRPr="00CE0A9E" w:rsidRDefault="0053422A" w:rsidP="00F442ED">
            <w:pPr>
              <w:spacing w:before="60" w:after="60"/>
              <w:jc w:val="center"/>
              <w:rPr>
                <w:rFonts w:ascii="Times New Roman" w:hAnsi="Times New Roman"/>
              </w:rPr>
            </w:pPr>
            <w:r w:rsidRPr="00CE0A9E">
              <w:rPr>
                <w:rFonts w:ascii="Times New Roman" w:hAnsi="Times New Roman"/>
              </w:rPr>
              <w:t>202</w:t>
            </w:r>
            <w:r w:rsidR="00F442ED" w:rsidRPr="00CE0A9E">
              <w:rPr>
                <w:rFonts w:ascii="Times New Roman" w:hAnsi="Times New Roman"/>
              </w:rPr>
              <w:t>4</w:t>
            </w:r>
            <w:r w:rsidRPr="00CE0A9E">
              <w:rPr>
                <w:rFonts w:ascii="Times New Roman" w:hAnsi="Times New Roman"/>
              </w:rPr>
              <w:t xml:space="preserve"> год</w:t>
            </w:r>
          </w:p>
        </w:tc>
        <w:tc>
          <w:tcPr>
            <w:tcW w:w="1124" w:type="dxa"/>
          </w:tcPr>
          <w:p w14:paraId="24E432BE"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Итого</w:t>
            </w:r>
          </w:p>
        </w:tc>
      </w:tr>
      <w:tr w:rsidR="0053422A" w:rsidRPr="00CE0A9E" w14:paraId="448EDB06" w14:textId="77777777" w:rsidTr="00F4709B">
        <w:tc>
          <w:tcPr>
            <w:tcW w:w="2800" w:type="dxa"/>
            <w:vMerge/>
          </w:tcPr>
          <w:p w14:paraId="5586C917" w14:textId="77777777" w:rsidR="0053422A" w:rsidRPr="00CE0A9E" w:rsidRDefault="0053422A" w:rsidP="0053422A">
            <w:pPr>
              <w:rPr>
                <w:rFonts w:ascii="Times New Roman" w:hAnsi="Times New Roman"/>
                <w:sz w:val="20"/>
                <w:szCs w:val="20"/>
              </w:rPr>
            </w:pPr>
          </w:p>
        </w:tc>
        <w:tc>
          <w:tcPr>
            <w:tcW w:w="2499" w:type="dxa"/>
            <w:vMerge w:val="restart"/>
          </w:tcPr>
          <w:p w14:paraId="2EDD638E"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rPr>
              <w:t>Всего по Подпрограмме</w:t>
            </w:r>
          </w:p>
        </w:tc>
        <w:tc>
          <w:tcPr>
            <w:tcW w:w="2255" w:type="dxa"/>
          </w:tcPr>
          <w:p w14:paraId="7E40FD26"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Всего,</w:t>
            </w:r>
          </w:p>
          <w:p w14:paraId="1E3C8E59" w14:textId="77777777" w:rsidR="0053422A" w:rsidRPr="00CE0A9E" w:rsidRDefault="0053422A" w:rsidP="0053422A">
            <w:pPr>
              <w:spacing w:after="1" w:line="220" w:lineRule="atLeast"/>
              <w:rPr>
                <w:rFonts w:ascii="Times New Roman" w:hAnsi="Times New Roman"/>
                <w:sz w:val="20"/>
                <w:szCs w:val="20"/>
              </w:rPr>
            </w:pPr>
            <w:r w:rsidRPr="00CE0A9E">
              <w:rPr>
                <w:rFonts w:ascii="Times New Roman" w:hAnsi="Times New Roman"/>
                <w:sz w:val="20"/>
                <w:szCs w:val="20"/>
              </w:rPr>
              <w:t>в том числе:</w:t>
            </w:r>
          </w:p>
        </w:tc>
        <w:tc>
          <w:tcPr>
            <w:tcW w:w="1372" w:type="dxa"/>
          </w:tcPr>
          <w:p w14:paraId="142DA368" w14:textId="77777777" w:rsidR="0053422A" w:rsidRPr="00CE0A9E" w:rsidRDefault="006C0742" w:rsidP="0053422A">
            <w:pPr>
              <w:spacing w:after="1" w:line="220" w:lineRule="atLeast"/>
              <w:rPr>
                <w:rFonts w:ascii="Times New Roman" w:hAnsi="Times New Roman"/>
                <w:sz w:val="20"/>
                <w:szCs w:val="20"/>
              </w:rPr>
            </w:pPr>
            <w:r>
              <w:rPr>
                <w:rFonts w:ascii="Times New Roman" w:hAnsi="Times New Roman"/>
                <w:sz w:val="20"/>
                <w:szCs w:val="20"/>
              </w:rPr>
              <w:t>10027,00</w:t>
            </w:r>
          </w:p>
        </w:tc>
        <w:tc>
          <w:tcPr>
            <w:tcW w:w="1275" w:type="dxa"/>
          </w:tcPr>
          <w:p w14:paraId="35E293AA" w14:textId="77777777" w:rsidR="0053422A" w:rsidRPr="00CE0A9E" w:rsidRDefault="006C0742" w:rsidP="0053422A">
            <w:pPr>
              <w:spacing w:after="1" w:line="220" w:lineRule="atLeast"/>
              <w:rPr>
                <w:rFonts w:ascii="Times New Roman" w:hAnsi="Times New Roman"/>
                <w:sz w:val="20"/>
                <w:szCs w:val="20"/>
              </w:rPr>
            </w:pPr>
            <w:r>
              <w:rPr>
                <w:rFonts w:ascii="Times New Roman" w:hAnsi="Times New Roman"/>
                <w:sz w:val="20"/>
                <w:szCs w:val="20"/>
              </w:rPr>
              <w:t>9000,00</w:t>
            </w:r>
          </w:p>
        </w:tc>
        <w:tc>
          <w:tcPr>
            <w:tcW w:w="1280" w:type="dxa"/>
          </w:tcPr>
          <w:p w14:paraId="5047B427" w14:textId="77777777" w:rsidR="0053422A" w:rsidRPr="00CE0A9E" w:rsidRDefault="006C0742" w:rsidP="0053422A">
            <w:pPr>
              <w:spacing w:after="1" w:line="220" w:lineRule="atLeast"/>
              <w:rPr>
                <w:rFonts w:ascii="Times New Roman" w:hAnsi="Times New Roman"/>
                <w:sz w:val="20"/>
                <w:szCs w:val="20"/>
              </w:rPr>
            </w:pPr>
            <w:r>
              <w:rPr>
                <w:rFonts w:ascii="Times New Roman" w:hAnsi="Times New Roman"/>
                <w:sz w:val="20"/>
                <w:szCs w:val="20"/>
              </w:rPr>
              <w:t>9000,00</w:t>
            </w:r>
          </w:p>
        </w:tc>
        <w:tc>
          <w:tcPr>
            <w:tcW w:w="1045" w:type="dxa"/>
          </w:tcPr>
          <w:p w14:paraId="69D71C60" w14:textId="2EEE314C" w:rsidR="0053422A" w:rsidRPr="00CE0A9E" w:rsidRDefault="00F4709B" w:rsidP="0053422A">
            <w:pPr>
              <w:spacing w:after="1" w:line="220" w:lineRule="atLeast"/>
              <w:rPr>
                <w:rFonts w:ascii="Times New Roman" w:hAnsi="Times New Roman"/>
                <w:sz w:val="20"/>
                <w:szCs w:val="20"/>
              </w:rPr>
            </w:pPr>
            <w:r>
              <w:rPr>
                <w:rFonts w:ascii="Times New Roman" w:hAnsi="Times New Roman"/>
                <w:sz w:val="20"/>
                <w:szCs w:val="20"/>
              </w:rPr>
              <w:t>0</w:t>
            </w:r>
          </w:p>
        </w:tc>
        <w:tc>
          <w:tcPr>
            <w:tcW w:w="1045" w:type="dxa"/>
          </w:tcPr>
          <w:p w14:paraId="7C687167" w14:textId="02E5F3AD" w:rsidR="0053422A" w:rsidRPr="00CE0A9E" w:rsidRDefault="00F4709B" w:rsidP="0053422A">
            <w:pPr>
              <w:spacing w:after="1" w:line="220" w:lineRule="atLeast"/>
              <w:rPr>
                <w:rFonts w:ascii="Times New Roman" w:hAnsi="Times New Roman"/>
                <w:sz w:val="20"/>
                <w:szCs w:val="20"/>
              </w:rPr>
            </w:pPr>
            <w:r>
              <w:rPr>
                <w:rFonts w:ascii="Times New Roman" w:hAnsi="Times New Roman"/>
                <w:sz w:val="20"/>
                <w:szCs w:val="20"/>
              </w:rPr>
              <w:t>0</w:t>
            </w:r>
          </w:p>
        </w:tc>
        <w:tc>
          <w:tcPr>
            <w:tcW w:w="1124" w:type="dxa"/>
          </w:tcPr>
          <w:p w14:paraId="4DD37726" w14:textId="4AC1D6C4" w:rsidR="0053422A" w:rsidRPr="00CE0A9E" w:rsidRDefault="00F4709B" w:rsidP="0053422A">
            <w:pPr>
              <w:spacing w:after="1" w:line="220" w:lineRule="atLeast"/>
              <w:rPr>
                <w:rFonts w:ascii="Times New Roman" w:hAnsi="Times New Roman"/>
                <w:sz w:val="20"/>
                <w:szCs w:val="20"/>
              </w:rPr>
            </w:pPr>
            <w:r>
              <w:rPr>
                <w:rFonts w:ascii="Times New Roman" w:hAnsi="Times New Roman"/>
                <w:sz w:val="20"/>
                <w:szCs w:val="20"/>
              </w:rPr>
              <w:t>0</w:t>
            </w:r>
          </w:p>
        </w:tc>
      </w:tr>
      <w:tr w:rsidR="00F4709B" w:rsidRPr="00CE0A9E" w14:paraId="0D47F556" w14:textId="77777777" w:rsidTr="00F4709B">
        <w:tc>
          <w:tcPr>
            <w:tcW w:w="2800" w:type="dxa"/>
            <w:vMerge/>
          </w:tcPr>
          <w:p w14:paraId="37755670" w14:textId="77777777" w:rsidR="00F4709B" w:rsidRPr="00CE0A9E" w:rsidRDefault="00F4709B" w:rsidP="00F4709B">
            <w:pPr>
              <w:rPr>
                <w:rFonts w:ascii="Times New Roman" w:hAnsi="Times New Roman"/>
                <w:sz w:val="20"/>
                <w:szCs w:val="20"/>
              </w:rPr>
            </w:pPr>
          </w:p>
        </w:tc>
        <w:tc>
          <w:tcPr>
            <w:tcW w:w="2499" w:type="dxa"/>
            <w:vMerge/>
          </w:tcPr>
          <w:p w14:paraId="2B81D7B0" w14:textId="77777777" w:rsidR="00F4709B" w:rsidRPr="00CE0A9E" w:rsidRDefault="00F4709B" w:rsidP="00F4709B">
            <w:pPr>
              <w:rPr>
                <w:rFonts w:ascii="Times New Roman" w:hAnsi="Times New Roman"/>
                <w:sz w:val="20"/>
                <w:szCs w:val="20"/>
              </w:rPr>
            </w:pPr>
          </w:p>
        </w:tc>
        <w:tc>
          <w:tcPr>
            <w:tcW w:w="2255" w:type="dxa"/>
          </w:tcPr>
          <w:p w14:paraId="2F3C3BFA" w14:textId="77777777" w:rsidR="00F4709B" w:rsidRPr="00CE0A9E" w:rsidRDefault="00F4709B" w:rsidP="00F4709B">
            <w:pPr>
              <w:spacing w:after="1" w:line="220" w:lineRule="atLeast"/>
              <w:rPr>
                <w:rFonts w:ascii="Times New Roman" w:hAnsi="Times New Roman"/>
                <w:sz w:val="20"/>
                <w:szCs w:val="20"/>
              </w:rPr>
            </w:pPr>
            <w:r w:rsidRPr="00CE0A9E">
              <w:rPr>
                <w:rFonts w:ascii="Times New Roman" w:hAnsi="Times New Roman"/>
                <w:sz w:val="20"/>
                <w:szCs w:val="20"/>
              </w:rPr>
              <w:t>Средства бюджета Московской области</w:t>
            </w:r>
          </w:p>
        </w:tc>
        <w:tc>
          <w:tcPr>
            <w:tcW w:w="1372" w:type="dxa"/>
          </w:tcPr>
          <w:p w14:paraId="34D5B2C6"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0,00</w:t>
            </w:r>
          </w:p>
        </w:tc>
        <w:tc>
          <w:tcPr>
            <w:tcW w:w="1275" w:type="dxa"/>
          </w:tcPr>
          <w:p w14:paraId="05381E50"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0,00</w:t>
            </w:r>
          </w:p>
        </w:tc>
        <w:tc>
          <w:tcPr>
            <w:tcW w:w="1280" w:type="dxa"/>
          </w:tcPr>
          <w:p w14:paraId="54EFA85F"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0,00</w:t>
            </w:r>
          </w:p>
        </w:tc>
        <w:tc>
          <w:tcPr>
            <w:tcW w:w="1045" w:type="dxa"/>
          </w:tcPr>
          <w:p w14:paraId="091B1F07" w14:textId="20B3AFB6" w:rsidR="00F4709B" w:rsidRPr="00CE0A9E" w:rsidRDefault="00F4709B" w:rsidP="00F4709B">
            <w:pPr>
              <w:spacing w:after="1" w:line="220" w:lineRule="atLeast"/>
              <w:rPr>
                <w:rFonts w:ascii="Times New Roman" w:hAnsi="Times New Roman"/>
                <w:sz w:val="20"/>
                <w:szCs w:val="20"/>
              </w:rPr>
            </w:pPr>
            <w:r w:rsidRPr="007B69F0">
              <w:t>0</w:t>
            </w:r>
          </w:p>
        </w:tc>
        <w:tc>
          <w:tcPr>
            <w:tcW w:w="1045" w:type="dxa"/>
          </w:tcPr>
          <w:p w14:paraId="70821333" w14:textId="2868A95E" w:rsidR="00F4709B" w:rsidRPr="00CE0A9E" w:rsidRDefault="00F4709B" w:rsidP="00F4709B">
            <w:pPr>
              <w:spacing w:after="1" w:line="220" w:lineRule="atLeast"/>
              <w:rPr>
                <w:rFonts w:ascii="Times New Roman" w:hAnsi="Times New Roman"/>
                <w:sz w:val="20"/>
                <w:szCs w:val="20"/>
              </w:rPr>
            </w:pPr>
            <w:r w:rsidRPr="007B69F0">
              <w:t>0</w:t>
            </w:r>
          </w:p>
        </w:tc>
        <w:tc>
          <w:tcPr>
            <w:tcW w:w="1124" w:type="dxa"/>
          </w:tcPr>
          <w:p w14:paraId="49278C8E" w14:textId="5236433B" w:rsidR="00F4709B" w:rsidRPr="00CE0A9E" w:rsidRDefault="00F4709B" w:rsidP="00F4709B">
            <w:pPr>
              <w:spacing w:after="1" w:line="220" w:lineRule="atLeast"/>
              <w:rPr>
                <w:rFonts w:ascii="Times New Roman" w:hAnsi="Times New Roman"/>
                <w:sz w:val="20"/>
                <w:szCs w:val="20"/>
              </w:rPr>
            </w:pPr>
            <w:r w:rsidRPr="007B69F0">
              <w:t>0</w:t>
            </w:r>
          </w:p>
        </w:tc>
      </w:tr>
      <w:tr w:rsidR="00F4709B" w:rsidRPr="00CE0A9E" w14:paraId="472D69C9" w14:textId="77777777" w:rsidTr="00F4709B">
        <w:tc>
          <w:tcPr>
            <w:tcW w:w="2800" w:type="dxa"/>
            <w:vMerge/>
          </w:tcPr>
          <w:p w14:paraId="1C9B9E3D" w14:textId="77777777" w:rsidR="00F4709B" w:rsidRPr="00CE0A9E" w:rsidRDefault="00F4709B" w:rsidP="00F4709B">
            <w:pPr>
              <w:rPr>
                <w:rFonts w:ascii="Times New Roman" w:hAnsi="Times New Roman"/>
                <w:sz w:val="20"/>
                <w:szCs w:val="20"/>
              </w:rPr>
            </w:pPr>
          </w:p>
        </w:tc>
        <w:tc>
          <w:tcPr>
            <w:tcW w:w="2499" w:type="dxa"/>
            <w:vMerge/>
          </w:tcPr>
          <w:p w14:paraId="19125444" w14:textId="77777777" w:rsidR="00F4709B" w:rsidRPr="00CE0A9E" w:rsidRDefault="00F4709B" w:rsidP="00F4709B">
            <w:pPr>
              <w:rPr>
                <w:rFonts w:ascii="Times New Roman" w:hAnsi="Times New Roman"/>
                <w:sz w:val="20"/>
                <w:szCs w:val="20"/>
              </w:rPr>
            </w:pPr>
          </w:p>
        </w:tc>
        <w:tc>
          <w:tcPr>
            <w:tcW w:w="2255" w:type="dxa"/>
          </w:tcPr>
          <w:p w14:paraId="6F3780D4" w14:textId="77777777" w:rsidR="00F4709B" w:rsidRPr="00CE0A9E" w:rsidRDefault="00F4709B" w:rsidP="00F4709B">
            <w:pPr>
              <w:spacing w:after="1" w:line="220" w:lineRule="atLeast"/>
              <w:rPr>
                <w:rFonts w:ascii="Times New Roman" w:hAnsi="Times New Roman"/>
                <w:sz w:val="20"/>
                <w:szCs w:val="20"/>
              </w:rPr>
            </w:pPr>
            <w:r w:rsidRPr="00CE0A9E">
              <w:rPr>
                <w:rFonts w:ascii="Times New Roman" w:hAnsi="Times New Roman"/>
                <w:sz w:val="20"/>
                <w:szCs w:val="20"/>
              </w:rPr>
              <w:t>Средства бюджета муниципального образования</w:t>
            </w:r>
          </w:p>
        </w:tc>
        <w:tc>
          <w:tcPr>
            <w:tcW w:w="1372" w:type="dxa"/>
          </w:tcPr>
          <w:p w14:paraId="3F5633D6"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10027,00</w:t>
            </w:r>
          </w:p>
        </w:tc>
        <w:tc>
          <w:tcPr>
            <w:tcW w:w="1275" w:type="dxa"/>
          </w:tcPr>
          <w:p w14:paraId="690F6518"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9000,00</w:t>
            </w:r>
          </w:p>
        </w:tc>
        <w:tc>
          <w:tcPr>
            <w:tcW w:w="1280" w:type="dxa"/>
          </w:tcPr>
          <w:p w14:paraId="0EA62715"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9000,00</w:t>
            </w:r>
          </w:p>
        </w:tc>
        <w:tc>
          <w:tcPr>
            <w:tcW w:w="1045" w:type="dxa"/>
          </w:tcPr>
          <w:p w14:paraId="1736108C" w14:textId="06BDFE3C" w:rsidR="00F4709B" w:rsidRPr="00CE0A9E" w:rsidRDefault="00F4709B" w:rsidP="00F4709B">
            <w:pPr>
              <w:spacing w:after="1" w:line="220" w:lineRule="atLeast"/>
              <w:rPr>
                <w:rFonts w:ascii="Times New Roman" w:hAnsi="Times New Roman"/>
                <w:sz w:val="20"/>
                <w:szCs w:val="20"/>
              </w:rPr>
            </w:pPr>
            <w:r w:rsidRPr="007B69F0">
              <w:t>0</w:t>
            </w:r>
          </w:p>
        </w:tc>
        <w:tc>
          <w:tcPr>
            <w:tcW w:w="1045" w:type="dxa"/>
          </w:tcPr>
          <w:p w14:paraId="10257C04" w14:textId="41CF086E" w:rsidR="00F4709B" w:rsidRPr="00CE0A9E" w:rsidRDefault="00F4709B" w:rsidP="00F4709B">
            <w:pPr>
              <w:spacing w:after="1" w:line="220" w:lineRule="atLeast"/>
              <w:rPr>
                <w:rFonts w:ascii="Times New Roman" w:hAnsi="Times New Roman"/>
                <w:sz w:val="20"/>
                <w:szCs w:val="20"/>
              </w:rPr>
            </w:pPr>
            <w:r w:rsidRPr="007B69F0">
              <w:t>0</w:t>
            </w:r>
          </w:p>
        </w:tc>
        <w:tc>
          <w:tcPr>
            <w:tcW w:w="1124" w:type="dxa"/>
          </w:tcPr>
          <w:p w14:paraId="09135EED" w14:textId="3E834C7C" w:rsidR="00F4709B" w:rsidRPr="00CE0A9E" w:rsidRDefault="00F4709B" w:rsidP="00F4709B">
            <w:pPr>
              <w:spacing w:after="1" w:line="220" w:lineRule="atLeast"/>
              <w:rPr>
                <w:rFonts w:ascii="Times New Roman" w:hAnsi="Times New Roman"/>
                <w:sz w:val="20"/>
                <w:szCs w:val="20"/>
              </w:rPr>
            </w:pPr>
            <w:r w:rsidRPr="007B69F0">
              <w:t>0</w:t>
            </w:r>
          </w:p>
        </w:tc>
      </w:tr>
      <w:tr w:rsidR="00F4709B" w:rsidRPr="00CE0A9E" w14:paraId="3EABB880" w14:textId="77777777" w:rsidTr="00F4709B">
        <w:tc>
          <w:tcPr>
            <w:tcW w:w="2800" w:type="dxa"/>
            <w:vMerge/>
          </w:tcPr>
          <w:p w14:paraId="34402CFF" w14:textId="77777777" w:rsidR="00F4709B" w:rsidRPr="00CE0A9E" w:rsidRDefault="00F4709B" w:rsidP="00F4709B">
            <w:pPr>
              <w:rPr>
                <w:rFonts w:ascii="Times New Roman" w:hAnsi="Times New Roman"/>
                <w:sz w:val="20"/>
                <w:szCs w:val="20"/>
              </w:rPr>
            </w:pPr>
          </w:p>
        </w:tc>
        <w:tc>
          <w:tcPr>
            <w:tcW w:w="2499" w:type="dxa"/>
            <w:vMerge/>
          </w:tcPr>
          <w:p w14:paraId="1D0AF879" w14:textId="77777777" w:rsidR="00F4709B" w:rsidRPr="00CE0A9E" w:rsidRDefault="00F4709B" w:rsidP="00F4709B">
            <w:pPr>
              <w:rPr>
                <w:rFonts w:ascii="Times New Roman" w:hAnsi="Times New Roman"/>
                <w:sz w:val="20"/>
                <w:szCs w:val="20"/>
              </w:rPr>
            </w:pPr>
          </w:p>
        </w:tc>
        <w:tc>
          <w:tcPr>
            <w:tcW w:w="2255" w:type="dxa"/>
          </w:tcPr>
          <w:p w14:paraId="48EAF886" w14:textId="77777777" w:rsidR="00F4709B" w:rsidRPr="00CE0A9E" w:rsidRDefault="00F4709B" w:rsidP="00F4709B">
            <w:pPr>
              <w:spacing w:after="1" w:line="220" w:lineRule="atLeast"/>
              <w:rPr>
                <w:rFonts w:ascii="Times New Roman" w:hAnsi="Times New Roman"/>
                <w:sz w:val="20"/>
                <w:szCs w:val="20"/>
              </w:rPr>
            </w:pPr>
            <w:r w:rsidRPr="00CE0A9E">
              <w:rPr>
                <w:rFonts w:ascii="Times New Roman" w:hAnsi="Times New Roman"/>
                <w:sz w:val="20"/>
                <w:szCs w:val="20"/>
              </w:rPr>
              <w:t>Внебюджетные источники</w:t>
            </w:r>
          </w:p>
        </w:tc>
        <w:tc>
          <w:tcPr>
            <w:tcW w:w="1372" w:type="dxa"/>
          </w:tcPr>
          <w:p w14:paraId="794CF9DA"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0,0</w:t>
            </w:r>
          </w:p>
        </w:tc>
        <w:tc>
          <w:tcPr>
            <w:tcW w:w="1275" w:type="dxa"/>
          </w:tcPr>
          <w:p w14:paraId="191A23D9"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0,0</w:t>
            </w:r>
          </w:p>
        </w:tc>
        <w:tc>
          <w:tcPr>
            <w:tcW w:w="1280" w:type="dxa"/>
          </w:tcPr>
          <w:p w14:paraId="1ADDF4DB"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0,0</w:t>
            </w:r>
          </w:p>
        </w:tc>
        <w:tc>
          <w:tcPr>
            <w:tcW w:w="1045" w:type="dxa"/>
          </w:tcPr>
          <w:p w14:paraId="500731CD" w14:textId="4E1A19CC" w:rsidR="00F4709B" w:rsidRPr="00CE0A9E" w:rsidRDefault="00F4709B" w:rsidP="00F4709B">
            <w:pPr>
              <w:spacing w:after="1" w:line="220" w:lineRule="atLeast"/>
              <w:rPr>
                <w:rFonts w:ascii="Times New Roman" w:hAnsi="Times New Roman"/>
                <w:sz w:val="20"/>
                <w:szCs w:val="20"/>
              </w:rPr>
            </w:pPr>
            <w:r w:rsidRPr="007B69F0">
              <w:t>0</w:t>
            </w:r>
          </w:p>
        </w:tc>
        <w:tc>
          <w:tcPr>
            <w:tcW w:w="1045" w:type="dxa"/>
          </w:tcPr>
          <w:p w14:paraId="3F0E60D0" w14:textId="5A5C7E66" w:rsidR="00F4709B" w:rsidRPr="00CE0A9E" w:rsidRDefault="00F4709B" w:rsidP="00F4709B">
            <w:pPr>
              <w:spacing w:after="1" w:line="220" w:lineRule="atLeast"/>
              <w:rPr>
                <w:rFonts w:ascii="Times New Roman" w:hAnsi="Times New Roman"/>
                <w:sz w:val="20"/>
                <w:szCs w:val="20"/>
              </w:rPr>
            </w:pPr>
            <w:r w:rsidRPr="007B69F0">
              <w:t>0</w:t>
            </w:r>
          </w:p>
        </w:tc>
        <w:tc>
          <w:tcPr>
            <w:tcW w:w="1124" w:type="dxa"/>
          </w:tcPr>
          <w:p w14:paraId="25A4CF26" w14:textId="296A0059" w:rsidR="00F4709B" w:rsidRPr="00CE0A9E" w:rsidRDefault="00F4709B" w:rsidP="00F4709B">
            <w:pPr>
              <w:spacing w:after="1" w:line="220" w:lineRule="atLeast"/>
              <w:rPr>
                <w:rFonts w:ascii="Times New Roman" w:hAnsi="Times New Roman"/>
                <w:sz w:val="20"/>
                <w:szCs w:val="20"/>
              </w:rPr>
            </w:pPr>
            <w:r w:rsidRPr="007B69F0">
              <w:t>0</w:t>
            </w:r>
          </w:p>
        </w:tc>
      </w:tr>
      <w:tr w:rsidR="00F4709B" w:rsidRPr="00CE0A9E" w14:paraId="23BA1952" w14:textId="77777777" w:rsidTr="00F4709B">
        <w:trPr>
          <w:trHeight w:val="474"/>
        </w:trPr>
        <w:tc>
          <w:tcPr>
            <w:tcW w:w="2800" w:type="dxa"/>
            <w:vMerge/>
          </w:tcPr>
          <w:p w14:paraId="5CD1DC37" w14:textId="77777777" w:rsidR="00F4709B" w:rsidRPr="00CE0A9E" w:rsidRDefault="00F4709B" w:rsidP="00F4709B">
            <w:pPr>
              <w:rPr>
                <w:rFonts w:ascii="Times New Roman" w:hAnsi="Times New Roman"/>
                <w:sz w:val="20"/>
                <w:szCs w:val="20"/>
              </w:rPr>
            </w:pPr>
          </w:p>
        </w:tc>
        <w:tc>
          <w:tcPr>
            <w:tcW w:w="2499" w:type="dxa"/>
            <w:vMerge/>
          </w:tcPr>
          <w:p w14:paraId="79FA2263" w14:textId="77777777" w:rsidR="00F4709B" w:rsidRPr="00CE0A9E" w:rsidRDefault="00F4709B" w:rsidP="00F4709B">
            <w:pPr>
              <w:rPr>
                <w:rFonts w:ascii="Times New Roman" w:hAnsi="Times New Roman"/>
                <w:sz w:val="20"/>
                <w:szCs w:val="20"/>
              </w:rPr>
            </w:pPr>
          </w:p>
        </w:tc>
        <w:tc>
          <w:tcPr>
            <w:tcW w:w="2255" w:type="dxa"/>
          </w:tcPr>
          <w:p w14:paraId="0C062C33" w14:textId="77777777" w:rsidR="00F4709B" w:rsidRPr="00CE0A9E" w:rsidRDefault="00F4709B" w:rsidP="00F4709B">
            <w:pPr>
              <w:spacing w:after="1" w:line="220" w:lineRule="atLeast"/>
              <w:rPr>
                <w:rFonts w:ascii="Times New Roman" w:hAnsi="Times New Roman"/>
                <w:sz w:val="20"/>
                <w:szCs w:val="20"/>
              </w:rPr>
            </w:pPr>
            <w:r w:rsidRPr="00CE0A9E">
              <w:rPr>
                <w:rFonts w:ascii="Times New Roman" w:hAnsi="Times New Roman"/>
                <w:sz w:val="20"/>
                <w:szCs w:val="20"/>
              </w:rPr>
              <w:t>Средства федерального бюджета</w:t>
            </w:r>
          </w:p>
        </w:tc>
        <w:tc>
          <w:tcPr>
            <w:tcW w:w="1372" w:type="dxa"/>
          </w:tcPr>
          <w:p w14:paraId="63DA5A4C"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0,0</w:t>
            </w:r>
          </w:p>
        </w:tc>
        <w:tc>
          <w:tcPr>
            <w:tcW w:w="1275" w:type="dxa"/>
          </w:tcPr>
          <w:p w14:paraId="4AC6F12C"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0,0</w:t>
            </w:r>
          </w:p>
        </w:tc>
        <w:tc>
          <w:tcPr>
            <w:tcW w:w="1280" w:type="dxa"/>
          </w:tcPr>
          <w:p w14:paraId="4D1EFD79" w14:textId="77777777" w:rsidR="00F4709B" w:rsidRPr="00CE0A9E" w:rsidRDefault="00F4709B" w:rsidP="00F4709B">
            <w:pPr>
              <w:spacing w:after="1" w:line="220" w:lineRule="atLeast"/>
              <w:rPr>
                <w:rFonts w:ascii="Times New Roman" w:hAnsi="Times New Roman"/>
                <w:sz w:val="20"/>
                <w:szCs w:val="20"/>
              </w:rPr>
            </w:pPr>
            <w:r>
              <w:rPr>
                <w:rFonts w:ascii="Times New Roman" w:hAnsi="Times New Roman"/>
                <w:sz w:val="20"/>
                <w:szCs w:val="20"/>
              </w:rPr>
              <w:t>0,0</w:t>
            </w:r>
          </w:p>
        </w:tc>
        <w:tc>
          <w:tcPr>
            <w:tcW w:w="1045" w:type="dxa"/>
          </w:tcPr>
          <w:p w14:paraId="38EEF8A7" w14:textId="629C2262" w:rsidR="00F4709B" w:rsidRPr="00CE0A9E" w:rsidRDefault="00F4709B" w:rsidP="00F4709B">
            <w:pPr>
              <w:spacing w:after="1" w:line="220" w:lineRule="atLeast"/>
              <w:rPr>
                <w:rFonts w:ascii="Times New Roman" w:hAnsi="Times New Roman"/>
                <w:sz w:val="20"/>
                <w:szCs w:val="20"/>
              </w:rPr>
            </w:pPr>
            <w:r w:rsidRPr="007B69F0">
              <w:t>0</w:t>
            </w:r>
          </w:p>
        </w:tc>
        <w:tc>
          <w:tcPr>
            <w:tcW w:w="1045" w:type="dxa"/>
          </w:tcPr>
          <w:p w14:paraId="42C5F583" w14:textId="1ADFF174" w:rsidR="00F4709B" w:rsidRPr="00CE0A9E" w:rsidRDefault="00F4709B" w:rsidP="00F4709B">
            <w:pPr>
              <w:spacing w:after="1" w:line="220" w:lineRule="atLeast"/>
              <w:rPr>
                <w:rFonts w:ascii="Times New Roman" w:hAnsi="Times New Roman"/>
                <w:sz w:val="20"/>
                <w:szCs w:val="20"/>
              </w:rPr>
            </w:pPr>
            <w:r w:rsidRPr="007B69F0">
              <w:t>0</w:t>
            </w:r>
          </w:p>
        </w:tc>
        <w:tc>
          <w:tcPr>
            <w:tcW w:w="1124" w:type="dxa"/>
          </w:tcPr>
          <w:p w14:paraId="3F686A12" w14:textId="1C3EBF8B" w:rsidR="00F4709B" w:rsidRPr="00CE0A9E" w:rsidRDefault="00F4709B" w:rsidP="00F4709B">
            <w:pPr>
              <w:spacing w:after="1" w:line="220" w:lineRule="atLeast"/>
              <w:rPr>
                <w:rFonts w:ascii="Times New Roman" w:hAnsi="Times New Roman"/>
                <w:sz w:val="20"/>
                <w:szCs w:val="20"/>
              </w:rPr>
            </w:pPr>
            <w:r w:rsidRPr="007B69F0">
              <w:t>0</w:t>
            </w:r>
          </w:p>
        </w:tc>
      </w:tr>
    </w:tbl>
    <w:p w14:paraId="356A1E08" w14:textId="77777777" w:rsidR="00176CBD" w:rsidRPr="00CE0A9E" w:rsidRDefault="00176CBD" w:rsidP="00F949D3">
      <w:pPr>
        <w:spacing w:after="1" w:line="220" w:lineRule="atLeast"/>
        <w:jc w:val="center"/>
        <w:rPr>
          <w:rFonts w:ascii="Times New Roman" w:hAnsi="Times New Roman"/>
          <w:sz w:val="20"/>
          <w:szCs w:val="20"/>
        </w:rPr>
      </w:pPr>
    </w:p>
    <w:p w14:paraId="430ED812" w14:textId="77777777" w:rsidR="0053422A" w:rsidRPr="00CE0A9E" w:rsidRDefault="00176CBD" w:rsidP="00F949D3">
      <w:pPr>
        <w:spacing w:after="1" w:line="220" w:lineRule="atLeast"/>
        <w:jc w:val="center"/>
        <w:rPr>
          <w:rFonts w:ascii="Times New Roman" w:hAnsi="Times New Roman"/>
          <w:sz w:val="20"/>
          <w:szCs w:val="20"/>
          <w:lang w:val="en-US"/>
        </w:rPr>
      </w:pPr>
      <w:r w:rsidRPr="00CE0A9E">
        <w:rPr>
          <w:rFonts w:ascii="Times New Roman" w:hAnsi="Times New Roman"/>
          <w:sz w:val="20"/>
          <w:szCs w:val="20"/>
        </w:rPr>
        <w:br w:type="page"/>
      </w:r>
    </w:p>
    <w:p w14:paraId="2B84091A" w14:textId="77777777" w:rsidR="0053422A" w:rsidRPr="00CE0A9E" w:rsidRDefault="006E6035" w:rsidP="003D2595">
      <w:pPr>
        <w:numPr>
          <w:ilvl w:val="1"/>
          <w:numId w:val="2"/>
        </w:numPr>
        <w:tabs>
          <w:tab w:val="left" w:pos="330"/>
        </w:tabs>
        <w:spacing w:after="1" w:line="220" w:lineRule="atLeast"/>
        <w:jc w:val="center"/>
        <w:outlineLvl w:val="1"/>
        <w:rPr>
          <w:rFonts w:ascii="Times New Roman" w:hAnsi="Times New Roman"/>
          <w:b/>
          <w:sz w:val="20"/>
          <w:szCs w:val="20"/>
        </w:rPr>
      </w:pPr>
      <w:r w:rsidRPr="00CE0A9E">
        <w:rPr>
          <w:rFonts w:ascii="Times New Roman" w:hAnsi="Times New Roman"/>
          <w:b/>
          <w:sz w:val="20"/>
          <w:szCs w:val="20"/>
        </w:rPr>
        <w:t xml:space="preserve"> </w:t>
      </w:r>
      <w:r w:rsidR="0053422A" w:rsidRPr="00CE0A9E">
        <w:rPr>
          <w:rFonts w:ascii="Times New Roman" w:hAnsi="Times New Roman"/>
          <w:b/>
          <w:sz w:val="20"/>
          <w:szCs w:val="20"/>
        </w:rPr>
        <w:t xml:space="preserve">Перечень мероприятий </w:t>
      </w:r>
      <w:r w:rsidR="00A024E4" w:rsidRPr="00CE0A9E">
        <w:rPr>
          <w:rFonts w:ascii="Times New Roman" w:hAnsi="Times New Roman"/>
          <w:b/>
          <w:sz w:val="20"/>
          <w:szCs w:val="20"/>
        </w:rPr>
        <w:t xml:space="preserve">подпрограммы 5 </w:t>
      </w:r>
      <w:r w:rsidR="00E63395" w:rsidRPr="00CE0A9E">
        <w:rPr>
          <w:rFonts w:ascii="Times New Roman" w:hAnsi="Times New Roman"/>
          <w:b/>
          <w:sz w:val="20"/>
          <w:szCs w:val="20"/>
        </w:rPr>
        <w:t>«</w:t>
      </w:r>
      <w:r w:rsidR="0053422A" w:rsidRPr="00CE0A9E">
        <w:rPr>
          <w:rFonts w:ascii="Times New Roman" w:hAnsi="Times New Roman"/>
          <w:b/>
          <w:sz w:val="20"/>
          <w:szCs w:val="20"/>
        </w:rPr>
        <w:t>Обеспечивающая подпрограмма</w:t>
      </w:r>
      <w:r w:rsidR="00E63395" w:rsidRPr="00CE0A9E">
        <w:rPr>
          <w:rFonts w:ascii="Times New Roman" w:hAnsi="Times New Roman"/>
          <w:b/>
          <w:sz w:val="20"/>
          <w:szCs w:val="20"/>
        </w:rPr>
        <w:t>»</w:t>
      </w:r>
    </w:p>
    <w:tbl>
      <w:tblPr>
        <w:tblW w:w="14319" w:type="dxa"/>
        <w:tblInd w:w="567" w:type="dxa"/>
        <w:tblLayout w:type="fixed"/>
        <w:tblLook w:val="04A0" w:firstRow="1" w:lastRow="0" w:firstColumn="1" w:lastColumn="0" w:noHBand="0" w:noVBand="1"/>
      </w:tblPr>
      <w:tblGrid>
        <w:gridCol w:w="851"/>
        <w:gridCol w:w="1417"/>
        <w:gridCol w:w="250"/>
        <w:gridCol w:w="1559"/>
        <w:gridCol w:w="1418"/>
        <w:gridCol w:w="992"/>
        <w:gridCol w:w="992"/>
        <w:gridCol w:w="1168"/>
        <w:gridCol w:w="959"/>
        <w:gridCol w:w="1134"/>
        <w:gridCol w:w="992"/>
        <w:gridCol w:w="1026"/>
        <w:gridCol w:w="1561"/>
      </w:tblGrid>
      <w:tr w:rsidR="0053422A" w:rsidRPr="00CE0A9E" w14:paraId="4AE7D645" w14:textId="77777777" w:rsidTr="00B44745">
        <w:trPr>
          <w:trHeight w:val="375"/>
        </w:trPr>
        <w:tc>
          <w:tcPr>
            <w:tcW w:w="851" w:type="dxa"/>
            <w:tcBorders>
              <w:top w:val="nil"/>
              <w:left w:val="nil"/>
              <w:bottom w:val="nil"/>
              <w:right w:val="nil"/>
            </w:tcBorders>
            <w:shd w:val="clear" w:color="auto" w:fill="auto"/>
            <w:noWrap/>
          </w:tcPr>
          <w:p w14:paraId="035DE6C4" w14:textId="77777777" w:rsidR="0053422A" w:rsidRPr="00CE0A9E" w:rsidRDefault="0053422A" w:rsidP="00740E8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3468" w:type="dxa"/>
            <w:gridSpan w:val="12"/>
            <w:tcBorders>
              <w:top w:val="nil"/>
              <w:left w:val="nil"/>
              <w:bottom w:val="nil"/>
              <w:right w:val="nil"/>
            </w:tcBorders>
            <w:shd w:val="clear" w:color="auto" w:fill="auto"/>
          </w:tcPr>
          <w:p w14:paraId="446AA925"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53422A" w:rsidRPr="00CE0A9E" w14:paraId="30DB8B8E" w14:textId="77777777" w:rsidTr="00B44745">
        <w:trPr>
          <w:trHeight w:val="769"/>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14:paraId="3B13E923"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05E3B5EA"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Мероприятие подпрограммы</w:t>
            </w:r>
          </w:p>
        </w:tc>
        <w:tc>
          <w:tcPr>
            <w:tcW w:w="250" w:type="dxa"/>
            <w:vMerge w:val="restart"/>
            <w:tcBorders>
              <w:top w:val="single" w:sz="4" w:space="0" w:color="auto"/>
              <w:left w:val="single" w:sz="4" w:space="0" w:color="auto"/>
              <w:bottom w:val="single" w:sz="4" w:space="0" w:color="auto"/>
              <w:right w:val="single" w:sz="4" w:space="0" w:color="auto"/>
            </w:tcBorders>
            <w:shd w:val="clear" w:color="auto" w:fill="auto"/>
          </w:tcPr>
          <w:p w14:paraId="0BC68F74"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Сроки исполнения мероприятия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14:paraId="5B7A0684"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Источники финансирования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7358EAB0"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Объем финансирования мероприятия в году, предшествующем</w:t>
            </w:r>
            <w:r w:rsidR="00536B79" w:rsidRPr="00CE0A9E">
              <w:rPr>
                <w:rFonts w:ascii="Times New Roman" w:eastAsia="Times New Roman" w:hAnsi="Times New Roman"/>
                <w:sz w:val="16"/>
                <w:szCs w:val="16"/>
                <w:lang w:eastAsia="ru-RU"/>
              </w:rPr>
              <w:t>у</w:t>
            </w:r>
            <w:r w:rsidRPr="00CE0A9E">
              <w:rPr>
                <w:rFonts w:ascii="Times New Roman" w:eastAsia="Times New Roman" w:hAnsi="Times New Roman"/>
                <w:sz w:val="16"/>
                <w:szCs w:val="16"/>
                <w:lang w:eastAsia="ru-RU"/>
              </w:rPr>
              <w:t xml:space="preserve"> году начала реализации госпрограммы </w:t>
            </w:r>
            <w:r w:rsidRPr="00CE0A9E">
              <w:rPr>
                <w:rFonts w:ascii="Times New Roman" w:eastAsia="Times New Roman" w:hAnsi="Times New Roman"/>
                <w:sz w:val="16"/>
                <w:szCs w:val="16"/>
                <w:lang w:eastAsia="ru-RU"/>
              </w:rPr>
              <w:br/>
              <w:t>(тыс. руб.)</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14:paraId="353061FE"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Всего, </w:t>
            </w:r>
            <w:r w:rsidRPr="00CE0A9E">
              <w:rPr>
                <w:rFonts w:ascii="Times New Roman" w:eastAsia="Times New Roman" w:hAnsi="Times New Roman"/>
                <w:sz w:val="16"/>
                <w:szCs w:val="16"/>
                <w:lang w:eastAsia="ru-RU"/>
              </w:rPr>
              <w:br/>
              <w:t>(тыс. руб.)</w:t>
            </w:r>
          </w:p>
        </w:tc>
        <w:tc>
          <w:tcPr>
            <w:tcW w:w="5245" w:type="dxa"/>
            <w:gridSpan w:val="5"/>
            <w:tcBorders>
              <w:top w:val="single" w:sz="4" w:space="0" w:color="auto"/>
              <w:left w:val="nil"/>
              <w:bottom w:val="single" w:sz="4" w:space="0" w:color="auto"/>
              <w:right w:val="single" w:sz="4" w:space="0" w:color="auto"/>
            </w:tcBorders>
            <w:shd w:val="clear" w:color="auto" w:fill="auto"/>
          </w:tcPr>
          <w:p w14:paraId="1C2C1116" w14:textId="77777777" w:rsidR="0053422A" w:rsidRPr="00CE0A9E" w:rsidRDefault="00417F2E"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Объем финансирования по годам (тыс. руб.)</w:t>
            </w:r>
          </w:p>
        </w:tc>
        <w:tc>
          <w:tcPr>
            <w:tcW w:w="1026" w:type="dxa"/>
            <w:vMerge w:val="restart"/>
            <w:tcBorders>
              <w:top w:val="single" w:sz="4" w:space="0" w:color="auto"/>
              <w:left w:val="single" w:sz="4" w:space="0" w:color="auto"/>
              <w:bottom w:val="single" w:sz="4" w:space="0" w:color="auto"/>
              <w:right w:val="single" w:sz="4" w:space="0" w:color="auto"/>
            </w:tcBorders>
            <w:shd w:val="clear" w:color="auto" w:fill="auto"/>
          </w:tcPr>
          <w:p w14:paraId="61983B3A" w14:textId="77777777" w:rsidR="0053422A" w:rsidRPr="00CE0A9E" w:rsidRDefault="0053422A" w:rsidP="00740E8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Ответственный за выполнение мероприятия подпрограммы</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tcPr>
          <w:p w14:paraId="28250FCA"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Результаты выполнения мероприятия подпрограммы</w:t>
            </w:r>
          </w:p>
        </w:tc>
      </w:tr>
      <w:tr w:rsidR="0053422A" w:rsidRPr="00CE0A9E" w14:paraId="5EDFA144" w14:textId="77777777" w:rsidTr="000A3C39">
        <w:trPr>
          <w:trHeight w:val="1038"/>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8591E3"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3AA05C"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2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26BCAA"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20BE64"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34ED1B"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78D210"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992" w:type="dxa"/>
            <w:tcBorders>
              <w:top w:val="nil"/>
              <w:left w:val="nil"/>
              <w:bottom w:val="single" w:sz="4" w:space="0" w:color="auto"/>
              <w:right w:val="single" w:sz="4" w:space="0" w:color="auto"/>
            </w:tcBorders>
            <w:shd w:val="clear" w:color="auto" w:fill="auto"/>
          </w:tcPr>
          <w:p w14:paraId="431FA4ED" w14:textId="77777777" w:rsidR="0053422A" w:rsidRPr="00CE0A9E" w:rsidRDefault="00F442ED"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2020</w:t>
            </w:r>
            <w:r w:rsidR="0053422A" w:rsidRPr="00CE0A9E">
              <w:rPr>
                <w:rFonts w:ascii="Times New Roman" w:eastAsia="Times New Roman" w:hAnsi="Times New Roman"/>
                <w:sz w:val="16"/>
                <w:szCs w:val="16"/>
                <w:lang w:eastAsia="ru-RU"/>
              </w:rPr>
              <w:t xml:space="preserve"> год</w:t>
            </w:r>
          </w:p>
        </w:tc>
        <w:tc>
          <w:tcPr>
            <w:tcW w:w="1168" w:type="dxa"/>
            <w:tcBorders>
              <w:top w:val="nil"/>
              <w:left w:val="nil"/>
              <w:bottom w:val="single" w:sz="4" w:space="0" w:color="auto"/>
              <w:right w:val="single" w:sz="4" w:space="0" w:color="auto"/>
            </w:tcBorders>
            <w:shd w:val="clear" w:color="auto" w:fill="auto"/>
          </w:tcPr>
          <w:p w14:paraId="3006EE57"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w:t>
            </w:r>
            <w:r w:rsidR="00F442ED" w:rsidRPr="00CE0A9E">
              <w:rPr>
                <w:rFonts w:ascii="Times New Roman" w:eastAsia="Times New Roman" w:hAnsi="Times New Roman"/>
                <w:sz w:val="16"/>
                <w:szCs w:val="16"/>
                <w:lang w:eastAsia="ru-RU"/>
              </w:rPr>
              <w:t>1</w:t>
            </w:r>
            <w:r w:rsidRPr="00CE0A9E">
              <w:rPr>
                <w:rFonts w:ascii="Times New Roman" w:eastAsia="Times New Roman" w:hAnsi="Times New Roman"/>
                <w:sz w:val="16"/>
                <w:szCs w:val="16"/>
                <w:lang w:eastAsia="ru-RU"/>
              </w:rPr>
              <w:t xml:space="preserve"> год</w:t>
            </w:r>
          </w:p>
        </w:tc>
        <w:tc>
          <w:tcPr>
            <w:tcW w:w="959" w:type="dxa"/>
            <w:tcBorders>
              <w:top w:val="nil"/>
              <w:left w:val="nil"/>
              <w:bottom w:val="single" w:sz="4" w:space="0" w:color="auto"/>
              <w:right w:val="single" w:sz="4" w:space="0" w:color="auto"/>
            </w:tcBorders>
            <w:shd w:val="clear" w:color="auto" w:fill="auto"/>
          </w:tcPr>
          <w:p w14:paraId="14F25C12"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w:t>
            </w:r>
            <w:r w:rsidR="00F442ED" w:rsidRPr="00CE0A9E">
              <w:rPr>
                <w:rFonts w:ascii="Times New Roman" w:eastAsia="Times New Roman" w:hAnsi="Times New Roman"/>
                <w:sz w:val="16"/>
                <w:szCs w:val="16"/>
                <w:lang w:eastAsia="ru-RU"/>
              </w:rPr>
              <w:t>2</w:t>
            </w:r>
            <w:r w:rsidRPr="00CE0A9E">
              <w:rPr>
                <w:rFonts w:ascii="Times New Roman" w:eastAsia="Times New Roman" w:hAnsi="Times New Roman"/>
                <w:sz w:val="16"/>
                <w:szCs w:val="16"/>
                <w:lang w:eastAsia="ru-RU"/>
              </w:rPr>
              <w:t xml:space="preserve"> год</w:t>
            </w:r>
          </w:p>
        </w:tc>
        <w:tc>
          <w:tcPr>
            <w:tcW w:w="1134" w:type="dxa"/>
            <w:tcBorders>
              <w:top w:val="nil"/>
              <w:left w:val="nil"/>
              <w:bottom w:val="single" w:sz="4" w:space="0" w:color="auto"/>
              <w:right w:val="single" w:sz="4" w:space="0" w:color="auto"/>
            </w:tcBorders>
            <w:shd w:val="clear" w:color="auto" w:fill="auto"/>
          </w:tcPr>
          <w:p w14:paraId="30C2D790"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w:t>
            </w:r>
            <w:r w:rsidR="00F442ED" w:rsidRPr="00CE0A9E">
              <w:rPr>
                <w:rFonts w:ascii="Times New Roman" w:eastAsia="Times New Roman" w:hAnsi="Times New Roman"/>
                <w:sz w:val="16"/>
                <w:szCs w:val="16"/>
                <w:lang w:eastAsia="ru-RU"/>
              </w:rPr>
              <w:t>3</w:t>
            </w:r>
            <w:r w:rsidRPr="00CE0A9E">
              <w:rPr>
                <w:rFonts w:ascii="Times New Roman" w:eastAsia="Times New Roman" w:hAnsi="Times New Roman"/>
                <w:sz w:val="16"/>
                <w:szCs w:val="16"/>
                <w:lang w:eastAsia="ru-RU"/>
              </w:rPr>
              <w:t xml:space="preserve"> год</w:t>
            </w:r>
          </w:p>
        </w:tc>
        <w:tc>
          <w:tcPr>
            <w:tcW w:w="992" w:type="dxa"/>
            <w:tcBorders>
              <w:top w:val="nil"/>
              <w:left w:val="nil"/>
              <w:bottom w:val="single" w:sz="4" w:space="0" w:color="auto"/>
              <w:right w:val="single" w:sz="4" w:space="0" w:color="auto"/>
            </w:tcBorders>
            <w:shd w:val="clear" w:color="auto" w:fill="auto"/>
          </w:tcPr>
          <w:p w14:paraId="3DD46B8E"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w:t>
            </w:r>
            <w:r w:rsidR="00F442ED" w:rsidRPr="00CE0A9E">
              <w:rPr>
                <w:rFonts w:ascii="Times New Roman" w:eastAsia="Times New Roman" w:hAnsi="Times New Roman"/>
                <w:sz w:val="16"/>
                <w:szCs w:val="16"/>
                <w:lang w:eastAsia="ru-RU"/>
              </w:rPr>
              <w:t>4</w:t>
            </w:r>
            <w:r w:rsidRPr="00CE0A9E">
              <w:rPr>
                <w:rFonts w:ascii="Times New Roman" w:eastAsia="Times New Roman" w:hAnsi="Times New Roman"/>
                <w:sz w:val="16"/>
                <w:szCs w:val="16"/>
                <w:lang w:eastAsia="ru-RU"/>
              </w:rPr>
              <w:t xml:space="preserve"> год</w:t>
            </w:r>
          </w:p>
        </w:tc>
        <w:tc>
          <w:tcPr>
            <w:tcW w:w="102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2F01ED"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69A4AF" w14:textId="77777777" w:rsidR="0053422A" w:rsidRPr="00CE0A9E" w:rsidRDefault="0053422A" w:rsidP="00740E8B">
            <w:pPr>
              <w:spacing w:after="0" w:line="240" w:lineRule="auto"/>
              <w:rPr>
                <w:rFonts w:ascii="Times New Roman" w:eastAsia="Times New Roman" w:hAnsi="Times New Roman"/>
                <w:sz w:val="16"/>
                <w:szCs w:val="16"/>
                <w:lang w:eastAsia="ru-RU"/>
              </w:rPr>
            </w:pPr>
          </w:p>
        </w:tc>
      </w:tr>
      <w:tr w:rsidR="0053422A" w:rsidRPr="00CE0A9E" w14:paraId="3A012B0A" w14:textId="77777777" w:rsidTr="000A3C39">
        <w:trPr>
          <w:trHeight w:val="101"/>
        </w:trPr>
        <w:tc>
          <w:tcPr>
            <w:tcW w:w="851" w:type="dxa"/>
            <w:tcBorders>
              <w:top w:val="nil"/>
              <w:left w:val="single" w:sz="4" w:space="0" w:color="auto"/>
              <w:bottom w:val="single" w:sz="4" w:space="0" w:color="auto"/>
              <w:right w:val="single" w:sz="4" w:space="0" w:color="auto"/>
            </w:tcBorders>
            <w:shd w:val="clear" w:color="auto" w:fill="auto"/>
          </w:tcPr>
          <w:p w14:paraId="443AA9C9"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w:t>
            </w:r>
          </w:p>
        </w:tc>
        <w:tc>
          <w:tcPr>
            <w:tcW w:w="1417" w:type="dxa"/>
            <w:tcBorders>
              <w:top w:val="nil"/>
              <w:left w:val="nil"/>
              <w:bottom w:val="single" w:sz="4" w:space="0" w:color="auto"/>
              <w:right w:val="single" w:sz="4" w:space="0" w:color="auto"/>
            </w:tcBorders>
            <w:shd w:val="clear" w:color="auto" w:fill="auto"/>
            <w:noWrap/>
          </w:tcPr>
          <w:p w14:paraId="19905612"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w:t>
            </w:r>
          </w:p>
        </w:tc>
        <w:tc>
          <w:tcPr>
            <w:tcW w:w="250" w:type="dxa"/>
            <w:tcBorders>
              <w:top w:val="nil"/>
              <w:left w:val="nil"/>
              <w:bottom w:val="single" w:sz="4" w:space="0" w:color="auto"/>
              <w:right w:val="single" w:sz="4" w:space="0" w:color="auto"/>
            </w:tcBorders>
            <w:shd w:val="clear" w:color="auto" w:fill="auto"/>
            <w:noWrap/>
          </w:tcPr>
          <w:p w14:paraId="5142A00B"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3</w:t>
            </w:r>
          </w:p>
        </w:tc>
        <w:tc>
          <w:tcPr>
            <w:tcW w:w="1559" w:type="dxa"/>
            <w:tcBorders>
              <w:top w:val="nil"/>
              <w:left w:val="nil"/>
              <w:bottom w:val="single" w:sz="4" w:space="0" w:color="auto"/>
              <w:right w:val="single" w:sz="4" w:space="0" w:color="auto"/>
            </w:tcBorders>
            <w:shd w:val="clear" w:color="auto" w:fill="auto"/>
            <w:noWrap/>
          </w:tcPr>
          <w:p w14:paraId="0402A5FC"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4</w:t>
            </w:r>
          </w:p>
        </w:tc>
        <w:tc>
          <w:tcPr>
            <w:tcW w:w="1418" w:type="dxa"/>
            <w:tcBorders>
              <w:top w:val="nil"/>
              <w:left w:val="nil"/>
              <w:bottom w:val="single" w:sz="4" w:space="0" w:color="auto"/>
              <w:right w:val="single" w:sz="4" w:space="0" w:color="auto"/>
            </w:tcBorders>
            <w:shd w:val="clear" w:color="auto" w:fill="auto"/>
            <w:noWrap/>
          </w:tcPr>
          <w:p w14:paraId="74A65BCE"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5</w:t>
            </w:r>
          </w:p>
        </w:tc>
        <w:tc>
          <w:tcPr>
            <w:tcW w:w="992" w:type="dxa"/>
            <w:tcBorders>
              <w:top w:val="nil"/>
              <w:left w:val="nil"/>
              <w:bottom w:val="single" w:sz="4" w:space="0" w:color="auto"/>
              <w:right w:val="single" w:sz="4" w:space="0" w:color="auto"/>
            </w:tcBorders>
            <w:shd w:val="clear" w:color="auto" w:fill="auto"/>
            <w:noWrap/>
          </w:tcPr>
          <w:p w14:paraId="2D1CF4EF"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6</w:t>
            </w:r>
          </w:p>
        </w:tc>
        <w:tc>
          <w:tcPr>
            <w:tcW w:w="992" w:type="dxa"/>
            <w:tcBorders>
              <w:top w:val="nil"/>
              <w:left w:val="nil"/>
              <w:bottom w:val="single" w:sz="4" w:space="0" w:color="auto"/>
              <w:right w:val="single" w:sz="4" w:space="0" w:color="auto"/>
            </w:tcBorders>
            <w:shd w:val="clear" w:color="auto" w:fill="auto"/>
            <w:noWrap/>
          </w:tcPr>
          <w:p w14:paraId="4AED3B7B" w14:textId="77777777" w:rsidR="0053422A" w:rsidRPr="00CE0A9E" w:rsidRDefault="00B138CC"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7</w:t>
            </w:r>
          </w:p>
        </w:tc>
        <w:tc>
          <w:tcPr>
            <w:tcW w:w="1168" w:type="dxa"/>
            <w:tcBorders>
              <w:top w:val="nil"/>
              <w:left w:val="nil"/>
              <w:bottom w:val="single" w:sz="4" w:space="0" w:color="auto"/>
              <w:right w:val="single" w:sz="4" w:space="0" w:color="auto"/>
            </w:tcBorders>
            <w:shd w:val="clear" w:color="auto" w:fill="auto"/>
            <w:noWrap/>
          </w:tcPr>
          <w:p w14:paraId="0A0FC28A" w14:textId="77777777" w:rsidR="0053422A" w:rsidRPr="00CE0A9E" w:rsidRDefault="00B138CC"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8</w:t>
            </w:r>
          </w:p>
        </w:tc>
        <w:tc>
          <w:tcPr>
            <w:tcW w:w="959" w:type="dxa"/>
            <w:tcBorders>
              <w:top w:val="nil"/>
              <w:left w:val="nil"/>
              <w:bottom w:val="single" w:sz="4" w:space="0" w:color="auto"/>
              <w:right w:val="single" w:sz="4" w:space="0" w:color="auto"/>
            </w:tcBorders>
            <w:shd w:val="clear" w:color="auto" w:fill="auto"/>
            <w:noWrap/>
          </w:tcPr>
          <w:p w14:paraId="19A6EE58" w14:textId="77777777" w:rsidR="0053422A" w:rsidRPr="00CE0A9E" w:rsidRDefault="00B138CC"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9</w:t>
            </w:r>
          </w:p>
        </w:tc>
        <w:tc>
          <w:tcPr>
            <w:tcW w:w="1134" w:type="dxa"/>
            <w:tcBorders>
              <w:top w:val="nil"/>
              <w:left w:val="nil"/>
              <w:bottom w:val="single" w:sz="4" w:space="0" w:color="auto"/>
              <w:right w:val="single" w:sz="4" w:space="0" w:color="auto"/>
            </w:tcBorders>
            <w:shd w:val="clear" w:color="auto" w:fill="auto"/>
            <w:noWrap/>
          </w:tcPr>
          <w:p w14:paraId="34126103" w14:textId="77777777" w:rsidR="0053422A" w:rsidRPr="00CE0A9E" w:rsidRDefault="00B138CC"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10</w:t>
            </w:r>
          </w:p>
        </w:tc>
        <w:tc>
          <w:tcPr>
            <w:tcW w:w="992" w:type="dxa"/>
            <w:tcBorders>
              <w:top w:val="nil"/>
              <w:left w:val="nil"/>
              <w:bottom w:val="single" w:sz="4" w:space="0" w:color="auto"/>
              <w:right w:val="single" w:sz="4" w:space="0" w:color="auto"/>
            </w:tcBorders>
            <w:shd w:val="clear" w:color="auto" w:fill="auto"/>
            <w:noWrap/>
          </w:tcPr>
          <w:p w14:paraId="40208F06" w14:textId="77777777" w:rsidR="0053422A" w:rsidRPr="00CE0A9E" w:rsidRDefault="00B138CC"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11</w:t>
            </w:r>
          </w:p>
        </w:tc>
        <w:tc>
          <w:tcPr>
            <w:tcW w:w="1026" w:type="dxa"/>
            <w:tcBorders>
              <w:top w:val="nil"/>
              <w:left w:val="nil"/>
              <w:bottom w:val="single" w:sz="4" w:space="0" w:color="auto"/>
              <w:right w:val="single" w:sz="4" w:space="0" w:color="auto"/>
            </w:tcBorders>
            <w:shd w:val="clear" w:color="auto" w:fill="auto"/>
            <w:noWrap/>
          </w:tcPr>
          <w:p w14:paraId="3C1BB857" w14:textId="77777777" w:rsidR="0053422A" w:rsidRPr="00CE0A9E" w:rsidRDefault="00B138CC"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12</w:t>
            </w:r>
          </w:p>
        </w:tc>
        <w:tc>
          <w:tcPr>
            <w:tcW w:w="1561" w:type="dxa"/>
            <w:tcBorders>
              <w:top w:val="nil"/>
              <w:left w:val="nil"/>
              <w:bottom w:val="single" w:sz="4" w:space="0" w:color="auto"/>
              <w:right w:val="single" w:sz="4" w:space="0" w:color="auto"/>
            </w:tcBorders>
            <w:shd w:val="clear" w:color="auto" w:fill="auto"/>
            <w:noWrap/>
          </w:tcPr>
          <w:p w14:paraId="0E7BAF4F" w14:textId="77777777" w:rsidR="0053422A" w:rsidRPr="00CE0A9E" w:rsidRDefault="00B138CC"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13</w:t>
            </w:r>
          </w:p>
        </w:tc>
      </w:tr>
      <w:tr w:rsidR="0053422A" w:rsidRPr="00CE0A9E" w14:paraId="453D4D5E" w14:textId="77777777" w:rsidTr="000A3C39">
        <w:trPr>
          <w:trHeight w:val="178"/>
        </w:trPr>
        <w:tc>
          <w:tcPr>
            <w:tcW w:w="851" w:type="dxa"/>
            <w:vMerge w:val="restart"/>
            <w:tcBorders>
              <w:top w:val="nil"/>
              <w:left w:val="single" w:sz="4" w:space="0" w:color="auto"/>
              <w:bottom w:val="single" w:sz="4" w:space="0" w:color="auto"/>
              <w:right w:val="single" w:sz="4" w:space="0" w:color="auto"/>
            </w:tcBorders>
            <w:shd w:val="clear" w:color="auto" w:fill="auto"/>
          </w:tcPr>
          <w:p w14:paraId="59DCE118"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w:t>
            </w:r>
          </w:p>
        </w:tc>
        <w:tc>
          <w:tcPr>
            <w:tcW w:w="1417" w:type="dxa"/>
            <w:vMerge w:val="restart"/>
            <w:tcBorders>
              <w:top w:val="nil"/>
              <w:left w:val="single" w:sz="4" w:space="0" w:color="auto"/>
              <w:bottom w:val="single" w:sz="4" w:space="0" w:color="auto"/>
              <w:right w:val="single" w:sz="4" w:space="0" w:color="auto"/>
            </w:tcBorders>
            <w:shd w:val="clear" w:color="auto" w:fill="auto"/>
          </w:tcPr>
          <w:p w14:paraId="09B433FB" w14:textId="77777777" w:rsidR="0053422A" w:rsidRPr="00CE0A9E" w:rsidRDefault="0053422A" w:rsidP="00740E8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Основное мероприятие 01. Создание условий для реализации полномочий органов местного самоуправления</w:t>
            </w:r>
          </w:p>
        </w:tc>
        <w:tc>
          <w:tcPr>
            <w:tcW w:w="250" w:type="dxa"/>
            <w:vMerge w:val="restart"/>
            <w:tcBorders>
              <w:top w:val="nil"/>
              <w:left w:val="single" w:sz="4" w:space="0" w:color="auto"/>
              <w:bottom w:val="single" w:sz="4" w:space="0" w:color="auto"/>
              <w:right w:val="single" w:sz="4" w:space="0" w:color="auto"/>
            </w:tcBorders>
            <w:shd w:val="clear" w:color="auto" w:fill="auto"/>
          </w:tcPr>
          <w:p w14:paraId="613AEAFD"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2C55DEB4" w14:textId="77777777" w:rsidR="0053422A" w:rsidRPr="00CE0A9E" w:rsidRDefault="0053422A" w:rsidP="00740E8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8" w:type="dxa"/>
            <w:tcBorders>
              <w:top w:val="nil"/>
              <w:left w:val="nil"/>
              <w:bottom w:val="single" w:sz="4" w:space="0" w:color="auto"/>
              <w:right w:val="single" w:sz="4" w:space="0" w:color="auto"/>
            </w:tcBorders>
            <w:shd w:val="clear" w:color="auto" w:fill="auto"/>
          </w:tcPr>
          <w:p w14:paraId="754D5D5A" w14:textId="4F012FBB" w:rsidR="0053422A" w:rsidRPr="00CE0A9E" w:rsidRDefault="00F4709B" w:rsidP="00740E8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0053422A"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34034E37" w14:textId="250BE70F" w:rsidR="0053422A" w:rsidRPr="00CE0A9E" w:rsidRDefault="000A3C39" w:rsidP="00740E8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28027,00</w:t>
            </w:r>
          </w:p>
        </w:tc>
        <w:tc>
          <w:tcPr>
            <w:tcW w:w="992" w:type="dxa"/>
            <w:tcBorders>
              <w:top w:val="nil"/>
              <w:left w:val="nil"/>
              <w:bottom w:val="single" w:sz="4" w:space="0" w:color="auto"/>
              <w:right w:val="single" w:sz="4" w:space="0" w:color="auto"/>
            </w:tcBorders>
            <w:shd w:val="clear" w:color="auto" w:fill="auto"/>
          </w:tcPr>
          <w:p w14:paraId="7DDC6C05" w14:textId="77777777" w:rsidR="0053422A" w:rsidRPr="00CE0A9E" w:rsidRDefault="00224986" w:rsidP="00740E8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10027,00</w:t>
            </w:r>
            <w:r w:rsidR="0053422A" w:rsidRPr="00CE0A9E">
              <w:rPr>
                <w:rFonts w:ascii="Times New Roman" w:eastAsia="Times New Roman" w:hAnsi="Times New Roman"/>
                <w:sz w:val="16"/>
                <w:szCs w:val="16"/>
                <w:lang w:eastAsia="ru-RU"/>
              </w:rPr>
              <w:t> </w:t>
            </w:r>
          </w:p>
        </w:tc>
        <w:tc>
          <w:tcPr>
            <w:tcW w:w="1168" w:type="dxa"/>
            <w:tcBorders>
              <w:top w:val="nil"/>
              <w:left w:val="nil"/>
              <w:bottom w:val="single" w:sz="4" w:space="0" w:color="auto"/>
              <w:right w:val="single" w:sz="4" w:space="0" w:color="auto"/>
            </w:tcBorders>
            <w:shd w:val="clear" w:color="auto" w:fill="auto"/>
          </w:tcPr>
          <w:p w14:paraId="0C28E611"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224986">
              <w:rPr>
                <w:rFonts w:ascii="Times New Roman" w:eastAsia="Times New Roman" w:hAnsi="Times New Roman"/>
                <w:sz w:val="16"/>
                <w:szCs w:val="16"/>
                <w:lang w:eastAsia="ru-RU"/>
              </w:rPr>
              <w:t>9000,00</w:t>
            </w:r>
          </w:p>
        </w:tc>
        <w:tc>
          <w:tcPr>
            <w:tcW w:w="959" w:type="dxa"/>
            <w:tcBorders>
              <w:top w:val="nil"/>
              <w:left w:val="nil"/>
              <w:bottom w:val="single" w:sz="4" w:space="0" w:color="auto"/>
              <w:right w:val="single" w:sz="4" w:space="0" w:color="auto"/>
            </w:tcBorders>
            <w:shd w:val="clear" w:color="auto" w:fill="auto"/>
          </w:tcPr>
          <w:p w14:paraId="180EE389" w14:textId="77777777" w:rsidR="0053422A" w:rsidRPr="00CE0A9E" w:rsidRDefault="00224986" w:rsidP="00740E8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9000,00</w:t>
            </w:r>
            <w:r w:rsidR="0053422A" w:rsidRPr="00CE0A9E">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tcPr>
          <w:p w14:paraId="0E3BAB94" w14:textId="0170F69C"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22321812" w14:textId="65B15D2A"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1026" w:type="dxa"/>
            <w:vMerge w:val="restart"/>
            <w:tcBorders>
              <w:top w:val="nil"/>
              <w:left w:val="single" w:sz="4" w:space="0" w:color="auto"/>
              <w:bottom w:val="single" w:sz="4" w:space="0" w:color="auto"/>
              <w:right w:val="single" w:sz="4" w:space="0" w:color="auto"/>
            </w:tcBorders>
            <w:shd w:val="clear" w:color="auto" w:fill="auto"/>
          </w:tcPr>
          <w:p w14:paraId="03C2CB05" w14:textId="77777777" w:rsidR="00F4709B" w:rsidRPr="00F4709B" w:rsidRDefault="0053422A"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sidRPr="00F4709B">
              <w:rPr>
                <w:rFonts w:ascii="Times New Roman" w:eastAsia="Times New Roman" w:hAnsi="Times New Roman"/>
                <w:sz w:val="16"/>
                <w:szCs w:val="16"/>
                <w:lang w:eastAsia="ru-RU"/>
              </w:rPr>
              <w:t xml:space="preserve">Управление образованием, </w:t>
            </w:r>
          </w:p>
          <w:p w14:paraId="62F32328"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 xml:space="preserve">МУ "Централизованная бухгалтерия", </w:t>
            </w:r>
          </w:p>
          <w:p w14:paraId="2498930B" w14:textId="77107FBB"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МОУ "Учебно-методический центр"</w:t>
            </w:r>
            <w:r w:rsidRPr="00F4709B">
              <w:rPr>
                <w:rFonts w:ascii="Times New Roman" w:eastAsia="Times New Roman" w:hAnsi="Times New Roman"/>
                <w:sz w:val="16"/>
                <w:szCs w:val="16"/>
                <w:lang w:eastAsia="ru-RU"/>
              </w:rPr>
              <w:tab/>
            </w:r>
          </w:p>
          <w:p w14:paraId="0C4DDADA"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p w14:paraId="21D1861C"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p w14:paraId="7E129A63"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p w14:paraId="76D23311" w14:textId="2AB9CD57" w:rsidR="0053422A" w:rsidRPr="00CE0A9E"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tc>
        <w:tc>
          <w:tcPr>
            <w:tcW w:w="1561" w:type="dxa"/>
            <w:vMerge w:val="restart"/>
            <w:tcBorders>
              <w:top w:val="nil"/>
              <w:left w:val="single" w:sz="4" w:space="0" w:color="auto"/>
              <w:bottom w:val="single" w:sz="4" w:space="0" w:color="auto"/>
              <w:right w:val="single" w:sz="4" w:space="0" w:color="auto"/>
            </w:tcBorders>
            <w:shd w:val="clear" w:color="auto" w:fill="auto"/>
          </w:tcPr>
          <w:p w14:paraId="4E0FE137" w14:textId="77777777" w:rsidR="00F4709B" w:rsidRPr="00F4709B" w:rsidRDefault="0053422A"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sidRPr="00F4709B">
              <w:rPr>
                <w:rFonts w:ascii="Times New Roman" w:eastAsia="Times New Roman" w:hAnsi="Times New Roman"/>
                <w:sz w:val="16"/>
                <w:szCs w:val="16"/>
                <w:lang w:eastAsia="ru-RU"/>
              </w:rPr>
              <w:t>Реализован комплекс мероприятий, направленных на повышение качества услуг, оказываемых образовательными организациями</w:t>
            </w:r>
          </w:p>
          <w:p w14:paraId="78FE0CC8" w14:textId="523FDD10" w:rsidR="0053422A" w:rsidRPr="00CE0A9E"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tc>
      </w:tr>
      <w:tr w:rsidR="0053422A" w:rsidRPr="00CE0A9E" w14:paraId="16720F2D" w14:textId="77777777" w:rsidTr="000A3C39">
        <w:trPr>
          <w:trHeight w:val="510"/>
        </w:trPr>
        <w:tc>
          <w:tcPr>
            <w:tcW w:w="851" w:type="dxa"/>
            <w:vMerge/>
            <w:tcBorders>
              <w:top w:val="nil"/>
              <w:left w:val="single" w:sz="4" w:space="0" w:color="auto"/>
              <w:bottom w:val="single" w:sz="4" w:space="0" w:color="auto"/>
              <w:right w:val="single" w:sz="4" w:space="0" w:color="auto"/>
            </w:tcBorders>
            <w:shd w:val="clear" w:color="auto" w:fill="auto"/>
            <w:vAlign w:val="center"/>
          </w:tcPr>
          <w:p w14:paraId="5BCDDA9A"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03481C6B"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0076D984"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6A83499C" w14:textId="77777777" w:rsidR="0053422A" w:rsidRPr="00CE0A9E" w:rsidRDefault="0053422A" w:rsidP="00740E8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8" w:type="dxa"/>
            <w:tcBorders>
              <w:top w:val="nil"/>
              <w:left w:val="nil"/>
              <w:bottom w:val="single" w:sz="4" w:space="0" w:color="auto"/>
              <w:right w:val="single" w:sz="4" w:space="0" w:color="auto"/>
            </w:tcBorders>
            <w:shd w:val="clear" w:color="auto" w:fill="auto"/>
          </w:tcPr>
          <w:p w14:paraId="49ABE066" w14:textId="605011B0" w:rsidR="0053422A" w:rsidRPr="00CE0A9E" w:rsidRDefault="00F4709B" w:rsidP="00740E8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0053422A"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61CC8404" w14:textId="7AC374C9"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7DF17AEB" w14:textId="376439C8"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1168" w:type="dxa"/>
            <w:tcBorders>
              <w:top w:val="nil"/>
              <w:left w:val="nil"/>
              <w:bottom w:val="single" w:sz="4" w:space="0" w:color="auto"/>
              <w:right w:val="single" w:sz="4" w:space="0" w:color="auto"/>
            </w:tcBorders>
            <w:shd w:val="clear" w:color="auto" w:fill="auto"/>
          </w:tcPr>
          <w:p w14:paraId="34059809" w14:textId="1B0983C0"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959" w:type="dxa"/>
            <w:tcBorders>
              <w:top w:val="nil"/>
              <w:left w:val="nil"/>
              <w:bottom w:val="single" w:sz="4" w:space="0" w:color="auto"/>
              <w:right w:val="single" w:sz="4" w:space="0" w:color="auto"/>
            </w:tcBorders>
            <w:shd w:val="clear" w:color="auto" w:fill="auto"/>
          </w:tcPr>
          <w:p w14:paraId="55A6651D" w14:textId="57102B46"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6B81ED30" w14:textId="2259040F"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72753A9A" w14:textId="4BFD6EF1" w:rsidR="0053422A" w:rsidRPr="00CE0A9E" w:rsidRDefault="00F4709B" w:rsidP="00740E8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0053422A"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16562301"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018996FD" w14:textId="77777777" w:rsidR="0053422A" w:rsidRPr="00CE0A9E" w:rsidRDefault="0053422A" w:rsidP="00740E8B">
            <w:pPr>
              <w:spacing w:after="0" w:line="240" w:lineRule="auto"/>
              <w:rPr>
                <w:rFonts w:ascii="Times New Roman" w:eastAsia="Times New Roman" w:hAnsi="Times New Roman"/>
                <w:sz w:val="16"/>
                <w:szCs w:val="16"/>
                <w:lang w:eastAsia="ru-RU"/>
              </w:rPr>
            </w:pPr>
          </w:p>
        </w:tc>
      </w:tr>
      <w:tr w:rsidR="0053422A" w:rsidRPr="00CE0A9E" w14:paraId="62341733" w14:textId="77777777" w:rsidTr="000A3C39">
        <w:trPr>
          <w:trHeight w:val="416"/>
        </w:trPr>
        <w:tc>
          <w:tcPr>
            <w:tcW w:w="851" w:type="dxa"/>
            <w:vMerge/>
            <w:tcBorders>
              <w:top w:val="nil"/>
              <w:left w:val="single" w:sz="4" w:space="0" w:color="auto"/>
              <w:bottom w:val="single" w:sz="4" w:space="0" w:color="auto"/>
              <w:right w:val="single" w:sz="4" w:space="0" w:color="auto"/>
            </w:tcBorders>
            <w:shd w:val="clear" w:color="auto" w:fill="auto"/>
            <w:vAlign w:val="center"/>
          </w:tcPr>
          <w:p w14:paraId="30BCEBB8"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5AABC3ED"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0A8847A3"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30DCA2" w14:textId="77777777" w:rsidR="0053422A" w:rsidRPr="00CE0A9E" w:rsidRDefault="00F65251" w:rsidP="00740E8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бюджета муниципального образования</w:t>
            </w:r>
            <w:r w:rsidR="0053422A" w:rsidRPr="00CE0A9E">
              <w:rPr>
                <w:rFonts w:ascii="Times New Roman" w:eastAsia="Times New Roman" w:hAnsi="Times New Roman"/>
                <w:sz w:val="16"/>
                <w:szCs w:val="16"/>
                <w:lang w:eastAsia="ru-RU"/>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28CF0F7" w14:textId="166F7B78"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0523D4" w14:textId="68280173" w:rsidR="0053422A" w:rsidRPr="00CE0A9E" w:rsidRDefault="000A3C39" w:rsidP="00740E8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28027,00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3C254D" w14:textId="77777777" w:rsidR="0053422A" w:rsidRPr="00CE0A9E" w:rsidRDefault="00224986" w:rsidP="00740E8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10027,0</w:t>
            </w:r>
            <w:r w:rsidR="0053422A" w:rsidRPr="00CE0A9E">
              <w:rPr>
                <w:rFonts w:ascii="Times New Roman" w:eastAsia="Times New Roman" w:hAnsi="Times New Roman"/>
                <w:sz w:val="16"/>
                <w:szCs w:val="16"/>
                <w:lang w:eastAsia="ru-RU"/>
              </w:rPr>
              <w:t> </w:t>
            </w:r>
          </w:p>
        </w:tc>
        <w:tc>
          <w:tcPr>
            <w:tcW w:w="1168" w:type="dxa"/>
            <w:tcBorders>
              <w:top w:val="single" w:sz="4" w:space="0" w:color="auto"/>
              <w:left w:val="single" w:sz="4" w:space="0" w:color="auto"/>
              <w:bottom w:val="single" w:sz="4" w:space="0" w:color="auto"/>
              <w:right w:val="single" w:sz="4" w:space="0" w:color="auto"/>
            </w:tcBorders>
            <w:shd w:val="clear" w:color="auto" w:fill="auto"/>
          </w:tcPr>
          <w:p w14:paraId="226FD809" w14:textId="77777777"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224986">
              <w:rPr>
                <w:rFonts w:ascii="Times New Roman" w:eastAsia="Times New Roman" w:hAnsi="Times New Roman"/>
                <w:sz w:val="16"/>
                <w:szCs w:val="16"/>
                <w:lang w:eastAsia="ru-RU"/>
              </w:rPr>
              <w:t>9000,00</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7BF9BAD" w14:textId="77777777" w:rsidR="0053422A" w:rsidRPr="00CE0A9E" w:rsidRDefault="00224986" w:rsidP="00740E8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9000,00</w:t>
            </w:r>
            <w:r w:rsidR="0053422A" w:rsidRPr="00CE0A9E">
              <w:rPr>
                <w:rFonts w:ascii="Times New Roman" w:eastAsia="Times New Roman" w:hAnsi="Times New Roman"/>
                <w:sz w:val="16"/>
                <w:szCs w:val="16"/>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C3FD7C" w14:textId="34715F9B"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E05C62" w14:textId="7C6D9E0A" w:rsidR="0053422A" w:rsidRPr="00CE0A9E" w:rsidRDefault="0053422A" w:rsidP="00740E8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F4709B">
              <w:rPr>
                <w:rFonts w:ascii="Times New Roman" w:eastAsia="Times New Roman" w:hAnsi="Times New Roman"/>
                <w:sz w:val="16"/>
                <w:szCs w:val="16"/>
                <w:lang w:eastAsia="ru-RU"/>
              </w:rPr>
              <w:t>0</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5B44E960" w14:textId="77777777" w:rsidR="0053422A" w:rsidRPr="00CE0A9E" w:rsidRDefault="0053422A" w:rsidP="00740E8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7DB9F68A" w14:textId="77777777" w:rsidR="0053422A" w:rsidRPr="00CE0A9E" w:rsidRDefault="0053422A" w:rsidP="00740E8B">
            <w:pPr>
              <w:spacing w:after="0" w:line="240" w:lineRule="auto"/>
              <w:rPr>
                <w:rFonts w:ascii="Times New Roman" w:eastAsia="Times New Roman" w:hAnsi="Times New Roman"/>
                <w:sz w:val="16"/>
                <w:szCs w:val="16"/>
                <w:lang w:eastAsia="ru-RU"/>
              </w:rPr>
            </w:pPr>
          </w:p>
        </w:tc>
      </w:tr>
      <w:tr w:rsidR="00F4709B" w:rsidRPr="00CE0A9E" w14:paraId="4763682F" w14:textId="77777777" w:rsidTr="000A3C39">
        <w:trPr>
          <w:trHeight w:val="281"/>
        </w:trPr>
        <w:tc>
          <w:tcPr>
            <w:tcW w:w="851" w:type="dxa"/>
            <w:vMerge/>
            <w:tcBorders>
              <w:top w:val="nil"/>
              <w:left w:val="single" w:sz="4" w:space="0" w:color="auto"/>
              <w:bottom w:val="single" w:sz="4" w:space="0" w:color="auto"/>
              <w:right w:val="single" w:sz="4" w:space="0" w:color="auto"/>
            </w:tcBorders>
            <w:shd w:val="clear" w:color="auto" w:fill="auto"/>
            <w:vAlign w:val="center"/>
          </w:tcPr>
          <w:p w14:paraId="036ADE2A"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35D9B48B"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7BF016AD"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single" w:sz="4" w:space="0" w:color="auto"/>
              <w:left w:val="nil"/>
              <w:bottom w:val="single" w:sz="4" w:space="0" w:color="auto"/>
              <w:right w:val="single" w:sz="4" w:space="0" w:color="auto"/>
            </w:tcBorders>
            <w:shd w:val="clear" w:color="auto" w:fill="auto"/>
          </w:tcPr>
          <w:p w14:paraId="44A2F76A"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8" w:type="dxa"/>
            <w:tcBorders>
              <w:top w:val="nil"/>
              <w:left w:val="nil"/>
              <w:bottom w:val="single" w:sz="4" w:space="0" w:color="auto"/>
              <w:right w:val="single" w:sz="4" w:space="0" w:color="auto"/>
            </w:tcBorders>
            <w:shd w:val="clear" w:color="auto" w:fill="auto"/>
          </w:tcPr>
          <w:p w14:paraId="3AFA6E0E" w14:textId="701E8528"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345CF30B" w14:textId="5DE7301D"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6CE4AC4F" w14:textId="092DA79F"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68" w:type="dxa"/>
            <w:tcBorders>
              <w:top w:val="nil"/>
              <w:left w:val="nil"/>
              <w:bottom w:val="single" w:sz="4" w:space="0" w:color="auto"/>
              <w:right w:val="single" w:sz="4" w:space="0" w:color="auto"/>
            </w:tcBorders>
            <w:shd w:val="clear" w:color="auto" w:fill="auto"/>
          </w:tcPr>
          <w:p w14:paraId="1BB33F33" w14:textId="3784457F"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nil"/>
              <w:left w:val="nil"/>
              <w:bottom w:val="single" w:sz="4" w:space="0" w:color="auto"/>
              <w:right w:val="single" w:sz="4" w:space="0" w:color="auto"/>
            </w:tcBorders>
            <w:shd w:val="clear" w:color="auto" w:fill="auto"/>
          </w:tcPr>
          <w:p w14:paraId="468C3B9A" w14:textId="686ADE98"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0CD76601" w14:textId="66EA55AB"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3E70ECC9" w14:textId="46E562E7"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0D38AC3F"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52349C77"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49F5F038" w14:textId="77777777" w:rsidTr="000A3C39">
        <w:trPr>
          <w:trHeight w:val="573"/>
        </w:trPr>
        <w:tc>
          <w:tcPr>
            <w:tcW w:w="851" w:type="dxa"/>
            <w:vMerge/>
            <w:tcBorders>
              <w:top w:val="nil"/>
              <w:left w:val="single" w:sz="4" w:space="0" w:color="auto"/>
              <w:bottom w:val="single" w:sz="4" w:space="0" w:color="auto"/>
              <w:right w:val="single" w:sz="4" w:space="0" w:color="auto"/>
            </w:tcBorders>
            <w:shd w:val="clear" w:color="auto" w:fill="auto"/>
            <w:vAlign w:val="center"/>
          </w:tcPr>
          <w:p w14:paraId="4BA09C94"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6BA3BADF"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0344E671"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0549200C"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8" w:type="dxa"/>
            <w:tcBorders>
              <w:top w:val="nil"/>
              <w:left w:val="nil"/>
              <w:bottom w:val="single" w:sz="4" w:space="0" w:color="auto"/>
              <w:right w:val="single" w:sz="4" w:space="0" w:color="auto"/>
            </w:tcBorders>
            <w:shd w:val="clear" w:color="auto" w:fill="auto"/>
          </w:tcPr>
          <w:p w14:paraId="615F192B" w14:textId="69101354"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185568EC" w14:textId="28C26E6F"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1FA6D5EA" w14:textId="461367E6"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68" w:type="dxa"/>
            <w:tcBorders>
              <w:top w:val="nil"/>
              <w:left w:val="nil"/>
              <w:bottom w:val="single" w:sz="4" w:space="0" w:color="auto"/>
              <w:right w:val="single" w:sz="4" w:space="0" w:color="auto"/>
            </w:tcBorders>
            <w:shd w:val="clear" w:color="auto" w:fill="auto"/>
          </w:tcPr>
          <w:p w14:paraId="5E6943FA" w14:textId="7185B8A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nil"/>
              <w:left w:val="nil"/>
              <w:bottom w:val="single" w:sz="4" w:space="0" w:color="auto"/>
              <w:right w:val="single" w:sz="4" w:space="0" w:color="auto"/>
            </w:tcBorders>
            <w:shd w:val="clear" w:color="auto" w:fill="auto"/>
          </w:tcPr>
          <w:p w14:paraId="0761C316" w14:textId="320986D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C85E0BC" w14:textId="32865AA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470B598C" w14:textId="6750276F"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1977341E"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0D1717BA"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77144E61" w14:textId="77777777" w:rsidTr="000A3C39">
        <w:trPr>
          <w:trHeight w:val="86"/>
        </w:trPr>
        <w:tc>
          <w:tcPr>
            <w:tcW w:w="851" w:type="dxa"/>
            <w:vMerge w:val="restart"/>
            <w:tcBorders>
              <w:top w:val="nil"/>
              <w:left w:val="single" w:sz="4" w:space="0" w:color="auto"/>
              <w:bottom w:val="single" w:sz="4" w:space="0" w:color="auto"/>
              <w:right w:val="single" w:sz="4" w:space="0" w:color="auto"/>
            </w:tcBorders>
            <w:shd w:val="clear" w:color="auto" w:fill="auto"/>
          </w:tcPr>
          <w:p w14:paraId="7B0D7047"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1.1</w:t>
            </w:r>
          </w:p>
        </w:tc>
        <w:tc>
          <w:tcPr>
            <w:tcW w:w="1417" w:type="dxa"/>
            <w:vMerge w:val="restart"/>
            <w:tcBorders>
              <w:top w:val="nil"/>
              <w:left w:val="single" w:sz="4" w:space="0" w:color="auto"/>
              <w:bottom w:val="single" w:sz="4" w:space="0" w:color="auto"/>
              <w:right w:val="single" w:sz="4" w:space="0" w:color="auto"/>
            </w:tcBorders>
            <w:shd w:val="clear" w:color="auto" w:fill="auto"/>
          </w:tcPr>
          <w:p w14:paraId="4D994F20"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Обеспечение деятельности муниципальных органов – учреждения в сфере образования</w:t>
            </w:r>
          </w:p>
        </w:tc>
        <w:tc>
          <w:tcPr>
            <w:tcW w:w="250" w:type="dxa"/>
            <w:vMerge w:val="restart"/>
            <w:tcBorders>
              <w:top w:val="nil"/>
              <w:left w:val="single" w:sz="4" w:space="0" w:color="auto"/>
              <w:bottom w:val="single" w:sz="4" w:space="0" w:color="auto"/>
              <w:right w:val="single" w:sz="4" w:space="0" w:color="auto"/>
            </w:tcBorders>
            <w:shd w:val="clear" w:color="auto" w:fill="auto"/>
          </w:tcPr>
          <w:p w14:paraId="0D7D57DE"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1CA09FF0"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8" w:type="dxa"/>
            <w:tcBorders>
              <w:top w:val="nil"/>
              <w:left w:val="nil"/>
              <w:bottom w:val="single" w:sz="4" w:space="0" w:color="auto"/>
              <w:right w:val="single" w:sz="4" w:space="0" w:color="auto"/>
            </w:tcBorders>
            <w:shd w:val="clear" w:color="auto" w:fill="auto"/>
          </w:tcPr>
          <w:p w14:paraId="59248E2E" w14:textId="0905AFB5"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6A6F6C4D" w14:textId="3A32793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4F9AADE6" w14:textId="3D5FF663"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68" w:type="dxa"/>
            <w:tcBorders>
              <w:top w:val="nil"/>
              <w:left w:val="nil"/>
              <w:bottom w:val="single" w:sz="4" w:space="0" w:color="auto"/>
              <w:right w:val="single" w:sz="4" w:space="0" w:color="auto"/>
            </w:tcBorders>
            <w:shd w:val="clear" w:color="auto" w:fill="auto"/>
          </w:tcPr>
          <w:p w14:paraId="7C0E27EB" w14:textId="257C068A"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nil"/>
              <w:left w:val="nil"/>
              <w:bottom w:val="single" w:sz="4" w:space="0" w:color="auto"/>
              <w:right w:val="single" w:sz="4" w:space="0" w:color="auto"/>
            </w:tcBorders>
            <w:shd w:val="clear" w:color="auto" w:fill="auto"/>
          </w:tcPr>
          <w:p w14:paraId="461E5AA2" w14:textId="2213960E"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1587C0DC" w14:textId="64705A38"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13FE80C1" w14:textId="45420CF5"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val="restart"/>
            <w:tcBorders>
              <w:top w:val="nil"/>
              <w:left w:val="single" w:sz="4" w:space="0" w:color="auto"/>
              <w:bottom w:val="single" w:sz="4" w:space="0" w:color="auto"/>
              <w:right w:val="single" w:sz="4" w:space="0" w:color="auto"/>
            </w:tcBorders>
            <w:shd w:val="clear" w:color="auto" w:fill="auto"/>
          </w:tcPr>
          <w:p w14:paraId="259E34DF" w14:textId="7E95C1B2"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Pr="00F4709B">
              <w:rPr>
                <w:rFonts w:ascii="Times New Roman" w:eastAsia="Times New Roman" w:hAnsi="Times New Roman"/>
                <w:sz w:val="16"/>
                <w:szCs w:val="16"/>
                <w:lang w:eastAsia="ru-RU"/>
              </w:rPr>
              <w:t>МУ "Централизованная бухгалтерия", МОУ "Учебно-методический центр</w:t>
            </w:r>
          </w:p>
        </w:tc>
        <w:tc>
          <w:tcPr>
            <w:tcW w:w="1561" w:type="dxa"/>
            <w:vMerge w:val="restart"/>
            <w:tcBorders>
              <w:top w:val="nil"/>
              <w:left w:val="single" w:sz="4" w:space="0" w:color="auto"/>
              <w:bottom w:val="single" w:sz="4" w:space="0" w:color="auto"/>
              <w:right w:val="single" w:sz="4" w:space="0" w:color="auto"/>
            </w:tcBorders>
            <w:shd w:val="clear" w:color="auto" w:fill="auto"/>
          </w:tcPr>
          <w:p w14:paraId="35B044EF"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Pr="00F4709B">
              <w:rPr>
                <w:rFonts w:ascii="Times New Roman" w:eastAsia="Times New Roman" w:hAnsi="Times New Roman"/>
                <w:sz w:val="16"/>
                <w:szCs w:val="16"/>
                <w:lang w:eastAsia="ru-RU"/>
              </w:rPr>
              <w:t>Финансовое обеспечение деятельности МОУ "Учебно-методический центр", выполнение муниципального задания</w:t>
            </w:r>
          </w:p>
          <w:p w14:paraId="46516183" w14:textId="77777777" w:rsidR="00F4709B" w:rsidRPr="00F4709B" w:rsidRDefault="00F4709B" w:rsidP="00F4709B">
            <w:pPr>
              <w:spacing w:after="0" w:line="240" w:lineRule="auto"/>
              <w:rPr>
                <w:rFonts w:ascii="Times New Roman" w:eastAsia="Times New Roman" w:hAnsi="Times New Roman"/>
                <w:sz w:val="16"/>
                <w:szCs w:val="16"/>
                <w:lang w:eastAsia="ru-RU"/>
              </w:rPr>
            </w:pPr>
          </w:p>
          <w:p w14:paraId="415F10CD" w14:textId="3B16AC84"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4E9BFB0A" w14:textId="77777777" w:rsidTr="000A3C39">
        <w:trPr>
          <w:trHeight w:val="512"/>
        </w:trPr>
        <w:tc>
          <w:tcPr>
            <w:tcW w:w="851" w:type="dxa"/>
            <w:vMerge/>
            <w:tcBorders>
              <w:top w:val="nil"/>
              <w:left w:val="single" w:sz="4" w:space="0" w:color="auto"/>
              <w:bottom w:val="single" w:sz="4" w:space="0" w:color="auto"/>
              <w:right w:val="single" w:sz="4" w:space="0" w:color="auto"/>
            </w:tcBorders>
            <w:shd w:val="clear" w:color="auto" w:fill="auto"/>
            <w:vAlign w:val="center"/>
          </w:tcPr>
          <w:p w14:paraId="610FCB22"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35F0C6C5"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71065139"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1A66F9DC"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8" w:type="dxa"/>
            <w:tcBorders>
              <w:top w:val="nil"/>
              <w:left w:val="nil"/>
              <w:bottom w:val="single" w:sz="4" w:space="0" w:color="auto"/>
              <w:right w:val="single" w:sz="4" w:space="0" w:color="auto"/>
            </w:tcBorders>
            <w:shd w:val="clear" w:color="auto" w:fill="auto"/>
          </w:tcPr>
          <w:p w14:paraId="7B8C3407" w14:textId="11F7DB17"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4CB4D8D8" w14:textId="6C9CAACA"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50EFAA50" w14:textId="5150F261"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68" w:type="dxa"/>
            <w:tcBorders>
              <w:top w:val="nil"/>
              <w:left w:val="nil"/>
              <w:bottom w:val="single" w:sz="4" w:space="0" w:color="auto"/>
              <w:right w:val="single" w:sz="4" w:space="0" w:color="auto"/>
            </w:tcBorders>
            <w:shd w:val="clear" w:color="auto" w:fill="auto"/>
          </w:tcPr>
          <w:p w14:paraId="1565A2B8" w14:textId="296F5BC4"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nil"/>
              <w:left w:val="nil"/>
              <w:bottom w:val="single" w:sz="4" w:space="0" w:color="auto"/>
              <w:right w:val="single" w:sz="4" w:space="0" w:color="auto"/>
            </w:tcBorders>
            <w:shd w:val="clear" w:color="auto" w:fill="auto"/>
          </w:tcPr>
          <w:p w14:paraId="772036A5" w14:textId="3020309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29DD54EC" w14:textId="5DF4E82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2B0FBAAD" w14:textId="177AC4BC"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157949A1"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690A639A"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686F8AC9" w14:textId="77777777" w:rsidTr="000A3C39">
        <w:trPr>
          <w:trHeight w:val="506"/>
        </w:trPr>
        <w:tc>
          <w:tcPr>
            <w:tcW w:w="851" w:type="dxa"/>
            <w:vMerge/>
            <w:tcBorders>
              <w:top w:val="nil"/>
              <w:left w:val="single" w:sz="4" w:space="0" w:color="auto"/>
              <w:bottom w:val="single" w:sz="4" w:space="0" w:color="auto"/>
              <w:right w:val="single" w:sz="4" w:space="0" w:color="auto"/>
            </w:tcBorders>
            <w:shd w:val="clear" w:color="auto" w:fill="auto"/>
            <w:vAlign w:val="center"/>
          </w:tcPr>
          <w:p w14:paraId="50FA7E48"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34CB6D38"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7B29C7BF"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0CE0D264"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418" w:type="dxa"/>
            <w:tcBorders>
              <w:top w:val="nil"/>
              <w:left w:val="nil"/>
              <w:bottom w:val="single" w:sz="4" w:space="0" w:color="auto"/>
              <w:right w:val="single" w:sz="4" w:space="0" w:color="auto"/>
            </w:tcBorders>
            <w:shd w:val="clear" w:color="auto" w:fill="auto"/>
          </w:tcPr>
          <w:p w14:paraId="27F3FE4D" w14:textId="5BDA2C59"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566F9DBF" w14:textId="5BE43A2E"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1303970F" w14:textId="5D98ED79"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68" w:type="dxa"/>
            <w:tcBorders>
              <w:top w:val="nil"/>
              <w:left w:val="nil"/>
              <w:bottom w:val="single" w:sz="4" w:space="0" w:color="auto"/>
              <w:right w:val="single" w:sz="4" w:space="0" w:color="auto"/>
            </w:tcBorders>
            <w:shd w:val="clear" w:color="auto" w:fill="auto"/>
          </w:tcPr>
          <w:p w14:paraId="0BC6D8CB" w14:textId="4EDB10F9"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nil"/>
              <w:left w:val="nil"/>
              <w:bottom w:val="single" w:sz="4" w:space="0" w:color="auto"/>
              <w:right w:val="single" w:sz="4" w:space="0" w:color="auto"/>
            </w:tcBorders>
            <w:shd w:val="clear" w:color="auto" w:fill="auto"/>
          </w:tcPr>
          <w:p w14:paraId="66779C04" w14:textId="45270E6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15A92F1B" w14:textId="065F64A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1680D6A2" w14:textId="14A4093F"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67B6C4B0"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69A48AD9"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313ADA23" w14:textId="77777777" w:rsidTr="000A3C39">
        <w:trPr>
          <w:trHeight w:val="230"/>
        </w:trPr>
        <w:tc>
          <w:tcPr>
            <w:tcW w:w="851" w:type="dxa"/>
            <w:vMerge/>
            <w:tcBorders>
              <w:top w:val="nil"/>
              <w:left w:val="single" w:sz="4" w:space="0" w:color="auto"/>
              <w:bottom w:val="single" w:sz="4" w:space="0" w:color="auto"/>
              <w:right w:val="single" w:sz="4" w:space="0" w:color="auto"/>
            </w:tcBorders>
            <w:shd w:val="clear" w:color="auto" w:fill="auto"/>
            <w:vAlign w:val="center"/>
          </w:tcPr>
          <w:p w14:paraId="1A2C26B3"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2AD56729"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57E36A55"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4A7321EF"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8" w:type="dxa"/>
            <w:tcBorders>
              <w:top w:val="nil"/>
              <w:left w:val="nil"/>
              <w:bottom w:val="single" w:sz="4" w:space="0" w:color="auto"/>
              <w:right w:val="single" w:sz="4" w:space="0" w:color="auto"/>
            </w:tcBorders>
            <w:shd w:val="clear" w:color="auto" w:fill="auto"/>
          </w:tcPr>
          <w:p w14:paraId="3DE9AC9C" w14:textId="7403756C"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488FADE5" w14:textId="43BCB1A3"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4B0F0022" w14:textId="38F7885E"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68" w:type="dxa"/>
            <w:tcBorders>
              <w:top w:val="nil"/>
              <w:left w:val="nil"/>
              <w:bottom w:val="single" w:sz="4" w:space="0" w:color="auto"/>
              <w:right w:val="single" w:sz="4" w:space="0" w:color="auto"/>
            </w:tcBorders>
            <w:shd w:val="clear" w:color="auto" w:fill="auto"/>
          </w:tcPr>
          <w:p w14:paraId="1984FF4E" w14:textId="0B3742F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nil"/>
              <w:left w:val="nil"/>
              <w:bottom w:val="single" w:sz="4" w:space="0" w:color="auto"/>
              <w:right w:val="single" w:sz="4" w:space="0" w:color="auto"/>
            </w:tcBorders>
            <w:shd w:val="clear" w:color="auto" w:fill="auto"/>
          </w:tcPr>
          <w:p w14:paraId="1E431CD8" w14:textId="620F9AEC"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0FB64537" w14:textId="0BB7303F"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5E8A120A" w14:textId="0DC29291"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71E2F946"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2B81E4FF"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4E8A8EE3" w14:textId="77777777" w:rsidTr="000A3C39">
        <w:trPr>
          <w:trHeight w:val="558"/>
        </w:trPr>
        <w:tc>
          <w:tcPr>
            <w:tcW w:w="851" w:type="dxa"/>
            <w:vMerge/>
            <w:tcBorders>
              <w:top w:val="nil"/>
              <w:left w:val="single" w:sz="4" w:space="0" w:color="auto"/>
              <w:bottom w:val="single" w:sz="4" w:space="0" w:color="auto"/>
              <w:right w:val="single" w:sz="4" w:space="0" w:color="auto"/>
            </w:tcBorders>
            <w:shd w:val="clear" w:color="auto" w:fill="auto"/>
            <w:vAlign w:val="center"/>
          </w:tcPr>
          <w:p w14:paraId="39CF3FD7"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5ED0EDC0"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103DC601"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2CE1D361"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8" w:type="dxa"/>
            <w:tcBorders>
              <w:top w:val="nil"/>
              <w:left w:val="nil"/>
              <w:bottom w:val="single" w:sz="4" w:space="0" w:color="auto"/>
              <w:right w:val="single" w:sz="4" w:space="0" w:color="auto"/>
            </w:tcBorders>
            <w:shd w:val="clear" w:color="auto" w:fill="auto"/>
          </w:tcPr>
          <w:p w14:paraId="6E7700DC" w14:textId="76ECC584"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6668E2D8" w14:textId="78EF88B6"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60D35A19" w14:textId="3453ABA9"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68" w:type="dxa"/>
            <w:tcBorders>
              <w:top w:val="nil"/>
              <w:left w:val="nil"/>
              <w:bottom w:val="single" w:sz="4" w:space="0" w:color="auto"/>
              <w:right w:val="single" w:sz="4" w:space="0" w:color="auto"/>
            </w:tcBorders>
            <w:shd w:val="clear" w:color="auto" w:fill="auto"/>
          </w:tcPr>
          <w:p w14:paraId="273464EC" w14:textId="11D1D423"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nil"/>
              <w:left w:val="nil"/>
              <w:bottom w:val="single" w:sz="4" w:space="0" w:color="auto"/>
              <w:right w:val="single" w:sz="4" w:space="0" w:color="auto"/>
            </w:tcBorders>
            <w:shd w:val="clear" w:color="auto" w:fill="auto"/>
          </w:tcPr>
          <w:p w14:paraId="20108488" w14:textId="2ED99B3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34B9243B" w14:textId="7F0C15D1"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nil"/>
              <w:left w:val="nil"/>
              <w:bottom w:val="single" w:sz="4" w:space="0" w:color="auto"/>
              <w:right w:val="single" w:sz="4" w:space="0" w:color="auto"/>
            </w:tcBorders>
            <w:shd w:val="clear" w:color="auto" w:fill="auto"/>
          </w:tcPr>
          <w:p w14:paraId="3DAFC892" w14:textId="64D6906C"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1BAE5A6A"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0ACF5207"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43B3810E" w14:textId="77777777" w:rsidTr="000A3C39">
        <w:trPr>
          <w:trHeight w:val="86"/>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14:paraId="34988B15"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1.2</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5B1C7EB1"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Обеспечение деятельности прочих учреждений образования (межшкольные учебные комбинаты, хозяйственные эксплуатационные конторы, методические кабинеты)</w:t>
            </w:r>
          </w:p>
        </w:tc>
        <w:tc>
          <w:tcPr>
            <w:tcW w:w="250" w:type="dxa"/>
            <w:vMerge w:val="restart"/>
            <w:tcBorders>
              <w:top w:val="single" w:sz="4" w:space="0" w:color="auto"/>
              <w:left w:val="single" w:sz="4" w:space="0" w:color="auto"/>
              <w:bottom w:val="single" w:sz="4" w:space="0" w:color="auto"/>
              <w:right w:val="single" w:sz="4" w:space="0" w:color="auto"/>
            </w:tcBorders>
            <w:shd w:val="clear" w:color="auto" w:fill="auto"/>
          </w:tcPr>
          <w:p w14:paraId="6F3532E0"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2020-2024 годы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6EDAEC3"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756648D" w14:textId="1454D29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5C5CC6" w14:textId="1A28142A" w:rsidR="00F4709B" w:rsidRPr="00CE0A9E" w:rsidRDefault="000A3C39"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27241,09</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5FF2D1"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10027,00</w:t>
            </w:r>
            <w:r w:rsidRPr="00CE0A9E">
              <w:rPr>
                <w:rFonts w:ascii="Times New Roman" w:eastAsia="Times New Roman" w:hAnsi="Times New Roman"/>
                <w:sz w:val="16"/>
                <w:szCs w:val="16"/>
                <w:lang w:eastAsia="ru-RU"/>
              </w:rPr>
              <w:t> </w:t>
            </w:r>
          </w:p>
        </w:tc>
        <w:tc>
          <w:tcPr>
            <w:tcW w:w="1168" w:type="dxa"/>
            <w:tcBorders>
              <w:top w:val="single" w:sz="4" w:space="0" w:color="auto"/>
              <w:left w:val="single" w:sz="4" w:space="0" w:color="auto"/>
              <w:bottom w:val="single" w:sz="4" w:space="0" w:color="auto"/>
              <w:right w:val="single" w:sz="4" w:space="0" w:color="auto"/>
            </w:tcBorders>
            <w:shd w:val="clear" w:color="auto" w:fill="auto"/>
          </w:tcPr>
          <w:p w14:paraId="7DF3226D"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9000,00</w:t>
            </w:r>
            <w:r w:rsidRPr="00CE0A9E">
              <w:rPr>
                <w:rFonts w:ascii="Times New Roman" w:eastAsia="Times New Roman" w:hAnsi="Times New Roman"/>
                <w:sz w:val="16"/>
                <w:szCs w:val="16"/>
                <w:lang w:eastAsia="ru-RU"/>
              </w:rPr>
              <w:t> </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37C9C04"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9000,00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7A3F5D" w14:textId="6E2B71BC"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DD9AA5" w14:textId="13B73874"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026" w:type="dxa"/>
            <w:vMerge w:val="restart"/>
            <w:tcBorders>
              <w:top w:val="nil"/>
              <w:left w:val="single" w:sz="4" w:space="0" w:color="auto"/>
              <w:bottom w:val="single" w:sz="4" w:space="0" w:color="auto"/>
              <w:right w:val="single" w:sz="4" w:space="0" w:color="auto"/>
            </w:tcBorders>
            <w:shd w:val="clear" w:color="auto" w:fill="auto"/>
          </w:tcPr>
          <w:p w14:paraId="0A8266D7" w14:textId="6D53E5E1"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Pr="00F4709B">
              <w:rPr>
                <w:rFonts w:ascii="Times New Roman" w:eastAsia="Times New Roman" w:hAnsi="Times New Roman"/>
                <w:sz w:val="16"/>
                <w:szCs w:val="16"/>
                <w:lang w:eastAsia="ru-RU"/>
              </w:rPr>
              <w:t>МУ "Централизованная бухгалтерия", МОУ "Учебно-методический центр</w:t>
            </w:r>
          </w:p>
        </w:tc>
        <w:tc>
          <w:tcPr>
            <w:tcW w:w="1561" w:type="dxa"/>
            <w:vMerge w:val="restart"/>
            <w:tcBorders>
              <w:top w:val="nil"/>
              <w:left w:val="single" w:sz="4" w:space="0" w:color="auto"/>
              <w:bottom w:val="single" w:sz="4" w:space="0" w:color="auto"/>
              <w:right w:val="single" w:sz="4" w:space="0" w:color="auto"/>
            </w:tcBorders>
            <w:shd w:val="clear" w:color="auto" w:fill="auto"/>
          </w:tcPr>
          <w:p w14:paraId="089FE134"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Pr="00F4709B">
              <w:rPr>
                <w:rFonts w:ascii="Times New Roman" w:eastAsia="Times New Roman" w:hAnsi="Times New Roman"/>
                <w:sz w:val="16"/>
                <w:szCs w:val="16"/>
                <w:lang w:eastAsia="ru-RU"/>
              </w:rPr>
              <w:t>Финансовое обеспечение деятельности МОУ "Учебно-методический центр", выполнение муниципального задания</w:t>
            </w:r>
          </w:p>
          <w:p w14:paraId="788F3A64" w14:textId="77777777" w:rsidR="00F4709B" w:rsidRPr="00F4709B" w:rsidRDefault="00F4709B" w:rsidP="00F4709B">
            <w:pPr>
              <w:spacing w:after="0" w:line="240" w:lineRule="auto"/>
              <w:rPr>
                <w:rFonts w:ascii="Times New Roman" w:eastAsia="Times New Roman" w:hAnsi="Times New Roman"/>
                <w:sz w:val="16"/>
                <w:szCs w:val="16"/>
                <w:lang w:eastAsia="ru-RU"/>
              </w:rPr>
            </w:pPr>
          </w:p>
          <w:p w14:paraId="47AFF0BE" w14:textId="46A6D0AA"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5D322E62" w14:textId="77777777" w:rsidTr="000A3C39">
        <w:trPr>
          <w:trHeight w:val="36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6AD10C"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E2A6D5"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26FB51"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single" w:sz="4" w:space="0" w:color="auto"/>
              <w:left w:val="nil"/>
              <w:bottom w:val="single" w:sz="4" w:space="0" w:color="auto"/>
              <w:right w:val="single" w:sz="4" w:space="0" w:color="auto"/>
            </w:tcBorders>
            <w:shd w:val="clear" w:color="auto" w:fill="auto"/>
          </w:tcPr>
          <w:p w14:paraId="30842646"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8" w:type="dxa"/>
            <w:tcBorders>
              <w:top w:val="single" w:sz="4" w:space="0" w:color="auto"/>
              <w:left w:val="nil"/>
              <w:bottom w:val="single" w:sz="4" w:space="0" w:color="auto"/>
              <w:right w:val="single" w:sz="4" w:space="0" w:color="auto"/>
            </w:tcBorders>
            <w:shd w:val="clear" w:color="auto" w:fill="auto"/>
          </w:tcPr>
          <w:p w14:paraId="58BD08B8" w14:textId="76FD770E"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67046B02" w14:textId="74CD47C6"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single" w:sz="4" w:space="0" w:color="auto"/>
              <w:left w:val="nil"/>
              <w:bottom w:val="single" w:sz="4" w:space="0" w:color="auto"/>
              <w:right w:val="single" w:sz="4" w:space="0" w:color="auto"/>
            </w:tcBorders>
            <w:shd w:val="clear" w:color="auto" w:fill="auto"/>
          </w:tcPr>
          <w:p w14:paraId="2F8A28B5" w14:textId="02476228"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624880B1" w14:textId="078D495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single" w:sz="4" w:space="0" w:color="auto"/>
              <w:left w:val="nil"/>
              <w:bottom w:val="single" w:sz="4" w:space="0" w:color="auto"/>
              <w:right w:val="single" w:sz="4" w:space="0" w:color="auto"/>
            </w:tcBorders>
            <w:shd w:val="clear" w:color="auto" w:fill="auto"/>
          </w:tcPr>
          <w:p w14:paraId="127DF772" w14:textId="29AE1CA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058A8E89" w14:textId="5279E760"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2F8AC123" w14:textId="178CFC4C"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79202B5C"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622C6BD8"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55867B0B" w14:textId="77777777" w:rsidTr="000A3C39">
        <w:trPr>
          <w:trHeight w:val="360"/>
        </w:trPr>
        <w:tc>
          <w:tcPr>
            <w:tcW w:w="851" w:type="dxa"/>
            <w:vMerge/>
            <w:tcBorders>
              <w:top w:val="nil"/>
              <w:left w:val="single" w:sz="4" w:space="0" w:color="auto"/>
              <w:bottom w:val="single" w:sz="4" w:space="0" w:color="auto"/>
              <w:right w:val="single" w:sz="4" w:space="0" w:color="auto"/>
            </w:tcBorders>
            <w:shd w:val="clear" w:color="auto" w:fill="auto"/>
            <w:vAlign w:val="center"/>
          </w:tcPr>
          <w:p w14:paraId="692A5B89"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1906933A"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2C4AE699"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507D3CD8"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418" w:type="dxa"/>
            <w:tcBorders>
              <w:top w:val="nil"/>
              <w:left w:val="nil"/>
              <w:bottom w:val="single" w:sz="4" w:space="0" w:color="auto"/>
              <w:right w:val="single" w:sz="4" w:space="0" w:color="auto"/>
            </w:tcBorders>
            <w:shd w:val="clear" w:color="auto" w:fill="auto"/>
          </w:tcPr>
          <w:p w14:paraId="6F940C53"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1DA9AE89" w14:textId="4C75D374"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B44745">
              <w:rPr>
                <w:rFonts w:ascii="Times New Roman" w:eastAsia="Times New Roman" w:hAnsi="Times New Roman"/>
                <w:sz w:val="16"/>
                <w:szCs w:val="16"/>
                <w:lang w:eastAsia="ru-RU"/>
              </w:rPr>
              <w:t>27241,09</w:t>
            </w:r>
          </w:p>
        </w:tc>
        <w:tc>
          <w:tcPr>
            <w:tcW w:w="992" w:type="dxa"/>
            <w:tcBorders>
              <w:top w:val="nil"/>
              <w:left w:val="nil"/>
              <w:bottom w:val="single" w:sz="4" w:space="0" w:color="auto"/>
              <w:right w:val="single" w:sz="4" w:space="0" w:color="auto"/>
            </w:tcBorders>
            <w:shd w:val="clear" w:color="auto" w:fill="auto"/>
          </w:tcPr>
          <w:p w14:paraId="11998448" w14:textId="3FF55B04"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sidR="00315E82">
              <w:rPr>
                <w:rFonts w:ascii="Times New Roman" w:eastAsia="Times New Roman" w:hAnsi="Times New Roman"/>
                <w:sz w:val="16"/>
                <w:szCs w:val="16"/>
                <w:lang w:eastAsia="ru-RU"/>
              </w:rPr>
              <w:t>9241,09</w:t>
            </w:r>
          </w:p>
        </w:tc>
        <w:tc>
          <w:tcPr>
            <w:tcW w:w="1168" w:type="dxa"/>
            <w:tcBorders>
              <w:top w:val="nil"/>
              <w:left w:val="nil"/>
              <w:bottom w:val="single" w:sz="4" w:space="0" w:color="auto"/>
              <w:right w:val="single" w:sz="4" w:space="0" w:color="auto"/>
            </w:tcBorders>
            <w:shd w:val="clear" w:color="auto" w:fill="auto"/>
          </w:tcPr>
          <w:p w14:paraId="49746EB6"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9000,00</w:t>
            </w:r>
            <w:r w:rsidRPr="00CE0A9E">
              <w:rPr>
                <w:rFonts w:ascii="Times New Roman" w:eastAsia="Times New Roman" w:hAnsi="Times New Roman"/>
                <w:sz w:val="16"/>
                <w:szCs w:val="16"/>
                <w:lang w:eastAsia="ru-RU"/>
              </w:rPr>
              <w:t> </w:t>
            </w:r>
          </w:p>
        </w:tc>
        <w:tc>
          <w:tcPr>
            <w:tcW w:w="959" w:type="dxa"/>
            <w:tcBorders>
              <w:top w:val="nil"/>
              <w:left w:val="nil"/>
              <w:bottom w:val="single" w:sz="4" w:space="0" w:color="auto"/>
              <w:right w:val="single" w:sz="4" w:space="0" w:color="auto"/>
            </w:tcBorders>
            <w:shd w:val="clear" w:color="auto" w:fill="auto"/>
          </w:tcPr>
          <w:p w14:paraId="12C80A92"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9000,00</w:t>
            </w:r>
          </w:p>
        </w:tc>
        <w:tc>
          <w:tcPr>
            <w:tcW w:w="1134" w:type="dxa"/>
            <w:tcBorders>
              <w:top w:val="nil"/>
              <w:left w:val="nil"/>
              <w:bottom w:val="single" w:sz="4" w:space="0" w:color="auto"/>
              <w:right w:val="single" w:sz="4" w:space="0" w:color="auto"/>
            </w:tcBorders>
            <w:shd w:val="clear" w:color="auto" w:fill="auto"/>
          </w:tcPr>
          <w:p w14:paraId="1F4A3D56"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992" w:type="dxa"/>
            <w:tcBorders>
              <w:top w:val="nil"/>
              <w:left w:val="nil"/>
              <w:bottom w:val="single" w:sz="4" w:space="0" w:color="auto"/>
              <w:right w:val="single" w:sz="4" w:space="0" w:color="auto"/>
            </w:tcBorders>
            <w:shd w:val="clear" w:color="auto" w:fill="auto"/>
          </w:tcPr>
          <w:p w14:paraId="7E1FCBDA"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24DC7291"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3823EEA1"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16C8DBA8" w14:textId="77777777" w:rsidTr="000A3C39">
        <w:trPr>
          <w:trHeight w:val="360"/>
        </w:trPr>
        <w:tc>
          <w:tcPr>
            <w:tcW w:w="851" w:type="dxa"/>
            <w:vMerge/>
            <w:tcBorders>
              <w:top w:val="nil"/>
              <w:left w:val="single" w:sz="4" w:space="0" w:color="auto"/>
              <w:bottom w:val="single" w:sz="4" w:space="0" w:color="auto"/>
              <w:right w:val="single" w:sz="4" w:space="0" w:color="auto"/>
            </w:tcBorders>
            <w:shd w:val="clear" w:color="auto" w:fill="auto"/>
            <w:vAlign w:val="center"/>
          </w:tcPr>
          <w:p w14:paraId="232B25B2"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4951E931"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666BDA3C"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52A01D0B"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8" w:type="dxa"/>
            <w:tcBorders>
              <w:top w:val="nil"/>
              <w:left w:val="nil"/>
              <w:bottom w:val="single" w:sz="4" w:space="0" w:color="auto"/>
              <w:right w:val="single" w:sz="4" w:space="0" w:color="auto"/>
            </w:tcBorders>
            <w:shd w:val="clear" w:color="auto" w:fill="auto"/>
          </w:tcPr>
          <w:p w14:paraId="63870264" w14:textId="14FE069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043E95">
              <w:t xml:space="preserve">0 </w:t>
            </w:r>
          </w:p>
        </w:tc>
        <w:tc>
          <w:tcPr>
            <w:tcW w:w="992" w:type="dxa"/>
            <w:tcBorders>
              <w:top w:val="nil"/>
              <w:left w:val="nil"/>
              <w:bottom w:val="single" w:sz="4" w:space="0" w:color="auto"/>
              <w:right w:val="single" w:sz="4" w:space="0" w:color="auto"/>
            </w:tcBorders>
            <w:shd w:val="clear" w:color="auto" w:fill="auto"/>
          </w:tcPr>
          <w:p w14:paraId="4D739689" w14:textId="2CE76908" w:rsidR="00F4709B" w:rsidRPr="00CE0A9E" w:rsidRDefault="00F4709B" w:rsidP="00F4709B">
            <w:pPr>
              <w:spacing w:after="0" w:line="240" w:lineRule="auto"/>
              <w:jc w:val="center"/>
              <w:rPr>
                <w:rFonts w:ascii="Times New Roman" w:eastAsia="Times New Roman" w:hAnsi="Times New Roman"/>
                <w:sz w:val="16"/>
                <w:szCs w:val="16"/>
                <w:lang w:eastAsia="ru-RU"/>
              </w:rPr>
            </w:pPr>
            <w:r w:rsidRPr="00043E95">
              <w:t xml:space="preserve"> 0</w:t>
            </w:r>
          </w:p>
        </w:tc>
        <w:tc>
          <w:tcPr>
            <w:tcW w:w="992" w:type="dxa"/>
            <w:tcBorders>
              <w:top w:val="nil"/>
              <w:left w:val="nil"/>
              <w:bottom w:val="single" w:sz="4" w:space="0" w:color="auto"/>
              <w:right w:val="single" w:sz="4" w:space="0" w:color="auto"/>
            </w:tcBorders>
            <w:shd w:val="clear" w:color="auto" w:fill="auto"/>
          </w:tcPr>
          <w:p w14:paraId="6662E84C" w14:textId="713A77FE" w:rsidR="00F4709B" w:rsidRPr="00CE0A9E" w:rsidRDefault="00F4709B" w:rsidP="00F4709B">
            <w:pPr>
              <w:spacing w:after="0" w:line="240" w:lineRule="auto"/>
              <w:jc w:val="center"/>
              <w:rPr>
                <w:rFonts w:ascii="Times New Roman" w:eastAsia="Times New Roman" w:hAnsi="Times New Roman"/>
                <w:sz w:val="16"/>
                <w:szCs w:val="16"/>
                <w:lang w:eastAsia="ru-RU"/>
              </w:rPr>
            </w:pPr>
            <w:r w:rsidRPr="00043E95">
              <w:t xml:space="preserve"> 0</w:t>
            </w:r>
          </w:p>
        </w:tc>
        <w:tc>
          <w:tcPr>
            <w:tcW w:w="1168" w:type="dxa"/>
            <w:tcBorders>
              <w:top w:val="nil"/>
              <w:left w:val="nil"/>
              <w:bottom w:val="single" w:sz="4" w:space="0" w:color="auto"/>
              <w:right w:val="single" w:sz="4" w:space="0" w:color="auto"/>
            </w:tcBorders>
            <w:shd w:val="clear" w:color="auto" w:fill="auto"/>
          </w:tcPr>
          <w:p w14:paraId="7B76A657" w14:textId="6B75119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043E95">
              <w:t xml:space="preserve"> 0</w:t>
            </w:r>
          </w:p>
        </w:tc>
        <w:tc>
          <w:tcPr>
            <w:tcW w:w="959" w:type="dxa"/>
            <w:tcBorders>
              <w:top w:val="nil"/>
              <w:left w:val="nil"/>
              <w:bottom w:val="single" w:sz="4" w:space="0" w:color="auto"/>
              <w:right w:val="single" w:sz="4" w:space="0" w:color="auto"/>
            </w:tcBorders>
            <w:shd w:val="clear" w:color="auto" w:fill="auto"/>
          </w:tcPr>
          <w:p w14:paraId="11D845AE" w14:textId="13C97A9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043E95">
              <w:t xml:space="preserve"> 0</w:t>
            </w:r>
          </w:p>
        </w:tc>
        <w:tc>
          <w:tcPr>
            <w:tcW w:w="1134" w:type="dxa"/>
            <w:tcBorders>
              <w:top w:val="nil"/>
              <w:left w:val="nil"/>
              <w:bottom w:val="single" w:sz="4" w:space="0" w:color="auto"/>
              <w:right w:val="single" w:sz="4" w:space="0" w:color="auto"/>
            </w:tcBorders>
            <w:shd w:val="clear" w:color="auto" w:fill="auto"/>
          </w:tcPr>
          <w:p w14:paraId="30F5D13E" w14:textId="7A6C26FC" w:rsidR="00F4709B" w:rsidRPr="00CE0A9E" w:rsidRDefault="00F4709B" w:rsidP="00F4709B">
            <w:pPr>
              <w:spacing w:after="0" w:line="240" w:lineRule="auto"/>
              <w:jc w:val="center"/>
              <w:rPr>
                <w:rFonts w:ascii="Times New Roman" w:eastAsia="Times New Roman" w:hAnsi="Times New Roman"/>
                <w:sz w:val="16"/>
                <w:szCs w:val="16"/>
                <w:lang w:eastAsia="ru-RU"/>
              </w:rPr>
            </w:pPr>
            <w:r w:rsidRPr="00043E95">
              <w:t xml:space="preserve"> 0</w:t>
            </w:r>
          </w:p>
        </w:tc>
        <w:tc>
          <w:tcPr>
            <w:tcW w:w="992" w:type="dxa"/>
            <w:tcBorders>
              <w:top w:val="nil"/>
              <w:left w:val="nil"/>
              <w:bottom w:val="single" w:sz="4" w:space="0" w:color="auto"/>
              <w:right w:val="single" w:sz="4" w:space="0" w:color="auto"/>
            </w:tcBorders>
            <w:shd w:val="clear" w:color="auto" w:fill="auto"/>
          </w:tcPr>
          <w:p w14:paraId="616917BB" w14:textId="530C0C88" w:rsidR="00F4709B" w:rsidRPr="00CE0A9E" w:rsidRDefault="00F4709B" w:rsidP="00F4709B">
            <w:pPr>
              <w:spacing w:after="0" w:line="240" w:lineRule="auto"/>
              <w:jc w:val="center"/>
              <w:rPr>
                <w:rFonts w:ascii="Times New Roman" w:eastAsia="Times New Roman" w:hAnsi="Times New Roman"/>
                <w:sz w:val="16"/>
                <w:szCs w:val="16"/>
                <w:lang w:eastAsia="ru-RU"/>
              </w:rPr>
            </w:pPr>
            <w:r w:rsidRPr="00043E95">
              <w:t xml:space="preserve">0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17C04378"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45E9009A"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7BB699BA" w14:textId="77777777" w:rsidTr="000A3C39">
        <w:trPr>
          <w:trHeight w:val="523"/>
        </w:trPr>
        <w:tc>
          <w:tcPr>
            <w:tcW w:w="851" w:type="dxa"/>
            <w:vMerge/>
            <w:tcBorders>
              <w:top w:val="nil"/>
              <w:left w:val="single" w:sz="4" w:space="0" w:color="auto"/>
              <w:bottom w:val="single" w:sz="4" w:space="0" w:color="auto"/>
              <w:right w:val="single" w:sz="4" w:space="0" w:color="auto"/>
            </w:tcBorders>
            <w:shd w:val="clear" w:color="auto" w:fill="auto"/>
            <w:vAlign w:val="center"/>
          </w:tcPr>
          <w:p w14:paraId="329F68FD"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288B8B27"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0C661776"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439EB780"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8" w:type="dxa"/>
            <w:tcBorders>
              <w:top w:val="single" w:sz="4" w:space="0" w:color="auto"/>
              <w:left w:val="nil"/>
              <w:bottom w:val="single" w:sz="4" w:space="0" w:color="auto"/>
              <w:right w:val="single" w:sz="4" w:space="0" w:color="auto"/>
            </w:tcBorders>
            <w:shd w:val="clear" w:color="auto" w:fill="auto"/>
          </w:tcPr>
          <w:p w14:paraId="3AF274BB" w14:textId="36C4AD4C"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0274EB80" w14:textId="54A5F9DC"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single" w:sz="4" w:space="0" w:color="auto"/>
              <w:left w:val="nil"/>
              <w:bottom w:val="single" w:sz="4" w:space="0" w:color="auto"/>
              <w:right w:val="single" w:sz="4" w:space="0" w:color="auto"/>
            </w:tcBorders>
            <w:shd w:val="clear" w:color="auto" w:fill="auto"/>
          </w:tcPr>
          <w:p w14:paraId="5A7B3E80" w14:textId="10281F6D"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4519ACC3" w14:textId="342FBCBF"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single" w:sz="4" w:space="0" w:color="auto"/>
              <w:left w:val="nil"/>
              <w:bottom w:val="single" w:sz="4" w:space="0" w:color="auto"/>
              <w:right w:val="single" w:sz="4" w:space="0" w:color="auto"/>
            </w:tcBorders>
            <w:shd w:val="clear" w:color="auto" w:fill="auto"/>
          </w:tcPr>
          <w:p w14:paraId="050593C7" w14:textId="1B661F2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4202F217" w14:textId="14E0D3E4"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060E2A0F" w14:textId="417623EF"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top w:val="nil"/>
              <w:left w:val="single" w:sz="4" w:space="0" w:color="auto"/>
              <w:bottom w:val="single" w:sz="4" w:space="0" w:color="auto"/>
              <w:right w:val="single" w:sz="4" w:space="0" w:color="auto"/>
            </w:tcBorders>
            <w:shd w:val="clear" w:color="auto" w:fill="auto"/>
            <w:vAlign w:val="center"/>
          </w:tcPr>
          <w:p w14:paraId="687042C9"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top w:val="nil"/>
              <w:left w:val="single" w:sz="4" w:space="0" w:color="auto"/>
              <w:bottom w:val="single" w:sz="4" w:space="0" w:color="auto"/>
              <w:right w:val="single" w:sz="4" w:space="0" w:color="auto"/>
            </w:tcBorders>
            <w:shd w:val="clear" w:color="auto" w:fill="auto"/>
            <w:vAlign w:val="center"/>
          </w:tcPr>
          <w:p w14:paraId="35BF01D8"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3001B6DD" w14:textId="77777777" w:rsidTr="000A3C39">
        <w:trPr>
          <w:trHeight w:val="122"/>
        </w:trPr>
        <w:tc>
          <w:tcPr>
            <w:tcW w:w="851" w:type="dxa"/>
            <w:vMerge w:val="restart"/>
            <w:tcBorders>
              <w:top w:val="nil"/>
              <w:left w:val="single" w:sz="4" w:space="0" w:color="auto"/>
              <w:right w:val="single" w:sz="4" w:space="0" w:color="auto"/>
            </w:tcBorders>
            <w:shd w:val="clear" w:color="auto" w:fill="auto"/>
            <w:vAlign w:val="center"/>
          </w:tcPr>
          <w:p w14:paraId="273461BE"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1.3</w:t>
            </w:r>
          </w:p>
        </w:tc>
        <w:tc>
          <w:tcPr>
            <w:tcW w:w="1417" w:type="dxa"/>
            <w:vMerge w:val="restart"/>
            <w:tcBorders>
              <w:top w:val="nil"/>
              <w:left w:val="single" w:sz="4" w:space="0" w:color="auto"/>
              <w:right w:val="single" w:sz="4" w:space="0" w:color="auto"/>
            </w:tcBorders>
            <w:shd w:val="clear" w:color="auto" w:fill="auto"/>
            <w:vAlign w:val="center"/>
          </w:tcPr>
          <w:p w14:paraId="1F968287"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Мероприятия в сфере образования</w:t>
            </w:r>
          </w:p>
        </w:tc>
        <w:tc>
          <w:tcPr>
            <w:tcW w:w="250" w:type="dxa"/>
            <w:vMerge w:val="restart"/>
            <w:tcBorders>
              <w:top w:val="nil"/>
              <w:left w:val="single" w:sz="4" w:space="0" w:color="auto"/>
              <w:right w:val="single" w:sz="4" w:space="0" w:color="auto"/>
            </w:tcBorders>
            <w:shd w:val="clear" w:color="auto" w:fill="auto"/>
            <w:vAlign w:val="center"/>
          </w:tcPr>
          <w:p w14:paraId="6C1A39FA"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452F09DB"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8" w:type="dxa"/>
            <w:tcBorders>
              <w:top w:val="single" w:sz="4" w:space="0" w:color="auto"/>
              <w:left w:val="nil"/>
              <w:bottom w:val="single" w:sz="4" w:space="0" w:color="auto"/>
              <w:right w:val="single" w:sz="4" w:space="0" w:color="auto"/>
            </w:tcBorders>
            <w:shd w:val="clear" w:color="auto" w:fill="auto"/>
          </w:tcPr>
          <w:p w14:paraId="3899EEE6" w14:textId="6C4D5D51"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046ECD51" w14:textId="4CE0A72F" w:rsidR="00F4709B" w:rsidRPr="00CE0A9E" w:rsidRDefault="00B44745"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785,91</w:t>
            </w:r>
          </w:p>
        </w:tc>
        <w:tc>
          <w:tcPr>
            <w:tcW w:w="992" w:type="dxa"/>
            <w:tcBorders>
              <w:top w:val="single" w:sz="4" w:space="0" w:color="auto"/>
              <w:left w:val="nil"/>
              <w:bottom w:val="single" w:sz="4" w:space="0" w:color="auto"/>
              <w:right w:val="single" w:sz="4" w:space="0" w:color="auto"/>
            </w:tcBorders>
            <w:shd w:val="clear" w:color="auto" w:fill="auto"/>
          </w:tcPr>
          <w:p w14:paraId="29C75526" w14:textId="46A5FC4C" w:rsidR="00F4709B" w:rsidRPr="00CE0A9E" w:rsidRDefault="00B44745"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785,91</w:t>
            </w:r>
          </w:p>
        </w:tc>
        <w:tc>
          <w:tcPr>
            <w:tcW w:w="1168" w:type="dxa"/>
            <w:tcBorders>
              <w:top w:val="single" w:sz="4" w:space="0" w:color="auto"/>
              <w:left w:val="nil"/>
              <w:bottom w:val="single" w:sz="4" w:space="0" w:color="auto"/>
              <w:right w:val="single" w:sz="4" w:space="0" w:color="auto"/>
            </w:tcBorders>
            <w:shd w:val="clear" w:color="auto" w:fill="auto"/>
          </w:tcPr>
          <w:p w14:paraId="5F1A5989" w14:textId="1FD0C83D"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single" w:sz="4" w:space="0" w:color="auto"/>
              <w:left w:val="nil"/>
              <w:bottom w:val="single" w:sz="4" w:space="0" w:color="auto"/>
              <w:right w:val="single" w:sz="4" w:space="0" w:color="auto"/>
            </w:tcBorders>
            <w:shd w:val="clear" w:color="auto" w:fill="auto"/>
          </w:tcPr>
          <w:p w14:paraId="10E9C898" w14:textId="279E84F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73C1314D" w14:textId="075F78B5"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558D5F1E" w14:textId="74A67917"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val="restart"/>
            <w:tcBorders>
              <w:top w:val="nil"/>
              <w:left w:val="single" w:sz="4" w:space="0" w:color="auto"/>
              <w:right w:val="single" w:sz="4" w:space="0" w:color="auto"/>
            </w:tcBorders>
            <w:shd w:val="clear" w:color="auto" w:fill="auto"/>
            <w:vAlign w:val="center"/>
          </w:tcPr>
          <w:p w14:paraId="4F6E5AE0"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 xml:space="preserve">Управление образованием, </w:t>
            </w:r>
          </w:p>
          <w:p w14:paraId="57A12E39"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 xml:space="preserve">МУ "Централизованная бухгалтерия", </w:t>
            </w:r>
          </w:p>
          <w:p w14:paraId="5D771B4B" w14:textId="671ED36E"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МОУ "Учебно-методический центр"</w:t>
            </w:r>
            <w:r w:rsidRPr="00F4709B">
              <w:rPr>
                <w:rFonts w:ascii="Times New Roman" w:eastAsia="Times New Roman" w:hAnsi="Times New Roman"/>
                <w:sz w:val="16"/>
                <w:szCs w:val="16"/>
                <w:lang w:eastAsia="ru-RU"/>
              </w:rPr>
              <w:tab/>
            </w:r>
          </w:p>
          <w:p w14:paraId="3D5EFD3D" w14:textId="03F4A17B" w:rsidR="00F4709B" w:rsidRPr="00F4709B" w:rsidRDefault="00F4709B" w:rsidP="00F4709B">
            <w:pPr>
              <w:spacing w:after="0" w:line="240" w:lineRule="auto"/>
              <w:rPr>
                <w:rFonts w:ascii="Times New Roman" w:eastAsia="Times New Roman" w:hAnsi="Times New Roman"/>
                <w:sz w:val="16"/>
                <w:szCs w:val="16"/>
                <w:lang w:eastAsia="ru-RU"/>
              </w:rPr>
            </w:pPr>
          </w:p>
          <w:p w14:paraId="0025E3B5"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p w14:paraId="489D425D"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p w14:paraId="2B86DD63" w14:textId="5407B8AF" w:rsidR="00F4709B" w:rsidRPr="00CE0A9E"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tc>
        <w:tc>
          <w:tcPr>
            <w:tcW w:w="1561" w:type="dxa"/>
            <w:vMerge w:val="restart"/>
            <w:tcBorders>
              <w:top w:val="nil"/>
              <w:left w:val="single" w:sz="4" w:space="0" w:color="auto"/>
              <w:right w:val="single" w:sz="4" w:space="0" w:color="auto"/>
            </w:tcBorders>
            <w:shd w:val="clear" w:color="auto" w:fill="auto"/>
            <w:vAlign w:val="center"/>
          </w:tcPr>
          <w:p w14:paraId="496289C3"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 xml:space="preserve">Проведение мероприятий в </w:t>
            </w:r>
            <w:proofErr w:type="spellStart"/>
            <w:r w:rsidRPr="00F4709B">
              <w:rPr>
                <w:rFonts w:ascii="Times New Roman" w:eastAsia="Times New Roman" w:hAnsi="Times New Roman"/>
                <w:sz w:val="16"/>
                <w:szCs w:val="16"/>
                <w:lang w:eastAsia="ru-RU"/>
              </w:rPr>
              <w:t>г.о.Истра</w:t>
            </w:r>
            <w:proofErr w:type="spellEnd"/>
          </w:p>
          <w:p w14:paraId="644BD701" w14:textId="77777777" w:rsidR="00F4709B" w:rsidRPr="00F4709B"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p w14:paraId="6FE7F07C" w14:textId="4C84210C" w:rsidR="00F4709B" w:rsidRPr="00CE0A9E" w:rsidRDefault="00F4709B" w:rsidP="00F4709B">
            <w:pPr>
              <w:spacing w:after="0" w:line="240" w:lineRule="auto"/>
              <w:rPr>
                <w:rFonts w:ascii="Times New Roman" w:eastAsia="Times New Roman" w:hAnsi="Times New Roman"/>
                <w:sz w:val="16"/>
                <w:szCs w:val="16"/>
                <w:lang w:eastAsia="ru-RU"/>
              </w:rPr>
            </w:pPr>
            <w:r w:rsidRPr="00F4709B">
              <w:rPr>
                <w:rFonts w:ascii="Times New Roman" w:eastAsia="Times New Roman" w:hAnsi="Times New Roman"/>
                <w:sz w:val="16"/>
                <w:szCs w:val="16"/>
                <w:lang w:eastAsia="ru-RU"/>
              </w:rPr>
              <w:tab/>
            </w:r>
          </w:p>
        </w:tc>
      </w:tr>
      <w:tr w:rsidR="00F4709B" w:rsidRPr="00CE0A9E" w14:paraId="533A7526" w14:textId="77777777" w:rsidTr="000A3C39">
        <w:trPr>
          <w:trHeight w:val="386"/>
        </w:trPr>
        <w:tc>
          <w:tcPr>
            <w:tcW w:w="851" w:type="dxa"/>
            <w:vMerge/>
            <w:tcBorders>
              <w:left w:val="single" w:sz="4" w:space="0" w:color="auto"/>
              <w:right w:val="single" w:sz="4" w:space="0" w:color="auto"/>
            </w:tcBorders>
            <w:shd w:val="clear" w:color="auto" w:fill="auto"/>
            <w:vAlign w:val="center"/>
          </w:tcPr>
          <w:p w14:paraId="4CD112D4"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left w:val="single" w:sz="4" w:space="0" w:color="auto"/>
              <w:right w:val="single" w:sz="4" w:space="0" w:color="auto"/>
            </w:tcBorders>
            <w:shd w:val="clear" w:color="auto" w:fill="auto"/>
            <w:vAlign w:val="center"/>
          </w:tcPr>
          <w:p w14:paraId="0BCC20FE"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left w:val="single" w:sz="4" w:space="0" w:color="auto"/>
              <w:right w:val="single" w:sz="4" w:space="0" w:color="auto"/>
            </w:tcBorders>
            <w:shd w:val="clear" w:color="auto" w:fill="auto"/>
            <w:vAlign w:val="center"/>
          </w:tcPr>
          <w:p w14:paraId="311A58D0"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5ACDE14D"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8" w:type="dxa"/>
            <w:tcBorders>
              <w:top w:val="single" w:sz="4" w:space="0" w:color="auto"/>
              <w:left w:val="nil"/>
              <w:bottom w:val="single" w:sz="4" w:space="0" w:color="auto"/>
              <w:right w:val="single" w:sz="4" w:space="0" w:color="auto"/>
            </w:tcBorders>
            <w:shd w:val="clear" w:color="auto" w:fill="auto"/>
          </w:tcPr>
          <w:p w14:paraId="27493A97" w14:textId="3180502E"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3F5970BF" w14:textId="2290D30C"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single" w:sz="4" w:space="0" w:color="auto"/>
              <w:left w:val="nil"/>
              <w:bottom w:val="single" w:sz="4" w:space="0" w:color="auto"/>
              <w:right w:val="single" w:sz="4" w:space="0" w:color="auto"/>
            </w:tcBorders>
            <w:shd w:val="clear" w:color="auto" w:fill="auto"/>
          </w:tcPr>
          <w:p w14:paraId="65472A93" w14:textId="28FD4123"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76392569" w14:textId="16B8A406"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single" w:sz="4" w:space="0" w:color="auto"/>
              <w:left w:val="nil"/>
              <w:bottom w:val="single" w:sz="4" w:space="0" w:color="auto"/>
              <w:right w:val="single" w:sz="4" w:space="0" w:color="auto"/>
            </w:tcBorders>
            <w:shd w:val="clear" w:color="auto" w:fill="auto"/>
          </w:tcPr>
          <w:p w14:paraId="095D2F73" w14:textId="4479388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56F1FD75" w14:textId="797A24F3"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1C955191" w14:textId="5DE867ED"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left w:val="single" w:sz="4" w:space="0" w:color="auto"/>
              <w:right w:val="single" w:sz="4" w:space="0" w:color="auto"/>
            </w:tcBorders>
            <w:shd w:val="clear" w:color="auto" w:fill="auto"/>
            <w:vAlign w:val="center"/>
          </w:tcPr>
          <w:p w14:paraId="2766D5E9"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left w:val="single" w:sz="4" w:space="0" w:color="auto"/>
              <w:right w:val="single" w:sz="4" w:space="0" w:color="auto"/>
            </w:tcBorders>
            <w:shd w:val="clear" w:color="auto" w:fill="auto"/>
            <w:vAlign w:val="center"/>
          </w:tcPr>
          <w:p w14:paraId="2F2901E5"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0F9EF7D6" w14:textId="77777777" w:rsidTr="000A3C39">
        <w:trPr>
          <w:trHeight w:val="415"/>
        </w:trPr>
        <w:tc>
          <w:tcPr>
            <w:tcW w:w="851" w:type="dxa"/>
            <w:vMerge/>
            <w:tcBorders>
              <w:left w:val="single" w:sz="4" w:space="0" w:color="auto"/>
              <w:right w:val="single" w:sz="4" w:space="0" w:color="auto"/>
            </w:tcBorders>
            <w:shd w:val="clear" w:color="auto" w:fill="auto"/>
            <w:vAlign w:val="center"/>
          </w:tcPr>
          <w:p w14:paraId="04AD0D2C"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left w:val="single" w:sz="4" w:space="0" w:color="auto"/>
              <w:right w:val="single" w:sz="4" w:space="0" w:color="auto"/>
            </w:tcBorders>
            <w:shd w:val="clear" w:color="auto" w:fill="auto"/>
            <w:vAlign w:val="center"/>
          </w:tcPr>
          <w:p w14:paraId="7DDF06B4"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left w:val="single" w:sz="4" w:space="0" w:color="auto"/>
              <w:right w:val="single" w:sz="4" w:space="0" w:color="auto"/>
            </w:tcBorders>
            <w:shd w:val="clear" w:color="auto" w:fill="auto"/>
            <w:vAlign w:val="center"/>
          </w:tcPr>
          <w:p w14:paraId="701130A8"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5E84943E"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418" w:type="dxa"/>
            <w:tcBorders>
              <w:top w:val="single" w:sz="4" w:space="0" w:color="auto"/>
              <w:left w:val="nil"/>
              <w:bottom w:val="single" w:sz="4" w:space="0" w:color="auto"/>
              <w:right w:val="single" w:sz="4" w:space="0" w:color="auto"/>
            </w:tcBorders>
            <w:shd w:val="clear" w:color="auto" w:fill="auto"/>
          </w:tcPr>
          <w:p w14:paraId="1F37E811" w14:textId="37E7CD6F"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3ECE89FA" w14:textId="62C8FD11" w:rsidR="00F4709B" w:rsidRPr="00CE0A9E" w:rsidRDefault="00B44745"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785,91</w:t>
            </w:r>
            <w:r w:rsidR="00F4709B" w:rsidRPr="00CE0A9E">
              <w:rPr>
                <w:rFonts w:ascii="Times New Roman" w:eastAsia="Times New Roman" w:hAnsi="Times New Roman"/>
                <w:sz w:val="16"/>
                <w:szCs w:val="16"/>
                <w:lang w:eastAsia="ru-RU"/>
              </w:rPr>
              <w:t> </w:t>
            </w:r>
          </w:p>
        </w:tc>
        <w:tc>
          <w:tcPr>
            <w:tcW w:w="992" w:type="dxa"/>
            <w:tcBorders>
              <w:top w:val="single" w:sz="4" w:space="0" w:color="auto"/>
              <w:left w:val="nil"/>
              <w:bottom w:val="single" w:sz="4" w:space="0" w:color="auto"/>
              <w:right w:val="single" w:sz="4" w:space="0" w:color="auto"/>
            </w:tcBorders>
            <w:shd w:val="clear" w:color="auto" w:fill="auto"/>
          </w:tcPr>
          <w:p w14:paraId="148FFF55" w14:textId="5C10F789" w:rsidR="00F4709B" w:rsidRPr="00CE0A9E" w:rsidRDefault="00315E82"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785,91</w:t>
            </w:r>
          </w:p>
        </w:tc>
        <w:tc>
          <w:tcPr>
            <w:tcW w:w="1168" w:type="dxa"/>
            <w:tcBorders>
              <w:top w:val="single" w:sz="4" w:space="0" w:color="auto"/>
              <w:left w:val="nil"/>
              <w:bottom w:val="single" w:sz="4" w:space="0" w:color="auto"/>
              <w:right w:val="single" w:sz="4" w:space="0" w:color="auto"/>
            </w:tcBorders>
            <w:shd w:val="clear" w:color="auto" w:fill="auto"/>
          </w:tcPr>
          <w:p w14:paraId="73432C9A" w14:textId="2662747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single" w:sz="4" w:space="0" w:color="auto"/>
              <w:left w:val="nil"/>
              <w:bottom w:val="single" w:sz="4" w:space="0" w:color="auto"/>
              <w:right w:val="single" w:sz="4" w:space="0" w:color="auto"/>
            </w:tcBorders>
            <w:shd w:val="clear" w:color="auto" w:fill="auto"/>
          </w:tcPr>
          <w:p w14:paraId="73131025" w14:textId="2A1A64C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3D5F538D" w14:textId="5198E994"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0D1528A9" w14:textId="7245B0F3"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left w:val="single" w:sz="4" w:space="0" w:color="auto"/>
              <w:right w:val="single" w:sz="4" w:space="0" w:color="auto"/>
            </w:tcBorders>
            <w:shd w:val="clear" w:color="auto" w:fill="auto"/>
            <w:vAlign w:val="center"/>
          </w:tcPr>
          <w:p w14:paraId="7FC5861A"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left w:val="single" w:sz="4" w:space="0" w:color="auto"/>
              <w:right w:val="single" w:sz="4" w:space="0" w:color="auto"/>
            </w:tcBorders>
            <w:shd w:val="clear" w:color="auto" w:fill="auto"/>
            <w:vAlign w:val="center"/>
          </w:tcPr>
          <w:p w14:paraId="57B681D0"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5B073A8C" w14:textId="77777777" w:rsidTr="000A3C39">
        <w:trPr>
          <w:trHeight w:val="121"/>
        </w:trPr>
        <w:tc>
          <w:tcPr>
            <w:tcW w:w="851" w:type="dxa"/>
            <w:vMerge/>
            <w:tcBorders>
              <w:left w:val="single" w:sz="4" w:space="0" w:color="auto"/>
              <w:right w:val="single" w:sz="4" w:space="0" w:color="auto"/>
            </w:tcBorders>
            <w:shd w:val="clear" w:color="auto" w:fill="auto"/>
            <w:vAlign w:val="center"/>
          </w:tcPr>
          <w:p w14:paraId="6096761A"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left w:val="single" w:sz="4" w:space="0" w:color="auto"/>
              <w:right w:val="single" w:sz="4" w:space="0" w:color="auto"/>
            </w:tcBorders>
            <w:shd w:val="clear" w:color="auto" w:fill="auto"/>
            <w:vAlign w:val="center"/>
          </w:tcPr>
          <w:p w14:paraId="073DA77A"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left w:val="single" w:sz="4" w:space="0" w:color="auto"/>
              <w:right w:val="single" w:sz="4" w:space="0" w:color="auto"/>
            </w:tcBorders>
            <w:shd w:val="clear" w:color="auto" w:fill="auto"/>
            <w:vAlign w:val="center"/>
          </w:tcPr>
          <w:p w14:paraId="634EB99A"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5E333152"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tcPr>
          <w:p w14:paraId="6CF7F19A" w14:textId="76A2407A"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7EFC807A" w14:textId="49907F3B"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single" w:sz="4" w:space="0" w:color="auto"/>
              <w:left w:val="nil"/>
              <w:bottom w:val="single" w:sz="4" w:space="0" w:color="auto"/>
              <w:right w:val="single" w:sz="4" w:space="0" w:color="auto"/>
            </w:tcBorders>
            <w:shd w:val="clear" w:color="auto" w:fill="auto"/>
          </w:tcPr>
          <w:p w14:paraId="37D9B8F0" w14:textId="476DDE76"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3698A954" w14:textId="5CFC4183"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single" w:sz="4" w:space="0" w:color="auto"/>
              <w:left w:val="nil"/>
              <w:bottom w:val="single" w:sz="4" w:space="0" w:color="auto"/>
              <w:right w:val="single" w:sz="4" w:space="0" w:color="auto"/>
            </w:tcBorders>
            <w:shd w:val="clear" w:color="auto" w:fill="auto"/>
          </w:tcPr>
          <w:p w14:paraId="19A4C2B3" w14:textId="546A26F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60CE15EE" w14:textId="0765AC8C"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5D2C418C" w14:textId="62993007"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left w:val="single" w:sz="4" w:space="0" w:color="auto"/>
              <w:right w:val="single" w:sz="4" w:space="0" w:color="auto"/>
            </w:tcBorders>
            <w:shd w:val="clear" w:color="auto" w:fill="auto"/>
            <w:vAlign w:val="center"/>
          </w:tcPr>
          <w:p w14:paraId="05DB7BE4"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left w:val="single" w:sz="4" w:space="0" w:color="auto"/>
              <w:right w:val="single" w:sz="4" w:space="0" w:color="auto"/>
            </w:tcBorders>
            <w:shd w:val="clear" w:color="auto" w:fill="auto"/>
            <w:vAlign w:val="center"/>
          </w:tcPr>
          <w:p w14:paraId="502CA01C"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7AA1F27D" w14:textId="77777777" w:rsidTr="000A3C39">
        <w:trPr>
          <w:trHeight w:val="334"/>
        </w:trPr>
        <w:tc>
          <w:tcPr>
            <w:tcW w:w="851" w:type="dxa"/>
            <w:vMerge/>
            <w:tcBorders>
              <w:left w:val="single" w:sz="4" w:space="0" w:color="auto"/>
              <w:bottom w:val="single" w:sz="4" w:space="0" w:color="auto"/>
              <w:right w:val="single" w:sz="4" w:space="0" w:color="auto"/>
            </w:tcBorders>
            <w:shd w:val="clear" w:color="auto" w:fill="auto"/>
            <w:vAlign w:val="center"/>
          </w:tcPr>
          <w:p w14:paraId="3F5DE7AC"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417" w:type="dxa"/>
            <w:vMerge/>
            <w:tcBorders>
              <w:left w:val="single" w:sz="4" w:space="0" w:color="auto"/>
              <w:bottom w:val="single" w:sz="4" w:space="0" w:color="auto"/>
              <w:right w:val="single" w:sz="4" w:space="0" w:color="auto"/>
            </w:tcBorders>
            <w:shd w:val="clear" w:color="auto" w:fill="auto"/>
            <w:vAlign w:val="center"/>
          </w:tcPr>
          <w:p w14:paraId="108D9105"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left w:val="single" w:sz="4" w:space="0" w:color="auto"/>
              <w:bottom w:val="single" w:sz="4" w:space="0" w:color="auto"/>
              <w:right w:val="single" w:sz="4" w:space="0" w:color="auto"/>
            </w:tcBorders>
            <w:shd w:val="clear" w:color="auto" w:fill="auto"/>
            <w:vAlign w:val="center"/>
          </w:tcPr>
          <w:p w14:paraId="220136FF"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23A7A7BC"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8" w:type="dxa"/>
            <w:tcBorders>
              <w:top w:val="single" w:sz="4" w:space="0" w:color="auto"/>
              <w:left w:val="nil"/>
              <w:bottom w:val="single" w:sz="4" w:space="0" w:color="auto"/>
              <w:right w:val="single" w:sz="4" w:space="0" w:color="auto"/>
            </w:tcBorders>
            <w:shd w:val="clear" w:color="auto" w:fill="auto"/>
          </w:tcPr>
          <w:p w14:paraId="71DA9BA1" w14:textId="29D46D16"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6A916280" w14:textId="5569B816"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92" w:type="dxa"/>
            <w:tcBorders>
              <w:top w:val="single" w:sz="4" w:space="0" w:color="auto"/>
              <w:left w:val="nil"/>
              <w:bottom w:val="single" w:sz="4" w:space="0" w:color="auto"/>
              <w:right w:val="single" w:sz="4" w:space="0" w:color="auto"/>
            </w:tcBorders>
            <w:shd w:val="clear" w:color="auto" w:fill="auto"/>
          </w:tcPr>
          <w:p w14:paraId="667CC1CF" w14:textId="53C80EB0"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5B23FEF6" w14:textId="3CE868F4"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59" w:type="dxa"/>
            <w:tcBorders>
              <w:top w:val="single" w:sz="4" w:space="0" w:color="auto"/>
              <w:left w:val="nil"/>
              <w:bottom w:val="single" w:sz="4" w:space="0" w:color="auto"/>
              <w:right w:val="single" w:sz="4" w:space="0" w:color="auto"/>
            </w:tcBorders>
            <w:shd w:val="clear" w:color="auto" w:fill="auto"/>
          </w:tcPr>
          <w:p w14:paraId="0EF8F844" w14:textId="3B0F2B83"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0058F477" w14:textId="50051662"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6FA72FB3" w14:textId="6E38869D"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026" w:type="dxa"/>
            <w:vMerge/>
            <w:tcBorders>
              <w:left w:val="single" w:sz="4" w:space="0" w:color="auto"/>
              <w:bottom w:val="single" w:sz="4" w:space="0" w:color="auto"/>
              <w:right w:val="single" w:sz="4" w:space="0" w:color="auto"/>
            </w:tcBorders>
            <w:shd w:val="clear" w:color="auto" w:fill="auto"/>
            <w:vAlign w:val="center"/>
          </w:tcPr>
          <w:p w14:paraId="7BDDE840"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61" w:type="dxa"/>
            <w:vMerge/>
            <w:tcBorders>
              <w:left w:val="single" w:sz="4" w:space="0" w:color="auto"/>
              <w:bottom w:val="single" w:sz="4" w:space="0" w:color="auto"/>
              <w:right w:val="single" w:sz="4" w:space="0" w:color="auto"/>
            </w:tcBorders>
            <w:shd w:val="clear" w:color="auto" w:fill="auto"/>
            <w:vAlign w:val="center"/>
          </w:tcPr>
          <w:p w14:paraId="0B23E201" w14:textId="77777777" w:rsidR="00F4709B" w:rsidRPr="00CE0A9E" w:rsidRDefault="00F4709B" w:rsidP="00F4709B">
            <w:pPr>
              <w:spacing w:after="0" w:line="240" w:lineRule="auto"/>
              <w:rPr>
                <w:rFonts w:ascii="Times New Roman" w:eastAsia="Times New Roman" w:hAnsi="Times New Roman"/>
                <w:sz w:val="16"/>
                <w:szCs w:val="16"/>
                <w:lang w:eastAsia="ru-RU"/>
              </w:rPr>
            </w:pPr>
          </w:p>
        </w:tc>
      </w:tr>
      <w:tr w:rsidR="00F4709B" w:rsidRPr="00CE0A9E" w14:paraId="1363F60B" w14:textId="77777777" w:rsidTr="000A3C39">
        <w:trPr>
          <w:trHeight w:val="155"/>
        </w:trPr>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31E0931B"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250" w:type="dxa"/>
            <w:vMerge w:val="restart"/>
            <w:tcBorders>
              <w:top w:val="nil"/>
              <w:left w:val="single" w:sz="4" w:space="0" w:color="auto"/>
              <w:bottom w:val="single" w:sz="4" w:space="0" w:color="auto"/>
              <w:right w:val="single" w:sz="4" w:space="0" w:color="auto"/>
            </w:tcBorders>
            <w:shd w:val="clear" w:color="auto" w:fill="auto"/>
          </w:tcPr>
          <w:p w14:paraId="0F7849A7"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2020-2024 годы</w:t>
            </w:r>
          </w:p>
        </w:tc>
        <w:tc>
          <w:tcPr>
            <w:tcW w:w="1559" w:type="dxa"/>
            <w:tcBorders>
              <w:top w:val="nil"/>
              <w:left w:val="nil"/>
              <w:bottom w:val="single" w:sz="4" w:space="0" w:color="auto"/>
              <w:right w:val="single" w:sz="4" w:space="0" w:color="auto"/>
            </w:tcBorders>
            <w:shd w:val="clear" w:color="auto" w:fill="auto"/>
          </w:tcPr>
          <w:p w14:paraId="14AE5327"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Итого</w:t>
            </w:r>
          </w:p>
        </w:tc>
        <w:tc>
          <w:tcPr>
            <w:tcW w:w="1418" w:type="dxa"/>
            <w:tcBorders>
              <w:top w:val="nil"/>
              <w:left w:val="nil"/>
              <w:bottom w:val="single" w:sz="4" w:space="0" w:color="auto"/>
              <w:right w:val="single" w:sz="4" w:space="0" w:color="auto"/>
            </w:tcBorders>
            <w:shd w:val="clear" w:color="auto" w:fill="auto"/>
          </w:tcPr>
          <w:p w14:paraId="7EB8BD94" w14:textId="7777777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c>
          <w:tcPr>
            <w:tcW w:w="992" w:type="dxa"/>
            <w:tcBorders>
              <w:top w:val="single" w:sz="4" w:space="0" w:color="auto"/>
              <w:left w:val="nil"/>
              <w:bottom w:val="single" w:sz="4" w:space="0" w:color="auto"/>
              <w:right w:val="single" w:sz="4" w:space="0" w:color="auto"/>
            </w:tcBorders>
            <w:shd w:val="clear" w:color="auto" w:fill="auto"/>
          </w:tcPr>
          <w:p w14:paraId="104DE2BC" w14:textId="217DC4E0"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17000577" w14:textId="3EF681C9"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76DE5E6C" w14:textId="03D887D3"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9" w:type="dxa"/>
            <w:tcBorders>
              <w:top w:val="single" w:sz="4" w:space="0" w:color="auto"/>
              <w:left w:val="nil"/>
              <w:bottom w:val="single" w:sz="4" w:space="0" w:color="auto"/>
              <w:right w:val="single" w:sz="4" w:space="0" w:color="auto"/>
            </w:tcBorders>
            <w:shd w:val="clear" w:color="auto" w:fill="auto"/>
          </w:tcPr>
          <w:p w14:paraId="4BD95E47" w14:textId="298B7B13"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6D02AC2C" w14:textId="1E0970D3"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1A9400C8" w14:textId="2C4AF3D5"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26" w:type="dxa"/>
            <w:vMerge w:val="restart"/>
            <w:tcBorders>
              <w:top w:val="single" w:sz="4" w:space="0" w:color="auto"/>
              <w:left w:val="nil"/>
              <w:bottom w:val="single" w:sz="4" w:space="0" w:color="auto"/>
              <w:right w:val="single" w:sz="4" w:space="0" w:color="auto"/>
            </w:tcBorders>
            <w:shd w:val="clear" w:color="auto" w:fill="auto"/>
          </w:tcPr>
          <w:p w14:paraId="6073148B" w14:textId="7A0A5909" w:rsidR="00F4709B" w:rsidRPr="00CE0A9E" w:rsidRDefault="00F4709B" w:rsidP="00F4709B">
            <w:pPr>
              <w:jc w:val="center"/>
              <w:rPr>
                <w:rFonts w:ascii="Times New Roman" w:eastAsia="Times New Roman" w:hAnsi="Times New Roman"/>
                <w:sz w:val="16"/>
                <w:szCs w:val="16"/>
                <w:lang w:eastAsia="ru-RU"/>
              </w:rPr>
            </w:pPr>
          </w:p>
        </w:tc>
        <w:tc>
          <w:tcPr>
            <w:tcW w:w="1561" w:type="dxa"/>
            <w:vMerge w:val="restart"/>
            <w:tcBorders>
              <w:top w:val="nil"/>
              <w:left w:val="nil"/>
              <w:right w:val="single" w:sz="4" w:space="0" w:color="auto"/>
            </w:tcBorders>
            <w:shd w:val="clear" w:color="auto" w:fill="auto"/>
          </w:tcPr>
          <w:p w14:paraId="39E802D2"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14C10277"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4B885058"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477F13E3"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p w14:paraId="712AD616" w14:textId="77777777" w:rsidR="00F4709B" w:rsidRPr="00CE0A9E" w:rsidRDefault="00F4709B" w:rsidP="00F4709B">
            <w:pP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p>
        </w:tc>
      </w:tr>
      <w:tr w:rsidR="00F4709B" w:rsidRPr="00CE0A9E" w14:paraId="4B76B521" w14:textId="77777777" w:rsidTr="000A3C39">
        <w:trPr>
          <w:trHeight w:val="131"/>
        </w:trPr>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CE2B4C5"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203DF349"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03AB0BF8"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Московской области </w:t>
            </w:r>
          </w:p>
        </w:tc>
        <w:tc>
          <w:tcPr>
            <w:tcW w:w="1418" w:type="dxa"/>
            <w:tcBorders>
              <w:top w:val="nil"/>
              <w:left w:val="nil"/>
              <w:bottom w:val="single" w:sz="4" w:space="0" w:color="auto"/>
              <w:right w:val="single" w:sz="4" w:space="0" w:color="auto"/>
            </w:tcBorders>
            <w:shd w:val="clear" w:color="auto" w:fill="auto"/>
          </w:tcPr>
          <w:p w14:paraId="53F6D167" w14:textId="7A0698BD"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3ECC51FB" w14:textId="1402A6DA"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3F71E3CC" w14:textId="3F4E6515"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0F3CEC3E" w14:textId="3F4004C4"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9" w:type="dxa"/>
            <w:tcBorders>
              <w:top w:val="single" w:sz="4" w:space="0" w:color="auto"/>
              <w:left w:val="nil"/>
              <w:bottom w:val="single" w:sz="4" w:space="0" w:color="auto"/>
              <w:right w:val="single" w:sz="4" w:space="0" w:color="auto"/>
            </w:tcBorders>
            <w:shd w:val="clear" w:color="auto" w:fill="auto"/>
          </w:tcPr>
          <w:p w14:paraId="2F3FC5EA" w14:textId="2754422F"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3C986F1C" w14:textId="38E44B8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3EEB5B7D" w14:textId="070E81B7"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26" w:type="dxa"/>
            <w:vMerge/>
            <w:tcBorders>
              <w:top w:val="single" w:sz="4" w:space="0" w:color="auto"/>
              <w:left w:val="nil"/>
              <w:bottom w:val="single" w:sz="4" w:space="0" w:color="auto"/>
              <w:right w:val="single" w:sz="4" w:space="0" w:color="auto"/>
            </w:tcBorders>
            <w:shd w:val="clear" w:color="auto" w:fill="auto"/>
          </w:tcPr>
          <w:p w14:paraId="6621ADD7" w14:textId="77777777" w:rsidR="00F4709B" w:rsidRPr="00CE0A9E" w:rsidRDefault="00F4709B" w:rsidP="00F4709B">
            <w:pPr>
              <w:jc w:val="center"/>
              <w:rPr>
                <w:rFonts w:ascii="Times New Roman" w:eastAsia="Times New Roman" w:hAnsi="Times New Roman"/>
                <w:sz w:val="16"/>
                <w:szCs w:val="16"/>
                <w:lang w:eastAsia="ru-RU"/>
              </w:rPr>
            </w:pPr>
          </w:p>
        </w:tc>
        <w:tc>
          <w:tcPr>
            <w:tcW w:w="1561" w:type="dxa"/>
            <w:vMerge/>
            <w:tcBorders>
              <w:left w:val="nil"/>
              <w:right w:val="single" w:sz="4" w:space="0" w:color="auto"/>
            </w:tcBorders>
            <w:shd w:val="clear" w:color="auto" w:fill="auto"/>
          </w:tcPr>
          <w:p w14:paraId="3516EC5E" w14:textId="77777777" w:rsidR="00F4709B" w:rsidRPr="00CE0A9E" w:rsidRDefault="00F4709B" w:rsidP="00F4709B">
            <w:pPr>
              <w:rPr>
                <w:rFonts w:ascii="Times New Roman" w:eastAsia="Times New Roman" w:hAnsi="Times New Roman"/>
                <w:sz w:val="16"/>
                <w:szCs w:val="16"/>
                <w:lang w:eastAsia="ru-RU"/>
              </w:rPr>
            </w:pPr>
          </w:p>
        </w:tc>
      </w:tr>
      <w:tr w:rsidR="00F4709B" w:rsidRPr="00CE0A9E" w14:paraId="4DECDA1F" w14:textId="77777777" w:rsidTr="000A3C39">
        <w:trPr>
          <w:trHeight w:val="458"/>
        </w:trPr>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40F8ACE"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034CD62F"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35C17848"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xml:space="preserve">Средства бюджета муниципального образования </w:t>
            </w:r>
          </w:p>
        </w:tc>
        <w:tc>
          <w:tcPr>
            <w:tcW w:w="1418" w:type="dxa"/>
            <w:tcBorders>
              <w:top w:val="nil"/>
              <w:left w:val="nil"/>
              <w:bottom w:val="single" w:sz="4" w:space="0" w:color="auto"/>
              <w:right w:val="single" w:sz="4" w:space="0" w:color="auto"/>
            </w:tcBorders>
            <w:shd w:val="clear" w:color="auto" w:fill="auto"/>
          </w:tcPr>
          <w:p w14:paraId="5A302644" w14:textId="6A1E8F3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0438F3D2" w14:textId="2365A60A"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17EE6F19" w14:textId="3C93108D"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3128C137" w14:textId="10CC1AB3"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9" w:type="dxa"/>
            <w:tcBorders>
              <w:top w:val="single" w:sz="4" w:space="0" w:color="auto"/>
              <w:left w:val="nil"/>
              <w:bottom w:val="single" w:sz="4" w:space="0" w:color="auto"/>
              <w:right w:val="single" w:sz="4" w:space="0" w:color="auto"/>
            </w:tcBorders>
            <w:shd w:val="clear" w:color="auto" w:fill="auto"/>
          </w:tcPr>
          <w:p w14:paraId="03891820" w14:textId="1C39B9E2"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3D6F3F7E" w14:textId="332D30EC"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6FE3A3A1" w14:textId="7D121736"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26" w:type="dxa"/>
            <w:vMerge/>
            <w:tcBorders>
              <w:top w:val="single" w:sz="4" w:space="0" w:color="auto"/>
              <w:left w:val="nil"/>
              <w:bottom w:val="single" w:sz="4" w:space="0" w:color="auto"/>
              <w:right w:val="single" w:sz="4" w:space="0" w:color="auto"/>
            </w:tcBorders>
            <w:shd w:val="clear" w:color="auto" w:fill="auto"/>
          </w:tcPr>
          <w:p w14:paraId="0B09560C" w14:textId="77777777" w:rsidR="00F4709B" w:rsidRPr="00CE0A9E" w:rsidRDefault="00F4709B" w:rsidP="00F4709B">
            <w:pPr>
              <w:jc w:val="center"/>
              <w:rPr>
                <w:rFonts w:ascii="Times New Roman" w:eastAsia="Times New Roman" w:hAnsi="Times New Roman"/>
                <w:sz w:val="16"/>
                <w:szCs w:val="16"/>
                <w:lang w:eastAsia="ru-RU"/>
              </w:rPr>
            </w:pPr>
          </w:p>
        </w:tc>
        <w:tc>
          <w:tcPr>
            <w:tcW w:w="1561" w:type="dxa"/>
            <w:vMerge/>
            <w:tcBorders>
              <w:left w:val="nil"/>
              <w:right w:val="single" w:sz="4" w:space="0" w:color="auto"/>
            </w:tcBorders>
            <w:shd w:val="clear" w:color="auto" w:fill="auto"/>
          </w:tcPr>
          <w:p w14:paraId="0036B5E6" w14:textId="77777777" w:rsidR="00F4709B" w:rsidRPr="00CE0A9E" w:rsidRDefault="00F4709B" w:rsidP="00F4709B">
            <w:pPr>
              <w:rPr>
                <w:rFonts w:ascii="Times New Roman" w:eastAsia="Times New Roman" w:hAnsi="Times New Roman"/>
                <w:sz w:val="16"/>
                <w:szCs w:val="16"/>
                <w:lang w:eastAsia="ru-RU"/>
              </w:rPr>
            </w:pPr>
          </w:p>
        </w:tc>
      </w:tr>
      <w:tr w:rsidR="00F4709B" w:rsidRPr="00CE0A9E" w14:paraId="66338DD4" w14:textId="77777777" w:rsidTr="000A3C39">
        <w:trPr>
          <w:trHeight w:val="379"/>
        </w:trPr>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278BF7E"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3D56F9AC"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4CB51E77" w14:textId="77777777" w:rsidR="00F4709B" w:rsidRPr="00CE0A9E"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Внебюджетные источники</w:t>
            </w:r>
          </w:p>
        </w:tc>
        <w:tc>
          <w:tcPr>
            <w:tcW w:w="1418" w:type="dxa"/>
            <w:tcBorders>
              <w:top w:val="nil"/>
              <w:left w:val="nil"/>
              <w:bottom w:val="single" w:sz="4" w:space="0" w:color="auto"/>
              <w:right w:val="single" w:sz="4" w:space="0" w:color="auto"/>
            </w:tcBorders>
            <w:shd w:val="clear" w:color="auto" w:fill="auto"/>
          </w:tcPr>
          <w:p w14:paraId="5B5E930C" w14:textId="3168CA88"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563C08B4" w14:textId="03E10EF3"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5826B6F5" w14:textId="699E98B3"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6045BF7A" w14:textId="4AEAC725"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9" w:type="dxa"/>
            <w:tcBorders>
              <w:top w:val="single" w:sz="4" w:space="0" w:color="auto"/>
              <w:left w:val="nil"/>
              <w:bottom w:val="single" w:sz="4" w:space="0" w:color="auto"/>
              <w:right w:val="single" w:sz="4" w:space="0" w:color="auto"/>
            </w:tcBorders>
            <w:shd w:val="clear" w:color="auto" w:fill="auto"/>
          </w:tcPr>
          <w:p w14:paraId="6ECF896D" w14:textId="4AB25B17"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2AD82032" w14:textId="1191F515" w:rsidR="00F4709B" w:rsidRPr="00CE0A9E"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4057F2E9" w14:textId="252F30B4" w:rsidR="00F4709B" w:rsidRPr="00CE0A9E"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26" w:type="dxa"/>
            <w:vMerge/>
            <w:tcBorders>
              <w:top w:val="single" w:sz="4" w:space="0" w:color="auto"/>
              <w:left w:val="nil"/>
              <w:bottom w:val="single" w:sz="4" w:space="0" w:color="auto"/>
              <w:right w:val="single" w:sz="4" w:space="0" w:color="auto"/>
            </w:tcBorders>
            <w:shd w:val="clear" w:color="auto" w:fill="auto"/>
          </w:tcPr>
          <w:p w14:paraId="090E98D5" w14:textId="77777777" w:rsidR="00F4709B" w:rsidRPr="00CE0A9E" w:rsidRDefault="00F4709B" w:rsidP="00F4709B">
            <w:pPr>
              <w:jc w:val="center"/>
              <w:rPr>
                <w:rFonts w:ascii="Times New Roman" w:eastAsia="Times New Roman" w:hAnsi="Times New Roman"/>
                <w:sz w:val="16"/>
                <w:szCs w:val="16"/>
                <w:lang w:eastAsia="ru-RU"/>
              </w:rPr>
            </w:pPr>
          </w:p>
        </w:tc>
        <w:tc>
          <w:tcPr>
            <w:tcW w:w="1561" w:type="dxa"/>
            <w:vMerge/>
            <w:tcBorders>
              <w:left w:val="nil"/>
              <w:right w:val="single" w:sz="4" w:space="0" w:color="auto"/>
            </w:tcBorders>
            <w:shd w:val="clear" w:color="auto" w:fill="auto"/>
          </w:tcPr>
          <w:p w14:paraId="1009E219" w14:textId="77777777" w:rsidR="00F4709B" w:rsidRPr="00CE0A9E" w:rsidRDefault="00F4709B" w:rsidP="00F4709B">
            <w:pPr>
              <w:rPr>
                <w:rFonts w:ascii="Times New Roman" w:eastAsia="Times New Roman" w:hAnsi="Times New Roman"/>
                <w:sz w:val="16"/>
                <w:szCs w:val="16"/>
                <w:lang w:eastAsia="ru-RU"/>
              </w:rPr>
            </w:pPr>
          </w:p>
        </w:tc>
      </w:tr>
      <w:tr w:rsidR="00F4709B" w:rsidRPr="00536B79" w14:paraId="5033657C" w14:textId="77777777" w:rsidTr="000A3C39">
        <w:trPr>
          <w:trHeight w:val="585"/>
        </w:trPr>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62D4F96C"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250" w:type="dxa"/>
            <w:vMerge/>
            <w:tcBorders>
              <w:top w:val="nil"/>
              <w:left w:val="single" w:sz="4" w:space="0" w:color="auto"/>
              <w:bottom w:val="single" w:sz="4" w:space="0" w:color="auto"/>
              <w:right w:val="single" w:sz="4" w:space="0" w:color="auto"/>
            </w:tcBorders>
            <w:shd w:val="clear" w:color="auto" w:fill="auto"/>
            <w:vAlign w:val="center"/>
          </w:tcPr>
          <w:p w14:paraId="1F71844B" w14:textId="77777777" w:rsidR="00F4709B" w:rsidRPr="00CE0A9E" w:rsidRDefault="00F4709B" w:rsidP="00F4709B">
            <w:pPr>
              <w:spacing w:after="0" w:line="240" w:lineRule="auto"/>
              <w:rPr>
                <w:rFonts w:ascii="Times New Roman" w:eastAsia="Times New Roman" w:hAnsi="Times New Roman"/>
                <w:sz w:val="16"/>
                <w:szCs w:val="16"/>
                <w:lang w:eastAsia="ru-RU"/>
              </w:rPr>
            </w:pPr>
          </w:p>
        </w:tc>
        <w:tc>
          <w:tcPr>
            <w:tcW w:w="1559" w:type="dxa"/>
            <w:tcBorders>
              <w:top w:val="nil"/>
              <w:left w:val="nil"/>
              <w:bottom w:val="single" w:sz="4" w:space="0" w:color="auto"/>
              <w:right w:val="single" w:sz="4" w:space="0" w:color="auto"/>
            </w:tcBorders>
            <w:shd w:val="clear" w:color="auto" w:fill="auto"/>
          </w:tcPr>
          <w:p w14:paraId="60ED05D7" w14:textId="77777777" w:rsidR="00F4709B" w:rsidRPr="00536B79" w:rsidRDefault="00F4709B" w:rsidP="00F4709B">
            <w:pPr>
              <w:spacing w:after="0" w:line="240" w:lineRule="auto"/>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Средства федерального бюджета</w:t>
            </w:r>
          </w:p>
        </w:tc>
        <w:tc>
          <w:tcPr>
            <w:tcW w:w="1418" w:type="dxa"/>
            <w:tcBorders>
              <w:top w:val="nil"/>
              <w:left w:val="nil"/>
              <w:bottom w:val="single" w:sz="4" w:space="0" w:color="auto"/>
              <w:right w:val="single" w:sz="4" w:space="0" w:color="auto"/>
            </w:tcBorders>
            <w:shd w:val="clear" w:color="auto" w:fill="auto"/>
          </w:tcPr>
          <w:p w14:paraId="0005E5B9" w14:textId="1C2E9AED" w:rsidR="00F4709B" w:rsidRPr="00536B79" w:rsidRDefault="00F4709B" w:rsidP="00F4709B">
            <w:pPr>
              <w:spacing w:after="0" w:line="240" w:lineRule="auto"/>
              <w:jc w:val="center"/>
              <w:rPr>
                <w:rFonts w:ascii="Times New Roman" w:eastAsia="Times New Roman" w:hAnsi="Times New Roman"/>
                <w:sz w:val="16"/>
                <w:szCs w:val="16"/>
                <w:lang w:eastAsia="ru-RU"/>
              </w:rPr>
            </w:pPr>
            <w:r w:rsidRPr="00536B79">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7D4A8ACC" w14:textId="68AAE9A4" w:rsidR="00F4709B" w:rsidRPr="00536B79"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2FBBB4D7" w14:textId="3CAE5B4A" w:rsidR="00F4709B" w:rsidRPr="00536B79"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1168" w:type="dxa"/>
            <w:tcBorders>
              <w:top w:val="single" w:sz="4" w:space="0" w:color="auto"/>
              <w:left w:val="nil"/>
              <w:bottom w:val="single" w:sz="4" w:space="0" w:color="auto"/>
              <w:right w:val="single" w:sz="4" w:space="0" w:color="auto"/>
            </w:tcBorders>
            <w:shd w:val="clear" w:color="auto" w:fill="auto"/>
          </w:tcPr>
          <w:p w14:paraId="4F155FC4" w14:textId="41F7003E" w:rsidR="00F4709B" w:rsidRPr="00536B79"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r w:rsidRPr="00CE0A9E">
              <w:rPr>
                <w:rFonts w:ascii="Times New Roman" w:eastAsia="Times New Roman" w:hAnsi="Times New Roman"/>
                <w:sz w:val="16"/>
                <w:szCs w:val="16"/>
                <w:lang w:eastAsia="ru-RU"/>
              </w:rPr>
              <w:t> </w:t>
            </w:r>
          </w:p>
        </w:tc>
        <w:tc>
          <w:tcPr>
            <w:tcW w:w="959" w:type="dxa"/>
            <w:tcBorders>
              <w:top w:val="single" w:sz="4" w:space="0" w:color="auto"/>
              <w:left w:val="nil"/>
              <w:bottom w:val="single" w:sz="4" w:space="0" w:color="auto"/>
              <w:right w:val="single" w:sz="4" w:space="0" w:color="auto"/>
            </w:tcBorders>
            <w:shd w:val="clear" w:color="auto" w:fill="auto"/>
          </w:tcPr>
          <w:p w14:paraId="0207BCDF" w14:textId="62D1456B" w:rsidR="00F4709B" w:rsidRPr="00536B79"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tcPr>
          <w:p w14:paraId="7DE5623E" w14:textId="5349728F" w:rsidR="00F4709B" w:rsidRPr="00536B79" w:rsidRDefault="00F4709B" w:rsidP="00F4709B">
            <w:pPr>
              <w:spacing w:after="0" w:line="240" w:lineRule="auto"/>
              <w:jc w:val="center"/>
              <w:rPr>
                <w:rFonts w:ascii="Times New Roman" w:eastAsia="Times New Roman" w:hAnsi="Times New Roman"/>
                <w:sz w:val="16"/>
                <w:szCs w:val="16"/>
                <w:lang w:eastAsia="ru-RU"/>
              </w:rPr>
            </w:pPr>
            <w:r w:rsidRPr="00CE0A9E">
              <w:rPr>
                <w:rFonts w:ascii="Times New Roman" w:eastAsia="Times New Roman" w:hAnsi="Times New Roman"/>
                <w:sz w:val="16"/>
                <w:szCs w:val="16"/>
                <w:lang w:eastAsia="ru-RU"/>
              </w:rPr>
              <w:t> </w:t>
            </w:r>
            <w:r>
              <w:rPr>
                <w:rFonts w:ascii="Times New Roman" w:eastAsia="Times New Roman" w:hAnsi="Times New Roman"/>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63F6DD4F" w14:textId="3A6D5380" w:rsidR="00F4709B" w:rsidRPr="00536B79" w:rsidRDefault="00F4709B" w:rsidP="00F4709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1026" w:type="dxa"/>
            <w:vMerge/>
            <w:tcBorders>
              <w:top w:val="single" w:sz="4" w:space="0" w:color="auto"/>
              <w:left w:val="nil"/>
              <w:bottom w:val="single" w:sz="4" w:space="0" w:color="auto"/>
              <w:right w:val="single" w:sz="4" w:space="0" w:color="auto"/>
            </w:tcBorders>
            <w:shd w:val="clear" w:color="auto" w:fill="auto"/>
          </w:tcPr>
          <w:p w14:paraId="10950920" w14:textId="77777777" w:rsidR="00F4709B" w:rsidRPr="00536B79" w:rsidRDefault="00F4709B" w:rsidP="00F4709B">
            <w:pPr>
              <w:spacing w:after="0" w:line="240" w:lineRule="auto"/>
              <w:jc w:val="center"/>
              <w:rPr>
                <w:rFonts w:ascii="Times New Roman" w:eastAsia="Times New Roman" w:hAnsi="Times New Roman"/>
                <w:sz w:val="16"/>
                <w:szCs w:val="16"/>
                <w:lang w:eastAsia="ru-RU"/>
              </w:rPr>
            </w:pPr>
          </w:p>
        </w:tc>
        <w:tc>
          <w:tcPr>
            <w:tcW w:w="1561" w:type="dxa"/>
            <w:vMerge/>
            <w:tcBorders>
              <w:left w:val="nil"/>
              <w:bottom w:val="single" w:sz="4" w:space="0" w:color="auto"/>
              <w:right w:val="single" w:sz="4" w:space="0" w:color="auto"/>
            </w:tcBorders>
            <w:shd w:val="clear" w:color="auto" w:fill="auto"/>
          </w:tcPr>
          <w:p w14:paraId="408BD9E8" w14:textId="77777777" w:rsidR="00F4709B" w:rsidRPr="00536B79" w:rsidRDefault="00F4709B" w:rsidP="00F4709B">
            <w:pPr>
              <w:spacing w:after="0" w:line="240" w:lineRule="auto"/>
              <w:rPr>
                <w:rFonts w:ascii="Times New Roman" w:eastAsia="Times New Roman" w:hAnsi="Times New Roman"/>
                <w:sz w:val="16"/>
                <w:szCs w:val="16"/>
                <w:lang w:eastAsia="ru-RU"/>
              </w:rPr>
            </w:pPr>
          </w:p>
        </w:tc>
      </w:tr>
    </w:tbl>
    <w:p w14:paraId="5EC91578" w14:textId="77777777" w:rsidR="0053422A" w:rsidRPr="005117B7" w:rsidRDefault="0053422A" w:rsidP="00F949D3">
      <w:pPr>
        <w:spacing w:after="1" w:line="220" w:lineRule="atLeast"/>
        <w:jc w:val="center"/>
        <w:rPr>
          <w:rFonts w:ascii="Times New Roman" w:hAnsi="Times New Roman"/>
          <w:sz w:val="20"/>
          <w:szCs w:val="20"/>
        </w:rPr>
      </w:pPr>
    </w:p>
    <w:sectPr w:rsidR="0053422A" w:rsidRPr="005117B7" w:rsidSect="00040DDD">
      <w:pgSz w:w="16838" w:h="11905"/>
      <w:pgMar w:top="1134" w:right="1134" w:bottom="568" w:left="1134"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A718B" w14:textId="77777777" w:rsidR="00836C31" w:rsidRDefault="00836C31" w:rsidP="00F50CEF">
      <w:pPr>
        <w:spacing w:after="0" w:line="240" w:lineRule="auto"/>
      </w:pPr>
      <w:r>
        <w:separator/>
      </w:r>
    </w:p>
  </w:endnote>
  <w:endnote w:type="continuationSeparator" w:id="0">
    <w:p w14:paraId="2D346CDB" w14:textId="77777777" w:rsidR="00836C31" w:rsidRDefault="00836C31" w:rsidP="00F5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B0EBE" w14:textId="77777777" w:rsidR="00836C31" w:rsidRDefault="00836C31" w:rsidP="00F50CEF">
      <w:pPr>
        <w:spacing w:after="0" w:line="240" w:lineRule="auto"/>
      </w:pPr>
      <w:r>
        <w:separator/>
      </w:r>
    </w:p>
  </w:footnote>
  <w:footnote w:type="continuationSeparator" w:id="0">
    <w:p w14:paraId="6657B6EC" w14:textId="77777777" w:rsidR="00836C31" w:rsidRDefault="00836C31" w:rsidP="00F50CEF">
      <w:pPr>
        <w:spacing w:after="0" w:line="240" w:lineRule="auto"/>
      </w:pPr>
      <w:r>
        <w:continuationSeparator/>
      </w:r>
    </w:p>
  </w:footnote>
  <w:footnote w:id="1">
    <w:p w14:paraId="38ACBF2D" w14:textId="77777777" w:rsidR="00B44745" w:rsidRPr="0037091E" w:rsidRDefault="00B44745" w:rsidP="00F12973">
      <w:pPr>
        <w:pStyle w:val="a9"/>
        <w:rPr>
          <w:sz w:val="22"/>
          <w:szCs w:val="22"/>
        </w:rPr>
      </w:pPr>
      <w:r w:rsidRPr="0037091E">
        <w:rPr>
          <w:rStyle w:val="ab"/>
          <w:sz w:val="22"/>
          <w:szCs w:val="22"/>
        </w:rPr>
        <w:footnoteRef/>
      </w:r>
      <w:r w:rsidRPr="0037091E">
        <w:rPr>
          <w:sz w:val="22"/>
          <w:szCs w:val="22"/>
        </w:rPr>
        <w:t xml:space="preserve"> Здесь и далее </w:t>
      </w:r>
      <w:r>
        <w:rPr>
          <w:sz w:val="22"/>
          <w:szCs w:val="22"/>
        </w:rPr>
        <w:t>«</w:t>
      </w:r>
      <w:r w:rsidRPr="0037091E">
        <w:rPr>
          <w:sz w:val="22"/>
          <w:szCs w:val="22"/>
        </w:rPr>
        <w:t>показател</w:t>
      </w:r>
      <w:r>
        <w:rPr>
          <w:sz w:val="22"/>
          <w:szCs w:val="22"/>
        </w:rPr>
        <w:t>и»</w:t>
      </w:r>
      <w:r w:rsidRPr="0037091E">
        <w:rPr>
          <w:sz w:val="22"/>
          <w:szCs w:val="22"/>
        </w:rPr>
        <w:t xml:space="preserve"> - </w:t>
      </w:r>
      <w:r>
        <w:rPr>
          <w:sz w:val="22"/>
          <w:szCs w:val="22"/>
        </w:rPr>
        <w:t xml:space="preserve">это </w:t>
      </w:r>
      <w:r w:rsidRPr="0037091E">
        <w:rPr>
          <w:sz w:val="22"/>
          <w:szCs w:val="22"/>
        </w:rPr>
        <w:t>приоритетны</w:t>
      </w:r>
      <w:r>
        <w:rPr>
          <w:sz w:val="22"/>
          <w:szCs w:val="22"/>
        </w:rPr>
        <w:t>е</w:t>
      </w:r>
      <w:r w:rsidRPr="0037091E">
        <w:rPr>
          <w:sz w:val="22"/>
          <w:szCs w:val="22"/>
        </w:rPr>
        <w:t xml:space="preserve"> показатели муниципальных программ</w:t>
      </w:r>
      <w:r>
        <w:rPr>
          <w:sz w:val="22"/>
          <w:szCs w:val="22"/>
        </w:rPr>
        <w:t>, предложение ЦИОГВ МО и планируемые для включения в</w:t>
      </w:r>
      <w:r>
        <w:rPr>
          <w:sz w:val="22"/>
          <w:szCs w:val="22"/>
          <w:lang w:val="en-US"/>
        </w:rPr>
        <w:t> </w:t>
      </w:r>
      <w:r>
        <w:rPr>
          <w:sz w:val="22"/>
          <w:szCs w:val="22"/>
        </w:rPr>
        <w:t>Перечень приоритетных (обязательных) показателей муниципальных программ на 2020 год.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08143" w14:textId="77777777" w:rsidR="00B44745" w:rsidRPr="006F4650" w:rsidRDefault="00B44745">
    <w:pPr>
      <w:pStyle w:val="a5"/>
      <w:jc w:val="center"/>
      <w:rPr>
        <w:rFonts w:ascii="Times New Roman" w:hAnsi="Times New Roman"/>
        <w:sz w:val="24"/>
        <w:szCs w:val="24"/>
      </w:rPr>
    </w:pPr>
    <w:r w:rsidRPr="006F4650">
      <w:rPr>
        <w:rFonts w:ascii="Times New Roman" w:hAnsi="Times New Roman"/>
        <w:sz w:val="24"/>
        <w:szCs w:val="24"/>
      </w:rPr>
      <w:fldChar w:fldCharType="begin"/>
    </w:r>
    <w:r w:rsidRPr="006F4650">
      <w:rPr>
        <w:rFonts w:ascii="Times New Roman" w:hAnsi="Times New Roman"/>
        <w:sz w:val="24"/>
        <w:szCs w:val="24"/>
      </w:rPr>
      <w:instrText>PAGE   \* MERGEFORMAT</w:instrText>
    </w:r>
    <w:r w:rsidRPr="006F4650">
      <w:rPr>
        <w:rFonts w:ascii="Times New Roman" w:hAnsi="Times New Roman"/>
        <w:sz w:val="24"/>
        <w:szCs w:val="24"/>
      </w:rPr>
      <w:fldChar w:fldCharType="separate"/>
    </w:r>
    <w:r>
      <w:rPr>
        <w:rFonts w:ascii="Times New Roman" w:hAnsi="Times New Roman"/>
        <w:noProof/>
        <w:sz w:val="24"/>
        <w:szCs w:val="24"/>
      </w:rPr>
      <w:t>9</w:t>
    </w:r>
    <w:r w:rsidRPr="006F4650">
      <w:rPr>
        <w:rFonts w:ascii="Times New Roman" w:hAnsi="Times New Roman"/>
        <w:sz w:val="24"/>
        <w:szCs w:val="24"/>
      </w:rPr>
      <w:fldChar w:fldCharType="end"/>
    </w:r>
  </w:p>
  <w:p w14:paraId="6E2BC17A" w14:textId="77777777" w:rsidR="00B44745" w:rsidRDefault="00B4474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8341B" w14:textId="77777777" w:rsidR="00B44745" w:rsidRPr="00F45780" w:rsidRDefault="00B44745">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68</w:t>
    </w:r>
    <w:r w:rsidRPr="00F45780">
      <w:rPr>
        <w:rFonts w:ascii="Times New Roman" w:hAnsi="Times New Roman"/>
        <w:sz w:val="24"/>
        <w:szCs w:val="24"/>
      </w:rPr>
      <w:fldChar w:fldCharType="end"/>
    </w:r>
  </w:p>
  <w:p w14:paraId="56D3C7A0" w14:textId="77777777" w:rsidR="00B44745" w:rsidRDefault="00B44745">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A4329" w14:textId="77777777" w:rsidR="00B44745" w:rsidRPr="00F45780" w:rsidRDefault="00B44745">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31</w:t>
    </w:r>
    <w:r w:rsidRPr="00F45780">
      <w:rPr>
        <w:rFonts w:ascii="Times New Roman" w:hAnsi="Times New Roman"/>
        <w:sz w:val="24"/>
        <w:szCs w:val="24"/>
      </w:rPr>
      <w:fldChar w:fldCharType="end"/>
    </w:r>
  </w:p>
  <w:p w14:paraId="209F665F" w14:textId="77777777" w:rsidR="00B44745" w:rsidRDefault="00B4474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471CF"/>
    <w:multiLevelType w:val="hybridMultilevel"/>
    <w:tmpl w:val="D862AF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22DE662B"/>
    <w:multiLevelType w:val="multilevel"/>
    <w:tmpl w:val="657E0CBE"/>
    <w:lvl w:ilvl="0">
      <w:start w:val="1"/>
      <w:numFmt w:val="decimal"/>
      <w:lvlText w:val="%1."/>
      <w:lvlJc w:val="left"/>
      <w:pPr>
        <w:tabs>
          <w:tab w:val="num" w:pos="5420"/>
        </w:tabs>
        <w:ind w:left="54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A85029B"/>
    <w:multiLevelType w:val="multilevel"/>
    <w:tmpl w:val="0419001F"/>
    <w:lvl w:ilvl="0">
      <w:start w:val="1"/>
      <w:numFmt w:val="decimal"/>
      <w:lvlText w:val="%1."/>
      <w:lvlJc w:val="left"/>
      <w:pPr>
        <w:tabs>
          <w:tab w:val="num" w:pos="8015"/>
        </w:tabs>
        <w:ind w:left="8015"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6A8F4C47"/>
    <w:multiLevelType w:val="hybridMultilevel"/>
    <w:tmpl w:val="10308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CF"/>
    <w:rsid w:val="00000ECE"/>
    <w:rsid w:val="00001590"/>
    <w:rsid w:val="0000187E"/>
    <w:rsid w:val="000048E1"/>
    <w:rsid w:val="00012855"/>
    <w:rsid w:val="0001614F"/>
    <w:rsid w:val="0001777D"/>
    <w:rsid w:val="0002470D"/>
    <w:rsid w:val="00033BD1"/>
    <w:rsid w:val="00036420"/>
    <w:rsid w:val="00036C8B"/>
    <w:rsid w:val="00040DDD"/>
    <w:rsid w:val="00056F36"/>
    <w:rsid w:val="00057F13"/>
    <w:rsid w:val="00073B7C"/>
    <w:rsid w:val="00091311"/>
    <w:rsid w:val="000A3C39"/>
    <w:rsid w:val="000B0C88"/>
    <w:rsid w:val="000B2700"/>
    <w:rsid w:val="000B322E"/>
    <w:rsid w:val="000B3581"/>
    <w:rsid w:val="000B3D24"/>
    <w:rsid w:val="000B7530"/>
    <w:rsid w:val="000C137A"/>
    <w:rsid w:val="000C1C1E"/>
    <w:rsid w:val="000C6D7E"/>
    <w:rsid w:val="000D3804"/>
    <w:rsid w:val="000E56B8"/>
    <w:rsid w:val="000E779B"/>
    <w:rsid w:val="000F30D4"/>
    <w:rsid w:val="000F321C"/>
    <w:rsid w:val="000F45CA"/>
    <w:rsid w:val="000F7A07"/>
    <w:rsid w:val="00114455"/>
    <w:rsid w:val="00125C9D"/>
    <w:rsid w:val="00127076"/>
    <w:rsid w:val="00130DEB"/>
    <w:rsid w:val="00133B68"/>
    <w:rsid w:val="00134AAD"/>
    <w:rsid w:val="00140031"/>
    <w:rsid w:val="0014376D"/>
    <w:rsid w:val="0014554D"/>
    <w:rsid w:val="00147CB9"/>
    <w:rsid w:val="00147D4A"/>
    <w:rsid w:val="00160283"/>
    <w:rsid w:val="00161B6F"/>
    <w:rsid w:val="00165274"/>
    <w:rsid w:val="00166C34"/>
    <w:rsid w:val="001703C5"/>
    <w:rsid w:val="00170FF9"/>
    <w:rsid w:val="00174FF6"/>
    <w:rsid w:val="0017558B"/>
    <w:rsid w:val="00175B9F"/>
    <w:rsid w:val="00176CBD"/>
    <w:rsid w:val="00186DD5"/>
    <w:rsid w:val="00186E33"/>
    <w:rsid w:val="001A2116"/>
    <w:rsid w:val="001A3028"/>
    <w:rsid w:val="001A338B"/>
    <w:rsid w:val="001A630A"/>
    <w:rsid w:val="001A7C34"/>
    <w:rsid w:val="001B2A9D"/>
    <w:rsid w:val="001B45C1"/>
    <w:rsid w:val="001B6237"/>
    <w:rsid w:val="001C0560"/>
    <w:rsid w:val="001C3B97"/>
    <w:rsid w:val="001C631F"/>
    <w:rsid w:val="001D193F"/>
    <w:rsid w:val="001D19D3"/>
    <w:rsid w:val="001D233A"/>
    <w:rsid w:val="001D3F41"/>
    <w:rsid w:val="001D54C5"/>
    <w:rsid w:val="001E2008"/>
    <w:rsid w:val="001E3221"/>
    <w:rsid w:val="001E7511"/>
    <w:rsid w:val="001F6EF7"/>
    <w:rsid w:val="001F7372"/>
    <w:rsid w:val="00200543"/>
    <w:rsid w:val="00200892"/>
    <w:rsid w:val="00201CDD"/>
    <w:rsid w:val="0020282F"/>
    <w:rsid w:val="00207314"/>
    <w:rsid w:val="002114C1"/>
    <w:rsid w:val="0021558B"/>
    <w:rsid w:val="00216D20"/>
    <w:rsid w:val="0021715D"/>
    <w:rsid w:val="002177DF"/>
    <w:rsid w:val="00220323"/>
    <w:rsid w:val="002205EB"/>
    <w:rsid w:val="00220F31"/>
    <w:rsid w:val="00224099"/>
    <w:rsid w:val="00224986"/>
    <w:rsid w:val="00230023"/>
    <w:rsid w:val="002332E8"/>
    <w:rsid w:val="00240B78"/>
    <w:rsid w:val="00241303"/>
    <w:rsid w:val="0024686B"/>
    <w:rsid w:val="0025073D"/>
    <w:rsid w:val="002551C9"/>
    <w:rsid w:val="00256B36"/>
    <w:rsid w:val="00260C35"/>
    <w:rsid w:val="00266FAC"/>
    <w:rsid w:val="002702A7"/>
    <w:rsid w:val="00274669"/>
    <w:rsid w:val="0027510A"/>
    <w:rsid w:val="00276A1E"/>
    <w:rsid w:val="00284349"/>
    <w:rsid w:val="00285388"/>
    <w:rsid w:val="002A5BC0"/>
    <w:rsid w:val="002A72EE"/>
    <w:rsid w:val="002B3032"/>
    <w:rsid w:val="002B505A"/>
    <w:rsid w:val="002B5F29"/>
    <w:rsid w:val="002C02A9"/>
    <w:rsid w:val="002C4810"/>
    <w:rsid w:val="002D446F"/>
    <w:rsid w:val="002D717B"/>
    <w:rsid w:val="002E0123"/>
    <w:rsid w:val="002E44CF"/>
    <w:rsid w:val="002F1165"/>
    <w:rsid w:val="002F2E68"/>
    <w:rsid w:val="002F43CB"/>
    <w:rsid w:val="00304B61"/>
    <w:rsid w:val="003125FF"/>
    <w:rsid w:val="00315E82"/>
    <w:rsid w:val="0031692F"/>
    <w:rsid w:val="0031718E"/>
    <w:rsid w:val="00324E26"/>
    <w:rsid w:val="00325139"/>
    <w:rsid w:val="00326508"/>
    <w:rsid w:val="00326B0D"/>
    <w:rsid w:val="00360298"/>
    <w:rsid w:val="00361EEC"/>
    <w:rsid w:val="00362C20"/>
    <w:rsid w:val="00370229"/>
    <w:rsid w:val="00370872"/>
    <w:rsid w:val="00373DBD"/>
    <w:rsid w:val="00375F6E"/>
    <w:rsid w:val="00392F24"/>
    <w:rsid w:val="003A06A7"/>
    <w:rsid w:val="003A276B"/>
    <w:rsid w:val="003A4960"/>
    <w:rsid w:val="003A6694"/>
    <w:rsid w:val="003B59BF"/>
    <w:rsid w:val="003B63BB"/>
    <w:rsid w:val="003B697F"/>
    <w:rsid w:val="003C0732"/>
    <w:rsid w:val="003D2595"/>
    <w:rsid w:val="003F36F0"/>
    <w:rsid w:val="003F76BB"/>
    <w:rsid w:val="0040031D"/>
    <w:rsid w:val="0040094F"/>
    <w:rsid w:val="004107D0"/>
    <w:rsid w:val="00413685"/>
    <w:rsid w:val="00417F2E"/>
    <w:rsid w:val="00417FBA"/>
    <w:rsid w:val="0042431A"/>
    <w:rsid w:val="00424334"/>
    <w:rsid w:val="004243DA"/>
    <w:rsid w:val="00433593"/>
    <w:rsid w:val="00433C7B"/>
    <w:rsid w:val="00445919"/>
    <w:rsid w:val="0045235D"/>
    <w:rsid w:val="0045483E"/>
    <w:rsid w:val="004552D5"/>
    <w:rsid w:val="0045659F"/>
    <w:rsid w:val="004602EB"/>
    <w:rsid w:val="0046716A"/>
    <w:rsid w:val="00467D44"/>
    <w:rsid w:val="0047114D"/>
    <w:rsid w:val="00480889"/>
    <w:rsid w:val="004841C1"/>
    <w:rsid w:val="00485F81"/>
    <w:rsid w:val="00486205"/>
    <w:rsid w:val="004965EC"/>
    <w:rsid w:val="004B7363"/>
    <w:rsid w:val="004C1BC2"/>
    <w:rsid w:val="004C3518"/>
    <w:rsid w:val="004C4E39"/>
    <w:rsid w:val="004C62F3"/>
    <w:rsid w:val="004D1140"/>
    <w:rsid w:val="004E0D83"/>
    <w:rsid w:val="004E317B"/>
    <w:rsid w:val="004E5596"/>
    <w:rsid w:val="004E67E4"/>
    <w:rsid w:val="004E6A08"/>
    <w:rsid w:val="004F5EA0"/>
    <w:rsid w:val="004F72BE"/>
    <w:rsid w:val="00500C6F"/>
    <w:rsid w:val="005012B8"/>
    <w:rsid w:val="00501446"/>
    <w:rsid w:val="00503E0B"/>
    <w:rsid w:val="0050578F"/>
    <w:rsid w:val="00507862"/>
    <w:rsid w:val="005117B7"/>
    <w:rsid w:val="005144E4"/>
    <w:rsid w:val="00515645"/>
    <w:rsid w:val="005340A6"/>
    <w:rsid w:val="0053422A"/>
    <w:rsid w:val="00536B79"/>
    <w:rsid w:val="00537C04"/>
    <w:rsid w:val="00540105"/>
    <w:rsid w:val="00542939"/>
    <w:rsid w:val="00542E94"/>
    <w:rsid w:val="0054552F"/>
    <w:rsid w:val="00551303"/>
    <w:rsid w:val="00564391"/>
    <w:rsid w:val="0057656C"/>
    <w:rsid w:val="00582226"/>
    <w:rsid w:val="005847A8"/>
    <w:rsid w:val="005902DF"/>
    <w:rsid w:val="00590357"/>
    <w:rsid w:val="00591A18"/>
    <w:rsid w:val="00592495"/>
    <w:rsid w:val="00594860"/>
    <w:rsid w:val="005965B4"/>
    <w:rsid w:val="005A3493"/>
    <w:rsid w:val="005B2448"/>
    <w:rsid w:val="005B467D"/>
    <w:rsid w:val="005C1830"/>
    <w:rsid w:val="005C3DE7"/>
    <w:rsid w:val="005C4C1B"/>
    <w:rsid w:val="005C660B"/>
    <w:rsid w:val="005D4630"/>
    <w:rsid w:val="005D478B"/>
    <w:rsid w:val="005F3000"/>
    <w:rsid w:val="005F66DB"/>
    <w:rsid w:val="00610A3D"/>
    <w:rsid w:val="00612DED"/>
    <w:rsid w:val="006217CB"/>
    <w:rsid w:val="006217DC"/>
    <w:rsid w:val="00622E85"/>
    <w:rsid w:val="006249D0"/>
    <w:rsid w:val="00626E8F"/>
    <w:rsid w:val="00627E20"/>
    <w:rsid w:val="00640D30"/>
    <w:rsid w:val="006452D6"/>
    <w:rsid w:val="0064608E"/>
    <w:rsid w:val="00646B89"/>
    <w:rsid w:val="00650B5F"/>
    <w:rsid w:val="00660FDF"/>
    <w:rsid w:val="0067332E"/>
    <w:rsid w:val="0068083F"/>
    <w:rsid w:val="006868E5"/>
    <w:rsid w:val="006877C8"/>
    <w:rsid w:val="00690ED1"/>
    <w:rsid w:val="00692CAA"/>
    <w:rsid w:val="006A43A7"/>
    <w:rsid w:val="006B2990"/>
    <w:rsid w:val="006B70AA"/>
    <w:rsid w:val="006C0742"/>
    <w:rsid w:val="006C1282"/>
    <w:rsid w:val="006C1A68"/>
    <w:rsid w:val="006C7B3B"/>
    <w:rsid w:val="006D1F10"/>
    <w:rsid w:val="006D3A90"/>
    <w:rsid w:val="006E29B3"/>
    <w:rsid w:val="006E5978"/>
    <w:rsid w:val="006E6035"/>
    <w:rsid w:val="006F10C6"/>
    <w:rsid w:val="006F1506"/>
    <w:rsid w:val="006F1EFE"/>
    <w:rsid w:val="006F4650"/>
    <w:rsid w:val="006F7860"/>
    <w:rsid w:val="007121F8"/>
    <w:rsid w:val="00712FBE"/>
    <w:rsid w:val="00713793"/>
    <w:rsid w:val="00716155"/>
    <w:rsid w:val="00717175"/>
    <w:rsid w:val="00720F0D"/>
    <w:rsid w:val="00720F90"/>
    <w:rsid w:val="00723B9E"/>
    <w:rsid w:val="00724761"/>
    <w:rsid w:val="00725541"/>
    <w:rsid w:val="00735A8E"/>
    <w:rsid w:val="00740E8B"/>
    <w:rsid w:val="00745514"/>
    <w:rsid w:val="0075143E"/>
    <w:rsid w:val="00761107"/>
    <w:rsid w:val="00762BE8"/>
    <w:rsid w:val="00762F37"/>
    <w:rsid w:val="007727E4"/>
    <w:rsid w:val="007728A4"/>
    <w:rsid w:val="00772C8D"/>
    <w:rsid w:val="00773297"/>
    <w:rsid w:val="007812C3"/>
    <w:rsid w:val="00782FE6"/>
    <w:rsid w:val="00785F61"/>
    <w:rsid w:val="007932FB"/>
    <w:rsid w:val="007A2C63"/>
    <w:rsid w:val="007A46D6"/>
    <w:rsid w:val="007A5367"/>
    <w:rsid w:val="007A72BD"/>
    <w:rsid w:val="007B1FF5"/>
    <w:rsid w:val="007D1C3C"/>
    <w:rsid w:val="007D48F8"/>
    <w:rsid w:val="007D6AA7"/>
    <w:rsid w:val="007E4A95"/>
    <w:rsid w:val="007E7D77"/>
    <w:rsid w:val="007F519D"/>
    <w:rsid w:val="00801D1E"/>
    <w:rsid w:val="00804D25"/>
    <w:rsid w:val="008111FC"/>
    <w:rsid w:val="008161C8"/>
    <w:rsid w:val="00826BD9"/>
    <w:rsid w:val="00835386"/>
    <w:rsid w:val="00836C31"/>
    <w:rsid w:val="0084529A"/>
    <w:rsid w:val="008537A0"/>
    <w:rsid w:val="0085381E"/>
    <w:rsid w:val="00854536"/>
    <w:rsid w:val="00855A42"/>
    <w:rsid w:val="00864E2C"/>
    <w:rsid w:val="0086686B"/>
    <w:rsid w:val="008702F3"/>
    <w:rsid w:val="008721F7"/>
    <w:rsid w:val="008742DB"/>
    <w:rsid w:val="00884616"/>
    <w:rsid w:val="00886C41"/>
    <w:rsid w:val="00891E3B"/>
    <w:rsid w:val="008950AF"/>
    <w:rsid w:val="0089770C"/>
    <w:rsid w:val="00897855"/>
    <w:rsid w:val="008A1F6A"/>
    <w:rsid w:val="008A2AA9"/>
    <w:rsid w:val="008A3DBE"/>
    <w:rsid w:val="008B28F6"/>
    <w:rsid w:val="008C795F"/>
    <w:rsid w:val="008D2B1A"/>
    <w:rsid w:val="008E19A2"/>
    <w:rsid w:val="008E7F34"/>
    <w:rsid w:val="008F38E6"/>
    <w:rsid w:val="00901554"/>
    <w:rsid w:val="00902CD7"/>
    <w:rsid w:val="0090353D"/>
    <w:rsid w:val="00903F7C"/>
    <w:rsid w:val="009045D3"/>
    <w:rsid w:val="00920608"/>
    <w:rsid w:val="00935A55"/>
    <w:rsid w:val="009448D1"/>
    <w:rsid w:val="009458FA"/>
    <w:rsid w:val="00951FAC"/>
    <w:rsid w:val="00953EC8"/>
    <w:rsid w:val="00960996"/>
    <w:rsid w:val="0096353F"/>
    <w:rsid w:val="00964CB0"/>
    <w:rsid w:val="00970B86"/>
    <w:rsid w:val="009859DE"/>
    <w:rsid w:val="009876D7"/>
    <w:rsid w:val="00991510"/>
    <w:rsid w:val="00991900"/>
    <w:rsid w:val="00995010"/>
    <w:rsid w:val="009974E2"/>
    <w:rsid w:val="009A05DD"/>
    <w:rsid w:val="009A1E20"/>
    <w:rsid w:val="009A7705"/>
    <w:rsid w:val="009C23ED"/>
    <w:rsid w:val="009D399D"/>
    <w:rsid w:val="009D4983"/>
    <w:rsid w:val="009E0203"/>
    <w:rsid w:val="009E693A"/>
    <w:rsid w:val="009E7971"/>
    <w:rsid w:val="009E7EE6"/>
    <w:rsid w:val="009F0616"/>
    <w:rsid w:val="009F081C"/>
    <w:rsid w:val="009F40CB"/>
    <w:rsid w:val="009F5DB4"/>
    <w:rsid w:val="00A00236"/>
    <w:rsid w:val="00A024E4"/>
    <w:rsid w:val="00A03420"/>
    <w:rsid w:val="00A21599"/>
    <w:rsid w:val="00A260A6"/>
    <w:rsid w:val="00A30822"/>
    <w:rsid w:val="00A321BA"/>
    <w:rsid w:val="00A3768D"/>
    <w:rsid w:val="00A441CE"/>
    <w:rsid w:val="00A5789F"/>
    <w:rsid w:val="00A624E4"/>
    <w:rsid w:val="00A640B0"/>
    <w:rsid w:val="00A667B9"/>
    <w:rsid w:val="00A70AC5"/>
    <w:rsid w:val="00A81A74"/>
    <w:rsid w:val="00A87E1D"/>
    <w:rsid w:val="00A95F0C"/>
    <w:rsid w:val="00A96EED"/>
    <w:rsid w:val="00AB01E2"/>
    <w:rsid w:val="00AB54AA"/>
    <w:rsid w:val="00AC42EE"/>
    <w:rsid w:val="00AD013F"/>
    <w:rsid w:val="00AD2760"/>
    <w:rsid w:val="00AD34EA"/>
    <w:rsid w:val="00AE17DC"/>
    <w:rsid w:val="00AE3BB7"/>
    <w:rsid w:val="00AF4A0B"/>
    <w:rsid w:val="00B01489"/>
    <w:rsid w:val="00B03B89"/>
    <w:rsid w:val="00B0445B"/>
    <w:rsid w:val="00B137E8"/>
    <w:rsid w:val="00B138CC"/>
    <w:rsid w:val="00B171BB"/>
    <w:rsid w:val="00B21E44"/>
    <w:rsid w:val="00B260B6"/>
    <w:rsid w:val="00B31075"/>
    <w:rsid w:val="00B31FBB"/>
    <w:rsid w:val="00B40879"/>
    <w:rsid w:val="00B44745"/>
    <w:rsid w:val="00B45776"/>
    <w:rsid w:val="00B5083C"/>
    <w:rsid w:val="00B56CE3"/>
    <w:rsid w:val="00B62D95"/>
    <w:rsid w:val="00B71852"/>
    <w:rsid w:val="00B77E70"/>
    <w:rsid w:val="00B9478E"/>
    <w:rsid w:val="00B96AA2"/>
    <w:rsid w:val="00BA44CA"/>
    <w:rsid w:val="00BB09E6"/>
    <w:rsid w:val="00BB13E5"/>
    <w:rsid w:val="00BB4B86"/>
    <w:rsid w:val="00BB4F46"/>
    <w:rsid w:val="00BC43D0"/>
    <w:rsid w:val="00BD026E"/>
    <w:rsid w:val="00BD1187"/>
    <w:rsid w:val="00BE0153"/>
    <w:rsid w:val="00BE39FB"/>
    <w:rsid w:val="00BF09F7"/>
    <w:rsid w:val="00BF2AFC"/>
    <w:rsid w:val="00C0401C"/>
    <w:rsid w:val="00C04E3E"/>
    <w:rsid w:val="00C1119E"/>
    <w:rsid w:val="00C12FF1"/>
    <w:rsid w:val="00C17EB3"/>
    <w:rsid w:val="00C205AC"/>
    <w:rsid w:val="00C238B4"/>
    <w:rsid w:val="00C32E55"/>
    <w:rsid w:val="00C430A0"/>
    <w:rsid w:val="00C433C1"/>
    <w:rsid w:val="00C44B41"/>
    <w:rsid w:val="00C5098D"/>
    <w:rsid w:val="00C51C25"/>
    <w:rsid w:val="00C57D2C"/>
    <w:rsid w:val="00C67F82"/>
    <w:rsid w:val="00C71D8F"/>
    <w:rsid w:val="00C8050E"/>
    <w:rsid w:val="00C85CD9"/>
    <w:rsid w:val="00C86807"/>
    <w:rsid w:val="00C8715A"/>
    <w:rsid w:val="00C92D27"/>
    <w:rsid w:val="00C9476C"/>
    <w:rsid w:val="00C95BE9"/>
    <w:rsid w:val="00C97796"/>
    <w:rsid w:val="00CA1C7A"/>
    <w:rsid w:val="00CA3F98"/>
    <w:rsid w:val="00CA6DD7"/>
    <w:rsid w:val="00CB3171"/>
    <w:rsid w:val="00CC137A"/>
    <w:rsid w:val="00CC2D9C"/>
    <w:rsid w:val="00CC5A6E"/>
    <w:rsid w:val="00CC698F"/>
    <w:rsid w:val="00CC6C21"/>
    <w:rsid w:val="00CD32E3"/>
    <w:rsid w:val="00CD5DA8"/>
    <w:rsid w:val="00CE0A9E"/>
    <w:rsid w:val="00CE1815"/>
    <w:rsid w:val="00CF2B9A"/>
    <w:rsid w:val="00CF724A"/>
    <w:rsid w:val="00D06B30"/>
    <w:rsid w:val="00D06F36"/>
    <w:rsid w:val="00D07E70"/>
    <w:rsid w:val="00D10CF3"/>
    <w:rsid w:val="00D206CC"/>
    <w:rsid w:val="00D25B50"/>
    <w:rsid w:val="00D269F2"/>
    <w:rsid w:val="00D324B9"/>
    <w:rsid w:val="00D326E5"/>
    <w:rsid w:val="00D40A8D"/>
    <w:rsid w:val="00D4211B"/>
    <w:rsid w:val="00D46EBC"/>
    <w:rsid w:val="00D511E6"/>
    <w:rsid w:val="00D60200"/>
    <w:rsid w:val="00D6727A"/>
    <w:rsid w:val="00D70AA9"/>
    <w:rsid w:val="00D71B5A"/>
    <w:rsid w:val="00D74A6C"/>
    <w:rsid w:val="00D7594F"/>
    <w:rsid w:val="00D76645"/>
    <w:rsid w:val="00D824E5"/>
    <w:rsid w:val="00D869C0"/>
    <w:rsid w:val="00D94BD9"/>
    <w:rsid w:val="00D95149"/>
    <w:rsid w:val="00D95D99"/>
    <w:rsid w:val="00DA6A88"/>
    <w:rsid w:val="00DA755F"/>
    <w:rsid w:val="00DB0742"/>
    <w:rsid w:val="00DB0EE5"/>
    <w:rsid w:val="00DB217F"/>
    <w:rsid w:val="00DB3B3B"/>
    <w:rsid w:val="00DC3293"/>
    <w:rsid w:val="00DC5110"/>
    <w:rsid w:val="00DC622E"/>
    <w:rsid w:val="00DC7A46"/>
    <w:rsid w:val="00DD1B7B"/>
    <w:rsid w:val="00DD1C11"/>
    <w:rsid w:val="00DD2A7A"/>
    <w:rsid w:val="00DD6372"/>
    <w:rsid w:val="00DD7ED5"/>
    <w:rsid w:val="00DE028C"/>
    <w:rsid w:val="00DE0C95"/>
    <w:rsid w:val="00DE2924"/>
    <w:rsid w:val="00DE2A8D"/>
    <w:rsid w:val="00DE31CD"/>
    <w:rsid w:val="00DE3B51"/>
    <w:rsid w:val="00DE51FF"/>
    <w:rsid w:val="00DE69D0"/>
    <w:rsid w:val="00DE7213"/>
    <w:rsid w:val="00DF2A62"/>
    <w:rsid w:val="00DF3F5E"/>
    <w:rsid w:val="00E06AFC"/>
    <w:rsid w:val="00E1341F"/>
    <w:rsid w:val="00E13812"/>
    <w:rsid w:val="00E14B5F"/>
    <w:rsid w:val="00E17618"/>
    <w:rsid w:val="00E254D2"/>
    <w:rsid w:val="00E270F5"/>
    <w:rsid w:val="00E36CD3"/>
    <w:rsid w:val="00E40811"/>
    <w:rsid w:val="00E47DF5"/>
    <w:rsid w:val="00E56A92"/>
    <w:rsid w:val="00E62300"/>
    <w:rsid w:val="00E63395"/>
    <w:rsid w:val="00E70587"/>
    <w:rsid w:val="00E71859"/>
    <w:rsid w:val="00E7188A"/>
    <w:rsid w:val="00E724EA"/>
    <w:rsid w:val="00E73A0D"/>
    <w:rsid w:val="00E7683B"/>
    <w:rsid w:val="00E77F1F"/>
    <w:rsid w:val="00E80CDC"/>
    <w:rsid w:val="00E82444"/>
    <w:rsid w:val="00E83D91"/>
    <w:rsid w:val="00E8427E"/>
    <w:rsid w:val="00E84D31"/>
    <w:rsid w:val="00E87256"/>
    <w:rsid w:val="00E874DC"/>
    <w:rsid w:val="00E963E4"/>
    <w:rsid w:val="00EA01CE"/>
    <w:rsid w:val="00EA2B86"/>
    <w:rsid w:val="00EA32A4"/>
    <w:rsid w:val="00EA47B8"/>
    <w:rsid w:val="00EB24A2"/>
    <w:rsid w:val="00EB4DA7"/>
    <w:rsid w:val="00EC1287"/>
    <w:rsid w:val="00EC5D2E"/>
    <w:rsid w:val="00EC752C"/>
    <w:rsid w:val="00ED7BE5"/>
    <w:rsid w:val="00EE3015"/>
    <w:rsid w:val="00EE436E"/>
    <w:rsid w:val="00EE49A8"/>
    <w:rsid w:val="00EF2882"/>
    <w:rsid w:val="00EF7F6D"/>
    <w:rsid w:val="00F04E56"/>
    <w:rsid w:val="00F06A79"/>
    <w:rsid w:val="00F11436"/>
    <w:rsid w:val="00F120FB"/>
    <w:rsid w:val="00F12496"/>
    <w:rsid w:val="00F12973"/>
    <w:rsid w:val="00F20106"/>
    <w:rsid w:val="00F24203"/>
    <w:rsid w:val="00F25A5D"/>
    <w:rsid w:val="00F268B7"/>
    <w:rsid w:val="00F27476"/>
    <w:rsid w:val="00F31AEA"/>
    <w:rsid w:val="00F32C76"/>
    <w:rsid w:val="00F3305D"/>
    <w:rsid w:val="00F40C7C"/>
    <w:rsid w:val="00F442ED"/>
    <w:rsid w:val="00F4506F"/>
    <w:rsid w:val="00F45780"/>
    <w:rsid w:val="00F4709B"/>
    <w:rsid w:val="00F50CEF"/>
    <w:rsid w:val="00F51457"/>
    <w:rsid w:val="00F52CA8"/>
    <w:rsid w:val="00F53B8E"/>
    <w:rsid w:val="00F54AA7"/>
    <w:rsid w:val="00F63469"/>
    <w:rsid w:val="00F63642"/>
    <w:rsid w:val="00F65251"/>
    <w:rsid w:val="00F70CC6"/>
    <w:rsid w:val="00F7159C"/>
    <w:rsid w:val="00F8519C"/>
    <w:rsid w:val="00F857CB"/>
    <w:rsid w:val="00F949D3"/>
    <w:rsid w:val="00F962F0"/>
    <w:rsid w:val="00FB1551"/>
    <w:rsid w:val="00FB6ADE"/>
    <w:rsid w:val="00FC0091"/>
    <w:rsid w:val="00FC0249"/>
    <w:rsid w:val="00FC3D68"/>
    <w:rsid w:val="00FD394D"/>
    <w:rsid w:val="00FE15B9"/>
    <w:rsid w:val="00FF4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C0CCD"/>
  <w15:docId w15:val="{C439E390-9F64-45F0-AD70-7CB801F08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1F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49D3"/>
    <w:pPr>
      <w:spacing w:after="0" w:line="240" w:lineRule="auto"/>
    </w:pPr>
    <w:rPr>
      <w:rFonts w:ascii="Tahoma" w:hAnsi="Tahoma"/>
      <w:sz w:val="16"/>
      <w:szCs w:val="16"/>
    </w:rPr>
  </w:style>
  <w:style w:type="character" w:customStyle="1" w:styleId="a4">
    <w:name w:val="Текст выноски Знак"/>
    <w:link w:val="a3"/>
    <w:uiPriority w:val="99"/>
    <w:semiHidden/>
    <w:rsid w:val="00F949D3"/>
    <w:rPr>
      <w:rFonts w:ascii="Tahoma" w:hAnsi="Tahoma" w:cs="Tahoma"/>
      <w:sz w:val="16"/>
      <w:szCs w:val="16"/>
    </w:rPr>
  </w:style>
  <w:style w:type="paragraph" w:styleId="a5">
    <w:name w:val="header"/>
    <w:basedOn w:val="a"/>
    <w:link w:val="a6"/>
    <w:uiPriority w:val="99"/>
    <w:unhideWhenUsed/>
    <w:rsid w:val="00F50C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0CEF"/>
  </w:style>
  <w:style w:type="paragraph" w:styleId="a7">
    <w:name w:val="footer"/>
    <w:basedOn w:val="a"/>
    <w:link w:val="a8"/>
    <w:uiPriority w:val="99"/>
    <w:unhideWhenUsed/>
    <w:rsid w:val="00F50C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0CEF"/>
  </w:style>
  <w:style w:type="paragraph" w:styleId="a9">
    <w:name w:val="footnote text"/>
    <w:basedOn w:val="a"/>
    <w:link w:val="aa"/>
    <w:uiPriority w:val="99"/>
    <w:semiHidden/>
    <w:unhideWhenUsed/>
    <w:rsid w:val="00F12973"/>
    <w:pPr>
      <w:spacing w:after="0" w:line="240" w:lineRule="auto"/>
    </w:pPr>
    <w:rPr>
      <w:rFonts w:ascii="Times New Roman" w:hAnsi="Times New Roman"/>
      <w:sz w:val="20"/>
      <w:szCs w:val="20"/>
    </w:rPr>
  </w:style>
  <w:style w:type="character" w:customStyle="1" w:styleId="aa">
    <w:name w:val="Текст сноски Знак"/>
    <w:link w:val="a9"/>
    <w:uiPriority w:val="99"/>
    <w:semiHidden/>
    <w:rsid w:val="00F12973"/>
    <w:rPr>
      <w:rFonts w:ascii="Times New Roman" w:hAnsi="Times New Roman"/>
      <w:sz w:val="20"/>
      <w:szCs w:val="20"/>
    </w:rPr>
  </w:style>
  <w:style w:type="character" w:styleId="ab">
    <w:name w:val="footnote reference"/>
    <w:uiPriority w:val="99"/>
    <w:semiHidden/>
    <w:unhideWhenUsed/>
    <w:rsid w:val="00F12973"/>
    <w:rPr>
      <w:vertAlign w:val="superscript"/>
    </w:rPr>
  </w:style>
  <w:style w:type="paragraph" w:customStyle="1" w:styleId="ConsPlusNormal">
    <w:name w:val="ConsPlusNormal"/>
    <w:qFormat/>
    <w:rsid w:val="009E693A"/>
    <w:pPr>
      <w:widowControl w:val="0"/>
      <w:autoSpaceDE w:val="0"/>
      <w:autoSpaceDN w:val="0"/>
      <w:adjustRightInd w:val="0"/>
      <w:ind w:firstLine="720"/>
    </w:pPr>
    <w:rPr>
      <w:rFonts w:ascii="Arial" w:eastAsia="Times New Roman" w:hAnsi="Arial" w:cs="Arial"/>
    </w:rPr>
  </w:style>
  <w:style w:type="character" w:styleId="ac">
    <w:name w:val="annotation reference"/>
    <w:uiPriority w:val="99"/>
    <w:semiHidden/>
    <w:unhideWhenUsed/>
    <w:rsid w:val="00D4211B"/>
    <w:rPr>
      <w:sz w:val="16"/>
      <w:szCs w:val="16"/>
    </w:rPr>
  </w:style>
  <w:style w:type="paragraph" w:styleId="ad">
    <w:name w:val="annotation text"/>
    <w:basedOn w:val="a"/>
    <w:link w:val="ae"/>
    <w:uiPriority w:val="99"/>
    <w:semiHidden/>
    <w:unhideWhenUsed/>
    <w:rsid w:val="00D4211B"/>
    <w:rPr>
      <w:sz w:val="20"/>
      <w:szCs w:val="20"/>
    </w:rPr>
  </w:style>
  <w:style w:type="character" w:customStyle="1" w:styleId="ae">
    <w:name w:val="Текст примечания Знак"/>
    <w:link w:val="ad"/>
    <w:uiPriority w:val="99"/>
    <w:semiHidden/>
    <w:rsid w:val="00D4211B"/>
    <w:rPr>
      <w:lang w:eastAsia="en-US"/>
    </w:rPr>
  </w:style>
  <w:style w:type="paragraph" w:styleId="af">
    <w:name w:val="annotation subject"/>
    <w:basedOn w:val="ad"/>
    <w:next w:val="ad"/>
    <w:link w:val="af0"/>
    <w:uiPriority w:val="99"/>
    <w:semiHidden/>
    <w:unhideWhenUsed/>
    <w:rsid w:val="00D4211B"/>
    <w:rPr>
      <w:b/>
      <w:bCs/>
    </w:rPr>
  </w:style>
  <w:style w:type="character" w:customStyle="1" w:styleId="af0">
    <w:name w:val="Тема примечания Знак"/>
    <w:link w:val="af"/>
    <w:uiPriority w:val="99"/>
    <w:semiHidden/>
    <w:rsid w:val="00D4211B"/>
    <w:rPr>
      <w:b/>
      <w:bCs/>
      <w:lang w:eastAsia="en-US"/>
    </w:rPr>
  </w:style>
  <w:style w:type="paragraph" w:styleId="af1">
    <w:name w:val="List Paragraph"/>
    <w:basedOn w:val="a"/>
    <w:uiPriority w:val="34"/>
    <w:qFormat/>
    <w:rsid w:val="00F8519C"/>
    <w:pPr>
      <w:ind w:left="720"/>
      <w:contextualSpacing/>
    </w:pPr>
  </w:style>
  <w:style w:type="paragraph" w:styleId="af2">
    <w:name w:val="Normal (Web)"/>
    <w:basedOn w:val="a"/>
    <w:uiPriority w:val="99"/>
    <w:semiHidden/>
    <w:unhideWhenUsed/>
    <w:rsid w:val="0088461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0509">
      <w:bodyDiv w:val="1"/>
      <w:marLeft w:val="0"/>
      <w:marRight w:val="0"/>
      <w:marTop w:val="0"/>
      <w:marBottom w:val="0"/>
      <w:divBdr>
        <w:top w:val="none" w:sz="0" w:space="0" w:color="auto"/>
        <w:left w:val="none" w:sz="0" w:space="0" w:color="auto"/>
        <w:bottom w:val="none" w:sz="0" w:space="0" w:color="auto"/>
        <w:right w:val="none" w:sz="0" w:space="0" w:color="auto"/>
      </w:divBdr>
    </w:div>
    <w:div w:id="59912608">
      <w:bodyDiv w:val="1"/>
      <w:marLeft w:val="0"/>
      <w:marRight w:val="0"/>
      <w:marTop w:val="0"/>
      <w:marBottom w:val="0"/>
      <w:divBdr>
        <w:top w:val="none" w:sz="0" w:space="0" w:color="auto"/>
        <w:left w:val="none" w:sz="0" w:space="0" w:color="auto"/>
        <w:bottom w:val="none" w:sz="0" w:space="0" w:color="auto"/>
        <w:right w:val="none" w:sz="0" w:space="0" w:color="auto"/>
      </w:divBdr>
    </w:div>
    <w:div w:id="70277550">
      <w:bodyDiv w:val="1"/>
      <w:marLeft w:val="0"/>
      <w:marRight w:val="0"/>
      <w:marTop w:val="0"/>
      <w:marBottom w:val="0"/>
      <w:divBdr>
        <w:top w:val="none" w:sz="0" w:space="0" w:color="auto"/>
        <w:left w:val="none" w:sz="0" w:space="0" w:color="auto"/>
        <w:bottom w:val="none" w:sz="0" w:space="0" w:color="auto"/>
        <w:right w:val="none" w:sz="0" w:space="0" w:color="auto"/>
      </w:divBdr>
    </w:div>
    <w:div w:id="72748337">
      <w:bodyDiv w:val="1"/>
      <w:marLeft w:val="0"/>
      <w:marRight w:val="0"/>
      <w:marTop w:val="0"/>
      <w:marBottom w:val="0"/>
      <w:divBdr>
        <w:top w:val="none" w:sz="0" w:space="0" w:color="auto"/>
        <w:left w:val="none" w:sz="0" w:space="0" w:color="auto"/>
        <w:bottom w:val="none" w:sz="0" w:space="0" w:color="auto"/>
        <w:right w:val="none" w:sz="0" w:space="0" w:color="auto"/>
      </w:divBdr>
    </w:div>
    <w:div w:id="84498328">
      <w:bodyDiv w:val="1"/>
      <w:marLeft w:val="0"/>
      <w:marRight w:val="0"/>
      <w:marTop w:val="0"/>
      <w:marBottom w:val="0"/>
      <w:divBdr>
        <w:top w:val="none" w:sz="0" w:space="0" w:color="auto"/>
        <w:left w:val="none" w:sz="0" w:space="0" w:color="auto"/>
        <w:bottom w:val="none" w:sz="0" w:space="0" w:color="auto"/>
        <w:right w:val="none" w:sz="0" w:space="0" w:color="auto"/>
      </w:divBdr>
    </w:div>
    <w:div w:id="97799232">
      <w:bodyDiv w:val="1"/>
      <w:marLeft w:val="0"/>
      <w:marRight w:val="0"/>
      <w:marTop w:val="0"/>
      <w:marBottom w:val="0"/>
      <w:divBdr>
        <w:top w:val="none" w:sz="0" w:space="0" w:color="auto"/>
        <w:left w:val="none" w:sz="0" w:space="0" w:color="auto"/>
        <w:bottom w:val="none" w:sz="0" w:space="0" w:color="auto"/>
        <w:right w:val="none" w:sz="0" w:space="0" w:color="auto"/>
      </w:divBdr>
    </w:div>
    <w:div w:id="101416861">
      <w:bodyDiv w:val="1"/>
      <w:marLeft w:val="0"/>
      <w:marRight w:val="0"/>
      <w:marTop w:val="0"/>
      <w:marBottom w:val="0"/>
      <w:divBdr>
        <w:top w:val="none" w:sz="0" w:space="0" w:color="auto"/>
        <w:left w:val="none" w:sz="0" w:space="0" w:color="auto"/>
        <w:bottom w:val="none" w:sz="0" w:space="0" w:color="auto"/>
        <w:right w:val="none" w:sz="0" w:space="0" w:color="auto"/>
      </w:divBdr>
    </w:div>
    <w:div w:id="119422742">
      <w:bodyDiv w:val="1"/>
      <w:marLeft w:val="0"/>
      <w:marRight w:val="0"/>
      <w:marTop w:val="0"/>
      <w:marBottom w:val="0"/>
      <w:divBdr>
        <w:top w:val="none" w:sz="0" w:space="0" w:color="auto"/>
        <w:left w:val="none" w:sz="0" w:space="0" w:color="auto"/>
        <w:bottom w:val="none" w:sz="0" w:space="0" w:color="auto"/>
        <w:right w:val="none" w:sz="0" w:space="0" w:color="auto"/>
      </w:divBdr>
    </w:div>
    <w:div w:id="135224889">
      <w:bodyDiv w:val="1"/>
      <w:marLeft w:val="0"/>
      <w:marRight w:val="0"/>
      <w:marTop w:val="0"/>
      <w:marBottom w:val="0"/>
      <w:divBdr>
        <w:top w:val="none" w:sz="0" w:space="0" w:color="auto"/>
        <w:left w:val="none" w:sz="0" w:space="0" w:color="auto"/>
        <w:bottom w:val="none" w:sz="0" w:space="0" w:color="auto"/>
        <w:right w:val="none" w:sz="0" w:space="0" w:color="auto"/>
      </w:divBdr>
    </w:div>
    <w:div w:id="154230362">
      <w:bodyDiv w:val="1"/>
      <w:marLeft w:val="0"/>
      <w:marRight w:val="0"/>
      <w:marTop w:val="0"/>
      <w:marBottom w:val="0"/>
      <w:divBdr>
        <w:top w:val="none" w:sz="0" w:space="0" w:color="auto"/>
        <w:left w:val="none" w:sz="0" w:space="0" w:color="auto"/>
        <w:bottom w:val="none" w:sz="0" w:space="0" w:color="auto"/>
        <w:right w:val="none" w:sz="0" w:space="0" w:color="auto"/>
      </w:divBdr>
    </w:div>
    <w:div w:id="175193120">
      <w:bodyDiv w:val="1"/>
      <w:marLeft w:val="0"/>
      <w:marRight w:val="0"/>
      <w:marTop w:val="0"/>
      <w:marBottom w:val="0"/>
      <w:divBdr>
        <w:top w:val="none" w:sz="0" w:space="0" w:color="auto"/>
        <w:left w:val="none" w:sz="0" w:space="0" w:color="auto"/>
        <w:bottom w:val="none" w:sz="0" w:space="0" w:color="auto"/>
        <w:right w:val="none" w:sz="0" w:space="0" w:color="auto"/>
      </w:divBdr>
      <w:divsChild>
        <w:div w:id="33700698">
          <w:marLeft w:val="0"/>
          <w:marRight w:val="0"/>
          <w:marTop w:val="0"/>
          <w:marBottom w:val="0"/>
          <w:divBdr>
            <w:top w:val="none" w:sz="0" w:space="0" w:color="auto"/>
            <w:left w:val="none" w:sz="0" w:space="0" w:color="auto"/>
            <w:bottom w:val="none" w:sz="0" w:space="0" w:color="auto"/>
            <w:right w:val="none" w:sz="0" w:space="0" w:color="auto"/>
          </w:divBdr>
        </w:div>
      </w:divsChild>
    </w:div>
    <w:div w:id="189609347">
      <w:bodyDiv w:val="1"/>
      <w:marLeft w:val="0"/>
      <w:marRight w:val="0"/>
      <w:marTop w:val="0"/>
      <w:marBottom w:val="0"/>
      <w:divBdr>
        <w:top w:val="none" w:sz="0" w:space="0" w:color="auto"/>
        <w:left w:val="none" w:sz="0" w:space="0" w:color="auto"/>
        <w:bottom w:val="none" w:sz="0" w:space="0" w:color="auto"/>
        <w:right w:val="none" w:sz="0" w:space="0" w:color="auto"/>
      </w:divBdr>
    </w:div>
    <w:div w:id="202719071">
      <w:bodyDiv w:val="1"/>
      <w:marLeft w:val="0"/>
      <w:marRight w:val="0"/>
      <w:marTop w:val="0"/>
      <w:marBottom w:val="0"/>
      <w:divBdr>
        <w:top w:val="none" w:sz="0" w:space="0" w:color="auto"/>
        <w:left w:val="none" w:sz="0" w:space="0" w:color="auto"/>
        <w:bottom w:val="none" w:sz="0" w:space="0" w:color="auto"/>
        <w:right w:val="none" w:sz="0" w:space="0" w:color="auto"/>
      </w:divBdr>
    </w:div>
    <w:div w:id="288437699">
      <w:bodyDiv w:val="1"/>
      <w:marLeft w:val="0"/>
      <w:marRight w:val="0"/>
      <w:marTop w:val="0"/>
      <w:marBottom w:val="0"/>
      <w:divBdr>
        <w:top w:val="none" w:sz="0" w:space="0" w:color="auto"/>
        <w:left w:val="none" w:sz="0" w:space="0" w:color="auto"/>
        <w:bottom w:val="none" w:sz="0" w:space="0" w:color="auto"/>
        <w:right w:val="none" w:sz="0" w:space="0" w:color="auto"/>
      </w:divBdr>
    </w:div>
    <w:div w:id="296574863">
      <w:bodyDiv w:val="1"/>
      <w:marLeft w:val="0"/>
      <w:marRight w:val="0"/>
      <w:marTop w:val="0"/>
      <w:marBottom w:val="0"/>
      <w:divBdr>
        <w:top w:val="none" w:sz="0" w:space="0" w:color="auto"/>
        <w:left w:val="none" w:sz="0" w:space="0" w:color="auto"/>
        <w:bottom w:val="none" w:sz="0" w:space="0" w:color="auto"/>
        <w:right w:val="none" w:sz="0" w:space="0" w:color="auto"/>
      </w:divBdr>
    </w:div>
    <w:div w:id="328336716">
      <w:bodyDiv w:val="1"/>
      <w:marLeft w:val="0"/>
      <w:marRight w:val="0"/>
      <w:marTop w:val="0"/>
      <w:marBottom w:val="0"/>
      <w:divBdr>
        <w:top w:val="none" w:sz="0" w:space="0" w:color="auto"/>
        <w:left w:val="none" w:sz="0" w:space="0" w:color="auto"/>
        <w:bottom w:val="none" w:sz="0" w:space="0" w:color="auto"/>
        <w:right w:val="none" w:sz="0" w:space="0" w:color="auto"/>
      </w:divBdr>
    </w:div>
    <w:div w:id="333142744">
      <w:bodyDiv w:val="1"/>
      <w:marLeft w:val="0"/>
      <w:marRight w:val="0"/>
      <w:marTop w:val="0"/>
      <w:marBottom w:val="0"/>
      <w:divBdr>
        <w:top w:val="none" w:sz="0" w:space="0" w:color="auto"/>
        <w:left w:val="none" w:sz="0" w:space="0" w:color="auto"/>
        <w:bottom w:val="none" w:sz="0" w:space="0" w:color="auto"/>
        <w:right w:val="none" w:sz="0" w:space="0" w:color="auto"/>
      </w:divBdr>
    </w:div>
    <w:div w:id="342366541">
      <w:bodyDiv w:val="1"/>
      <w:marLeft w:val="0"/>
      <w:marRight w:val="0"/>
      <w:marTop w:val="0"/>
      <w:marBottom w:val="0"/>
      <w:divBdr>
        <w:top w:val="none" w:sz="0" w:space="0" w:color="auto"/>
        <w:left w:val="none" w:sz="0" w:space="0" w:color="auto"/>
        <w:bottom w:val="none" w:sz="0" w:space="0" w:color="auto"/>
        <w:right w:val="none" w:sz="0" w:space="0" w:color="auto"/>
      </w:divBdr>
    </w:div>
    <w:div w:id="379717653">
      <w:bodyDiv w:val="1"/>
      <w:marLeft w:val="0"/>
      <w:marRight w:val="0"/>
      <w:marTop w:val="0"/>
      <w:marBottom w:val="0"/>
      <w:divBdr>
        <w:top w:val="none" w:sz="0" w:space="0" w:color="auto"/>
        <w:left w:val="none" w:sz="0" w:space="0" w:color="auto"/>
        <w:bottom w:val="none" w:sz="0" w:space="0" w:color="auto"/>
        <w:right w:val="none" w:sz="0" w:space="0" w:color="auto"/>
      </w:divBdr>
    </w:div>
    <w:div w:id="390202143">
      <w:bodyDiv w:val="1"/>
      <w:marLeft w:val="0"/>
      <w:marRight w:val="0"/>
      <w:marTop w:val="0"/>
      <w:marBottom w:val="0"/>
      <w:divBdr>
        <w:top w:val="none" w:sz="0" w:space="0" w:color="auto"/>
        <w:left w:val="none" w:sz="0" w:space="0" w:color="auto"/>
        <w:bottom w:val="none" w:sz="0" w:space="0" w:color="auto"/>
        <w:right w:val="none" w:sz="0" w:space="0" w:color="auto"/>
      </w:divBdr>
    </w:div>
    <w:div w:id="412821909">
      <w:bodyDiv w:val="1"/>
      <w:marLeft w:val="0"/>
      <w:marRight w:val="0"/>
      <w:marTop w:val="0"/>
      <w:marBottom w:val="0"/>
      <w:divBdr>
        <w:top w:val="none" w:sz="0" w:space="0" w:color="auto"/>
        <w:left w:val="none" w:sz="0" w:space="0" w:color="auto"/>
        <w:bottom w:val="none" w:sz="0" w:space="0" w:color="auto"/>
        <w:right w:val="none" w:sz="0" w:space="0" w:color="auto"/>
      </w:divBdr>
    </w:div>
    <w:div w:id="422608079">
      <w:bodyDiv w:val="1"/>
      <w:marLeft w:val="0"/>
      <w:marRight w:val="0"/>
      <w:marTop w:val="0"/>
      <w:marBottom w:val="0"/>
      <w:divBdr>
        <w:top w:val="none" w:sz="0" w:space="0" w:color="auto"/>
        <w:left w:val="none" w:sz="0" w:space="0" w:color="auto"/>
        <w:bottom w:val="none" w:sz="0" w:space="0" w:color="auto"/>
        <w:right w:val="none" w:sz="0" w:space="0" w:color="auto"/>
      </w:divBdr>
    </w:div>
    <w:div w:id="446774887">
      <w:bodyDiv w:val="1"/>
      <w:marLeft w:val="0"/>
      <w:marRight w:val="0"/>
      <w:marTop w:val="0"/>
      <w:marBottom w:val="0"/>
      <w:divBdr>
        <w:top w:val="none" w:sz="0" w:space="0" w:color="auto"/>
        <w:left w:val="none" w:sz="0" w:space="0" w:color="auto"/>
        <w:bottom w:val="none" w:sz="0" w:space="0" w:color="auto"/>
        <w:right w:val="none" w:sz="0" w:space="0" w:color="auto"/>
      </w:divBdr>
    </w:div>
    <w:div w:id="450629734">
      <w:bodyDiv w:val="1"/>
      <w:marLeft w:val="0"/>
      <w:marRight w:val="0"/>
      <w:marTop w:val="0"/>
      <w:marBottom w:val="0"/>
      <w:divBdr>
        <w:top w:val="none" w:sz="0" w:space="0" w:color="auto"/>
        <w:left w:val="none" w:sz="0" w:space="0" w:color="auto"/>
        <w:bottom w:val="none" w:sz="0" w:space="0" w:color="auto"/>
        <w:right w:val="none" w:sz="0" w:space="0" w:color="auto"/>
      </w:divBdr>
    </w:div>
    <w:div w:id="473065928">
      <w:bodyDiv w:val="1"/>
      <w:marLeft w:val="0"/>
      <w:marRight w:val="0"/>
      <w:marTop w:val="0"/>
      <w:marBottom w:val="0"/>
      <w:divBdr>
        <w:top w:val="none" w:sz="0" w:space="0" w:color="auto"/>
        <w:left w:val="none" w:sz="0" w:space="0" w:color="auto"/>
        <w:bottom w:val="none" w:sz="0" w:space="0" w:color="auto"/>
        <w:right w:val="none" w:sz="0" w:space="0" w:color="auto"/>
      </w:divBdr>
    </w:div>
    <w:div w:id="504393909">
      <w:bodyDiv w:val="1"/>
      <w:marLeft w:val="0"/>
      <w:marRight w:val="0"/>
      <w:marTop w:val="0"/>
      <w:marBottom w:val="0"/>
      <w:divBdr>
        <w:top w:val="none" w:sz="0" w:space="0" w:color="auto"/>
        <w:left w:val="none" w:sz="0" w:space="0" w:color="auto"/>
        <w:bottom w:val="none" w:sz="0" w:space="0" w:color="auto"/>
        <w:right w:val="none" w:sz="0" w:space="0" w:color="auto"/>
      </w:divBdr>
    </w:div>
    <w:div w:id="508830102">
      <w:bodyDiv w:val="1"/>
      <w:marLeft w:val="0"/>
      <w:marRight w:val="0"/>
      <w:marTop w:val="0"/>
      <w:marBottom w:val="0"/>
      <w:divBdr>
        <w:top w:val="none" w:sz="0" w:space="0" w:color="auto"/>
        <w:left w:val="none" w:sz="0" w:space="0" w:color="auto"/>
        <w:bottom w:val="none" w:sz="0" w:space="0" w:color="auto"/>
        <w:right w:val="none" w:sz="0" w:space="0" w:color="auto"/>
      </w:divBdr>
    </w:div>
    <w:div w:id="527108832">
      <w:bodyDiv w:val="1"/>
      <w:marLeft w:val="0"/>
      <w:marRight w:val="0"/>
      <w:marTop w:val="0"/>
      <w:marBottom w:val="0"/>
      <w:divBdr>
        <w:top w:val="none" w:sz="0" w:space="0" w:color="auto"/>
        <w:left w:val="none" w:sz="0" w:space="0" w:color="auto"/>
        <w:bottom w:val="none" w:sz="0" w:space="0" w:color="auto"/>
        <w:right w:val="none" w:sz="0" w:space="0" w:color="auto"/>
      </w:divBdr>
    </w:div>
    <w:div w:id="527572813">
      <w:bodyDiv w:val="1"/>
      <w:marLeft w:val="0"/>
      <w:marRight w:val="0"/>
      <w:marTop w:val="0"/>
      <w:marBottom w:val="0"/>
      <w:divBdr>
        <w:top w:val="none" w:sz="0" w:space="0" w:color="auto"/>
        <w:left w:val="none" w:sz="0" w:space="0" w:color="auto"/>
        <w:bottom w:val="none" w:sz="0" w:space="0" w:color="auto"/>
        <w:right w:val="none" w:sz="0" w:space="0" w:color="auto"/>
      </w:divBdr>
    </w:div>
    <w:div w:id="561913728">
      <w:bodyDiv w:val="1"/>
      <w:marLeft w:val="0"/>
      <w:marRight w:val="0"/>
      <w:marTop w:val="0"/>
      <w:marBottom w:val="0"/>
      <w:divBdr>
        <w:top w:val="none" w:sz="0" w:space="0" w:color="auto"/>
        <w:left w:val="none" w:sz="0" w:space="0" w:color="auto"/>
        <w:bottom w:val="none" w:sz="0" w:space="0" w:color="auto"/>
        <w:right w:val="none" w:sz="0" w:space="0" w:color="auto"/>
      </w:divBdr>
    </w:div>
    <w:div w:id="572087680">
      <w:bodyDiv w:val="1"/>
      <w:marLeft w:val="0"/>
      <w:marRight w:val="0"/>
      <w:marTop w:val="0"/>
      <w:marBottom w:val="0"/>
      <w:divBdr>
        <w:top w:val="none" w:sz="0" w:space="0" w:color="auto"/>
        <w:left w:val="none" w:sz="0" w:space="0" w:color="auto"/>
        <w:bottom w:val="none" w:sz="0" w:space="0" w:color="auto"/>
        <w:right w:val="none" w:sz="0" w:space="0" w:color="auto"/>
      </w:divBdr>
    </w:div>
    <w:div w:id="581525815">
      <w:bodyDiv w:val="1"/>
      <w:marLeft w:val="0"/>
      <w:marRight w:val="0"/>
      <w:marTop w:val="0"/>
      <w:marBottom w:val="0"/>
      <w:divBdr>
        <w:top w:val="none" w:sz="0" w:space="0" w:color="auto"/>
        <w:left w:val="none" w:sz="0" w:space="0" w:color="auto"/>
        <w:bottom w:val="none" w:sz="0" w:space="0" w:color="auto"/>
        <w:right w:val="none" w:sz="0" w:space="0" w:color="auto"/>
      </w:divBdr>
    </w:div>
    <w:div w:id="583414583">
      <w:bodyDiv w:val="1"/>
      <w:marLeft w:val="0"/>
      <w:marRight w:val="0"/>
      <w:marTop w:val="0"/>
      <w:marBottom w:val="0"/>
      <w:divBdr>
        <w:top w:val="none" w:sz="0" w:space="0" w:color="auto"/>
        <w:left w:val="none" w:sz="0" w:space="0" w:color="auto"/>
        <w:bottom w:val="none" w:sz="0" w:space="0" w:color="auto"/>
        <w:right w:val="none" w:sz="0" w:space="0" w:color="auto"/>
      </w:divBdr>
    </w:div>
    <w:div w:id="618341880">
      <w:bodyDiv w:val="1"/>
      <w:marLeft w:val="0"/>
      <w:marRight w:val="0"/>
      <w:marTop w:val="0"/>
      <w:marBottom w:val="0"/>
      <w:divBdr>
        <w:top w:val="none" w:sz="0" w:space="0" w:color="auto"/>
        <w:left w:val="none" w:sz="0" w:space="0" w:color="auto"/>
        <w:bottom w:val="none" w:sz="0" w:space="0" w:color="auto"/>
        <w:right w:val="none" w:sz="0" w:space="0" w:color="auto"/>
      </w:divBdr>
    </w:div>
    <w:div w:id="629627362">
      <w:bodyDiv w:val="1"/>
      <w:marLeft w:val="0"/>
      <w:marRight w:val="0"/>
      <w:marTop w:val="0"/>
      <w:marBottom w:val="0"/>
      <w:divBdr>
        <w:top w:val="none" w:sz="0" w:space="0" w:color="auto"/>
        <w:left w:val="none" w:sz="0" w:space="0" w:color="auto"/>
        <w:bottom w:val="none" w:sz="0" w:space="0" w:color="auto"/>
        <w:right w:val="none" w:sz="0" w:space="0" w:color="auto"/>
      </w:divBdr>
    </w:div>
    <w:div w:id="669674727">
      <w:bodyDiv w:val="1"/>
      <w:marLeft w:val="0"/>
      <w:marRight w:val="0"/>
      <w:marTop w:val="0"/>
      <w:marBottom w:val="0"/>
      <w:divBdr>
        <w:top w:val="none" w:sz="0" w:space="0" w:color="auto"/>
        <w:left w:val="none" w:sz="0" w:space="0" w:color="auto"/>
        <w:bottom w:val="none" w:sz="0" w:space="0" w:color="auto"/>
        <w:right w:val="none" w:sz="0" w:space="0" w:color="auto"/>
      </w:divBdr>
    </w:div>
    <w:div w:id="701368381">
      <w:bodyDiv w:val="1"/>
      <w:marLeft w:val="0"/>
      <w:marRight w:val="0"/>
      <w:marTop w:val="0"/>
      <w:marBottom w:val="0"/>
      <w:divBdr>
        <w:top w:val="none" w:sz="0" w:space="0" w:color="auto"/>
        <w:left w:val="none" w:sz="0" w:space="0" w:color="auto"/>
        <w:bottom w:val="none" w:sz="0" w:space="0" w:color="auto"/>
        <w:right w:val="none" w:sz="0" w:space="0" w:color="auto"/>
      </w:divBdr>
    </w:div>
    <w:div w:id="727336985">
      <w:bodyDiv w:val="1"/>
      <w:marLeft w:val="0"/>
      <w:marRight w:val="0"/>
      <w:marTop w:val="0"/>
      <w:marBottom w:val="0"/>
      <w:divBdr>
        <w:top w:val="none" w:sz="0" w:space="0" w:color="auto"/>
        <w:left w:val="none" w:sz="0" w:space="0" w:color="auto"/>
        <w:bottom w:val="none" w:sz="0" w:space="0" w:color="auto"/>
        <w:right w:val="none" w:sz="0" w:space="0" w:color="auto"/>
      </w:divBdr>
    </w:div>
    <w:div w:id="754471635">
      <w:bodyDiv w:val="1"/>
      <w:marLeft w:val="0"/>
      <w:marRight w:val="0"/>
      <w:marTop w:val="0"/>
      <w:marBottom w:val="0"/>
      <w:divBdr>
        <w:top w:val="none" w:sz="0" w:space="0" w:color="auto"/>
        <w:left w:val="none" w:sz="0" w:space="0" w:color="auto"/>
        <w:bottom w:val="none" w:sz="0" w:space="0" w:color="auto"/>
        <w:right w:val="none" w:sz="0" w:space="0" w:color="auto"/>
      </w:divBdr>
    </w:div>
    <w:div w:id="782655669">
      <w:bodyDiv w:val="1"/>
      <w:marLeft w:val="0"/>
      <w:marRight w:val="0"/>
      <w:marTop w:val="0"/>
      <w:marBottom w:val="0"/>
      <w:divBdr>
        <w:top w:val="none" w:sz="0" w:space="0" w:color="auto"/>
        <w:left w:val="none" w:sz="0" w:space="0" w:color="auto"/>
        <w:bottom w:val="none" w:sz="0" w:space="0" w:color="auto"/>
        <w:right w:val="none" w:sz="0" w:space="0" w:color="auto"/>
      </w:divBdr>
    </w:div>
    <w:div w:id="793402815">
      <w:bodyDiv w:val="1"/>
      <w:marLeft w:val="0"/>
      <w:marRight w:val="0"/>
      <w:marTop w:val="0"/>
      <w:marBottom w:val="0"/>
      <w:divBdr>
        <w:top w:val="none" w:sz="0" w:space="0" w:color="auto"/>
        <w:left w:val="none" w:sz="0" w:space="0" w:color="auto"/>
        <w:bottom w:val="none" w:sz="0" w:space="0" w:color="auto"/>
        <w:right w:val="none" w:sz="0" w:space="0" w:color="auto"/>
      </w:divBdr>
    </w:div>
    <w:div w:id="794372567">
      <w:bodyDiv w:val="1"/>
      <w:marLeft w:val="0"/>
      <w:marRight w:val="0"/>
      <w:marTop w:val="0"/>
      <w:marBottom w:val="0"/>
      <w:divBdr>
        <w:top w:val="none" w:sz="0" w:space="0" w:color="auto"/>
        <w:left w:val="none" w:sz="0" w:space="0" w:color="auto"/>
        <w:bottom w:val="none" w:sz="0" w:space="0" w:color="auto"/>
        <w:right w:val="none" w:sz="0" w:space="0" w:color="auto"/>
      </w:divBdr>
    </w:div>
    <w:div w:id="815151413">
      <w:bodyDiv w:val="1"/>
      <w:marLeft w:val="0"/>
      <w:marRight w:val="0"/>
      <w:marTop w:val="0"/>
      <w:marBottom w:val="0"/>
      <w:divBdr>
        <w:top w:val="none" w:sz="0" w:space="0" w:color="auto"/>
        <w:left w:val="none" w:sz="0" w:space="0" w:color="auto"/>
        <w:bottom w:val="none" w:sz="0" w:space="0" w:color="auto"/>
        <w:right w:val="none" w:sz="0" w:space="0" w:color="auto"/>
      </w:divBdr>
    </w:div>
    <w:div w:id="863715137">
      <w:bodyDiv w:val="1"/>
      <w:marLeft w:val="0"/>
      <w:marRight w:val="0"/>
      <w:marTop w:val="0"/>
      <w:marBottom w:val="0"/>
      <w:divBdr>
        <w:top w:val="none" w:sz="0" w:space="0" w:color="auto"/>
        <w:left w:val="none" w:sz="0" w:space="0" w:color="auto"/>
        <w:bottom w:val="none" w:sz="0" w:space="0" w:color="auto"/>
        <w:right w:val="none" w:sz="0" w:space="0" w:color="auto"/>
      </w:divBdr>
    </w:div>
    <w:div w:id="980647420">
      <w:bodyDiv w:val="1"/>
      <w:marLeft w:val="0"/>
      <w:marRight w:val="0"/>
      <w:marTop w:val="0"/>
      <w:marBottom w:val="0"/>
      <w:divBdr>
        <w:top w:val="none" w:sz="0" w:space="0" w:color="auto"/>
        <w:left w:val="none" w:sz="0" w:space="0" w:color="auto"/>
        <w:bottom w:val="none" w:sz="0" w:space="0" w:color="auto"/>
        <w:right w:val="none" w:sz="0" w:space="0" w:color="auto"/>
      </w:divBdr>
    </w:div>
    <w:div w:id="1007440639">
      <w:bodyDiv w:val="1"/>
      <w:marLeft w:val="0"/>
      <w:marRight w:val="0"/>
      <w:marTop w:val="0"/>
      <w:marBottom w:val="0"/>
      <w:divBdr>
        <w:top w:val="none" w:sz="0" w:space="0" w:color="auto"/>
        <w:left w:val="none" w:sz="0" w:space="0" w:color="auto"/>
        <w:bottom w:val="none" w:sz="0" w:space="0" w:color="auto"/>
        <w:right w:val="none" w:sz="0" w:space="0" w:color="auto"/>
      </w:divBdr>
    </w:div>
    <w:div w:id="1019622571">
      <w:bodyDiv w:val="1"/>
      <w:marLeft w:val="0"/>
      <w:marRight w:val="0"/>
      <w:marTop w:val="0"/>
      <w:marBottom w:val="0"/>
      <w:divBdr>
        <w:top w:val="none" w:sz="0" w:space="0" w:color="auto"/>
        <w:left w:val="none" w:sz="0" w:space="0" w:color="auto"/>
        <w:bottom w:val="none" w:sz="0" w:space="0" w:color="auto"/>
        <w:right w:val="none" w:sz="0" w:space="0" w:color="auto"/>
      </w:divBdr>
    </w:div>
    <w:div w:id="1021979473">
      <w:bodyDiv w:val="1"/>
      <w:marLeft w:val="0"/>
      <w:marRight w:val="0"/>
      <w:marTop w:val="0"/>
      <w:marBottom w:val="0"/>
      <w:divBdr>
        <w:top w:val="none" w:sz="0" w:space="0" w:color="auto"/>
        <w:left w:val="none" w:sz="0" w:space="0" w:color="auto"/>
        <w:bottom w:val="none" w:sz="0" w:space="0" w:color="auto"/>
        <w:right w:val="none" w:sz="0" w:space="0" w:color="auto"/>
      </w:divBdr>
    </w:div>
    <w:div w:id="1052654245">
      <w:bodyDiv w:val="1"/>
      <w:marLeft w:val="0"/>
      <w:marRight w:val="0"/>
      <w:marTop w:val="0"/>
      <w:marBottom w:val="0"/>
      <w:divBdr>
        <w:top w:val="none" w:sz="0" w:space="0" w:color="auto"/>
        <w:left w:val="none" w:sz="0" w:space="0" w:color="auto"/>
        <w:bottom w:val="none" w:sz="0" w:space="0" w:color="auto"/>
        <w:right w:val="none" w:sz="0" w:space="0" w:color="auto"/>
      </w:divBdr>
    </w:div>
    <w:div w:id="1062362231">
      <w:bodyDiv w:val="1"/>
      <w:marLeft w:val="0"/>
      <w:marRight w:val="0"/>
      <w:marTop w:val="0"/>
      <w:marBottom w:val="0"/>
      <w:divBdr>
        <w:top w:val="none" w:sz="0" w:space="0" w:color="auto"/>
        <w:left w:val="none" w:sz="0" w:space="0" w:color="auto"/>
        <w:bottom w:val="none" w:sz="0" w:space="0" w:color="auto"/>
        <w:right w:val="none" w:sz="0" w:space="0" w:color="auto"/>
      </w:divBdr>
    </w:div>
    <w:div w:id="1103114175">
      <w:bodyDiv w:val="1"/>
      <w:marLeft w:val="0"/>
      <w:marRight w:val="0"/>
      <w:marTop w:val="0"/>
      <w:marBottom w:val="0"/>
      <w:divBdr>
        <w:top w:val="none" w:sz="0" w:space="0" w:color="auto"/>
        <w:left w:val="none" w:sz="0" w:space="0" w:color="auto"/>
        <w:bottom w:val="none" w:sz="0" w:space="0" w:color="auto"/>
        <w:right w:val="none" w:sz="0" w:space="0" w:color="auto"/>
      </w:divBdr>
    </w:div>
    <w:div w:id="1104421891">
      <w:bodyDiv w:val="1"/>
      <w:marLeft w:val="0"/>
      <w:marRight w:val="0"/>
      <w:marTop w:val="0"/>
      <w:marBottom w:val="0"/>
      <w:divBdr>
        <w:top w:val="none" w:sz="0" w:space="0" w:color="auto"/>
        <w:left w:val="none" w:sz="0" w:space="0" w:color="auto"/>
        <w:bottom w:val="none" w:sz="0" w:space="0" w:color="auto"/>
        <w:right w:val="none" w:sz="0" w:space="0" w:color="auto"/>
      </w:divBdr>
    </w:div>
    <w:div w:id="1109157078">
      <w:bodyDiv w:val="1"/>
      <w:marLeft w:val="0"/>
      <w:marRight w:val="0"/>
      <w:marTop w:val="0"/>
      <w:marBottom w:val="0"/>
      <w:divBdr>
        <w:top w:val="none" w:sz="0" w:space="0" w:color="auto"/>
        <w:left w:val="none" w:sz="0" w:space="0" w:color="auto"/>
        <w:bottom w:val="none" w:sz="0" w:space="0" w:color="auto"/>
        <w:right w:val="none" w:sz="0" w:space="0" w:color="auto"/>
      </w:divBdr>
    </w:div>
    <w:div w:id="1113986641">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53175764">
      <w:bodyDiv w:val="1"/>
      <w:marLeft w:val="0"/>
      <w:marRight w:val="0"/>
      <w:marTop w:val="0"/>
      <w:marBottom w:val="0"/>
      <w:divBdr>
        <w:top w:val="none" w:sz="0" w:space="0" w:color="auto"/>
        <w:left w:val="none" w:sz="0" w:space="0" w:color="auto"/>
        <w:bottom w:val="none" w:sz="0" w:space="0" w:color="auto"/>
        <w:right w:val="none" w:sz="0" w:space="0" w:color="auto"/>
      </w:divBdr>
    </w:div>
    <w:div w:id="1164475380">
      <w:bodyDiv w:val="1"/>
      <w:marLeft w:val="0"/>
      <w:marRight w:val="0"/>
      <w:marTop w:val="0"/>
      <w:marBottom w:val="0"/>
      <w:divBdr>
        <w:top w:val="none" w:sz="0" w:space="0" w:color="auto"/>
        <w:left w:val="none" w:sz="0" w:space="0" w:color="auto"/>
        <w:bottom w:val="none" w:sz="0" w:space="0" w:color="auto"/>
        <w:right w:val="none" w:sz="0" w:space="0" w:color="auto"/>
      </w:divBdr>
    </w:div>
    <w:div w:id="1175455143">
      <w:bodyDiv w:val="1"/>
      <w:marLeft w:val="0"/>
      <w:marRight w:val="0"/>
      <w:marTop w:val="0"/>
      <w:marBottom w:val="0"/>
      <w:divBdr>
        <w:top w:val="none" w:sz="0" w:space="0" w:color="auto"/>
        <w:left w:val="none" w:sz="0" w:space="0" w:color="auto"/>
        <w:bottom w:val="none" w:sz="0" w:space="0" w:color="auto"/>
        <w:right w:val="none" w:sz="0" w:space="0" w:color="auto"/>
      </w:divBdr>
    </w:div>
    <w:div w:id="1183740385">
      <w:bodyDiv w:val="1"/>
      <w:marLeft w:val="0"/>
      <w:marRight w:val="0"/>
      <w:marTop w:val="0"/>
      <w:marBottom w:val="0"/>
      <w:divBdr>
        <w:top w:val="none" w:sz="0" w:space="0" w:color="auto"/>
        <w:left w:val="none" w:sz="0" w:space="0" w:color="auto"/>
        <w:bottom w:val="none" w:sz="0" w:space="0" w:color="auto"/>
        <w:right w:val="none" w:sz="0" w:space="0" w:color="auto"/>
      </w:divBdr>
    </w:div>
    <w:div w:id="1194881788">
      <w:bodyDiv w:val="1"/>
      <w:marLeft w:val="0"/>
      <w:marRight w:val="0"/>
      <w:marTop w:val="0"/>
      <w:marBottom w:val="0"/>
      <w:divBdr>
        <w:top w:val="none" w:sz="0" w:space="0" w:color="auto"/>
        <w:left w:val="none" w:sz="0" w:space="0" w:color="auto"/>
        <w:bottom w:val="none" w:sz="0" w:space="0" w:color="auto"/>
        <w:right w:val="none" w:sz="0" w:space="0" w:color="auto"/>
      </w:divBdr>
    </w:div>
    <w:div w:id="1296133437">
      <w:bodyDiv w:val="1"/>
      <w:marLeft w:val="0"/>
      <w:marRight w:val="0"/>
      <w:marTop w:val="0"/>
      <w:marBottom w:val="0"/>
      <w:divBdr>
        <w:top w:val="none" w:sz="0" w:space="0" w:color="auto"/>
        <w:left w:val="none" w:sz="0" w:space="0" w:color="auto"/>
        <w:bottom w:val="none" w:sz="0" w:space="0" w:color="auto"/>
        <w:right w:val="none" w:sz="0" w:space="0" w:color="auto"/>
      </w:divBdr>
    </w:div>
    <w:div w:id="1299801158">
      <w:bodyDiv w:val="1"/>
      <w:marLeft w:val="0"/>
      <w:marRight w:val="0"/>
      <w:marTop w:val="0"/>
      <w:marBottom w:val="0"/>
      <w:divBdr>
        <w:top w:val="none" w:sz="0" w:space="0" w:color="auto"/>
        <w:left w:val="none" w:sz="0" w:space="0" w:color="auto"/>
        <w:bottom w:val="none" w:sz="0" w:space="0" w:color="auto"/>
        <w:right w:val="none" w:sz="0" w:space="0" w:color="auto"/>
      </w:divBdr>
    </w:div>
    <w:div w:id="1374307022">
      <w:bodyDiv w:val="1"/>
      <w:marLeft w:val="0"/>
      <w:marRight w:val="0"/>
      <w:marTop w:val="0"/>
      <w:marBottom w:val="0"/>
      <w:divBdr>
        <w:top w:val="none" w:sz="0" w:space="0" w:color="auto"/>
        <w:left w:val="none" w:sz="0" w:space="0" w:color="auto"/>
        <w:bottom w:val="none" w:sz="0" w:space="0" w:color="auto"/>
        <w:right w:val="none" w:sz="0" w:space="0" w:color="auto"/>
      </w:divBdr>
    </w:div>
    <w:div w:id="1377659659">
      <w:bodyDiv w:val="1"/>
      <w:marLeft w:val="0"/>
      <w:marRight w:val="0"/>
      <w:marTop w:val="0"/>
      <w:marBottom w:val="0"/>
      <w:divBdr>
        <w:top w:val="none" w:sz="0" w:space="0" w:color="auto"/>
        <w:left w:val="none" w:sz="0" w:space="0" w:color="auto"/>
        <w:bottom w:val="none" w:sz="0" w:space="0" w:color="auto"/>
        <w:right w:val="none" w:sz="0" w:space="0" w:color="auto"/>
      </w:divBdr>
    </w:div>
    <w:div w:id="1417629562">
      <w:bodyDiv w:val="1"/>
      <w:marLeft w:val="0"/>
      <w:marRight w:val="0"/>
      <w:marTop w:val="0"/>
      <w:marBottom w:val="0"/>
      <w:divBdr>
        <w:top w:val="none" w:sz="0" w:space="0" w:color="auto"/>
        <w:left w:val="none" w:sz="0" w:space="0" w:color="auto"/>
        <w:bottom w:val="none" w:sz="0" w:space="0" w:color="auto"/>
        <w:right w:val="none" w:sz="0" w:space="0" w:color="auto"/>
      </w:divBdr>
    </w:div>
    <w:div w:id="1439568261">
      <w:bodyDiv w:val="1"/>
      <w:marLeft w:val="0"/>
      <w:marRight w:val="0"/>
      <w:marTop w:val="0"/>
      <w:marBottom w:val="0"/>
      <w:divBdr>
        <w:top w:val="none" w:sz="0" w:space="0" w:color="auto"/>
        <w:left w:val="none" w:sz="0" w:space="0" w:color="auto"/>
        <w:bottom w:val="none" w:sz="0" w:space="0" w:color="auto"/>
        <w:right w:val="none" w:sz="0" w:space="0" w:color="auto"/>
      </w:divBdr>
    </w:div>
    <w:div w:id="1499883419">
      <w:bodyDiv w:val="1"/>
      <w:marLeft w:val="0"/>
      <w:marRight w:val="0"/>
      <w:marTop w:val="0"/>
      <w:marBottom w:val="0"/>
      <w:divBdr>
        <w:top w:val="none" w:sz="0" w:space="0" w:color="auto"/>
        <w:left w:val="none" w:sz="0" w:space="0" w:color="auto"/>
        <w:bottom w:val="none" w:sz="0" w:space="0" w:color="auto"/>
        <w:right w:val="none" w:sz="0" w:space="0" w:color="auto"/>
      </w:divBdr>
    </w:div>
    <w:div w:id="1571890517">
      <w:bodyDiv w:val="1"/>
      <w:marLeft w:val="0"/>
      <w:marRight w:val="0"/>
      <w:marTop w:val="0"/>
      <w:marBottom w:val="0"/>
      <w:divBdr>
        <w:top w:val="none" w:sz="0" w:space="0" w:color="auto"/>
        <w:left w:val="none" w:sz="0" w:space="0" w:color="auto"/>
        <w:bottom w:val="none" w:sz="0" w:space="0" w:color="auto"/>
        <w:right w:val="none" w:sz="0" w:space="0" w:color="auto"/>
      </w:divBdr>
    </w:div>
    <w:div w:id="1597863624">
      <w:bodyDiv w:val="1"/>
      <w:marLeft w:val="0"/>
      <w:marRight w:val="0"/>
      <w:marTop w:val="0"/>
      <w:marBottom w:val="0"/>
      <w:divBdr>
        <w:top w:val="none" w:sz="0" w:space="0" w:color="auto"/>
        <w:left w:val="none" w:sz="0" w:space="0" w:color="auto"/>
        <w:bottom w:val="none" w:sz="0" w:space="0" w:color="auto"/>
        <w:right w:val="none" w:sz="0" w:space="0" w:color="auto"/>
      </w:divBdr>
    </w:div>
    <w:div w:id="1636250891">
      <w:bodyDiv w:val="1"/>
      <w:marLeft w:val="0"/>
      <w:marRight w:val="0"/>
      <w:marTop w:val="0"/>
      <w:marBottom w:val="0"/>
      <w:divBdr>
        <w:top w:val="none" w:sz="0" w:space="0" w:color="auto"/>
        <w:left w:val="none" w:sz="0" w:space="0" w:color="auto"/>
        <w:bottom w:val="none" w:sz="0" w:space="0" w:color="auto"/>
        <w:right w:val="none" w:sz="0" w:space="0" w:color="auto"/>
      </w:divBdr>
    </w:div>
    <w:div w:id="1654408783">
      <w:bodyDiv w:val="1"/>
      <w:marLeft w:val="0"/>
      <w:marRight w:val="0"/>
      <w:marTop w:val="0"/>
      <w:marBottom w:val="0"/>
      <w:divBdr>
        <w:top w:val="none" w:sz="0" w:space="0" w:color="auto"/>
        <w:left w:val="none" w:sz="0" w:space="0" w:color="auto"/>
        <w:bottom w:val="none" w:sz="0" w:space="0" w:color="auto"/>
        <w:right w:val="none" w:sz="0" w:space="0" w:color="auto"/>
      </w:divBdr>
    </w:div>
    <w:div w:id="1661423246">
      <w:bodyDiv w:val="1"/>
      <w:marLeft w:val="0"/>
      <w:marRight w:val="0"/>
      <w:marTop w:val="0"/>
      <w:marBottom w:val="0"/>
      <w:divBdr>
        <w:top w:val="none" w:sz="0" w:space="0" w:color="auto"/>
        <w:left w:val="none" w:sz="0" w:space="0" w:color="auto"/>
        <w:bottom w:val="none" w:sz="0" w:space="0" w:color="auto"/>
        <w:right w:val="none" w:sz="0" w:space="0" w:color="auto"/>
      </w:divBdr>
    </w:div>
    <w:div w:id="1781872216">
      <w:bodyDiv w:val="1"/>
      <w:marLeft w:val="0"/>
      <w:marRight w:val="0"/>
      <w:marTop w:val="0"/>
      <w:marBottom w:val="0"/>
      <w:divBdr>
        <w:top w:val="none" w:sz="0" w:space="0" w:color="auto"/>
        <w:left w:val="none" w:sz="0" w:space="0" w:color="auto"/>
        <w:bottom w:val="none" w:sz="0" w:space="0" w:color="auto"/>
        <w:right w:val="none" w:sz="0" w:space="0" w:color="auto"/>
      </w:divBdr>
    </w:div>
    <w:div w:id="1791050942">
      <w:bodyDiv w:val="1"/>
      <w:marLeft w:val="0"/>
      <w:marRight w:val="0"/>
      <w:marTop w:val="0"/>
      <w:marBottom w:val="0"/>
      <w:divBdr>
        <w:top w:val="none" w:sz="0" w:space="0" w:color="auto"/>
        <w:left w:val="none" w:sz="0" w:space="0" w:color="auto"/>
        <w:bottom w:val="none" w:sz="0" w:space="0" w:color="auto"/>
        <w:right w:val="none" w:sz="0" w:space="0" w:color="auto"/>
      </w:divBdr>
    </w:div>
    <w:div w:id="1803572513">
      <w:bodyDiv w:val="1"/>
      <w:marLeft w:val="0"/>
      <w:marRight w:val="0"/>
      <w:marTop w:val="0"/>
      <w:marBottom w:val="0"/>
      <w:divBdr>
        <w:top w:val="none" w:sz="0" w:space="0" w:color="auto"/>
        <w:left w:val="none" w:sz="0" w:space="0" w:color="auto"/>
        <w:bottom w:val="none" w:sz="0" w:space="0" w:color="auto"/>
        <w:right w:val="none" w:sz="0" w:space="0" w:color="auto"/>
      </w:divBdr>
    </w:div>
    <w:div w:id="1865170173">
      <w:bodyDiv w:val="1"/>
      <w:marLeft w:val="0"/>
      <w:marRight w:val="0"/>
      <w:marTop w:val="0"/>
      <w:marBottom w:val="0"/>
      <w:divBdr>
        <w:top w:val="none" w:sz="0" w:space="0" w:color="auto"/>
        <w:left w:val="none" w:sz="0" w:space="0" w:color="auto"/>
        <w:bottom w:val="none" w:sz="0" w:space="0" w:color="auto"/>
        <w:right w:val="none" w:sz="0" w:space="0" w:color="auto"/>
      </w:divBdr>
    </w:div>
    <w:div w:id="1896816321">
      <w:bodyDiv w:val="1"/>
      <w:marLeft w:val="0"/>
      <w:marRight w:val="0"/>
      <w:marTop w:val="0"/>
      <w:marBottom w:val="0"/>
      <w:divBdr>
        <w:top w:val="none" w:sz="0" w:space="0" w:color="auto"/>
        <w:left w:val="none" w:sz="0" w:space="0" w:color="auto"/>
        <w:bottom w:val="none" w:sz="0" w:space="0" w:color="auto"/>
        <w:right w:val="none" w:sz="0" w:space="0" w:color="auto"/>
      </w:divBdr>
    </w:div>
    <w:div w:id="1944994133">
      <w:bodyDiv w:val="1"/>
      <w:marLeft w:val="0"/>
      <w:marRight w:val="0"/>
      <w:marTop w:val="0"/>
      <w:marBottom w:val="0"/>
      <w:divBdr>
        <w:top w:val="none" w:sz="0" w:space="0" w:color="auto"/>
        <w:left w:val="none" w:sz="0" w:space="0" w:color="auto"/>
        <w:bottom w:val="none" w:sz="0" w:space="0" w:color="auto"/>
        <w:right w:val="none" w:sz="0" w:space="0" w:color="auto"/>
      </w:divBdr>
    </w:div>
    <w:div w:id="1951085931">
      <w:bodyDiv w:val="1"/>
      <w:marLeft w:val="0"/>
      <w:marRight w:val="0"/>
      <w:marTop w:val="0"/>
      <w:marBottom w:val="0"/>
      <w:divBdr>
        <w:top w:val="none" w:sz="0" w:space="0" w:color="auto"/>
        <w:left w:val="none" w:sz="0" w:space="0" w:color="auto"/>
        <w:bottom w:val="none" w:sz="0" w:space="0" w:color="auto"/>
        <w:right w:val="none" w:sz="0" w:space="0" w:color="auto"/>
      </w:divBdr>
    </w:div>
    <w:div w:id="1976595911">
      <w:bodyDiv w:val="1"/>
      <w:marLeft w:val="0"/>
      <w:marRight w:val="0"/>
      <w:marTop w:val="0"/>
      <w:marBottom w:val="0"/>
      <w:divBdr>
        <w:top w:val="none" w:sz="0" w:space="0" w:color="auto"/>
        <w:left w:val="none" w:sz="0" w:space="0" w:color="auto"/>
        <w:bottom w:val="none" w:sz="0" w:space="0" w:color="auto"/>
        <w:right w:val="none" w:sz="0" w:space="0" w:color="auto"/>
      </w:divBdr>
    </w:div>
    <w:div w:id="2020815367">
      <w:bodyDiv w:val="1"/>
      <w:marLeft w:val="0"/>
      <w:marRight w:val="0"/>
      <w:marTop w:val="0"/>
      <w:marBottom w:val="0"/>
      <w:divBdr>
        <w:top w:val="none" w:sz="0" w:space="0" w:color="auto"/>
        <w:left w:val="none" w:sz="0" w:space="0" w:color="auto"/>
        <w:bottom w:val="none" w:sz="0" w:space="0" w:color="auto"/>
        <w:right w:val="none" w:sz="0" w:space="0" w:color="auto"/>
      </w:divBdr>
    </w:div>
    <w:div w:id="2033988773">
      <w:bodyDiv w:val="1"/>
      <w:marLeft w:val="0"/>
      <w:marRight w:val="0"/>
      <w:marTop w:val="0"/>
      <w:marBottom w:val="0"/>
      <w:divBdr>
        <w:top w:val="none" w:sz="0" w:space="0" w:color="auto"/>
        <w:left w:val="none" w:sz="0" w:space="0" w:color="auto"/>
        <w:bottom w:val="none" w:sz="0" w:space="0" w:color="auto"/>
        <w:right w:val="none" w:sz="0" w:space="0" w:color="auto"/>
      </w:divBdr>
    </w:div>
    <w:div w:id="2036612880">
      <w:bodyDiv w:val="1"/>
      <w:marLeft w:val="0"/>
      <w:marRight w:val="0"/>
      <w:marTop w:val="0"/>
      <w:marBottom w:val="0"/>
      <w:divBdr>
        <w:top w:val="none" w:sz="0" w:space="0" w:color="auto"/>
        <w:left w:val="none" w:sz="0" w:space="0" w:color="auto"/>
        <w:bottom w:val="none" w:sz="0" w:space="0" w:color="auto"/>
        <w:right w:val="none" w:sz="0" w:space="0" w:color="auto"/>
      </w:divBdr>
    </w:div>
    <w:div w:id="2055810480">
      <w:bodyDiv w:val="1"/>
      <w:marLeft w:val="0"/>
      <w:marRight w:val="0"/>
      <w:marTop w:val="0"/>
      <w:marBottom w:val="0"/>
      <w:divBdr>
        <w:top w:val="none" w:sz="0" w:space="0" w:color="auto"/>
        <w:left w:val="none" w:sz="0" w:space="0" w:color="auto"/>
        <w:bottom w:val="none" w:sz="0" w:space="0" w:color="auto"/>
        <w:right w:val="none" w:sz="0" w:space="0" w:color="auto"/>
      </w:divBdr>
    </w:div>
    <w:div w:id="2117678621">
      <w:bodyDiv w:val="1"/>
      <w:marLeft w:val="0"/>
      <w:marRight w:val="0"/>
      <w:marTop w:val="0"/>
      <w:marBottom w:val="0"/>
      <w:divBdr>
        <w:top w:val="none" w:sz="0" w:space="0" w:color="auto"/>
        <w:left w:val="none" w:sz="0" w:space="0" w:color="auto"/>
        <w:bottom w:val="none" w:sz="0" w:space="0" w:color="auto"/>
        <w:right w:val="none" w:sz="0" w:space="0" w:color="auto"/>
      </w:divBdr>
    </w:div>
    <w:div w:id="214585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13B3A72FBE4CB563D4C79AA0232597982651DE8091A27BB37D4E4806h3fA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313B3A72FBE4CB563D4C694B5232597982C50D48596A27BB37D4E48063A8B7F46F5B1E69887BBBEh3f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313B3A72FBE4CB563D4C79AA0232597982651DE8091A27BB37D4E4806h3fAF" TargetMode="External"/><Relationship Id="rId4" Type="http://schemas.openxmlformats.org/officeDocument/2006/relationships/settings" Target="settings.xml"/><Relationship Id="rId9" Type="http://schemas.openxmlformats.org/officeDocument/2006/relationships/hyperlink" Target="consultantplus://offline/ref=8313B3A72FBE4CB563D4C694B5232597982C50D48596A27BB37D4E48063A8B7F46F5B1E69887BBBEh3fDF"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B5D1B-3BE2-4FA1-BFC7-21EF8DC30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15903</Words>
  <Characters>90651</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экономики и финансов</Company>
  <LinksUpToDate>false</LinksUpToDate>
  <CharactersWithSpaces>106342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PC017K</dc:creator>
  <cp:lastModifiedBy>Андрей Владимирович Земцов</cp:lastModifiedBy>
  <cp:revision>2</cp:revision>
  <cp:lastPrinted>2021-02-04T07:26:00Z</cp:lastPrinted>
  <dcterms:created xsi:type="dcterms:W3CDTF">2021-02-04T07:46:00Z</dcterms:created>
  <dcterms:modified xsi:type="dcterms:W3CDTF">2021-02-04T07:46:00Z</dcterms:modified>
</cp:coreProperties>
</file>