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43CD" w:rsidRDefault="00C243CD" w:rsidP="00354FA3">
      <w:pPr>
        <w:tabs>
          <w:tab w:val="left" w:pos="11340"/>
        </w:tabs>
        <w:ind w:left="11328" w:firstLine="708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Приложение к</w:t>
      </w:r>
      <w:r w:rsidR="008A14CE">
        <w:rPr>
          <w:rFonts w:ascii="Times New Roman" w:hAnsi="Times New Roman" w:cs="Times New Roman"/>
          <w:sz w:val="20"/>
          <w:szCs w:val="20"/>
        </w:rPr>
        <w:t xml:space="preserve"> </w:t>
      </w:r>
      <w:r w:rsidRPr="00C243CD">
        <w:rPr>
          <w:rFonts w:ascii="Times New Roman" w:hAnsi="Times New Roman" w:cs="Times New Roman"/>
          <w:sz w:val="20"/>
          <w:szCs w:val="20"/>
        </w:rPr>
        <w:t>постановлению</w:t>
      </w:r>
      <w:r w:rsidR="00E22E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главы</w:t>
      </w:r>
      <w:r w:rsidRPr="00C243CD">
        <w:rPr>
          <w:rFonts w:ascii="Times New Roman" w:hAnsi="Times New Roman" w:cs="Times New Roman"/>
          <w:sz w:val="20"/>
          <w:szCs w:val="20"/>
        </w:rPr>
        <w:t xml:space="preserve"> </w:t>
      </w:r>
      <w:r w:rsidR="00E22E4F">
        <w:rPr>
          <w:rFonts w:ascii="Times New Roman" w:hAnsi="Times New Roman" w:cs="Times New Roman"/>
          <w:sz w:val="20"/>
          <w:szCs w:val="20"/>
        </w:rPr>
        <w:tab/>
      </w:r>
      <w:r w:rsidR="00E22E4F">
        <w:rPr>
          <w:rFonts w:ascii="Times New Roman" w:hAnsi="Times New Roman" w:cs="Times New Roman"/>
          <w:sz w:val="20"/>
          <w:szCs w:val="20"/>
        </w:rPr>
        <w:tab/>
      </w:r>
      <w:r w:rsidR="00E22E4F">
        <w:rPr>
          <w:rFonts w:ascii="Times New Roman" w:hAnsi="Times New Roman" w:cs="Times New Roman"/>
          <w:sz w:val="20"/>
          <w:szCs w:val="20"/>
        </w:rPr>
        <w:tab/>
        <w:t xml:space="preserve">              </w:t>
      </w:r>
      <w:r>
        <w:rPr>
          <w:rFonts w:ascii="Times New Roman" w:hAnsi="Times New Roman" w:cs="Times New Roman"/>
          <w:sz w:val="20"/>
          <w:szCs w:val="20"/>
        </w:rPr>
        <w:t>городского округа Истра</w:t>
      </w:r>
    </w:p>
    <w:p w:rsidR="008A14CE" w:rsidRPr="00C243CD" w:rsidRDefault="008A14CE" w:rsidP="008A14CE">
      <w:pPr>
        <w:ind w:left="11328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«</w:t>
      </w:r>
      <w:r w:rsidR="00154712">
        <w:rPr>
          <w:rFonts w:ascii="Times New Roman" w:hAnsi="Times New Roman" w:cs="Times New Roman"/>
          <w:sz w:val="20"/>
          <w:szCs w:val="20"/>
        </w:rPr>
        <w:t>11</w:t>
      </w:r>
      <w:r>
        <w:rPr>
          <w:rFonts w:ascii="Times New Roman" w:hAnsi="Times New Roman" w:cs="Times New Roman"/>
          <w:sz w:val="20"/>
          <w:szCs w:val="20"/>
        </w:rPr>
        <w:t xml:space="preserve">» </w:t>
      </w:r>
      <w:proofErr w:type="gramStart"/>
      <w:r w:rsidR="00154712">
        <w:rPr>
          <w:rFonts w:ascii="Times New Roman" w:hAnsi="Times New Roman" w:cs="Times New Roman"/>
          <w:sz w:val="20"/>
          <w:szCs w:val="20"/>
        </w:rPr>
        <w:t>ноября  2019</w:t>
      </w:r>
      <w:proofErr w:type="gramEnd"/>
      <w:r w:rsidR="00154712">
        <w:rPr>
          <w:rFonts w:ascii="Times New Roman" w:hAnsi="Times New Roman" w:cs="Times New Roman"/>
          <w:sz w:val="20"/>
          <w:szCs w:val="20"/>
        </w:rPr>
        <w:t xml:space="preserve">г. </w:t>
      </w:r>
      <w:r>
        <w:rPr>
          <w:rFonts w:ascii="Times New Roman" w:hAnsi="Times New Roman" w:cs="Times New Roman"/>
          <w:sz w:val="20"/>
          <w:szCs w:val="20"/>
        </w:rPr>
        <w:t>№</w:t>
      </w:r>
      <w:r w:rsidR="009F2F15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 w:rsidR="00154712">
        <w:rPr>
          <w:rFonts w:ascii="Times New Roman" w:hAnsi="Times New Roman" w:cs="Times New Roman"/>
          <w:sz w:val="20"/>
          <w:szCs w:val="20"/>
        </w:rPr>
        <w:t>974/11</w:t>
      </w:r>
    </w:p>
    <w:p w:rsidR="00C243CD" w:rsidRPr="00C243CD" w:rsidRDefault="00C243CD" w:rsidP="00C243CD">
      <w:pPr>
        <w:rPr>
          <w:rFonts w:ascii="Times New Roman" w:hAnsi="Times New Roman" w:cs="Times New Roman"/>
          <w:sz w:val="20"/>
          <w:szCs w:val="20"/>
        </w:rPr>
      </w:pPr>
    </w:p>
    <w:p w:rsidR="00C243CD" w:rsidRPr="00C243CD" w:rsidRDefault="00C243CD" w:rsidP="00C243CD">
      <w:pPr>
        <w:rPr>
          <w:rFonts w:ascii="Times New Roman" w:hAnsi="Times New Roman" w:cs="Times New Roman"/>
          <w:sz w:val="20"/>
          <w:szCs w:val="20"/>
        </w:rPr>
      </w:pPr>
    </w:p>
    <w:p w:rsidR="004A6F7E" w:rsidRDefault="00C243CD" w:rsidP="004A6F7E">
      <w:pPr>
        <w:ind w:left="708" w:firstLine="708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13734">
        <w:rPr>
          <w:rFonts w:ascii="Times New Roman" w:hAnsi="Times New Roman" w:cs="Times New Roman"/>
          <w:b/>
          <w:bCs/>
          <w:sz w:val="20"/>
          <w:szCs w:val="20"/>
        </w:rPr>
        <w:t xml:space="preserve">МУНИЦИПАЛЬНАЯ ПРОГРАММА </w:t>
      </w:r>
      <w:r w:rsidR="004A6F7E">
        <w:rPr>
          <w:rFonts w:ascii="Times New Roman" w:hAnsi="Times New Roman" w:cs="Times New Roman"/>
          <w:b/>
          <w:bCs/>
          <w:sz w:val="20"/>
          <w:szCs w:val="20"/>
        </w:rPr>
        <w:t>ГОРОДСКОГО ОКРУГА ИСТРА</w:t>
      </w:r>
    </w:p>
    <w:p w:rsidR="003D73B1" w:rsidRDefault="00C243CD" w:rsidP="003D73B1">
      <w:pPr>
        <w:ind w:left="708" w:firstLine="708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13734">
        <w:rPr>
          <w:rFonts w:ascii="Times New Roman" w:hAnsi="Times New Roman" w:cs="Times New Roman"/>
          <w:b/>
          <w:bCs/>
          <w:sz w:val="20"/>
          <w:szCs w:val="20"/>
        </w:rPr>
        <w:t>«СТРОИТЕЛЬСТВО ОБЪЕКТОВ СОЦИАЛЬНОЙ ИНФРАСТРУКТУРЫ</w:t>
      </w:r>
      <w:r w:rsidR="00A7018A" w:rsidRPr="00413734">
        <w:rPr>
          <w:rFonts w:ascii="Times New Roman" w:hAnsi="Times New Roman" w:cs="Times New Roman"/>
          <w:b/>
          <w:bCs/>
          <w:sz w:val="20"/>
          <w:szCs w:val="20"/>
        </w:rPr>
        <w:t>»</w:t>
      </w:r>
      <w:r w:rsidR="00292013" w:rsidRPr="0041373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F59C1">
        <w:rPr>
          <w:rFonts w:ascii="Times New Roman" w:hAnsi="Times New Roman" w:cs="Times New Roman"/>
          <w:b/>
          <w:bCs/>
          <w:sz w:val="20"/>
          <w:szCs w:val="20"/>
        </w:rPr>
        <w:t>НА 2020-2024ГОДЫ</w:t>
      </w:r>
    </w:p>
    <w:p w:rsidR="003D73B1" w:rsidRDefault="003D73B1" w:rsidP="003D73B1">
      <w:pPr>
        <w:ind w:left="708" w:firstLine="708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2D62D6" w:rsidRPr="003D73B1" w:rsidRDefault="004A6F7E" w:rsidP="003D73B1">
      <w:pPr>
        <w:pStyle w:val="a4"/>
        <w:numPr>
          <w:ilvl w:val="0"/>
          <w:numId w:val="38"/>
        </w:numPr>
        <w:jc w:val="center"/>
        <w:rPr>
          <w:rFonts w:ascii="Times New Roman" w:hAnsi="Times New Roman"/>
          <w:b/>
          <w:bCs/>
          <w:sz w:val="20"/>
        </w:rPr>
      </w:pPr>
      <w:r w:rsidRPr="003D73B1">
        <w:rPr>
          <w:rFonts w:ascii="Times New Roman" w:hAnsi="Times New Roman"/>
          <w:b/>
          <w:bCs/>
          <w:sz w:val="20"/>
        </w:rPr>
        <w:t>Паспорт муниципальной программы "Строительство объектов социальной инфраструктуры"</w:t>
      </w:r>
    </w:p>
    <w:p w:rsidR="002D62D6" w:rsidRPr="00FE738B" w:rsidRDefault="002D62D6" w:rsidP="002D62D6">
      <w:pPr>
        <w:rPr>
          <w:rFonts w:ascii="Arial" w:hAnsi="Arial" w:cs="Arial"/>
        </w:rPr>
      </w:pPr>
    </w:p>
    <w:tbl>
      <w:tblPr>
        <w:tblW w:w="4999" w:type="pct"/>
        <w:tblLook w:val="04A0" w:firstRow="1" w:lastRow="0" w:firstColumn="1" w:lastColumn="0" w:noHBand="0" w:noVBand="1"/>
      </w:tblPr>
      <w:tblGrid>
        <w:gridCol w:w="4945"/>
        <w:gridCol w:w="2148"/>
        <w:gridCol w:w="1705"/>
        <w:gridCol w:w="1708"/>
        <w:gridCol w:w="1708"/>
        <w:gridCol w:w="1708"/>
        <w:gridCol w:w="2376"/>
      </w:tblGrid>
      <w:tr w:rsidR="00B33557" w:rsidRPr="00C243CD" w:rsidTr="003D73B1">
        <w:trPr>
          <w:trHeight w:val="60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33557" w:rsidRPr="00C243CD" w:rsidRDefault="00B33557" w:rsidP="00C243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3B1" w:rsidRPr="00C243CD" w:rsidTr="003D73B1">
        <w:trPr>
          <w:trHeight w:val="548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5172B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Координатор муниципальной программы</w:t>
            </w:r>
          </w:p>
        </w:tc>
        <w:tc>
          <w:tcPr>
            <w:tcW w:w="348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0D7F53" w:rsidP="005172B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Первый з</w:t>
            </w:r>
            <w:r w:rsidR="003D73B1" w:rsidRPr="00C243CD">
              <w:rPr>
                <w:rFonts w:ascii="Times New Roman" w:hAnsi="Times New Roman" w:cs="Times New Roman"/>
                <w:sz w:val="20"/>
                <w:szCs w:val="20"/>
              </w:rPr>
              <w:t>аместитель главы администрации городского округа Истра</w:t>
            </w:r>
            <w:r w:rsidR="00AB6CE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В.А. Шевяков</w:t>
            </w:r>
          </w:p>
        </w:tc>
      </w:tr>
      <w:tr w:rsidR="003D73B1" w:rsidRPr="00C243CD" w:rsidTr="003D73B1">
        <w:trPr>
          <w:trHeight w:val="556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5172B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 з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аказчик муниципальной программы   </w:t>
            </w:r>
          </w:p>
        </w:tc>
        <w:tc>
          <w:tcPr>
            <w:tcW w:w="348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5172B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градостроительной деятельности</w:t>
            </w:r>
            <w:r>
              <w:t xml:space="preserve"> </w:t>
            </w:r>
            <w:r w:rsidRPr="003D73B1">
              <w:rPr>
                <w:rFonts w:ascii="Times New Roman" w:hAnsi="Times New Roman" w:cs="Times New Roman"/>
                <w:sz w:val="20"/>
                <w:szCs w:val="20"/>
              </w:rPr>
              <w:t>администрации городского округа Истра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МКУ «УКС»</w:t>
            </w:r>
          </w:p>
        </w:tc>
      </w:tr>
      <w:tr w:rsidR="003D73B1" w:rsidRPr="00C243CD" w:rsidTr="003D73B1">
        <w:trPr>
          <w:trHeight w:val="556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3B1" w:rsidRPr="00C243CD" w:rsidRDefault="003D73B1" w:rsidP="005172B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Цель муниципальной программы</w:t>
            </w:r>
          </w:p>
        </w:tc>
        <w:tc>
          <w:tcPr>
            <w:tcW w:w="348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3B1" w:rsidRPr="00C243CD" w:rsidRDefault="001469C1" w:rsidP="005172B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3D73B1">
              <w:rPr>
                <w:rFonts w:ascii="Times New Roman" w:hAnsi="Times New Roman" w:cs="Times New Roman"/>
                <w:sz w:val="20"/>
                <w:szCs w:val="20"/>
              </w:rPr>
              <w:t>овышение уровня комфортного проживания</w:t>
            </w:r>
            <w:r w:rsidR="00E95E5E">
              <w:rPr>
                <w:rFonts w:ascii="Times New Roman" w:hAnsi="Times New Roman" w:cs="Times New Roman"/>
                <w:sz w:val="20"/>
                <w:szCs w:val="20"/>
              </w:rPr>
              <w:t xml:space="preserve"> и обеспеченности</w:t>
            </w:r>
            <w:r w:rsidR="003D73B1">
              <w:rPr>
                <w:rFonts w:ascii="Times New Roman" w:hAnsi="Times New Roman" w:cs="Times New Roman"/>
                <w:sz w:val="20"/>
                <w:szCs w:val="20"/>
              </w:rPr>
              <w:t xml:space="preserve"> населения </w:t>
            </w:r>
            <w:r w:rsidR="003D73B1" w:rsidRPr="00C243CD">
              <w:rPr>
                <w:rFonts w:ascii="Times New Roman" w:hAnsi="Times New Roman" w:cs="Times New Roman"/>
                <w:sz w:val="20"/>
                <w:szCs w:val="20"/>
              </w:rPr>
              <w:t>городского округа Истра</w:t>
            </w:r>
            <w:r w:rsidR="003D73B1">
              <w:rPr>
                <w:rFonts w:ascii="Times New Roman" w:hAnsi="Times New Roman" w:cs="Times New Roman"/>
                <w:sz w:val="20"/>
                <w:szCs w:val="20"/>
              </w:rPr>
              <w:t xml:space="preserve"> объектами социального назначения.</w:t>
            </w:r>
          </w:p>
        </w:tc>
      </w:tr>
      <w:tr w:rsidR="003D73B1" w:rsidRPr="00C243CD" w:rsidTr="003D73B1">
        <w:trPr>
          <w:trHeight w:val="550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3B1" w:rsidRPr="00C243CD" w:rsidRDefault="003D73B1" w:rsidP="003D73B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Перечень подпрограмм</w:t>
            </w:r>
          </w:p>
        </w:tc>
        <w:tc>
          <w:tcPr>
            <w:tcW w:w="348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19A" w:rsidRDefault="003D73B1" w:rsidP="003D73B1">
            <w:pPr>
              <w:pStyle w:val="ConsPlusCell"/>
            </w:pPr>
            <w:bookmarkStart w:id="1" w:name="_Hlk15465990"/>
            <w:r w:rsidRPr="008761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«Строительство (реконструкция) объектов образования»</w:t>
            </w:r>
            <w:r w:rsidR="000A419A">
              <w:t xml:space="preserve"> </w:t>
            </w:r>
          </w:p>
          <w:p w:rsidR="003D73B1" w:rsidRPr="008761DF" w:rsidRDefault="000A419A" w:rsidP="003D73B1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41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5 </w:t>
            </w:r>
            <w:bookmarkStart w:id="2" w:name="_Hlk19633007"/>
            <w:r w:rsidRPr="000A41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«Строительство (реконструкция) объектов физической культуры и спорта»</w:t>
            </w:r>
          </w:p>
          <w:bookmarkEnd w:id="2"/>
          <w:p w:rsidR="003D73B1" w:rsidRPr="00C243CD" w:rsidRDefault="003D73B1" w:rsidP="003D73B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761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7 «Обеспечивающая программа»</w:t>
            </w:r>
            <w:bookmarkEnd w:id="1"/>
          </w:p>
        </w:tc>
      </w:tr>
      <w:tr w:rsidR="003D73B1" w:rsidRPr="00C243CD" w:rsidTr="003D73B1">
        <w:trPr>
          <w:trHeight w:val="397"/>
        </w:trPr>
        <w:tc>
          <w:tcPr>
            <w:tcW w:w="1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3D73B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Источники финансирования муниципальной программы, 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br/>
              <w:t>в том числе по годам:</w:t>
            </w:r>
          </w:p>
        </w:tc>
        <w:tc>
          <w:tcPr>
            <w:tcW w:w="34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Расходы 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рублей)</w:t>
            </w:r>
          </w:p>
        </w:tc>
      </w:tr>
      <w:tr w:rsidR="003D73B1" w:rsidRPr="00C243CD" w:rsidTr="003D73B1">
        <w:trPr>
          <w:trHeight w:val="1335"/>
        </w:trPr>
        <w:tc>
          <w:tcPr>
            <w:tcW w:w="1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3D73B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3D73B1" w:rsidRPr="00C243CD" w:rsidTr="003D73B1">
        <w:trPr>
          <w:trHeight w:val="825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15B31" w:rsidRDefault="003D73B1" w:rsidP="003D73B1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B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Всего: </w:t>
            </w:r>
            <w:r w:rsidRPr="00C15B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в том числе: </w:t>
            </w:r>
          </w:p>
        </w:tc>
        <w:tc>
          <w:tcPr>
            <w:tcW w:w="6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73B1" w:rsidRPr="00C15B31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B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B235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6A5A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69,91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73B1" w:rsidRPr="00C15B31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DE0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1</w:t>
            </w:r>
            <w:r w:rsidR="00B235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  <w:r w:rsidR="00DE0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A5A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DE0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,35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73B1" w:rsidRPr="00C15B31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B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535 925,36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73B1" w:rsidRPr="00C15B31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589 643,20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3B1" w:rsidRPr="00C15B31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B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31 0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</w:t>
            </w:r>
            <w:r w:rsidRPr="00C15B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3B1" w:rsidRPr="00C15B31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31 044</w:t>
            </w:r>
            <w:r w:rsidRPr="00C15B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</w:tr>
      <w:tr w:rsidR="003D73B1" w:rsidRPr="00C243CD" w:rsidTr="003D73B1">
        <w:trPr>
          <w:trHeight w:val="630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3D73B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6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2 200 445,59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708 217,74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1 134 425,36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357 802,49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73B1" w:rsidRPr="00C243CD" w:rsidTr="003D73B1">
        <w:trPr>
          <w:trHeight w:val="1005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3D73B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городского округа Истра     </w:t>
            </w:r>
          </w:p>
        </w:tc>
        <w:tc>
          <w:tcPr>
            <w:tcW w:w="6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73B1" w:rsidRPr="00C243CD" w:rsidRDefault="00DE0DC9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2354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5A9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D73B1">
              <w:rPr>
                <w:rFonts w:ascii="Times New Roman" w:hAnsi="Times New Roman" w:cs="Times New Roman"/>
                <w:sz w:val="20"/>
                <w:szCs w:val="20"/>
              </w:rPr>
              <w:t>24,32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73B1" w:rsidRPr="00C243CD" w:rsidRDefault="00DE0DC9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B2354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5A9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D73B1">
              <w:rPr>
                <w:rFonts w:ascii="Times New Roman" w:hAnsi="Times New Roman" w:cs="Times New Roman"/>
                <w:sz w:val="20"/>
                <w:szCs w:val="20"/>
              </w:rPr>
              <w:t>95,61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401 500,00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231 840,71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31 044,0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31 044,0</w:t>
            </w:r>
          </w:p>
        </w:tc>
      </w:tr>
      <w:tr w:rsidR="003D73B1" w:rsidRPr="00C243CD" w:rsidTr="003D73B1">
        <w:trPr>
          <w:trHeight w:val="630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3B1" w:rsidRPr="00C243CD" w:rsidRDefault="003D73B1" w:rsidP="003D73B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186 000,0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186 000,0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3B1" w:rsidRPr="00C243CD" w:rsidRDefault="003D73B1" w:rsidP="003D73B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3557" w:rsidRPr="00C243CD" w:rsidRDefault="00B33557" w:rsidP="00C243CD">
      <w:pPr>
        <w:pStyle w:val="ConsPlusCell"/>
        <w:rPr>
          <w:rFonts w:ascii="Times New Roman" w:hAnsi="Times New Roman" w:cs="Times New Roman"/>
          <w:sz w:val="20"/>
          <w:szCs w:val="20"/>
        </w:rPr>
        <w:sectPr w:rsidR="00B33557" w:rsidRPr="00C243CD" w:rsidSect="00354FA3">
          <w:headerReference w:type="even" r:id="rId8"/>
          <w:headerReference w:type="default" r:id="rId9"/>
          <w:footerReference w:type="default" r:id="rId10"/>
          <w:footerReference w:type="first" r:id="rId11"/>
          <w:pgSz w:w="16838" w:h="11906" w:orient="landscape" w:code="9"/>
          <w:pgMar w:top="851" w:right="253" w:bottom="567" w:left="284" w:header="709" w:footer="709" w:gutter="0"/>
          <w:cols w:space="708"/>
          <w:titlePg/>
          <w:docGrid w:linePitch="381"/>
        </w:sectPr>
      </w:pPr>
    </w:p>
    <w:p w:rsidR="00B33557" w:rsidRPr="00413734" w:rsidRDefault="00413734" w:rsidP="00826FEF">
      <w:pPr>
        <w:pStyle w:val="ConsPlusCell"/>
        <w:numPr>
          <w:ins w:id="3" w:author="Unknown" w:date="2013-05-11T12:38:00Z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2</w:t>
      </w:r>
      <w:r w:rsidR="00B33557" w:rsidRPr="00413734">
        <w:rPr>
          <w:rFonts w:ascii="Times New Roman" w:hAnsi="Times New Roman" w:cs="Times New Roman"/>
          <w:b/>
          <w:bCs/>
          <w:sz w:val="20"/>
          <w:szCs w:val="20"/>
        </w:rPr>
        <w:t>. Общая характеристика сферы реализации Программы.</w:t>
      </w:r>
    </w:p>
    <w:p w:rsidR="00B33557" w:rsidRPr="00C243CD" w:rsidRDefault="00B33557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B33557" w:rsidRPr="00C243CD" w:rsidRDefault="00B33557" w:rsidP="00104958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      </w:t>
      </w:r>
      <w:r w:rsidR="0095783A" w:rsidRPr="0095783A">
        <w:rPr>
          <w:rFonts w:ascii="Times New Roman" w:hAnsi="Times New Roman" w:cs="Times New Roman"/>
          <w:sz w:val="20"/>
          <w:szCs w:val="20"/>
        </w:rPr>
        <w:t xml:space="preserve">Одним из ключевых приоритетов </w:t>
      </w:r>
      <w:r w:rsidR="0095783A">
        <w:rPr>
          <w:rFonts w:ascii="Times New Roman" w:hAnsi="Times New Roman" w:cs="Times New Roman"/>
          <w:sz w:val="20"/>
          <w:szCs w:val="20"/>
        </w:rPr>
        <w:t>муниципальной программы городского округа Истра</w:t>
      </w:r>
      <w:r w:rsidR="0095783A" w:rsidRPr="0095783A">
        <w:rPr>
          <w:rFonts w:ascii="Times New Roman" w:hAnsi="Times New Roman" w:cs="Times New Roman"/>
          <w:sz w:val="20"/>
          <w:szCs w:val="20"/>
        </w:rPr>
        <w:t xml:space="preserve"> является повышение качества жизни своих граждан. Важнейшим направлением в данной сфере выступает строительство и реконструкция социально значимых объектов инфраструктуры.</w:t>
      </w:r>
      <w:r w:rsidR="0095783A">
        <w:rPr>
          <w:rFonts w:ascii="Times New Roman" w:hAnsi="Times New Roman" w:cs="Times New Roman"/>
          <w:sz w:val="20"/>
          <w:szCs w:val="20"/>
        </w:rPr>
        <w:t xml:space="preserve"> </w:t>
      </w:r>
      <w:r w:rsidRPr="00C243CD">
        <w:rPr>
          <w:rFonts w:ascii="Times New Roman" w:hAnsi="Times New Roman" w:cs="Times New Roman"/>
          <w:sz w:val="20"/>
          <w:szCs w:val="20"/>
        </w:rPr>
        <w:t>Актуальность муниципальной программы "Строительство объектов социальной инфраструктуры" на 20</w:t>
      </w:r>
      <w:r w:rsidR="00955B01" w:rsidRPr="00C243CD">
        <w:rPr>
          <w:rFonts w:ascii="Times New Roman" w:hAnsi="Times New Roman" w:cs="Times New Roman"/>
          <w:sz w:val="20"/>
          <w:szCs w:val="20"/>
        </w:rPr>
        <w:t>20</w:t>
      </w:r>
      <w:r w:rsidRPr="00C243CD">
        <w:rPr>
          <w:rFonts w:ascii="Times New Roman" w:hAnsi="Times New Roman" w:cs="Times New Roman"/>
          <w:sz w:val="20"/>
          <w:szCs w:val="20"/>
        </w:rPr>
        <w:t xml:space="preserve"> - 202</w:t>
      </w:r>
      <w:r w:rsidR="00826FEF">
        <w:rPr>
          <w:rFonts w:ascii="Times New Roman" w:hAnsi="Times New Roman" w:cs="Times New Roman"/>
          <w:sz w:val="20"/>
          <w:szCs w:val="20"/>
        </w:rPr>
        <w:t>4</w:t>
      </w:r>
      <w:r w:rsidRPr="00C243CD">
        <w:rPr>
          <w:rFonts w:ascii="Times New Roman" w:hAnsi="Times New Roman" w:cs="Times New Roman"/>
          <w:sz w:val="20"/>
          <w:szCs w:val="20"/>
        </w:rPr>
        <w:t xml:space="preserve"> годы (далее - Программа) обусловлена увеличением рождаемости, усилением миграционных процессов в городском округе</w:t>
      </w:r>
      <w:r w:rsidR="00955B01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, большой нагрузкой существующих учреждений социальной сферы в связи с точечной застройкой </w:t>
      </w:r>
      <w:r w:rsidR="00955B01" w:rsidRPr="00C243CD">
        <w:rPr>
          <w:rFonts w:ascii="Times New Roman" w:hAnsi="Times New Roman" w:cs="Times New Roman"/>
          <w:sz w:val="20"/>
          <w:szCs w:val="20"/>
        </w:rPr>
        <w:t xml:space="preserve">жилых комплексов </w:t>
      </w:r>
      <w:r w:rsidRPr="00C243CD">
        <w:rPr>
          <w:rFonts w:ascii="Times New Roman" w:hAnsi="Times New Roman" w:cs="Times New Roman"/>
          <w:sz w:val="20"/>
          <w:szCs w:val="20"/>
        </w:rPr>
        <w:t>и появлением новых микрорайонов, а также ростом потребности населения в получении разнообразных услуг социальной сферы.</w:t>
      </w:r>
    </w:p>
    <w:p w:rsidR="00B33557" w:rsidRPr="00C243CD" w:rsidRDefault="00FE738B" w:rsidP="00104958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     </w:t>
      </w:r>
      <w:r w:rsidR="00493914" w:rsidRPr="00C243CD">
        <w:rPr>
          <w:rFonts w:ascii="Times New Roman" w:hAnsi="Times New Roman" w:cs="Times New Roman"/>
          <w:sz w:val="20"/>
          <w:szCs w:val="20"/>
        </w:rPr>
        <w:t xml:space="preserve">      </w:t>
      </w:r>
      <w:r w:rsidR="0095783A"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93914" w:rsidRPr="00C243CD" w:rsidRDefault="00B33557" w:rsidP="0049391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      </w:t>
      </w:r>
      <w:r w:rsidR="00493914" w:rsidRPr="00C243CD">
        <w:rPr>
          <w:rFonts w:ascii="Times New Roman" w:hAnsi="Times New Roman" w:cs="Times New Roman"/>
          <w:sz w:val="20"/>
          <w:szCs w:val="20"/>
        </w:rPr>
        <w:t>В системе образования городского округа Истра имеется ряд проблем, решение которых представляется необходимым в рамках реализации Программы</w:t>
      </w:r>
      <w:r w:rsidR="00EC0799">
        <w:rPr>
          <w:rFonts w:ascii="Times New Roman" w:hAnsi="Times New Roman" w:cs="Times New Roman"/>
          <w:sz w:val="20"/>
          <w:szCs w:val="20"/>
        </w:rPr>
        <w:t>:</w:t>
      </w:r>
    </w:p>
    <w:p w:rsidR="00493914" w:rsidRPr="00C243CD" w:rsidRDefault="00493914" w:rsidP="0049391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1) Доступность дошкольного образования;</w:t>
      </w:r>
    </w:p>
    <w:p w:rsidR="00493914" w:rsidRPr="00C243CD" w:rsidRDefault="00493914" w:rsidP="0049391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2) Наличие второй смены в общеобразовательных учреждениях.</w:t>
      </w:r>
    </w:p>
    <w:p w:rsidR="00493914" w:rsidRPr="00C243CD" w:rsidRDefault="00493914" w:rsidP="0049391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Указом Президента Российской Федерации от 7 мая 2012 года № 599 «О мерах по реализации государственной политики в области образования и науки» (далее – Указ Президента Российской Федерации № 599) определена задача ликвидации очередей в дошкольные образовательные учреждения и обеспечения 100 процентов доступности дошкольного образования для детей от 3 до 7 лет. Для сокращения очередности в местах в дошкольные образовательные учреждения к 2023 году необходимо обеспечить строительство новых и завершение строительства детских садов. Развитие системы образования городского округа Истра в заданном направлении невозможно без наличия программы ее развития, подкрепленной четким планом реализации и соответствующим объемом финансирования. </w:t>
      </w:r>
    </w:p>
    <w:p w:rsidR="00B33557" w:rsidRPr="00C243CD" w:rsidRDefault="00B33557" w:rsidP="00104958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Большое внимание уделяется развитию массовой физической культуры в городском округе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413734" w:rsidRDefault="00B33557" w:rsidP="0041373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      </w:t>
      </w:r>
      <w:r w:rsidR="00E41EE5" w:rsidRPr="00C243CD">
        <w:rPr>
          <w:rFonts w:ascii="Times New Roman" w:hAnsi="Times New Roman" w:cs="Times New Roman"/>
          <w:sz w:val="20"/>
          <w:szCs w:val="20"/>
        </w:rPr>
        <w:t xml:space="preserve">Количество занимающихся физкультурой и спортом в городском округе Истра ежегодно увеличивается. </w:t>
      </w:r>
      <w:r w:rsidRPr="00C243CD">
        <w:rPr>
          <w:rFonts w:ascii="Times New Roman" w:hAnsi="Times New Roman" w:cs="Times New Roman"/>
          <w:sz w:val="20"/>
          <w:szCs w:val="20"/>
        </w:rPr>
        <w:t>При существующей динамике роста положительных результатов в развитии сферы физической культуры и спорта городского округа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 отмечается низкая обеспеченность района спортивными сооружениями, в том числе, спортивными залами, крытыми хоккейными манежами</w:t>
      </w:r>
      <w:r w:rsidR="00025693" w:rsidRPr="00C243CD">
        <w:rPr>
          <w:rFonts w:ascii="Times New Roman" w:hAnsi="Times New Roman" w:cs="Times New Roman"/>
          <w:sz w:val="20"/>
          <w:szCs w:val="20"/>
        </w:rPr>
        <w:t>, ледовыми дворцами.</w:t>
      </w:r>
      <w:r w:rsidR="0041373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33557" w:rsidRPr="00C243CD" w:rsidRDefault="00413734" w:rsidP="00413734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Развитие общества на современном этапе характеризуется повышенным вниманием к физической культуре, спорту и здоровому образу жизни. </w:t>
      </w:r>
      <w:r w:rsidR="00B33557" w:rsidRPr="00C243CD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B33557" w:rsidRPr="00C243CD" w:rsidRDefault="00B33557" w:rsidP="00104958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      Комплексной стратегической целью социально-экономического развития в городском округе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 является значительное повышение уровня и качества жизни населения.</w:t>
      </w:r>
    </w:p>
    <w:p w:rsidR="00B33557" w:rsidRPr="00C243CD" w:rsidRDefault="00B33557" w:rsidP="00104958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         Исходя из поставленной цели, важнейшим приоритетом развития городского округа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 является создание комфортной городской среды, обеспечивающей населению высокие стандарты повседневной жизни, в том числе удовлетворение потребительского спроса на получение услуг социальной сферы. </w:t>
      </w:r>
    </w:p>
    <w:p w:rsidR="00B33557" w:rsidRPr="00C243CD" w:rsidRDefault="00104958" w:rsidP="00104958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Р</w:t>
      </w:r>
      <w:r w:rsidR="00B33557" w:rsidRPr="00C243CD">
        <w:rPr>
          <w:rFonts w:ascii="Times New Roman" w:hAnsi="Times New Roman" w:cs="Times New Roman"/>
          <w:sz w:val="20"/>
          <w:szCs w:val="20"/>
        </w:rPr>
        <w:t>еализаци</w:t>
      </w:r>
      <w:r>
        <w:rPr>
          <w:rFonts w:ascii="Times New Roman" w:hAnsi="Times New Roman" w:cs="Times New Roman"/>
          <w:sz w:val="20"/>
          <w:szCs w:val="20"/>
        </w:rPr>
        <w:t>я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данной программы нос</w:t>
      </w:r>
      <w:r>
        <w:rPr>
          <w:rFonts w:ascii="Times New Roman" w:hAnsi="Times New Roman" w:cs="Times New Roman"/>
          <w:sz w:val="20"/>
          <w:szCs w:val="20"/>
        </w:rPr>
        <w:t>и</w:t>
      </w:r>
      <w:r w:rsidR="00B33557" w:rsidRPr="00C243CD">
        <w:rPr>
          <w:rFonts w:ascii="Times New Roman" w:hAnsi="Times New Roman" w:cs="Times New Roman"/>
          <w:sz w:val="20"/>
          <w:szCs w:val="20"/>
        </w:rPr>
        <w:t>т комплексный характер, их решение займет длительное время (больше одного финансового года) и окажет существенное положительное влияние на социальную сферу в городском округе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="00B33557" w:rsidRPr="00C243CD">
        <w:rPr>
          <w:rFonts w:ascii="Times New Roman" w:hAnsi="Times New Roman" w:cs="Times New Roman"/>
          <w:sz w:val="20"/>
          <w:szCs w:val="20"/>
        </w:rPr>
        <w:t>. Таким образом, наиболее целесообразно применить для реализации программы программно-целевой метод.</w:t>
      </w:r>
    </w:p>
    <w:p w:rsidR="00B33557" w:rsidRDefault="00EF4469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EF4469" w:rsidRPr="00C243CD" w:rsidRDefault="00EF4469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2C1832" w:rsidRPr="00AD0EBA" w:rsidRDefault="002C1832" w:rsidP="00AD0EBA">
      <w:pPr>
        <w:pStyle w:val="ConsPlusCell"/>
        <w:numPr>
          <w:ilvl w:val="0"/>
          <w:numId w:val="30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D0EBA">
        <w:rPr>
          <w:rFonts w:ascii="Times New Roman" w:hAnsi="Times New Roman" w:cs="Times New Roman"/>
          <w:b/>
          <w:bCs/>
          <w:sz w:val="20"/>
          <w:szCs w:val="20"/>
        </w:rPr>
        <w:t>Прогноз развития с учетом реализации муниципальной программы, включая возможные варианты решения проблемы,</w:t>
      </w:r>
    </w:p>
    <w:p w:rsidR="00B33557" w:rsidRPr="00AD0EBA" w:rsidRDefault="002C1832" w:rsidP="00104958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D0EBA">
        <w:rPr>
          <w:rFonts w:ascii="Times New Roman" w:hAnsi="Times New Roman" w:cs="Times New Roman"/>
          <w:b/>
          <w:bCs/>
          <w:sz w:val="20"/>
          <w:szCs w:val="20"/>
        </w:rPr>
        <w:t xml:space="preserve"> оценку преимуществ и рисков, возникающих при выборе различных вариантов решения проблемы</w:t>
      </w:r>
      <w:r w:rsidR="00B33557" w:rsidRPr="00AD0EBA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025693" w:rsidRPr="00C243CD" w:rsidRDefault="00025693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B33557" w:rsidRPr="00C243CD" w:rsidRDefault="005E57B4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Реализация программы "Строительство объектов социальной инфраструктуры" на 20</w:t>
      </w:r>
      <w:r w:rsidR="00025693" w:rsidRPr="00C243CD">
        <w:rPr>
          <w:rFonts w:ascii="Times New Roman" w:hAnsi="Times New Roman" w:cs="Times New Roman"/>
          <w:sz w:val="20"/>
          <w:szCs w:val="20"/>
        </w:rPr>
        <w:t>20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- 202</w:t>
      </w:r>
      <w:r w:rsidR="00104958">
        <w:rPr>
          <w:rFonts w:ascii="Times New Roman" w:hAnsi="Times New Roman" w:cs="Times New Roman"/>
          <w:sz w:val="20"/>
          <w:szCs w:val="20"/>
        </w:rPr>
        <w:t>4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годы в рамках строительства объектов физической культуры и массового спорта, учреждений дошкольного и общего образования, объектов культуры в городском округе 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Истра 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(далее Программа) позволит достичь программно-целевым методом поставленных задач и планируемых значений показателей эффективности реализации Программы, более эффективно использовать бюджетные средства для достижения конкретных результатов. </w:t>
      </w:r>
    </w:p>
    <w:p w:rsidR="00B33557" w:rsidRDefault="00B33557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Реализация мероприятий Программы будет способствовать: </w:t>
      </w:r>
    </w:p>
    <w:p w:rsidR="001D6ACF" w:rsidRDefault="001D6ACF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- в</w:t>
      </w:r>
      <w:r w:rsidRPr="001D6ACF">
        <w:rPr>
          <w:rFonts w:ascii="Times New Roman" w:hAnsi="Times New Roman" w:cs="Times New Roman"/>
          <w:sz w:val="20"/>
          <w:szCs w:val="20"/>
        </w:rPr>
        <w:t xml:space="preserve"> связи с ростом численности детей дошкольного возраста от 2 месяцев до 7 лет и школьного возраста от 7 до 17 лет включительно в Московской области до 2024 года должно увеличиться количество качественных услуг общего образования детей. Будет обеспечена доступность дошкольного образования для детей в возрасте до 7 лет и возможность организации всех видов учебной деятельности в одну смену. Для этого планируется строительство объектов общего образования с использованием типовых проектов, предусматривающих соответствие архитектурных решений современным требованиям к организации образовательного процесса, возможность трансформации помещений, позволяющая использовать помещения для разных видов деятельности, в том числе для реализации дополнительных общеобразовательных программ.</w:t>
      </w:r>
    </w:p>
    <w:p w:rsidR="00B33557" w:rsidRPr="00C243CD" w:rsidRDefault="00A81B15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Так,  благодаря вводу в эксплуатацию вновь построенных и реконструкции старых учреждений</w:t>
      </w:r>
      <w:r w:rsidR="00EC0799">
        <w:rPr>
          <w:rFonts w:ascii="Times New Roman" w:hAnsi="Times New Roman" w:cs="Times New Roman"/>
          <w:sz w:val="20"/>
          <w:szCs w:val="20"/>
        </w:rPr>
        <w:t>,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 объектов социальной инфраструктуры повышается обеспеченность </w:t>
      </w:r>
      <w:r w:rsidR="00B33557" w:rsidRPr="00C243CD">
        <w:rPr>
          <w:rFonts w:ascii="Times New Roman" w:hAnsi="Times New Roman" w:cs="Times New Roman"/>
          <w:sz w:val="20"/>
          <w:szCs w:val="20"/>
        </w:rPr>
        <w:lastRenderedPageBreak/>
        <w:t>населения городского округа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объектами образовани</w:t>
      </w:r>
      <w:r w:rsidR="00025693" w:rsidRPr="00C243CD">
        <w:rPr>
          <w:rFonts w:ascii="Times New Roman" w:hAnsi="Times New Roman" w:cs="Times New Roman"/>
          <w:sz w:val="20"/>
          <w:szCs w:val="20"/>
        </w:rPr>
        <w:t>я,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</w:t>
      </w:r>
      <w:r w:rsidR="00025693" w:rsidRPr="00C243CD">
        <w:rPr>
          <w:rFonts w:ascii="Times New Roman" w:hAnsi="Times New Roman" w:cs="Times New Roman"/>
          <w:sz w:val="20"/>
          <w:szCs w:val="20"/>
        </w:rPr>
        <w:t xml:space="preserve">спорта 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и культуры, что влечёт за собой </w:t>
      </w:r>
      <w:r w:rsidR="00F81235" w:rsidRPr="00C243CD">
        <w:rPr>
          <w:rFonts w:ascii="Times New Roman" w:hAnsi="Times New Roman" w:cs="Times New Roman"/>
          <w:sz w:val="20"/>
          <w:szCs w:val="20"/>
        </w:rPr>
        <w:t xml:space="preserve">ликвидацию второй смены в школах, наличие свободных мест в детских садах, 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увеличение количества занимающихся физической культурой и спортом, посещаемость домов культуры и соответственно повышение уровня жизни населения городского округа </w:t>
      </w:r>
      <w:r w:rsidR="00F81235" w:rsidRPr="00C243CD">
        <w:rPr>
          <w:rFonts w:ascii="Times New Roman" w:hAnsi="Times New Roman" w:cs="Times New Roman"/>
          <w:sz w:val="20"/>
          <w:szCs w:val="20"/>
        </w:rPr>
        <w:t xml:space="preserve">Истра 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в целом. </w:t>
      </w:r>
    </w:p>
    <w:p w:rsidR="00B33557" w:rsidRPr="00C243CD" w:rsidRDefault="00B33557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B33557" w:rsidRPr="00AD0EBA" w:rsidRDefault="00B33557" w:rsidP="00AD0EBA">
      <w:pPr>
        <w:pStyle w:val="ConsPlusCell"/>
        <w:numPr>
          <w:ilvl w:val="0"/>
          <w:numId w:val="30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D0EBA">
        <w:rPr>
          <w:rFonts w:ascii="Times New Roman" w:hAnsi="Times New Roman" w:cs="Times New Roman"/>
          <w:b/>
          <w:bCs/>
          <w:sz w:val="20"/>
          <w:szCs w:val="20"/>
        </w:rPr>
        <w:t>Перечень и краткое описание подпрограмм.</w:t>
      </w:r>
    </w:p>
    <w:p w:rsidR="00B33557" w:rsidRPr="00C243CD" w:rsidRDefault="00D05B6E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D05B6E">
        <w:rPr>
          <w:rFonts w:ascii="Times New Roman" w:hAnsi="Times New Roman" w:cs="Times New Roman"/>
          <w:sz w:val="20"/>
          <w:szCs w:val="20"/>
        </w:rPr>
        <w:t xml:space="preserve">Комплексный характер целей и задач </w:t>
      </w:r>
      <w:r>
        <w:rPr>
          <w:rFonts w:ascii="Times New Roman" w:hAnsi="Times New Roman" w:cs="Times New Roman"/>
          <w:sz w:val="20"/>
          <w:szCs w:val="20"/>
        </w:rPr>
        <w:t>муниципальной программы</w:t>
      </w:r>
      <w:r w:rsidRPr="00D05B6E">
        <w:rPr>
          <w:rFonts w:ascii="Times New Roman" w:hAnsi="Times New Roman" w:cs="Times New Roman"/>
          <w:sz w:val="20"/>
          <w:szCs w:val="20"/>
        </w:rPr>
        <w:t xml:space="preserve"> обуславливает целесообразность использования программно-целевого метода для скоординированного достижения взаимоувязанных целей и решения соответствующих им задач как в целом по </w:t>
      </w:r>
      <w:r>
        <w:rPr>
          <w:rFonts w:ascii="Times New Roman" w:hAnsi="Times New Roman" w:cs="Times New Roman"/>
          <w:sz w:val="20"/>
          <w:szCs w:val="20"/>
        </w:rPr>
        <w:t>м</w:t>
      </w:r>
      <w:r w:rsidR="00EC0799">
        <w:rPr>
          <w:rFonts w:ascii="Times New Roman" w:hAnsi="Times New Roman" w:cs="Times New Roman"/>
          <w:sz w:val="20"/>
          <w:szCs w:val="20"/>
        </w:rPr>
        <w:t>у</w:t>
      </w:r>
      <w:r>
        <w:rPr>
          <w:rFonts w:ascii="Times New Roman" w:hAnsi="Times New Roman" w:cs="Times New Roman"/>
          <w:sz w:val="20"/>
          <w:szCs w:val="20"/>
        </w:rPr>
        <w:t>ниципальной</w:t>
      </w:r>
      <w:r w:rsidRPr="00D05B6E">
        <w:rPr>
          <w:rFonts w:ascii="Times New Roman" w:hAnsi="Times New Roman" w:cs="Times New Roman"/>
          <w:sz w:val="20"/>
          <w:szCs w:val="20"/>
        </w:rPr>
        <w:t xml:space="preserve"> программе, так и по ее отдельным блокам</w:t>
      </w:r>
      <w:r w:rsidR="00B33557" w:rsidRPr="00C243CD">
        <w:rPr>
          <w:rFonts w:ascii="Times New Roman" w:hAnsi="Times New Roman" w:cs="Times New Roman"/>
          <w:sz w:val="20"/>
          <w:szCs w:val="20"/>
        </w:rPr>
        <w:t>:</w:t>
      </w:r>
    </w:p>
    <w:p w:rsidR="00D05B6E" w:rsidRDefault="00F81235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ab/>
      </w:r>
      <w:r w:rsidR="00D05B6E" w:rsidRPr="00D05B6E">
        <w:rPr>
          <w:rFonts w:ascii="Times New Roman" w:hAnsi="Times New Roman" w:cs="Times New Roman"/>
          <w:sz w:val="20"/>
          <w:szCs w:val="20"/>
        </w:rPr>
        <w:t xml:space="preserve">В состав </w:t>
      </w:r>
      <w:r w:rsidR="00D05B6E">
        <w:rPr>
          <w:rFonts w:ascii="Times New Roman" w:hAnsi="Times New Roman" w:cs="Times New Roman"/>
          <w:sz w:val="20"/>
          <w:szCs w:val="20"/>
        </w:rPr>
        <w:t>муниципальной</w:t>
      </w:r>
      <w:r w:rsidR="00D05B6E" w:rsidRPr="00D05B6E">
        <w:rPr>
          <w:rFonts w:ascii="Times New Roman" w:hAnsi="Times New Roman" w:cs="Times New Roman"/>
          <w:sz w:val="20"/>
          <w:szCs w:val="20"/>
        </w:rPr>
        <w:t xml:space="preserve"> программы включены следующие подпрограммы:</w:t>
      </w:r>
    </w:p>
    <w:p w:rsidR="004F5791" w:rsidRDefault="004F5791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4F5791">
        <w:rPr>
          <w:rFonts w:ascii="Times New Roman" w:hAnsi="Times New Roman" w:cs="Times New Roman"/>
          <w:sz w:val="20"/>
          <w:szCs w:val="20"/>
        </w:rPr>
        <w:t xml:space="preserve">Подпрограмма </w:t>
      </w:r>
      <w:r w:rsidR="00B748A6">
        <w:rPr>
          <w:rFonts w:ascii="Times New Roman" w:hAnsi="Times New Roman" w:cs="Times New Roman"/>
          <w:sz w:val="20"/>
          <w:szCs w:val="20"/>
        </w:rPr>
        <w:t>3</w:t>
      </w:r>
      <w:r w:rsidRPr="004F5791">
        <w:rPr>
          <w:rFonts w:ascii="Times New Roman" w:hAnsi="Times New Roman" w:cs="Times New Roman"/>
          <w:sz w:val="20"/>
          <w:szCs w:val="20"/>
        </w:rPr>
        <w:t>. «Строительство (реконструкция) объектов образования»</w:t>
      </w:r>
      <w:r w:rsidR="00FE0D9A">
        <w:rPr>
          <w:rFonts w:ascii="Times New Roman" w:hAnsi="Times New Roman" w:cs="Times New Roman"/>
          <w:sz w:val="20"/>
          <w:szCs w:val="20"/>
        </w:rPr>
        <w:t>;</w:t>
      </w:r>
    </w:p>
    <w:p w:rsidR="00FE0D9A" w:rsidRDefault="00FE0D9A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Мероприятия подпрограммы направлены:</w:t>
      </w:r>
    </w:p>
    <w:p w:rsidR="00FE0D9A" w:rsidRPr="00D05B6E" w:rsidRDefault="00FE0D9A" w:rsidP="00FE0D9A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C243CD">
        <w:rPr>
          <w:rFonts w:ascii="Times New Roman" w:hAnsi="Times New Roman" w:cs="Times New Roman"/>
          <w:sz w:val="20"/>
          <w:szCs w:val="20"/>
        </w:rPr>
        <w:t xml:space="preserve">на </w:t>
      </w:r>
      <w:r w:rsidRPr="00D05B6E">
        <w:rPr>
          <w:rFonts w:ascii="Times New Roman" w:hAnsi="Times New Roman" w:cs="Times New Roman"/>
          <w:sz w:val="20"/>
          <w:szCs w:val="20"/>
        </w:rPr>
        <w:t>создание и развитие объектов дошкольного образования (включая реконструкцию со строительством пристроек) в целях ликвидации очередности, капитальные вложения в объекты социальной и инженерной инфраструктуры; проектирование и строительство дошкольных образовательных организаций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FE0D9A" w:rsidRDefault="00FE0D9A" w:rsidP="00FE0D9A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D05B6E">
        <w:rPr>
          <w:rFonts w:ascii="Times New Roman" w:hAnsi="Times New Roman" w:cs="Times New Roman"/>
          <w:sz w:val="20"/>
          <w:szCs w:val="20"/>
        </w:rPr>
        <w:t>в части "Создание новых мест в общеобразовательных организациях в Московской области в соответствии с прогнозируемой потребностью и современными условиями обучения" - на создание и развитие в общеобразовательных организациях Московской области условий для ликвидации второй смены;</w:t>
      </w:r>
    </w:p>
    <w:p w:rsidR="00FE0D9A" w:rsidRDefault="00FE0D9A" w:rsidP="00FE0D9A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C243CD">
        <w:rPr>
          <w:rFonts w:ascii="Times New Roman" w:hAnsi="Times New Roman" w:cs="Times New Roman"/>
          <w:sz w:val="20"/>
          <w:szCs w:val="20"/>
        </w:rPr>
        <w:t xml:space="preserve">решение проблемы доступности общего дошкольного и общего образования в соответствии с потребностями граждан и требованиями развития экономики </w:t>
      </w:r>
      <w:r>
        <w:rPr>
          <w:rFonts w:ascii="Times New Roman" w:hAnsi="Times New Roman" w:cs="Times New Roman"/>
          <w:sz w:val="20"/>
          <w:szCs w:val="20"/>
        </w:rPr>
        <w:t>городского округа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FE0D9A" w:rsidRDefault="00FE0D9A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с</w:t>
      </w:r>
      <w:r w:rsidRPr="00C243CD">
        <w:rPr>
          <w:rFonts w:ascii="Times New Roman" w:hAnsi="Times New Roman" w:cs="Times New Roman"/>
          <w:sz w:val="20"/>
          <w:szCs w:val="20"/>
        </w:rPr>
        <w:t xml:space="preserve">оздание дополнительных мест для обеспечения функционирования школ и детских садов в односменном режиме путем строительства общеобразовательных и дошкольных учреждений, а также реконструкции со строительством пристроек. </w:t>
      </w:r>
    </w:p>
    <w:p w:rsidR="002B5C4B" w:rsidRDefault="002B5C4B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Подпрограмма </w:t>
      </w:r>
      <w:r w:rsidR="00FE0D9A">
        <w:rPr>
          <w:rFonts w:ascii="Times New Roman" w:hAnsi="Times New Roman" w:cs="Times New Roman"/>
          <w:sz w:val="20"/>
          <w:szCs w:val="20"/>
        </w:rPr>
        <w:t>5. «</w:t>
      </w:r>
      <w:r w:rsidR="00FE0D9A" w:rsidRPr="00FE0D9A">
        <w:rPr>
          <w:rFonts w:ascii="Times New Roman" w:hAnsi="Times New Roman" w:cs="Times New Roman"/>
          <w:sz w:val="20"/>
          <w:szCs w:val="20"/>
        </w:rPr>
        <w:t>Строительство (реконструкция) объектов физической культуры и спорта»</w:t>
      </w:r>
    </w:p>
    <w:p w:rsidR="00FE0D9A" w:rsidRDefault="00FE0D9A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19633335"/>
      <w:r w:rsidRPr="00FE0D9A">
        <w:rPr>
          <w:rFonts w:ascii="Times New Roman" w:hAnsi="Times New Roman" w:cs="Times New Roman"/>
          <w:sz w:val="20"/>
          <w:szCs w:val="20"/>
        </w:rPr>
        <w:t xml:space="preserve">Мероприятия подпрограммы </w:t>
      </w:r>
      <w:r>
        <w:rPr>
          <w:rFonts w:ascii="Times New Roman" w:hAnsi="Times New Roman" w:cs="Times New Roman"/>
          <w:sz w:val="20"/>
          <w:szCs w:val="20"/>
        </w:rPr>
        <w:t xml:space="preserve">5 </w:t>
      </w:r>
      <w:r w:rsidRPr="00FE0D9A">
        <w:rPr>
          <w:rFonts w:ascii="Times New Roman" w:hAnsi="Times New Roman" w:cs="Times New Roman"/>
          <w:sz w:val="20"/>
          <w:szCs w:val="20"/>
        </w:rPr>
        <w:t>направлены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bookmarkEnd w:id="4"/>
      <w:r>
        <w:rPr>
          <w:rFonts w:ascii="Times New Roman" w:hAnsi="Times New Roman" w:cs="Times New Roman"/>
          <w:sz w:val="20"/>
          <w:szCs w:val="20"/>
        </w:rPr>
        <w:t xml:space="preserve">на создание объектов физической культуры и спорта </w:t>
      </w:r>
    </w:p>
    <w:p w:rsidR="00FE0D9A" w:rsidRPr="004F5791" w:rsidRDefault="00FE0D9A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731FF0" w:rsidRDefault="004F5791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4F5791">
        <w:rPr>
          <w:rFonts w:ascii="Times New Roman" w:hAnsi="Times New Roman" w:cs="Times New Roman"/>
          <w:sz w:val="20"/>
          <w:szCs w:val="20"/>
        </w:rPr>
        <w:t xml:space="preserve">Подпрограмма </w:t>
      </w:r>
      <w:r w:rsidR="00B748A6">
        <w:rPr>
          <w:rFonts w:ascii="Times New Roman" w:hAnsi="Times New Roman" w:cs="Times New Roman"/>
          <w:sz w:val="20"/>
          <w:szCs w:val="20"/>
        </w:rPr>
        <w:t>7</w:t>
      </w:r>
      <w:r w:rsidRPr="004F5791">
        <w:rPr>
          <w:rFonts w:ascii="Times New Roman" w:hAnsi="Times New Roman" w:cs="Times New Roman"/>
          <w:sz w:val="20"/>
          <w:szCs w:val="20"/>
        </w:rPr>
        <w:t xml:space="preserve"> «Обеспечивающая программа»</w:t>
      </w:r>
    </w:p>
    <w:p w:rsidR="00FE0D9A" w:rsidRDefault="00FE0D9A" w:rsidP="00FE0D9A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FE0D9A">
        <w:rPr>
          <w:rFonts w:ascii="Times New Roman" w:hAnsi="Times New Roman" w:cs="Times New Roman"/>
          <w:sz w:val="20"/>
          <w:szCs w:val="20"/>
        </w:rPr>
        <w:t xml:space="preserve">Мероприятия подпрограммы </w:t>
      </w:r>
      <w:r>
        <w:rPr>
          <w:rFonts w:ascii="Times New Roman" w:hAnsi="Times New Roman" w:cs="Times New Roman"/>
          <w:sz w:val="20"/>
          <w:szCs w:val="20"/>
        </w:rPr>
        <w:t>7</w:t>
      </w:r>
      <w:r w:rsidRPr="00FE0D9A">
        <w:rPr>
          <w:rFonts w:ascii="Times New Roman" w:hAnsi="Times New Roman" w:cs="Times New Roman"/>
          <w:sz w:val="20"/>
          <w:szCs w:val="20"/>
        </w:rPr>
        <w:t xml:space="preserve"> направлены </w:t>
      </w:r>
      <w:r>
        <w:rPr>
          <w:rFonts w:ascii="Times New Roman" w:hAnsi="Times New Roman" w:cs="Times New Roman"/>
          <w:sz w:val="20"/>
          <w:szCs w:val="20"/>
        </w:rPr>
        <w:t>на создание условий для реализации полномочий органов местного самоуправления</w:t>
      </w:r>
    </w:p>
    <w:p w:rsidR="00FE0D9A" w:rsidRPr="00C243CD" w:rsidRDefault="00FE0D9A" w:rsidP="00FE0D9A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4F5791" w:rsidRPr="00C243CD" w:rsidRDefault="004F5791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AE62B3" w:rsidRPr="00AD0EBA" w:rsidRDefault="00AE62B3" w:rsidP="00F07175">
      <w:pPr>
        <w:pStyle w:val="ConsPlusCell"/>
        <w:numPr>
          <w:ilvl w:val="0"/>
          <w:numId w:val="30"/>
        </w:numPr>
        <w:jc w:val="center"/>
        <w:rPr>
          <w:rFonts w:ascii="Times New Roman" w:hAnsi="Times New Roman"/>
          <w:b/>
          <w:color w:val="000000"/>
          <w:sz w:val="20"/>
        </w:rPr>
      </w:pPr>
      <w:r w:rsidRPr="00AD0EBA">
        <w:rPr>
          <w:rFonts w:ascii="Times New Roman" w:hAnsi="Times New Roman"/>
          <w:b/>
          <w:color w:val="000000"/>
          <w:sz w:val="20"/>
        </w:rPr>
        <w:t>Обобщённая характеристика основных проблем и мероприятий программы.</w:t>
      </w:r>
    </w:p>
    <w:p w:rsidR="00AE62B3" w:rsidRPr="00413734" w:rsidRDefault="00AE62B3" w:rsidP="00AE62B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771116" w:rsidRDefault="00771116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Основные мероприятия муниципальной программы представляют собой укрупненное мероприятие, объединяющее группу мероприятий, направленных на решение задач, определенных в рамках реализации подпрограмм муниципальной программы.</w:t>
      </w:r>
    </w:p>
    <w:p w:rsidR="00771116" w:rsidRDefault="00771116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Внутри подпрограмм мероприятия сгруппированы исходя из принципа соотнесения с задачей, достижению которой способствует их выполнение.</w:t>
      </w:r>
    </w:p>
    <w:p w:rsidR="00771116" w:rsidRDefault="00771116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Перечни основных мероприятий и мероприятий приведены в соответствующих подпрограммах государственной программы. Отбор мероприятий для включения в Программу осуществляется исходя из их соответствия целям и задачам муниципальной программы, их общественной, социально-экономической и этнокультурной значимости.</w:t>
      </w:r>
    </w:p>
    <w:p w:rsidR="00771116" w:rsidRDefault="00771116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мероприятий, приведенны</w:t>
      </w:r>
      <w:r w:rsidR="00715B45">
        <w:rPr>
          <w:rFonts w:ascii="Times New Roman" w:hAnsi="Times New Roman" w:cs="Times New Roman"/>
        </w:rPr>
        <w:t>х</w:t>
      </w:r>
      <w:r>
        <w:rPr>
          <w:rFonts w:ascii="Times New Roman" w:hAnsi="Times New Roman" w:cs="Times New Roman"/>
        </w:rPr>
        <w:t xml:space="preserve"> в </w:t>
      </w:r>
      <w:hyperlink r:id="rId12" w:anchor="P4751" w:history="1">
        <w:r>
          <w:rPr>
            <w:rStyle w:val="af8"/>
            <w:rFonts w:ascii="Times New Roman" w:hAnsi="Times New Roman"/>
            <w:color w:val="auto"/>
          </w:rPr>
          <w:t>подпрограмм</w:t>
        </w:r>
        <w:r w:rsidR="00715B45">
          <w:rPr>
            <w:rStyle w:val="af8"/>
            <w:rFonts w:ascii="Times New Roman" w:hAnsi="Times New Roman"/>
            <w:color w:val="auto"/>
          </w:rPr>
          <w:t>ах</w:t>
        </w:r>
      </w:hyperlink>
      <w:r>
        <w:t xml:space="preserve"> </w:t>
      </w:r>
      <w:r w:rsidR="00715B45" w:rsidRPr="00715B45">
        <w:rPr>
          <w:rFonts w:ascii="Times New Roman" w:hAnsi="Times New Roman" w:cs="Times New Roman"/>
        </w:rPr>
        <w:t xml:space="preserve">3; </w:t>
      </w:r>
      <w:r>
        <w:t xml:space="preserve"> </w:t>
      </w:r>
      <w:r>
        <w:rPr>
          <w:rFonts w:ascii="Times New Roman" w:hAnsi="Times New Roman" w:cs="Times New Roman"/>
        </w:rPr>
        <w:t>включает в себя мероприятия государственной программы «</w:t>
      </w:r>
      <w:r w:rsidR="00715B45">
        <w:rPr>
          <w:rFonts w:ascii="Times New Roman" w:hAnsi="Times New Roman" w:cs="Times New Roman"/>
        </w:rPr>
        <w:t>Строительство объектов социальной инфраструктуры</w:t>
      </w:r>
      <w:r>
        <w:rPr>
          <w:rFonts w:ascii="Times New Roman" w:hAnsi="Times New Roman" w:cs="Times New Roman"/>
        </w:rPr>
        <w:t>».</w:t>
      </w:r>
    </w:p>
    <w:p w:rsidR="00FE0D9A" w:rsidRDefault="00FE0D9A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Мероприятия</w:t>
      </w:r>
      <w:proofErr w:type="gramEnd"/>
      <w:r>
        <w:rPr>
          <w:rFonts w:ascii="Times New Roman" w:hAnsi="Times New Roman" w:cs="Times New Roman"/>
        </w:rPr>
        <w:t xml:space="preserve"> приведенные в подпрограмме 5 включают в себя строительство объектов спортивного комплекса - Ледовый дворец в </w:t>
      </w:r>
      <w:proofErr w:type="spellStart"/>
      <w:r>
        <w:rPr>
          <w:rFonts w:ascii="Times New Roman" w:hAnsi="Times New Roman" w:cs="Times New Roman"/>
        </w:rPr>
        <w:t>мкр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Полево</w:t>
      </w:r>
      <w:proofErr w:type="spellEnd"/>
      <w:r>
        <w:rPr>
          <w:rFonts w:ascii="Times New Roman" w:hAnsi="Times New Roman" w:cs="Times New Roman"/>
        </w:rPr>
        <w:t xml:space="preserve">, г. Истра, </w:t>
      </w:r>
      <w:proofErr w:type="spellStart"/>
      <w:r>
        <w:rPr>
          <w:rFonts w:ascii="Times New Roman" w:hAnsi="Times New Roman" w:cs="Times New Roman"/>
        </w:rPr>
        <w:t>г.о</w:t>
      </w:r>
      <w:proofErr w:type="spellEnd"/>
      <w:r>
        <w:rPr>
          <w:rFonts w:ascii="Times New Roman" w:hAnsi="Times New Roman" w:cs="Times New Roman"/>
        </w:rPr>
        <w:t>. Истра</w:t>
      </w:r>
    </w:p>
    <w:p w:rsidR="00771116" w:rsidRDefault="00771116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Финансирование мероприятий муниципальной программы осуществляется за счет средств бюджета Московской области, средств бюджета городского округа Истра, внебюджетных источников.</w:t>
      </w:r>
    </w:p>
    <w:p w:rsidR="00771116" w:rsidRDefault="00771116" w:rsidP="0077111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Ответственность за реализацию </w:t>
      </w:r>
      <w:r w:rsidR="00574116">
        <w:rPr>
          <w:rFonts w:ascii="Times New Roman" w:hAnsi="Times New Roman" w:cs="Times New Roman"/>
        </w:rPr>
        <w:t xml:space="preserve">муниципальной </w:t>
      </w:r>
      <w:r>
        <w:rPr>
          <w:rFonts w:ascii="Times New Roman" w:hAnsi="Times New Roman" w:cs="Times New Roman"/>
        </w:rPr>
        <w:t xml:space="preserve">программы и обеспечение достижения запланированных показателей реализации несет Управление </w:t>
      </w:r>
      <w:r w:rsidR="007003B1">
        <w:rPr>
          <w:rFonts w:ascii="Times New Roman" w:hAnsi="Times New Roman" w:cs="Times New Roman"/>
        </w:rPr>
        <w:t>градостроительной деятельности</w:t>
      </w:r>
      <w:r>
        <w:rPr>
          <w:rFonts w:ascii="Times New Roman" w:hAnsi="Times New Roman" w:cs="Times New Roman"/>
        </w:rPr>
        <w:t xml:space="preserve"> администрации городского округа Истра.</w:t>
      </w:r>
    </w:p>
    <w:p w:rsidR="00AD0EBA" w:rsidRDefault="00AD0EBA" w:rsidP="003E285F">
      <w:pPr>
        <w:pStyle w:val="ConsPlusNormal"/>
        <w:jc w:val="center"/>
        <w:rPr>
          <w:rFonts w:ascii="Times New Roman" w:hAnsi="Times New Roman" w:cs="Times New Roman"/>
          <w:b/>
          <w:color w:val="000000"/>
        </w:rPr>
      </w:pPr>
    </w:p>
    <w:p w:rsidR="00210254" w:rsidRDefault="003E285F" w:rsidP="00210254">
      <w:pPr>
        <w:pStyle w:val="ConsPlusNormal"/>
        <w:numPr>
          <w:ilvl w:val="0"/>
          <w:numId w:val="30"/>
        </w:numPr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Планируемые результаты реализации муниципальной программы </w:t>
      </w:r>
    </w:p>
    <w:p w:rsidR="003E285F" w:rsidRDefault="00210254" w:rsidP="00210254">
      <w:pPr>
        <w:pStyle w:val="ConsPlusNormal"/>
        <w:ind w:left="1776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210254">
        <w:rPr>
          <w:rFonts w:ascii="Times New Roman" w:hAnsi="Times New Roman" w:cs="Times New Roman"/>
          <w:b/>
          <w:color w:val="000000"/>
        </w:rPr>
        <w:t>"Строительство объектов социальной инфраструктуры"</w:t>
      </w:r>
    </w:p>
    <w:p w:rsidR="003E285F" w:rsidRDefault="003E285F" w:rsidP="003E285F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 w:cs="Times New Roman"/>
          <w:b/>
          <w:color w:val="000000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9"/>
        <w:gridCol w:w="4682"/>
        <w:gridCol w:w="1377"/>
        <w:gridCol w:w="964"/>
        <w:gridCol w:w="1261"/>
        <w:gridCol w:w="1020"/>
        <w:gridCol w:w="1020"/>
        <w:gridCol w:w="1020"/>
        <w:gridCol w:w="1020"/>
        <w:gridCol w:w="1020"/>
        <w:gridCol w:w="1413"/>
      </w:tblGrid>
      <w:tr w:rsidR="003E285F" w:rsidRPr="00693CA4" w:rsidTr="00E22BD3"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Планируемые результаты реализации МП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 показателя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Базовое значение на начало реализации программы/подпрограммы</w:t>
            </w:r>
          </w:p>
        </w:tc>
        <w:tc>
          <w:tcPr>
            <w:tcW w:w="5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 основного мероприятия в перечне мероприятий подпрограммы</w:t>
            </w:r>
          </w:p>
        </w:tc>
      </w:tr>
      <w:tr w:rsidR="003E285F" w:rsidRPr="00693CA4" w:rsidTr="00E22BD3"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9E3452"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85F" w:rsidRPr="00693CA4" w:rsidRDefault="003E285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E285F" w:rsidRPr="00693CA4" w:rsidTr="00E22BD3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3E285F" w:rsidP="00693CA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3E285F" w:rsidRPr="00693CA4" w:rsidTr="00E22BD3">
        <w:tc>
          <w:tcPr>
            <w:tcW w:w="154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5F" w:rsidRPr="00693CA4" w:rsidRDefault="009F2F15" w:rsidP="009E07CC">
            <w:pPr>
              <w:autoSpaceDE w:val="0"/>
              <w:autoSpaceDN w:val="0"/>
              <w:adjustRightInd w:val="0"/>
              <w:spacing w:before="120" w:after="12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13" w:anchor="P1207" w:history="1">
              <w:r w:rsidR="003E285F" w:rsidRPr="00693CA4">
                <w:rPr>
                  <w:rStyle w:val="af8"/>
                  <w:rFonts w:ascii="Times New Roman" w:hAnsi="Times New Roman"/>
                  <w:b/>
                  <w:color w:val="000000"/>
                  <w:sz w:val="20"/>
                  <w:szCs w:val="20"/>
                </w:rPr>
                <w:t xml:space="preserve">Подпрограмма </w:t>
              </w:r>
            </w:hyperlink>
            <w:r w:rsidR="00662B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  <w:r w:rsidR="003E285F" w:rsidRPr="00693CA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«</w:t>
            </w:r>
            <w:r w:rsidR="00662B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Строительство (реконструкция) объектов образования</w:t>
            </w:r>
            <w:r w:rsidR="003E285F" w:rsidRPr="00693CA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»</w:t>
            </w:r>
          </w:p>
        </w:tc>
      </w:tr>
      <w:tr w:rsidR="009B5DB7" w:rsidRPr="00693CA4" w:rsidTr="00E22BD3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DB7" w:rsidRPr="00693CA4" w:rsidRDefault="00D11F86" w:rsidP="00356F8C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82" w:type="dxa"/>
            <w:hideMark/>
          </w:tcPr>
          <w:p w:rsidR="009B5DB7" w:rsidRPr="001F7254" w:rsidRDefault="009B5DB7" w:rsidP="00FF150D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7254">
              <w:rPr>
                <w:rFonts w:ascii="Times New Roman" w:hAnsi="Times New Roman" w:cs="Times New Roman"/>
                <w:sz w:val="20"/>
                <w:szCs w:val="20"/>
              </w:rPr>
              <w:t>Количество введенных в эксплуатацию объектов дошкольного образования за счёт внебюджетных источников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DB7" w:rsidRPr="00693CA4" w:rsidRDefault="009B5DB7" w:rsidP="00FF150D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Обращение Губернатора Московской области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DB7" w:rsidRPr="00693CA4" w:rsidRDefault="009B5DB7" w:rsidP="00FF150D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DB7" w:rsidRPr="00693CA4" w:rsidRDefault="001F7254" w:rsidP="001F7254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DB7" w:rsidRPr="00693CA4" w:rsidRDefault="009B5DB7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DB7" w:rsidRPr="00FF150D" w:rsidRDefault="009B5DB7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DB7" w:rsidRPr="00FF150D" w:rsidRDefault="009B5DB7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DB7" w:rsidRPr="00FF150D" w:rsidRDefault="009B5DB7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DB7" w:rsidRPr="00FF150D" w:rsidRDefault="009B5DB7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DB7" w:rsidRPr="009B5DB7" w:rsidRDefault="009B5DB7" w:rsidP="001F725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5D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</w:tr>
      <w:tr w:rsidR="001F7254" w:rsidRPr="00693CA4" w:rsidTr="00E22BD3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254" w:rsidRDefault="00D11F86" w:rsidP="009B5DB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1F72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82" w:type="dxa"/>
          </w:tcPr>
          <w:p w:rsidR="001F7254" w:rsidRDefault="001F7254" w:rsidP="009B5DB7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7254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введенных в эксплуатацию объектов общего образования за счёт бюджетных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средств</w:t>
            </w:r>
          </w:p>
          <w:p w:rsidR="001F7254" w:rsidRPr="001F7254" w:rsidRDefault="001F7254" w:rsidP="009B5DB7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254" w:rsidRDefault="001F7254" w:rsidP="009B5DB7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72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Обращение Губернатора Московской области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254" w:rsidRDefault="001F7254" w:rsidP="009B5DB7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72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254" w:rsidRPr="00FF150D" w:rsidRDefault="001F7254" w:rsidP="001F725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254" w:rsidRPr="00693CA4" w:rsidRDefault="00316DE5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254" w:rsidRDefault="001F7254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254" w:rsidRDefault="001F7254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254" w:rsidRDefault="00316DE5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254" w:rsidRDefault="00316DE5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254" w:rsidRPr="00E22BD3" w:rsidRDefault="001F7254" w:rsidP="001F725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E</w:t>
            </w:r>
            <w:r w:rsidRPr="00E22B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E22B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22BD3" w:rsidRPr="00E22B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проект «Современная школа»</w:t>
            </w:r>
          </w:p>
        </w:tc>
      </w:tr>
      <w:tr w:rsidR="003D73B1" w:rsidRPr="00693CA4" w:rsidTr="005172BA">
        <w:tc>
          <w:tcPr>
            <w:tcW w:w="154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3B1" w:rsidRDefault="003D73B1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5 «Строительство (реконструкция</w:t>
            </w:r>
            <w:r w:rsidR="000A419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объектов физической культуры и спорта»</w:t>
            </w:r>
          </w:p>
          <w:p w:rsidR="006C60D1" w:rsidRPr="009B5DB7" w:rsidRDefault="006C60D1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D73B1" w:rsidRPr="00693CA4" w:rsidTr="00E22BD3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3B1" w:rsidRDefault="00767CD9" w:rsidP="009B5DB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3D73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82" w:type="dxa"/>
          </w:tcPr>
          <w:p w:rsidR="003D73B1" w:rsidRPr="001F7254" w:rsidRDefault="008A3342" w:rsidP="009B5DB7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42">
              <w:rPr>
                <w:rFonts w:ascii="Times New Roman" w:hAnsi="Times New Roman" w:cs="Times New Roman"/>
                <w:sz w:val="20"/>
                <w:szCs w:val="20"/>
              </w:rPr>
              <w:t>Количество введенных в эксплуатацию объектов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культуры и спорта за счет средств муниципальных образований Московской области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3B1" w:rsidRDefault="008A3342" w:rsidP="009B5DB7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Отраслевой показатель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3B1" w:rsidRDefault="008A3342" w:rsidP="009B5DB7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3B1" w:rsidRPr="00FF150D" w:rsidRDefault="008A3342" w:rsidP="001F725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3B1" w:rsidRPr="00693CA4" w:rsidRDefault="00316DE5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3B1" w:rsidRPr="00FF150D" w:rsidRDefault="008A3342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3B1" w:rsidRPr="00FF150D" w:rsidRDefault="00316DE5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3B1" w:rsidRPr="00FF150D" w:rsidRDefault="00316DE5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3B1" w:rsidRPr="00FF150D" w:rsidRDefault="00316DE5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B1" w:rsidRPr="009B5DB7" w:rsidRDefault="008A3342" w:rsidP="001F7254">
            <w:pPr>
              <w:pStyle w:val="1a"/>
              <w:shd w:val="clear" w:color="auto" w:fill="auto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</w:tr>
    </w:tbl>
    <w:p w:rsidR="00133E77" w:rsidRDefault="00133E77" w:rsidP="00133E7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22F47" w:rsidRDefault="00B22F47" w:rsidP="00B22F4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A3342" w:rsidRDefault="008A3342" w:rsidP="00B22F4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22F47" w:rsidRDefault="00B22F47" w:rsidP="00B22F4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22F47" w:rsidRDefault="00B22F47" w:rsidP="00B22F4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22F47" w:rsidRDefault="00B22F47" w:rsidP="00B22F4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4711D" w:rsidRDefault="0084711D" w:rsidP="00B22F4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22F47" w:rsidRDefault="00B22F47" w:rsidP="00B22F4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22F47" w:rsidRDefault="00B22F47" w:rsidP="00B22F4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33E77" w:rsidRPr="001B114A" w:rsidRDefault="00133E77" w:rsidP="001B114A">
      <w:pPr>
        <w:pStyle w:val="a4"/>
        <w:widowControl w:val="0"/>
        <w:numPr>
          <w:ilvl w:val="0"/>
          <w:numId w:val="31"/>
        </w:numPr>
        <w:autoSpaceDE w:val="0"/>
        <w:autoSpaceDN w:val="0"/>
        <w:jc w:val="center"/>
        <w:rPr>
          <w:rFonts w:ascii="Times New Roman" w:hAnsi="Times New Roman"/>
          <w:b/>
          <w:sz w:val="22"/>
          <w:szCs w:val="22"/>
        </w:rPr>
      </w:pPr>
      <w:r w:rsidRPr="001B114A">
        <w:rPr>
          <w:rFonts w:ascii="Times New Roman" w:hAnsi="Times New Roman"/>
          <w:b/>
          <w:sz w:val="22"/>
          <w:szCs w:val="22"/>
        </w:rPr>
        <w:lastRenderedPageBreak/>
        <w:t>Методика расчета показателей эффективности реализации</w:t>
      </w:r>
    </w:p>
    <w:p w:rsidR="00133E77" w:rsidRDefault="00133E77" w:rsidP="00133E77">
      <w:pPr>
        <w:autoSpaceDE w:val="0"/>
        <w:autoSpaceDN w:val="0"/>
        <w:adjustRightInd w:val="0"/>
        <w:spacing w:line="240" w:lineRule="atLeast"/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133E77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муниципальной программы «</w:t>
      </w:r>
      <w:r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Строительство объектов социальной инфраструктуры» </w:t>
      </w:r>
    </w:p>
    <w:p w:rsidR="00B22F47" w:rsidRPr="00133E77" w:rsidRDefault="00B22F47" w:rsidP="00133E77">
      <w:pPr>
        <w:autoSpaceDE w:val="0"/>
        <w:autoSpaceDN w:val="0"/>
        <w:adjustRightInd w:val="0"/>
        <w:spacing w:line="240" w:lineRule="atLeast"/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tbl>
      <w:tblPr>
        <w:tblW w:w="1477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217"/>
        <w:gridCol w:w="3827"/>
        <w:gridCol w:w="3119"/>
        <w:gridCol w:w="2977"/>
      </w:tblGrid>
      <w:tr w:rsidR="00B22F47" w:rsidRPr="00B22F47" w:rsidTr="00F43BE5">
        <w:trPr>
          <w:trHeight w:val="276"/>
        </w:trPr>
        <w:tc>
          <w:tcPr>
            <w:tcW w:w="738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894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1217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827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Алгоритм расчета значений целевого показателя</w:t>
            </w:r>
          </w:p>
        </w:tc>
        <w:tc>
          <w:tcPr>
            <w:tcW w:w="3119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Источник данных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Период представления отчетности</w:t>
            </w:r>
          </w:p>
        </w:tc>
      </w:tr>
      <w:tr w:rsidR="00B22F47" w:rsidRPr="00B22F47" w:rsidTr="00F43BE5">
        <w:trPr>
          <w:trHeight w:val="28"/>
        </w:trPr>
        <w:tc>
          <w:tcPr>
            <w:tcW w:w="738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94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17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22F47" w:rsidRPr="00B22F47" w:rsidTr="00F43BE5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5" w:name="_Hlk19627455"/>
            <w:r w:rsidRPr="00B22F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«Строительство (реконструкция) объектов образования»</w:t>
            </w:r>
          </w:p>
        </w:tc>
      </w:tr>
      <w:tr w:rsidR="002A49DF" w:rsidRPr="002A49DF" w:rsidTr="00F43BE5">
        <w:trPr>
          <w:trHeight w:val="274"/>
        </w:trPr>
        <w:tc>
          <w:tcPr>
            <w:tcW w:w="738" w:type="dxa"/>
          </w:tcPr>
          <w:p w:rsidR="00B22F47" w:rsidRPr="00A66035" w:rsidRDefault="003D4BF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94" w:type="dxa"/>
          </w:tcPr>
          <w:p w:rsidR="00B22F47" w:rsidRPr="00A66035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6035">
              <w:rPr>
                <w:rFonts w:ascii="Times New Roman" w:hAnsi="Times New Roman" w:cs="Times New Roman"/>
                <w:sz w:val="20"/>
                <w:szCs w:val="20"/>
              </w:rPr>
              <w:t>Количество введенных в эксплуатацию объектов дошкольного образования за счет внебюджетных источников</w:t>
            </w:r>
          </w:p>
        </w:tc>
        <w:tc>
          <w:tcPr>
            <w:tcW w:w="1217" w:type="dxa"/>
          </w:tcPr>
          <w:p w:rsidR="00B22F47" w:rsidRPr="00A66035" w:rsidRDefault="008C6FA0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603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22F47" w:rsidRPr="00A66035">
              <w:rPr>
                <w:rFonts w:ascii="Times New Roman" w:hAnsi="Times New Roman" w:cs="Times New Roman"/>
                <w:sz w:val="20"/>
                <w:szCs w:val="20"/>
              </w:rPr>
              <w:t>диница</w:t>
            </w:r>
          </w:p>
          <w:p w:rsidR="008C6FA0" w:rsidRPr="00A66035" w:rsidRDefault="008C6FA0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B22F47" w:rsidRPr="00A66035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6035">
              <w:rPr>
                <w:rFonts w:ascii="Times New Roman" w:hAnsi="Times New Roman" w:cs="Times New Roman"/>
                <w:sz w:val="20"/>
                <w:szCs w:val="20"/>
              </w:rPr>
              <w:t>Значение целевого показателя определяется исходя из количества выданных разрешений на ввод объектов дошкольного образования в эксплуатацию построенных за счет внебюджетных источников</w:t>
            </w:r>
          </w:p>
        </w:tc>
        <w:tc>
          <w:tcPr>
            <w:tcW w:w="3119" w:type="dxa"/>
          </w:tcPr>
          <w:p w:rsidR="00B22F47" w:rsidRPr="00A66035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6035">
              <w:rPr>
                <w:rFonts w:ascii="Times New Roman" w:hAnsi="Times New Roman" w:cs="Times New Roman"/>
                <w:sz w:val="20"/>
                <w:szCs w:val="20"/>
              </w:rPr>
              <w:t>Ведомственные данные Министерства жилищной политики Московской области</w:t>
            </w:r>
          </w:p>
        </w:tc>
        <w:tc>
          <w:tcPr>
            <w:tcW w:w="2977" w:type="dxa"/>
          </w:tcPr>
          <w:p w:rsidR="00B22F47" w:rsidRPr="00A66035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6035">
              <w:rPr>
                <w:rFonts w:ascii="Times New Roman" w:hAnsi="Times New Roman" w:cs="Times New Roman"/>
                <w:sz w:val="20"/>
                <w:szCs w:val="20"/>
              </w:rPr>
              <w:t>Годовой, ежеквартальный</w:t>
            </w:r>
          </w:p>
        </w:tc>
      </w:tr>
      <w:bookmarkEnd w:id="5"/>
      <w:tr w:rsidR="00B22F47" w:rsidRPr="00B22F47" w:rsidTr="00F43BE5">
        <w:trPr>
          <w:trHeight w:val="1603"/>
        </w:trPr>
        <w:tc>
          <w:tcPr>
            <w:tcW w:w="738" w:type="dxa"/>
          </w:tcPr>
          <w:p w:rsidR="00B22F47" w:rsidRPr="00B22F47" w:rsidRDefault="003D4BF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94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Количество введенных в эксплуатацию объектов общего образования за счет бюджетных средств</w:t>
            </w:r>
          </w:p>
        </w:tc>
        <w:tc>
          <w:tcPr>
            <w:tcW w:w="1217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3827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Значение целевого показателя определяется исходя из количества выданных разрешений на ввод объектов общего образования за счет бюджетных средств в эксплуатацию</w:t>
            </w:r>
          </w:p>
        </w:tc>
        <w:tc>
          <w:tcPr>
            <w:tcW w:w="3119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Ведомственные данные Министерства строительного комплекса Московской области</w:t>
            </w:r>
          </w:p>
        </w:tc>
        <w:tc>
          <w:tcPr>
            <w:tcW w:w="2977" w:type="dxa"/>
          </w:tcPr>
          <w:p w:rsidR="00B22F47" w:rsidRPr="00B22F47" w:rsidRDefault="00B22F47" w:rsidP="00B22F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Годовой, ежеквартальный</w:t>
            </w:r>
          </w:p>
        </w:tc>
      </w:tr>
      <w:tr w:rsidR="008A3342" w:rsidRPr="00B22F47" w:rsidTr="005172BA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</w:tcPr>
          <w:p w:rsidR="008A3342" w:rsidRPr="00B22F47" w:rsidRDefault="008A3342" w:rsidP="005172B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</w:tcPr>
          <w:p w:rsidR="008A3342" w:rsidRPr="00B22F47" w:rsidRDefault="008A3342" w:rsidP="005172B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3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5 «Строительство (реконструкция</w:t>
            </w:r>
            <w:r w:rsidR="000A41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  <w:r w:rsidRPr="008A3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объектов физической культуры и спорта»</w:t>
            </w:r>
          </w:p>
        </w:tc>
      </w:tr>
      <w:tr w:rsidR="008A3342" w:rsidRPr="00B22F47" w:rsidTr="005172BA">
        <w:trPr>
          <w:trHeight w:val="274"/>
        </w:trPr>
        <w:tc>
          <w:tcPr>
            <w:tcW w:w="738" w:type="dxa"/>
          </w:tcPr>
          <w:p w:rsidR="008A3342" w:rsidRPr="00B22F47" w:rsidRDefault="008A3342" w:rsidP="005172B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D4B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94" w:type="dxa"/>
          </w:tcPr>
          <w:p w:rsidR="008A3342" w:rsidRPr="00B22F47" w:rsidRDefault="008A3342" w:rsidP="005172B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342">
              <w:rPr>
                <w:rFonts w:ascii="Times New Roman" w:hAnsi="Times New Roman" w:cs="Times New Roman"/>
                <w:sz w:val="20"/>
                <w:szCs w:val="20"/>
              </w:rPr>
              <w:t>Количество введенных в эксплуатацию объектов физической культуры и спорта за счет средств муниципальных образований Московской области</w:t>
            </w:r>
          </w:p>
        </w:tc>
        <w:tc>
          <w:tcPr>
            <w:tcW w:w="1217" w:type="dxa"/>
          </w:tcPr>
          <w:p w:rsidR="008A3342" w:rsidRPr="00B22F47" w:rsidRDefault="008A3342" w:rsidP="005172B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3827" w:type="dxa"/>
          </w:tcPr>
          <w:p w:rsidR="008A3342" w:rsidRPr="00B22F47" w:rsidRDefault="000A419A" w:rsidP="005172B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419A">
              <w:rPr>
                <w:rFonts w:ascii="Times New Roman" w:hAnsi="Times New Roman" w:cs="Times New Roman"/>
                <w:sz w:val="20"/>
                <w:szCs w:val="20"/>
              </w:rPr>
              <w:t>Значение целевого показателя определяется исходя из количества выданных разрешений на ввод объектов физической культуры и спорта в эксплуатацию построенных за счет средств бюджетов муниципальных образований Московской области</w:t>
            </w:r>
          </w:p>
        </w:tc>
        <w:tc>
          <w:tcPr>
            <w:tcW w:w="3119" w:type="dxa"/>
          </w:tcPr>
          <w:p w:rsidR="008A3342" w:rsidRPr="00B22F47" w:rsidRDefault="00C81E54" w:rsidP="005172B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1E54">
              <w:rPr>
                <w:rFonts w:ascii="Times New Roman" w:hAnsi="Times New Roman" w:cs="Times New Roman"/>
                <w:sz w:val="20"/>
                <w:szCs w:val="20"/>
              </w:rPr>
              <w:t>Ведомственные данные Министерства строительного комплекса Московской области</w:t>
            </w:r>
          </w:p>
        </w:tc>
        <w:tc>
          <w:tcPr>
            <w:tcW w:w="2977" w:type="dxa"/>
          </w:tcPr>
          <w:p w:rsidR="008A3342" w:rsidRPr="00B22F47" w:rsidRDefault="008A3342" w:rsidP="005172B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47">
              <w:rPr>
                <w:rFonts w:ascii="Times New Roman" w:hAnsi="Times New Roman" w:cs="Times New Roman"/>
                <w:sz w:val="20"/>
                <w:szCs w:val="20"/>
              </w:rPr>
              <w:t>Годовой, ежеквартальный</w:t>
            </w:r>
          </w:p>
        </w:tc>
      </w:tr>
    </w:tbl>
    <w:p w:rsidR="00133E77" w:rsidRPr="00133E77" w:rsidRDefault="00133E77" w:rsidP="00133E7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0"/>
          <w:szCs w:val="20"/>
        </w:rPr>
      </w:pPr>
    </w:p>
    <w:p w:rsidR="00E57B86" w:rsidRDefault="00E57B86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0A419A" w:rsidRDefault="000A419A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B33557" w:rsidRPr="00C243CD" w:rsidRDefault="00B33557" w:rsidP="002B7FCB">
      <w:pPr>
        <w:pStyle w:val="ConsPlusCell"/>
        <w:ind w:left="142"/>
        <w:jc w:val="both"/>
        <w:rPr>
          <w:rFonts w:ascii="Times New Roman" w:hAnsi="Times New Roman" w:cs="Times New Roman"/>
          <w:sz w:val="20"/>
          <w:szCs w:val="20"/>
        </w:rPr>
      </w:pPr>
    </w:p>
    <w:p w:rsidR="00A66035" w:rsidRDefault="00A66035" w:rsidP="001B114A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66035" w:rsidRDefault="00A66035" w:rsidP="001B114A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84711D" w:rsidRDefault="0084711D" w:rsidP="001B114A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3D4BF7" w:rsidRDefault="003D4BF7" w:rsidP="001B114A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3D4BF7" w:rsidRDefault="003D4BF7" w:rsidP="001B114A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3D4BF7" w:rsidRDefault="003D4BF7" w:rsidP="001B114A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3D4BF7" w:rsidRDefault="003D4BF7" w:rsidP="001B114A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33557" w:rsidRPr="001B114A" w:rsidRDefault="00E16B4B" w:rsidP="001B114A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8</w:t>
      </w:r>
      <w:r w:rsidR="00B33557" w:rsidRPr="001B114A"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bookmarkStart w:id="6" w:name="_Toc464227487"/>
      <w:r w:rsidR="00B33557" w:rsidRPr="001B114A">
        <w:rPr>
          <w:rFonts w:ascii="Times New Roman" w:hAnsi="Times New Roman" w:cs="Times New Roman"/>
          <w:b/>
          <w:bCs/>
          <w:sz w:val="20"/>
          <w:szCs w:val="20"/>
        </w:rPr>
        <w:t>П</w:t>
      </w:r>
      <w:r w:rsidR="00E57B86" w:rsidRPr="001B114A">
        <w:rPr>
          <w:rFonts w:ascii="Times New Roman" w:hAnsi="Times New Roman" w:cs="Times New Roman"/>
          <w:b/>
          <w:bCs/>
          <w:sz w:val="20"/>
          <w:szCs w:val="20"/>
        </w:rPr>
        <w:t>орядок</w:t>
      </w:r>
      <w:r w:rsidR="00B33557" w:rsidRPr="001B114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57B86" w:rsidRPr="001B114A">
        <w:rPr>
          <w:rFonts w:ascii="Times New Roman" w:hAnsi="Times New Roman" w:cs="Times New Roman"/>
          <w:b/>
          <w:bCs/>
          <w:sz w:val="20"/>
          <w:szCs w:val="20"/>
        </w:rPr>
        <w:t>взаимодействия</w:t>
      </w:r>
      <w:r w:rsidR="00B33557" w:rsidRPr="001B114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57B86" w:rsidRPr="001B114A">
        <w:rPr>
          <w:rFonts w:ascii="Times New Roman" w:hAnsi="Times New Roman" w:cs="Times New Roman"/>
          <w:b/>
          <w:bCs/>
          <w:sz w:val="20"/>
          <w:szCs w:val="20"/>
        </w:rPr>
        <w:t>ответственного за выполнение</w:t>
      </w:r>
      <w:r w:rsidR="00B33557" w:rsidRPr="001B114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57B86" w:rsidRPr="001B114A">
        <w:rPr>
          <w:rFonts w:ascii="Times New Roman" w:hAnsi="Times New Roman" w:cs="Times New Roman"/>
          <w:b/>
          <w:bCs/>
          <w:sz w:val="20"/>
          <w:szCs w:val="20"/>
        </w:rPr>
        <w:t>мероприятий</w:t>
      </w:r>
      <w:r w:rsidR="00B33557" w:rsidRPr="001B114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57B86" w:rsidRPr="001B114A">
        <w:rPr>
          <w:rFonts w:ascii="Times New Roman" w:hAnsi="Times New Roman" w:cs="Times New Roman"/>
          <w:b/>
          <w:bCs/>
          <w:sz w:val="20"/>
          <w:szCs w:val="20"/>
        </w:rPr>
        <w:t xml:space="preserve">подпрограмм </w:t>
      </w:r>
      <w:bookmarkEnd w:id="6"/>
      <w:r w:rsidR="00E57B86" w:rsidRPr="001B114A">
        <w:rPr>
          <w:rFonts w:ascii="Times New Roman" w:hAnsi="Times New Roman" w:cs="Times New Roman"/>
          <w:b/>
          <w:bCs/>
          <w:sz w:val="20"/>
          <w:szCs w:val="20"/>
        </w:rPr>
        <w:t>с заказчиком программы.</w:t>
      </w:r>
    </w:p>
    <w:p w:rsidR="00E57B86" w:rsidRPr="00C243CD" w:rsidRDefault="00E57B86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B33557" w:rsidRPr="00C243CD" w:rsidRDefault="00E52CA9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Заказчиком программы является Управление </w:t>
      </w:r>
      <w:r w:rsidR="003B5B71" w:rsidRPr="00C243CD">
        <w:rPr>
          <w:rFonts w:ascii="Times New Roman" w:hAnsi="Times New Roman" w:cs="Times New Roman"/>
          <w:sz w:val="20"/>
          <w:szCs w:val="20"/>
        </w:rPr>
        <w:t xml:space="preserve">градостроительной деятельности городского округа Истра </w:t>
      </w:r>
      <w:r w:rsidR="00E57B8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33557" w:rsidRPr="00C243CD" w:rsidRDefault="00E52CA9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Ответственным за выполнение мероприятий муниципальной программы является </w:t>
      </w:r>
      <w:r w:rsidR="003B5B71" w:rsidRPr="00C243CD">
        <w:rPr>
          <w:rFonts w:ascii="Times New Roman" w:hAnsi="Times New Roman" w:cs="Times New Roman"/>
          <w:sz w:val="20"/>
          <w:szCs w:val="20"/>
        </w:rPr>
        <w:t>МКУ «Управление капитального строительства городского округа Истра»</w:t>
      </w:r>
    </w:p>
    <w:p w:rsidR="00B33557" w:rsidRPr="00C243CD" w:rsidRDefault="00B33557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Ответственный за выполнение мероприятий муниципальной программы:</w:t>
      </w:r>
    </w:p>
    <w:p w:rsidR="00B33557" w:rsidRPr="00C243CD" w:rsidRDefault="00D83368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B33557" w:rsidRPr="00C243CD">
        <w:rPr>
          <w:rFonts w:ascii="Times New Roman" w:hAnsi="Times New Roman" w:cs="Times New Roman"/>
          <w:sz w:val="20"/>
          <w:szCs w:val="20"/>
        </w:rPr>
        <w:t>разрабатывает муниципальную программу;</w:t>
      </w:r>
    </w:p>
    <w:p w:rsidR="00B33557" w:rsidRPr="00C243CD" w:rsidRDefault="00D83368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B33557" w:rsidRPr="00C243CD">
        <w:rPr>
          <w:rFonts w:ascii="Times New Roman" w:hAnsi="Times New Roman" w:cs="Times New Roman"/>
          <w:sz w:val="20"/>
          <w:szCs w:val="20"/>
        </w:rPr>
        <w:t>формирует прогноз расходов на реализацию мероприятий муниципальной программы</w:t>
      </w:r>
      <w:bookmarkStart w:id="7" w:name="Par210"/>
      <w:bookmarkEnd w:id="7"/>
      <w:r w:rsidR="00B33557" w:rsidRPr="00C243CD">
        <w:rPr>
          <w:rFonts w:ascii="Times New Roman" w:hAnsi="Times New Roman" w:cs="Times New Roman"/>
          <w:sz w:val="20"/>
          <w:szCs w:val="20"/>
        </w:rPr>
        <w:t>;</w:t>
      </w:r>
    </w:p>
    <w:p w:rsidR="00B33557" w:rsidRPr="00C243CD" w:rsidRDefault="00D83368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B33557" w:rsidRPr="00C243CD">
        <w:rPr>
          <w:rFonts w:ascii="Times New Roman" w:hAnsi="Times New Roman" w:cs="Times New Roman"/>
          <w:sz w:val="20"/>
          <w:szCs w:val="20"/>
        </w:rPr>
        <w:t>участвует в обсуждении вопросов, связанных с реализацией и финансированием муниципальной программы;</w:t>
      </w:r>
    </w:p>
    <w:p w:rsidR="00B33557" w:rsidRPr="00C243CD" w:rsidRDefault="00B33557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вводит в подсистему ГАСУ МО отчетную информацию. По решению заказчика программы введение информации в подсистему ГАСУ МО осуществляется ответственным за выполнение мероприятия;</w:t>
      </w:r>
    </w:p>
    <w:p w:rsidR="00B33557" w:rsidRPr="00C243CD" w:rsidRDefault="00D83368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B33557" w:rsidRPr="00C243CD">
        <w:rPr>
          <w:rFonts w:ascii="Times New Roman" w:hAnsi="Times New Roman" w:cs="Times New Roman"/>
          <w:sz w:val="20"/>
          <w:szCs w:val="20"/>
        </w:rPr>
        <w:t>обеспечивает выполнение муниципальной программы, а также эффективность и результативность ее реализации;</w:t>
      </w:r>
    </w:p>
    <w:p w:rsidR="00B33557" w:rsidRPr="00C243CD" w:rsidRDefault="00B33557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представляет координатору муниципальной программы годовой отчет о реализации муниципальной программы;</w:t>
      </w:r>
    </w:p>
    <w:p w:rsidR="00B33557" w:rsidRPr="00C243CD" w:rsidRDefault="00D83368" w:rsidP="00EC079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- </w:t>
      </w:r>
      <w:r w:rsidR="00B33557" w:rsidRPr="00C243CD">
        <w:rPr>
          <w:rFonts w:ascii="Times New Roman" w:hAnsi="Times New Roman" w:cs="Times New Roman"/>
          <w:sz w:val="20"/>
          <w:szCs w:val="20"/>
        </w:rPr>
        <w:t>несет ответственность за подготовку и реализацию муниципальной программы, а также обеспечение достижения планируемых результатов реализации муниципальной программы.</w:t>
      </w:r>
    </w:p>
    <w:p w:rsidR="004C600C" w:rsidRDefault="004C600C" w:rsidP="00413734">
      <w:pPr>
        <w:pStyle w:val="ConsPlusCell"/>
        <w:jc w:val="center"/>
        <w:rPr>
          <w:rFonts w:ascii="Times New Roman" w:hAnsi="Times New Roman" w:cs="Times New Roman"/>
          <w:sz w:val="20"/>
          <w:szCs w:val="20"/>
        </w:rPr>
      </w:pPr>
      <w:bookmarkStart w:id="8" w:name="_Toc464227488"/>
    </w:p>
    <w:p w:rsidR="00B33557" w:rsidRPr="001B114A" w:rsidRDefault="00C00E15" w:rsidP="002B7FCB">
      <w:pPr>
        <w:pStyle w:val="ConsPlusCell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B114A">
        <w:rPr>
          <w:rFonts w:ascii="Times New Roman" w:hAnsi="Times New Roman" w:cs="Times New Roman"/>
          <w:b/>
          <w:bCs/>
          <w:sz w:val="20"/>
          <w:szCs w:val="20"/>
        </w:rPr>
        <w:t>Состав</w:t>
      </w:r>
      <w:r w:rsidR="00B33557" w:rsidRPr="001B114A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Pr="001B114A">
        <w:rPr>
          <w:rFonts w:ascii="Times New Roman" w:hAnsi="Times New Roman" w:cs="Times New Roman"/>
          <w:b/>
          <w:bCs/>
          <w:sz w:val="20"/>
          <w:szCs w:val="20"/>
        </w:rPr>
        <w:t>форма</w:t>
      </w:r>
      <w:r w:rsidR="00B33557" w:rsidRPr="001B114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B114A">
        <w:rPr>
          <w:rFonts w:ascii="Times New Roman" w:hAnsi="Times New Roman" w:cs="Times New Roman"/>
          <w:b/>
          <w:bCs/>
          <w:sz w:val="20"/>
          <w:szCs w:val="20"/>
        </w:rPr>
        <w:t>и сроки предоставления отчетности</w:t>
      </w:r>
      <w:r w:rsidR="00B33557" w:rsidRPr="001B114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B114A">
        <w:rPr>
          <w:rFonts w:ascii="Times New Roman" w:hAnsi="Times New Roman" w:cs="Times New Roman"/>
          <w:b/>
          <w:bCs/>
          <w:sz w:val="20"/>
          <w:szCs w:val="20"/>
        </w:rPr>
        <w:t>о ходе реализации</w:t>
      </w:r>
      <w:r w:rsidR="00B33557" w:rsidRPr="001B114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8"/>
      <w:r w:rsidRPr="001B114A">
        <w:rPr>
          <w:rFonts w:ascii="Times New Roman" w:hAnsi="Times New Roman" w:cs="Times New Roman"/>
          <w:b/>
          <w:bCs/>
          <w:sz w:val="20"/>
          <w:szCs w:val="20"/>
        </w:rPr>
        <w:t>мероприятий программы</w:t>
      </w:r>
    </w:p>
    <w:p w:rsidR="00E119BE" w:rsidRPr="00C243CD" w:rsidRDefault="00E119BE" w:rsidP="002B7FCB">
      <w:pPr>
        <w:pStyle w:val="ConsPlusCell"/>
        <w:ind w:left="1429"/>
        <w:jc w:val="center"/>
        <w:rPr>
          <w:rFonts w:ascii="Times New Roman" w:hAnsi="Times New Roman" w:cs="Times New Roman"/>
          <w:sz w:val="20"/>
          <w:szCs w:val="20"/>
        </w:rPr>
      </w:pPr>
    </w:p>
    <w:p w:rsidR="00B33557" w:rsidRPr="00C243CD" w:rsidRDefault="00E52CA9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413734">
        <w:rPr>
          <w:rFonts w:ascii="Times New Roman" w:hAnsi="Times New Roman" w:cs="Times New Roman"/>
          <w:sz w:val="20"/>
          <w:szCs w:val="20"/>
        </w:rPr>
        <w:t>7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.1. С целью контроля за реализацией муниципальной программы, ответственный за выполнение мероприятий муниципальной программы ежеквартально до </w:t>
      </w:r>
      <w:r w:rsidR="00E57B86">
        <w:rPr>
          <w:rFonts w:ascii="Times New Roman" w:hAnsi="Times New Roman" w:cs="Times New Roman"/>
          <w:sz w:val="20"/>
          <w:szCs w:val="20"/>
        </w:rPr>
        <w:t>10</w:t>
      </w:r>
      <w:r w:rsidR="00B33557" w:rsidRPr="00C243CD">
        <w:rPr>
          <w:rFonts w:ascii="Times New Roman" w:hAnsi="Times New Roman" w:cs="Times New Roman"/>
          <w:sz w:val="20"/>
          <w:szCs w:val="20"/>
        </w:rPr>
        <w:t xml:space="preserve"> числа месяца, следующего за отчетным кварталом, формирует в подсистеме ГАСУ МО по форме, утвержденной Министерством экономики и финансов Московской области:</w:t>
      </w:r>
    </w:p>
    <w:p w:rsidR="00B33557" w:rsidRPr="00C243CD" w:rsidRDefault="00E52CA9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413734">
        <w:rPr>
          <w:rFonts w:ascii="Times New Roman" w:hAnsi="Times New Roman" w:cs="Times New Roman"/>
          <w:sz w:val="20"/>
          <w:szCs w:val="20"/>
        </w:rPr>
        <w:t>7</w:t>
      </w:r>
      <w:r w:rsidR="00B33557" w:rsidRPr="00C243CD">
        <w:rPr>
          <w:rFonts w:ascii="Times New Roman" w:hAnsi="Times New Roman" w:cs="Times New Roman"/>
          <w:sz w:val="20"/>
          <w:szCs w:val="20"/>
        </w:rPr>
        <w:t>.1.1.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33557" w:rsidRPr="00C243CD">
        <w:rPr>
          <w:rFonts w:ascii="Times New Roman" w:hAnsi="Times New Roman" w:cs="Times New Roman"/>
          <w:sz w:val="20"/>
          <w:szCs w:val="20"/>
        </w:rPr>
        <w:t>Оперативный отчет о реализации мероприятий муниципальной программы, который содержит:</w:t>
      </w:r>
    </w:p>
    <w:p w:rsidR="00B33557" w:rsidRPr="00C243CD" w:rsidRDefault="008641CA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перечень выполненных мероприятий муниципальной программы с указанием объемов и источников финансирования и результатов выполнения мероприятий муниципальной программы;</w:t>
      </w:r>
    </w:p>
    <w:p w:rsidR="00B33557" w:rsidRPr="00C243CD" w:rsidRDefault="00E52CA9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аналитическую записку, в том числе с указанием причин несвоевременного выполнения мероприятий.</w:t>
      </w:r>
    </w:p>
    <w:p w:rsidR="00B33557" w:rsidRPr="00C243CD" w:rsidRDefault="00E52CA9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413734">
        <w:rPr>
          <w:rFonts w:ascii="Times New Roman" w:hAnsi="Times New Roman" w:cs="Times New Roman"/>
          <w:sz w:val="20"/>
          <w:szCs w:val="20"/>
        </w:rPr>
        <w:t>7</w:t>
      </w:r>
      <w:r w:rsidR="00B33557" w:rsidRPr="00C243CD">
        <w:rPr>
          <w:rFonts w:ascii="Times New Roman" w:hAnsi="Times New Roman" w:cs="Times New Roman"/>
          <w:sz w:val="20"/>
          <w:szCs w:val="20"/>
        </w:rPr>
        <w:t>.1.2. Результаты реализации муниципальной программы, которые содержат:</w:t>
      </w:r>
    </w:p>
    <w:p w:rsidR="00B33557" w:rsidRPr="00C243CD" w:rsidRDefault="008641CA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фактически достигнутые значения планируемых результатов реализации муниципальной программы;</w:t>
      </w:r>
    </w:p>
    <w:p w:rsidR="00B33557" w:rsidRPr="00C243CD" w:rsidRDefault="008641CA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аналитическую записку, в том числе с указанием причины невыполнения показателей, не достигших запланированного уровня.</w:t>
      </w:r>
    </w:p>
    <w:p w:rsidR="00B33557" w:rsidRPr="00C243CD" w:rsidRDefault="00E52CA9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413734">
        <w:rPr>
          <w:rFonts w:ascii="Times New Roman" w:hAnsi="Times New Roman" w:cs="Times New Roman"/>
          <w:sz w:val="20"/>
          <w:szCs w:val="20"/>
        </w:rPr>
        <w:t>7</w:t>
      </w:r>
      <w:r w:rsidR="00B33557" w:rsidRPr="00C243CD">
        <w:rPr>
          <w:rFonts w:ascii="Times New Roman" w:hAnsi="Times New Roman" w:cs="Times New Roman"/>
          <w:sz w:val="20"/>
          <w:szCs w:val="20"/>
        </w:rPr>
        <w:t>.2. Ответственный за выполнение мероприятий муниципальной программы ежегодно в срок до 1 марта года, следующего за отчетным, формирует в системе ГАСУ МО годовой отчет о реализации муниципальной программы для оценки эффективности реализации муниципальной программы по форме, утвержденной Министерством экономики и финансов Московской области, который содержит:</w:t>
      </w:r>
    </w:p>
    <w:p w:rsidR="00B33557" w:rsidRPr="00C243CD" w:rsidRDefault="00E52CA9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а) аналитическую записку, в которой указываются:</w:t>
      </w:r>
    </w:p>
    <w:p w:rsidR="00B33557" w:rsidRPr="00C243CD" w:rsidRDefault="008641CA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степень достижения планируемых результатов реализации муниципальной программы и намеченной цели муниципальной программы;</w:t>
      </w:r>
    </w:p>
    <w:p w:rsidR="00B33557" w:rsidRPr="00C243CD" w:rsidRDefault="008641CA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общий объем фактически произведенных расходов, в том числе по источникам финансирования;</w:t>
      </w:r>
    </w:p>
    <w:p w:rsidR="00B33557" w:rsidRPr="00C243CD" w:rsidRDefault="00E52CA9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33557" w:rsidRPr="00C243CD">
        <w:rPr>
          <w:rFonts w:ascii="Times New Roman" w:hAnsi="Times New Roman" w:cs="Times New Roman"/>
          <w:sz w:val="20"/>
          <w:szCs w:val="20"/>
        </w:rPr>
        <w:t>б) таблицу, в которой указываются данные:</w:t>
      </w:r>
    </w:p>
    <w:p w:rsidR="00B33557" w:rsidRPr="00C243CD" w:rsidRDefault="00B33557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об использовании средств бюджета Московской области, бюджета городского округа</w:t>
      </w:r>
      <w:r w:rsidR="00C00E15" w:rsidRPr="00C243CD">
        <w:rPr>
          <w:rFonts w:ascii="Times New Roman" w:hAnsi="Times New Roman" w:cs="Times New Roman"/>
          <w:sz w:val="20"/>
          <w:szCs w:val="20"/>
        </w:rPr>
        <w:t xml:space="preserve"> Истра</w:t>
      </w:r>
      <w:r w:rsidRPr="00C243CD">
        <w:rPr>
          <w:rFonts w:ascii="Times New Roman" w:hAnsi="Times New Roman" w:cs="Times New Roman"/>
          <w:sz w:val="20"/>
          <w:szCs w:val="20"/>
        </w:rPr>
        <w:t xml:space="preserve"> и </w:t>
      </w:r>
      <w:r w:rsidR="00BE2EF2" w:rsidRPr="00C243CD">
        <w:rPr>
          <w:rFonts w:ascii="Times New Roman" w:hAnsi="Times New Roman" w:cs="Times New Roman"/>
          <w:sz w:val="20"/>
          <w:szCs w:val="20"/>
        </w:rPr>
        <w:t xml:space="preserve">иных </w:t>
      </w:r>
      <w:r w:rsidRPr="00C243CD">
        <w:rPr>
          <w:rFonts w:ascii="Times New Roman" w:hAnsi="Times New Roman" w:cs="Times New Roman"/>
          <w:sz w:val="20"/>
          <w:szCs w:val="20"/>
        </w:rPr>
        <w:t>средств</w:t>
      </w:r>
      <w:r w:rsidR="00BE2EF2">
        <w:rPr>
          <w:rFonts w:ascii="Times New Roman" w:hAnsi="Times New Roman" w:cs="Times New Roman"/>
          <w:sz w:val="20"/>
          <w:szCs w:val="20"/>
        </w:rPr>
        <w:t>,</w:t>
      </w:r>
      <w:r w:rsidRPr="00C243CD">
        <w:rPr>
          <w:rFonts w:ascii="Times New Roman" w:hAnsi="Times New Roman" w:cs="Times New Roman"/>
          <w:sz w:val="20"/>
          <w:szCs w:val="20"/>
        </w:rPr>
        <w:t xml:space="preserve"> привлекаемых для реализации муниципальной программы источников по каждому мероприятию и в целом по муниципальной программе;</w:t>
      </w:r>
    </w:p>
    <w:p w:rsidR="00B33557" w:rsidRPr="00C243CD" w:rsidRDefault="00B33557" w:rsidP="002B7FCB">
      <w:pPr>
        <w:pStyle w:val="ConsPlusCell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по всем мероприятиям, из них по не завершенным в утвержденные сроки, указываются причины их невыполнения и предложения по дальнейшей реализации;</w:t>
      </w:r>
    </w:p>
    <w:tbl>
      <w:tblPr>
        <w:tblW w:w="4870" w:type="pct"/>
        <w:tblInd w:w="-284" w:type="dxa"/>
        <w:tblLook w:val="04A0" w:firstRow="1" w:lastRow="0" w:firstColumn="1" w:lastColumn="0" w:noHBand="0" w:noVBand="1"/>
      </w:tblPr>
      <w:tblGrid>
        <w:gridCol w:w="2836"/>
        <w:gridCol w:w="1492"/>
        <w:gridCol w:w="2049"/>
        <w:gridCol w:w="1457"/>
        <w:gridCol w:w="1401"/>
        <w:gridCol w:w="1336"/>
        <w:gridCol w:w="1259"/>
        <w:gridCol w:w="1330"/>
        <w:gridCol w:w="1583"/>
      </w:tblGrid>
      <w:tr w:rsidR="0087440F" w:rsidRPr="00C243CD" w:rsidTr="002B7FCB">
        <w:trPr>
          <w:trHeight w:val="63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0215" w:rsidRDefault="002B7FCB" w:rsidP="002B7FCB">
            <w:pPr>
              <w:pStyle w:val="ConsPlusCell"/>
              <w:ind w:left="18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П</w:t>
            </w:r>
            <w:r w:rsidR="00B33557"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о планируемым результатам реализации муниципальной программы. По результатам, не достигшим запланированного уровня, приводятся причины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B33557" w:rsidRPr="00C243CD">
              <w:rPr>
                <w:rFonts w:ascii="Times New Roman" w:hAnsi="Times New Roman" w:cs="Times New Roman"/>
                <w:sz w:val="20"/>
                <w:szCs w:val="20"/>
              </w:rPr>
              <w:t>невыполнения и предложения по их дальнейшему достижению.</w:t>
            </w:r>
          </w:p>
          <w:p w:rsidR="000A419A" w:rsidRDefault="000A419A" w:rsidP="002B7FCB">
            <w:pPr>
              <w:pStyle w:val="ConsPlusCell"/>
              <w:ind w:left="-11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2CDC" w:rsidRDefault="00902CDC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2CDC" w:rsidRDefault="00902CDC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0F" w:rsidRPr="00C243CD" w:rsidRDefault="00C1650D" w:rsidP="002B7FCB">
            <w:pPr>
              <w:pStyle w:val="ConsPlusCell"/>
              <w:ind w:left="181" w:firstLine="113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87440F">
              <w:rPr>
                <w:rFonts w:ascii="Times New Roman" w:hAnsi="Times New Roman" w:cs="Times New Roman"/>
                <w:sz w:val="20"/>
                <w:szCs w:val="20"/>
              </w:rPr>
              <w:t>риложение № 1</w:t>
            </w:r>
            <w:r w:rsidR="0087440F"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к </w:t>
            </w:r>
            <w:r w:rsidR="002B7FC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87440F" w:rsidRPr="00C243CD">
              <w:rPr>
                <w:rFonts w:ascii="Times New Roman" w:hAnsi="Times New Roman" w:cs="Times New Roman"/>
                <w:sz w:val="20"/>
                <w:szCs w:val="20"/>
              </w:rPr>
              <w:t>рограмме</w:t>
            </w:r>
          </w:p>
          <w:p w:rsidR="0041068B" w:rsidRDefault="0041068B" w:rsidP="002B7FC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BE5" w:rsidRDefault="00F43BE5" w:rsidP="002B7FCB">
            <w:pPr>
              <w:pStyle w:val="ConsPlusCel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«Строительство (реконструкция</w:t>
            </w:r>
            <w:r w:rsidR="002B7F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объектов образования»</w:t>
            </w:r>
          </w:p>
          <w:p w:rsidR="00F43BE5" w:rsidRDefault="00F43BE5" w:rsidP="002B7FCB">
            <w:pPr>
              <w:pStyle w:val="ConsPlusCell"/>
              <w:ind w:left="213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7440F" w:rsidRPr="003A6F5F" w:rsidRDefault="00210254" w:rsidP="002B7FCB">
            <w:pPr>
              <w:pStyle w:val="ConsPlusCell"/>
              <w:numPr>
                <w:ilvl w:val="1"/>
                <w:numId w:val="33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43B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 Подпрограммы</w:t>
            </w:r>
            <w:r w:rsidR="0087440F" w:rsidRPr="003A6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3.</w:t>
            </w:r>
            <w:r w:rsidR="00F43BE5">
              <w:t xml:space="preserve"> </w:t>
            </w:r>
            <w:r w:rsidR="00F43BE5" w:rsidRPr="00F43B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«Строительство (реконструкция</w:t>
            </w:r>
            <w:r w:rsidR="002B7F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  <w:r w:rsidR="00F43BE5" w:rsidRPr="00F43B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объектов образования»</w:t>
            </w:r>
          </w:p>
        </w:tc>
      </w:tr>
      <w:tr w:rsidR="0087440F" w:rsidRPr="00C243CD" w:rsidTr="002B7FCB">
        <w:trPr>
          <w:trHeight w:val="72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0F" w:rsidRPr="00C243CD" w:rsidRDefault="00F43BE5" w:rsidP="002B7FCB">
            <w:pPr>
              <w:pStyle w:val="ConsPlusCell"/>
              <w:ind w:left="-10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Муниципальный  з</w:t>
            </w:r>
            <w:r w:rsidR="0087440F" w:rsidRPr="00C243CD">
              <w:rPr>
                <w:rFonts w:ascii="Times New Roman" w:hAnsi="Times New Roman" w:cs="Times New Roman"/>
                <w:sz w:val="20"/>
                <w:szCs w:val="20"/>
              </w:rPr>
              <w:t>аказчик</w:t>
            </w:r>
            <w:proofErr w:type="gramEnd"/>
            <w:r w:rsidR="0087440F"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подпрограммы      </w:t>
            </w:r>
          </w:p>
        </w:tc>
        <w:tc>
          <w:tcPr>
            <w:tcW w:w="403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0F" w:rsidRPr="00C243CD" w:rsidRDefault="00444F0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44F03">
              <w:rPr>
                <w:rFonts w:ascii="Times New Roman" w:hAnsi="Times New Roman" w:cs="Times New Roman"/>
                <w:sz w:val="20"/>
                <w:szCs w:val="20"/>
              </w:rPr>
              <w:t>Управление градостроительной деятельности администрации городского округа Истра; МКУ «УКС»</w:t>
            </w:r>
          </w:p>
        </w:tc>
      </w:tr>
      <w:tr w:rsidR="0087440F" w:rsidRPr="00C243CD" w:rsidTr="002B7FCB">
        <w:trPr>
          <w:trHeight w:val="630"/>
        </w:trPr>
        <w:tc>
          <w:tcPr>
            <w:tcW w:w="9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0F" w:rsidRPr="00C243CD" w:rsidRDefault="0087440F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 годам реализации 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бюджетных средств, 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том числе по годам: </w:t>
            </w: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0F" w:rsidRPr="00C243CD" w:rsidRDefault="0087440F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бюджетных средств    </w:t>
            </w:r>
          </w:p>
        </w:tc>
        <w:tc>
          <w:tcPr>
            <w:tcW w:w="6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0F" w:rsidRPr="00C243CD" w:rsidRDefault="0087440F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финансирования     </w:t>
            </w:r>
          </w:p>
        </w:tc>
        <w:tc>
          <w:tcPr>
            <w:tcW w:w="283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0F" w:rsidRPr="00C243CD" w:rsidRDefault="0087440F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Расходы (тыс. рублей) </w:t>
            </w:r>
          </w:p>
        </w:tc>
      </w:tr>
      <w:tr w:rsidR="0087440F" w:rsidRPr="00C243CD" w:rsidTr="002B7FCB">
        <w:trPr>
          <w:trHeight w:val="855"/>
        </w:trPr>
        <w:tc>
          <w:tcPr>
            <w:tcW w:w="9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0F" w:rsidRPr="00C243CD" w:rsidRDefault="0087440F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0F" w:rsidRPr="00C243CD" w:rsidRDefault="0087440F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0F" w:rsidRPr="00C243CD" w:rsidRDefault="0087440F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0F" w:rsidRPr="00C243CD" w:rsidRDefault="0087440F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0F" w:rsidRPr="00C243CD" w:rsidRDefault="0087440F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40F" w:rsidRPr="00C243CD" w:rsidRDefault="0087440F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40F" w:rsidRPr="00C243CD" w:rsidRDefault="0087440F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40F" w:rsidRPr="00C243CD" w:rsidRDefault="0087440F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40F" w:rsidRPr="00C243CD" w:rsidRDefault="0087440F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2024год</w:t>
            </w:r>
          </w:p>
        </w:tc>
      </w:tr>
      <w:tr w:rsidR="00500487" w:rsidRPr="00C243CD" w:rsidTr="002B7FCB">
        <w:trPr>
          <w:trHeight w:val="630"/>
        </w:trPr>
        <w:tc>
          <w:tcPr>
            <w:tcW w:w="9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487" w:rsidRPr="00C243CD" w:rsidRDefault="00500487" w:rsidP="005004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487" w:rsidRPr="00C243CD" w:rsidRDefault="00500487" w:rsidP="005004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487" w:rsidRPr="00C243CD" w:rsidRDefault="00500487" w:rsidP="005004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том числе: </w:t>
            </w:r>
          </w:p>
        </w:tc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0487" w:rsidRPr="00577F9E" w:rsidRDefault="00500487" w:rsidP="0050048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3 148 641,91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0487" w:rsidRPr="00577F9E" w:rsidRDefault="00500487" w:rsidP="0050048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1 070 833,35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0487" w:rsidRPr="00A9745E" w:rsidRDefault="00500487" w:rsidP="0050048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1 512 045,36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500487" w:rsidRPr="007E7785" w:rsidRDefault="00500487" w:rsidP="0050048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565 763,20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487" w:rsidRPr="00C243CD" w:rsidRDefault="00500487" w:rsidP="005004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487" w:rsidRPr="00C243CD" w:rsidRDefault="00500487" w:rsidP="005004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-     </w:t>
            </w:r>
          </w:p>
        </w:tc>
      </w:tr>
      <w:tr w:rsidR="00500487" w:rsidRPr="00C243CD" w:rsidTr="002B7FCB">
        <w:trPr>
          <w:trHeight w:val="1095"/>
        </w:trPr>
        <w:tc>
          <w:tcPr>
            <w:tcW w:w="9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487" w:rsidRPr="00C243CD" w:rsidRDefault="00500487" w:rsidP="005004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487" w:rsidRPr="00C243CD" w:rsidRDefault="00500487" w:rsidP="005004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487" w:rsidRPr="00C243CD" w:rsidRDefault="00500487" w:rsidP="005004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Московской области    </w:t>
            </w:r>
          </w:p>
        </w:tc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0487" w:rsidRPr="00C243CD" w:rsidRDefault="00500487" w:rsidP="0050048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EBB">
              <w:rPr>
                <w:rFonts w:ascii="Times New Roman" w:hAnsi="Times New Roman" w:cs="Times New Roman"/>
                <w:sz w:val="20"/>
                <w:szCs w:val="20"/>
              </w:rPr>
              <w:t>2 200 445,59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0487" w:rsidRPr="00C243CD" w:rsidRDefault="00500487" w:rsidP="0050048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708 217,74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0487" w:rsidRPr="00C243CD" w:rsidRDefault="00500487" w:rsidP="0050048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1 134 425,36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500487" w:rsidRPr="00C243CD" w:rsidRDefault="00500487" w:rsidP="0050048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357 802,49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487" w:rsidRPr="00C243CD" w:rsidRDefault="00500487" w:rsidP="005004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-    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487" w:rsidRPr="00C243CD" w:rsidRDefault="00500487" w:rsidP="005004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-     </w:t>
            </w:r>
          </w:p>
        </w:tc>
      </w:tr>
      <w:tr w:rsidR="00500487" w:rsidRPr="00C243CD" w:rsidTr="002B7FCB">
        <w:trPr>
          <w:trHeight w:val="945"/>
        </w:trPr>
        <w:tc>
          <w:tcPr>
            <w:tcW w:w="9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487" w:rsidRPr="00C243CD" w:rsidRDefault="00500487" w:rsidP="005004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487" w:rsidRPr="00C243CD" w:rsidRDefault="00500487" w:rsidP="005004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487" w:rsidRPr="00C243CD" w:rsidRDefault="00500487" w:rsidP="005004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Истра</w:t>
            </w:r>
          </w:p>
        </w:tc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0487" w:rsidRPr="00C243CD" w:rsidRDefault="00500487" w:rsidP="0050048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762 196,32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0487" w:rsidRPr="00C243CD" w:rsidRDefault="00500487" w:rsidP="0050048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176 615,61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0487" w:rsidRPr="00C243CD" w:rsidRDefault="00500487" w:rsidP="0050048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377 620,0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500487" w:rsidRPr="00C243CD" w:rsidRDefault="00500487" w:rsidP="0050048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207 960,71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487" w:rsidRPr="00C243CD" w:rsidRDefault="00500487" w:rsidP="005004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-    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487" w:rsidRPr="00C243CD" w:rsidRDefault="00500487" w:rsidP="005004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-     </w:t>
            </w:r>
          </w:p>
        </w:tc>
      </w:tr>
      <w:tr w:rsidR="00500487" w:rsidRPr="00C243CD" w:rsidTr="002B7FCB">
        <w:trPr>
          <w:trHeight w:val="840"/>
        </w:trPr>
        <w:tc>
          <w:tcPr>
            <w:tcW w:w="9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487" w:rsidRPr="00C243CD" w:rsidRDefault="00500487" w:rsidP="005004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487" w:rsidRPr="00C243CD" w:rsidRDefault="00500487" w:rsidP="005004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487" w:rsidRPr="00C243CD" w:rsidRDefault="00500487" w:rsidP="005004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0487" w:rsidRPr="00C243CD" w:rsidRDefault="00500487" w:rsidP="0050048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186 000,0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0487" w:rsidRPr="00C243CD" w:rsidRDefault="00500487" w:rsidP="0050048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186 000,0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0487" w:rsidRPr="00C243CD" w:rsidRDefault="00500487" w:rsidP="0050048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0487" w:rsidRPr="00C243CD" w:rsidRDefault="00500487" w:rsidP="0050048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487" w:rsidRPr="00C243CD" w:rsidRDefault="00500487" w:rsidP="005004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487" w:rsidRPr="00C243CD" w:rsidRDefault="00500487" w:rsidP="0050048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7440F" w:rsidRPr="00C243CD" w:rsidRDefault="0087440F" w:rsidP="0087440F">
      <w:pPr>
        <w:pStyle w:val="ConsPlusCell"/>
        <w:rPr>
          <w:rFonts w:ascii="Times New Roman" w:hAnsi="Times New Roman" w:cs="Times New Roman"/>
          <w:sz w:val="20"/>
          <w:szCs w:val="20"/>
        </w:rPr>
        <w:sectPr w:rsidR="0087440F" w:rsidRPr="00C243CD" w:rsidSect="00596F8E">
          <w:pgSz w:w="16838" w:h="11906" w:orient="landscape"/>
          <w:pgMar w:top="851" w:right="567" w:bottom="567" w:left="1134" w:header="709" w:footer="709" w:gutter="0"/>
          <w:cols w:space="708"/>
          <w:titlePg/>
          <w:docGrid w:linePitch="381"/>
        </w:sectPr>
      </w:pPr>
    </w:p>
    <w:p w:rsidR="0087440F" w:rsidRPr="00D9120B" w:rsidRDefault="00D9120B" w:rsidP="00D9120B">
      <w:pPr>
        <w:pStyle w:val="ConsPlusCell"/>
        <w:numPr>
          <w:ilvl w:val="1"/>
          <w:numId w:val="33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9120B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 </w:t>
      </w:r>
      <w:r w:rsidR="0087440F" w:rsidRPr="00D9120B">
        <w:rPr>
          <w:rFonts w:ascii="Times New Roman" w:hAnsi="Times New Roman" w:cs="Times New Roman"/>
          <w:b/>
          <w:bCs/>
          <w:sz w:val="20"/>
          <w:szCs w:val="20"/>
        </w:rPr>
        <w:t>Характеристика проблем, решаемых посредством мероприятий.</w:t>
      </w:r>
    </w:p>
    <w:p w:rsidR="0087440F" w:rsidRDefault="0087440F" w:rsidP="0087440F">
      <w:pPr>
        <w:pStyle w:val="ConsPlusCell"/>
        <w:ind w:left="1080"/>
        <w:jc w:val="center"/>
        <w:rPr>
          <w:rFonts w:ascii="Times New Roman" w:hAnsi="Times New Roman" w:cs="Times New Roman"/>
          <w:sz w:val="20"/>
          <w:szCs w:val="20"/>
        </w:rPr>
      </w:pPr>
    </w:p>
    <w:p w:rsidR="0087440F" w:rsidRPr="00C243CD" w:rsidRDefault="0087440F" w:rsidP="0087440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C243CD">
        <w:rPr>
          <w:rFonts w:ascii="Times New Roman" w:hAnsi="Times New Roman" w:cs="Times New Roman"/>
          <w:sz w:val="20"/>
          <w:szCs w:val="20"/>
        </w:rPr>
        <w:t xml:space="preserve">В системе образования городского округа </w:t>
      </w:r>
      <w:r>
        <w:rPr>
          <w:rFonts w:ascii="Times New Roman" w:hAnsi="Times New Roman" w:cs="Times New Roman"/>
          <w:sz w:val="20"/>
          <w:szCs w:val="20"/>
        </w:rPr>
        <w:t xml:space="preserve">Истра </w:t>
      </w:r>
      <w:r w:rsidRPr="00C243CD">
        <w:rPr>
          <w:rFonts w:ascii="Times New Roman" w:hAnsi="Times New Roman" w:cs="Times New Roman"/>
          <w:sz w:val="20"/>
          <w:szCs w:val="20"/>
        </w:rPr>
        <w:t>имеется ряд проблем, решение которых представляется необходимым в рамках реализации подпрограммы.</w:t>
      </w:r>
    </w:p>
    <w:p w:rsidR="0087440F" w:rsidRPr="00C243CD" w:rsidRDefault="0087440F" w:rsidP="0087440F">
      <w:pPr>
        <w:pStyle w:val="ConsPlusCell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1</w:t>
      </w:r>
      <w:r w:rsidR="00F43BE5">
        <w:rPr>
          <w:rFonts w:ascii="Times New Roman" w:hAnsi="Times New Roman" w:cs="Times New Roman"/>
          <w:sz w:val="20"/>
          <w:szCs w:val="20"/>
        </w:rPr>
        <w:t>.</w:t>
      </w:r>
      <w:r w:rsidRPr="00C243CD">
        <w:rPr>
          <w:rFonts w:ascii="Times New Roman" w:hAnsi="Times New Roman" w:cs="Times New Roman"/>
          <w:sz w:val="20"/>
          <w:szCs w:val="20"/>
        </w:rPr>
        <w:t xml:space="preserve"> Доступность дошкольного образования;</w:t>
      </w:r>
    </w:p>
    <w:p w:rsidR="0087440F" w:rsidRPr="00C243CD" w:rsidRDefault="0087440F" w:rsidP="0087440F">
      <w:pPr>
        <w:pStyle w:val="ConsPlusCell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2</w:t>
      </w:r>
      <w:r w:rsidR="00F43BE5">
        <w:rPr>
          <w:rFonts w:ascii="Times New Roman" w:hAnsi="Times New Roman" w:cs="Times New Roman"/>
          <w:sz w:val="20"/>
          <w:szCs w:val="20"/>
        </w:rPr>
        <w:t>.</w:t>
      </w:r>
      <w:r w:rsidRPr="00C243CD">
        <w:rPr>
          <w:rFonts w:ascii="Times New Roman" w:hAnsi="Times New Roman" w:cs="Times New Roman"/>
          <w:sz w:val="20"/>
          <w:szCs w:val="20"/>
        </w:rPr>
        <w:t xml:space="preserve"> Наличие второй смены в общеобразовательных учреждениях.</w:t>
      </w:r>
    </w:p>
    <w:p w:rsidR="0087440F" w:rsidRDefault="0087440F" w:rsidP="0087440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 xml:space="preserve">Указом Президента Российской Федерации от 7 мая 2012 года № 599 «О мерах по реализации государственной политики в области образования и науки» (далее – Указ Президента Российской Федерации № 599) определена задача ликвидации очереди в дошкольные образовательные учреждения и обеспечения 100 процентов доступности дошкольного образования для детей от 3 до 7 лет. </w:t>
      </w:r>
    </w:p>
    <w:p w:rsidR="0087440F" w:rsidRDefault="0087440F" w:rsidP="0087440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C243CD">
        <w:rPr>
          <w:rFonts w:ascii="Times New Roman" w:hAnsi="Times New Roman" w:cs="Times New Roman"/>
          <w:sz w:val="20"/>
          <w:szCs w:val="20"/>
        </w:rPr>
        <w:t>Для сокращения очередности в местах в дошкольные</w:t>
      </w:r>
      <w:r>
        <w:rPr>
          <w:rFonts w:ascii="Times New Roman" w:hAnsi="Times New Roman" w:cs="Times New Roman"/>
          <w:sz w:val="20"/>
          <w:szCs w:val="20"/>
        </w:rPr>
        <w:t xml:space="preserve"> и общие</w:t>
      </w:r>
      <w:r w:rsidRPr="00C243CD">
        <w:rPr>
          <w:rFonts w:ascii="Times New Roman" w:hAnsi="Times New Roman" w:cs="Times New Roman"/>
          <w:sz w:val="20"/>
          <w:szCs w:val="20"/>
        </w:rPr>
        <w:t xml:space="preserve"> образовательные учреждения к 202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C243CD">
        <w:rPr>
          <w:rFonts w:ascii="Times New Roman" w:hAnsi="Times New Roman" w:cs="Times New Roman"/>
          <w:sz w:val="20"/>
          <w:szCs w:val="20"/>
        </w:rPr>
        <w:t xml:space="preserve"> году необходимо обеспечить </w:t>
      </w:r>
      <w:r w:rsidRPr="004C2186">
        <w:rPr>
          <w:rFonts w:ascii="Times New Roman" w:hAnsi="Times New Roman" w:cs="Times New Roman"/>
          <w:sz w:val="20"/>
          <w:szCs w:val="20"/>
        </w:rPr>
        <w:t xml:space="preserve">завершение строительства детских садов: на 125 мест </w:t>
      </w:r>
      <w:proofErr w:type="spellStart"/>
      <w:r w:rsidRPr="004C2186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4C2186">
        <w:rPr>
          <w:rFonts w:ascii="Times New Roman" w:hAnsi="Times New Roman" w:cs="Times New Roman"/>
          <w:sz w:val="20"/>
          <w:szCs w:val="20"/>
        </w:rPr>
        <w:t xml:space="preserve">. Истра вблизи д. Высоково, на 120 мест д. Высоково, ЖК «Малая Истра», на 175 мест д. Красный Поселок </w:t>
      </w:r>
      <w:r w:rsidR="00DB01C5">
        <w:rPr>
          <w:rFonts w:ascii="Times New Roman" w:hAnsi="Times New Roman" w:cs="Times New Roman"/>
          <w:sz w:val="20"/>
          <w:szCs w:val="20"/>
        </w:rPr>
        <w:t>Т.У</w:t>
      </w:r>
      <w:r w:rsidRPr="004C2186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4C2186">
        <w:rPr>
          <w:rFonts w:ascii="Times New Roman" w:hAnsi="Times New Roman" w:cs="Times New Roman"/>
          <w:sz w:val="20"/>
          <w:szCs w:val="20"/>
        </w:rPr>
        <w:t>Обушковское</w:t>
      </w:r>
      <w:proofErr w:type="spellEnd"/>
      <w:r w:rsidRPr="004C2186">
        <w:rPr>
          <w:rFonts w:ascii="Times New Roman" w:hAnsi="Times New Roman" w:cs="Times New Roman"/>
          <w:sz w:val="20"/>
          <w:szCs w:val="20"/>
        </w:rPr>
        <w:t>;</w:t>
      </w:r>
      <w:r w:rsidRPr="00C243C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43BE5" w:rsidRDefault="0087440F" w:rsidP="0087440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C243CD">
        <w:rPr>
          <w:rFonts w:ascii="Times New Roman" w:hAnsi="Times New Roman" w:cs="Times New Roman"/>
          <w:sz w:val="20"/>
          <w:szCs w:val="20"/>
        </w:rPr>
        <w:t>строительств</w:t>
      </w:r>
      <w:r>
        <w:rPr>
          <w:rFonts w:ascii="Times New Roman" w:hAnsi="Times New Roman" w:cs="Times New Roman"/>
          <w:sz w:val="20"/>
          <w:szCs w:val="20"/>
        </w:rPr>
        <w:t>а</w:t>
      </w:r>
      <w:r w:rsidRPr="00C243CD">
        <w:rPr>
          <w:rFonts w:ascii="Times New Roman" w:hAnsi="Times New Roman" w:cs="Times New Roman"/>
          <w:sz w:val="20"/>
          <w:szCs w:val="20"/>
        </w:rPr>
        <w:t xml:space="preserve"> новых школ на 1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C243CD">
        <w:rPr>
          <w:rFonts w:ascii="Times New Roman" w:hAnsi="Times New Roman" w:cs="Times New Roman"/>
          <w:sz w:val="20"/>
          <w:szCs w:val="20"/>
        </w:rPr>
        <w:t xml:space="preserve">00 мест </w:t>
      </w:r>
      <w:r>
        <w:rPr>
          <w:rFonts w:ascii="Times New Roman" w:hAnsi="Times New Roman" w:cs="Times New Roman"/>
          <w:sz w:val="20"/>
          <w:szCs w:val="20"/>
        </w:rPr>
        <w:t>п. Павловская Слобода</w:t>
      </w:r>
      <w:r w:rsidRPr="00C243CD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 xml:space="preserve">на 825 мест в г. Истра, </w:t>
      </w:r>
      <w:proofErr w:type="spellStart"/>
      <w:r>
        <w:rPr>
          <w:rFonts w:ascii="Times New Roman" w:hAnsi="Times New Roman" w:cs="Times New Roman"/>
          <w:sz w:val="20"/>
          <w:szCs w:val="20"/>
        </w:rPr>
        <w:t>мкр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Восточный, на 400мест школа (блок начальных классов) МОУ </w:t>
      </w:r>
      <w:proofErr w:type="spellStart"/>
      <w:r>
        <w:rPr>
          <w:rFonts w:ascii="Times New Roman" w:hAnsi="Times New Roman" w:cs="Times New Roman"/>
          <w:sz w:val="20"/>
          <w:szCs w:val="20"/>
        </w:rPr>
        <w:t>Глебовская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СОШ, п. </w:t>
      </w:r>
      <w:proofErr w:type="spellStart"/>
      <w:r>
        <w:rPr>
          <w:rFonts w:ascii="Times New Roman" w:hAnsi="Times New Roman" w:cs="Times New Roman"/>
          <w:sz w:val="20"/>
          <w:szCs w:val="20"/>
        </w:rPr>
        <w:t>Глебовский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на 550мест д. Черная, </w:t>
      </w:r>
      <w:proofErr w:type="spellStart"/>
      <w:r>
        <w:rPr>
          <w:rFonts w:ascii="Times New Roman" w:hAnsi="Times New Roman" w:cs="Times New Roman"/>
          <w:sz w:val="20"/>
          <w:szCs w:val="20"/>
        </w:rPr>
        <w:t>мкр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Новое Нахабино, </w:t>
      </w:r>
      <w:r w:rsidR="00DB01C5">
        <w:rPr>
          <w:rFonts w:ascii="Times New Roman" w:hAnsi="Times New Roman" w:cs="Times New Roman"/>
          <w:sz w:val="20"/>
          <w:szCs w:val="20"/>
        </w:rPr>
        <w:t>Т.У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szCs w:val="20"/>
        </w:rPr>
        <w:t>Павлослободское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87440F" w:rsidRPr="00C243CD" w:rsidRDefault="00F43BE5" w:rsidP="0087440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F43BE5">
        <w:rPr>
          <w:rFonts w:ascii="Times New Roman" w:hAnsi="Times New Roman" w:cs="Times New Roman"/>
          <w:sz w:val="20"/>
          <w:szCs w:val="20"/>
        </w:rPr>
        <w:t>Таким образом, необходимость реализации основных мероприятий Подпрограммы 3 обусловлена высокой социальной значимостью решаемых задач по формированию условий для получения качественного общего образования.</w:t>
      </w:r>
    </w:p>
    <w:p w:rsidR="00725C5F" w:rsidRPr="00725C5F" w:rsidRDefault="00725C5F" w:rsidP="00725C5F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25C5F">
        <w:rPr>
          <w:rFonts w:ascii="Times New Roman" w:hAnsi="Times New Roman" w:cs="Times New Roman"/>
          <w:b/>
          <w:bCs/>
          <w:sz w:val="20"/>
          <w:szCs w:val="20"/>
        </w:rPr>
        <w:t>Организация строительства (реконструкции) объектов общего образования</w:t>
      </w:r>
    </w:p>
    <w:p w:rsidR="00725C5F" w:rsidRPr="00725C5F" w:rsidRDefault="00725C5F" w:rsidP="00725C5F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25C5F">
        <w:rPr>
          <w:rFonts w:ascii="Times New Roman" w:hAnsi="Times New Roman" w:cs="Times New Roman"/>
          <w:b/>
          <w:bCs/>
          <w:sz w:val="20"/>
          <w:szCs w:val="20"/>
        </w:rPr>
        <w:t>за счет внебюджетных источников</w:t>
      </w:r>
    </w:p>
    <w:p w:rsidR="00725C5F" w:rsidRPr="00725C5F" w:rsidRDefault="00725C5F" w:rsidP="00725C5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F43BE5" w:rsidRDefault="00725C5F" w:rsidP="0087440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725C5F">
        <w:rPr>
          <w:rFonts w:ascii="Times New Roman" w:hAnsi="Times New Roman" w:cs="Times New Roman"/>
          <w:sz w:val="20"/>
          <w:szCs w:val="20"/>
        </w:rPr>
        <w:t>Основное мероприятие направлено на строительство (реконструкцию) объектов общего образования за счет внебюджетных источников.</w:t>
      </w:r>
    </w:p>
    <w:p w:rsidR="00250769" w:rsidRDefault="00250769" w:rsidP="0087440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A63DF9" w:rsidRPr="00A63DF9" w:rsidRDefault="00A63DF9" w:rsidP="00A63DF9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3DF9">
        <w:rPr>
          <w:rFonts w:ascii="Times New Roman" w:hAnsi="Times New Roman" w:cs="Times New Roman"/>
          <w:b/>
          <w:bCs/>
          <w:sz w:val="20"/>
          <w:szCs w:val="20"/>
        </w:rPr>
        <w:t>Организация строительства (реконструкции) объектов дошкольного образования</w:t>
      </w:r>
    </w:p>
    <w:p w:rsidR="00A63DF9" w:rsidRPr="00A63DF9" w:rsidRDefault="00A63DF9" w:rsidP="00A63DF9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3DF9">
        <w:rPr>
          <w:rFonts w:ascii="Times New Roman" w:hAnsi="Times New Roman" w:cs="Times New Roman"/>
          <w:b/>
          <w:bCs/>
          <w:sz w:val="20"/>
          <w:szCs w:val="20"/>
        </w:rPr>
        <w:t>за счет внебюджетных источников</w:t>
      </w:r>
    </w:p>
    <w:p w:rsidR="00A63DF9" w:rsidRPr="00A63DF9" w:rsidRDefault="00A63DF9" w:rsidP="00A63DF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A63DF9" w:rsidRPr="00A63DF9" w:rsidRDefault="00A63DF9" w:rsidP="00A63DF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A63DF9">
        <w:rPr>
          <w:rFonts w:ascii="Times New Roman" w:hAnsi="Times New Roman" w:cs="Times New Roman"/>
          <w:sz w:val="20"/>
          <w:szCs w:val="20"/>
        </w:rPr>
        <w:t>Основное мероприятие направлено на строительство (реконструкцию) объектов дошкольного образования за счет внебюджетных источников.</w:t>
      </w:r>
    </w:p>
    <w:p w:rsidR="00A63DF9" w:rsidRPr="00A63DF9" w:rsidRDefault="00A63DF9" w:rsidP="00A63DF9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3DF9">
        <w:rPr>
          <w:rFonts w:ascii="Times New Roman" w:hAnsi="Times New Roman" w:cs="Times New Roman"/>
          <w:b/>
          <w:bCs/>
          <w:sz w:val="20"/>
          <w:szCs w:val="20"/>
        </w:rPr>
        <w:t>Федеральный проект «Современная школа»</w:t>
      </w:r>
    </w:p>
    <w:p w:rsidR="00A63DF9" w:rsidRPr="00A63DF9" w:rsidRDefault="00A63DF9" w:rsidP="00A63DF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87440F" w:rsidRPr="00C243CD" w:rsidRDefault="00A63DF9" w:rsidP="0087440F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A63DF9">
        <w:rPr>
          <w:rFonts w:ascii="Times New Roman" w:hAnsi="Times New Roman" w:cs="Times New Roman"/>
          <w:sz w:val="20"/>
          <w:szCs w:val="20"/>
        </w:rPr>
        <w:t xml:space="preserve">Федеральный проект направлен на реализацию мероприятий по содействию созданию в субъектах Российской Федерации (исходя из прогнозируемой потребности) новых мест в общеобразовательных организациях в рамках государственной программы Российской Федерации «Развитие образования», утвержденной постановлением Правительства Российской Федерации от 26.12.2017 № 1642, в рамках реализации соглашения, заключенного между Правительством Московской области и Министерством Просвещения Российской Федерации. Также по данному основному мероприятию предусматривается предоставление субсидий из бюджета Московской области бюджетам муниципальных образований Московской области на капитальные вложения в объекты общего образования на </w:t>
      </w:r>
      <w:proofErr w:type="spellStart"/>
      <w:r w:rsidRPr="00A63DF9">
        <w:rPr>
          <w:rFonts w:ascii="Times New Roman" w:hAnsi="Times New Roman" w:cs="Times New Roman"/>
          <w:sz w:val="20"/>
          <w:szCs w:val="20"/>
        </w:rPr>
        <w:t>софинансирование</w:t>
      </w:r>
      <w:proofErr w:type="spellEnd"/>
      <w:r w:rsidRPr="00A63DF9">
        <w:rPr>
          <w:rFonts w:ascii="Times New Roman" w:hAnsi="Times New Roman" w:cs="Times New Roman"/>
          <w:sz w:val="20"/>
          <w:szCs w:val="20"/>
        </w:rPr>
        <w:t xml:space="preserve"> обеспечения проектно-изыскательских работ, строительства и (или) реконструкции зданий (сооружений) для объектов общего образования и (или) строительства пристроек к школам в целях обеспечения конституционных прав граждан на общедоступное общее образование.</w:t>
      </w:r>
      <w:r w:rsidR="0087440F" w:rsidRPr="00C243CD">
        <w:rPr>
          <w:rFonts w:ascii="Times New Roman" w:hAnsi="Times New Roman" w:cs="Times New Roman"/>
          <w:sz w:val="20"/>
          <w:szCs w:val="20"/>
        </w:rPr>
        <w:tab/>
      </w:r>
    </w:p>
    <w:p w:rsidR="0087440F" w:rsidRDefault="0087440F" w:rsidP="0087440F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D9120B" w:rsidRPr="00D9120B" w:rsidRDefault="00D9120B" w:rsidP="00D9120B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9120B">
        <w:rPr>
          <w:rFonts w:ascii="Times New Roman" w:hAnsi="Times New Roman" w:cs="Times New Roman"/>
          <w:b/>
          <w:bCs/>
          <w:sz w:val="20"/>
          <w:szCs w:val="20"/>
        </w:rPr>
        <w:t>10.3. Концептуальные направления реформирования, модернизации, преобразования отдельных сферы социально-экономического развития городского округа Истра, реализуемых в рамках Подпрограммы 3</w:t>
      </w:r>
    </w:p>
    <w:p w:rsidR="00D9120B" w:rsidRPr="00D9120B" w:rsidRDefault="00D9120B" w:rsidP="00D9120B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D9120B" w:rsidRPr="00D9120B" w:rsidRDefault="00D9120B" w:rsidP="0025076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D9120B">
        <w:rPr>
          <w:rFonts w:ascii="Times New Roman" w:hAnsi="Times New Roman" w:cs="Times New Roman"/>
          <w:sz w:val="20"/>
          <w:szCs w:val="20"/>
        </w:rPr>
        <w:t xml:space="preserve">Концептуальные направления реформирования, модернизации, преобразования сферы образования, реализуемые в рамках подпрограммы, основаны на необходимости развития и совершенствования системы образования в соответствии с потребностями населения городского округа </w:t>
      </w:r>
      <w:r>
        <w:rPr>
          <w:rFonts w:ascii="Times New Roman" w:hAnsi="Times New Roman" w:cs="Times New Roman"/>
          <w:sz w:val="20"/>
          <w:szCs w:val="20"/>
        </w:rPr>
        <w:t>Истра,</w:t>
      </w:r>
      <w:r w:rsidRPr="00D9120B">
        <w:rPr>
          <w:rFonts w:ascii="Times New Roman" w:hAnsi="Times New Roman" w:cs="Times New Roman"/>
          <w:sz w:val="20"/>
          <w:szCs w:val="20"/>
        </w:rPr>
        <w:t xml:space="preserve"> требованиями законодательства Российской Федерации, требованиями федеральных государственных образовательных стандартов, необходимостью выполнения Указов Президента Российской Федерации, устанавливающих требования к сфере образования и с целями национального проекта «Образования».</w:t>
      </w:r>
    </w:p>
    <w:p w:rsidR="00D9120B" w:rsidRPr="00D9120B" w:rsidRDefault="00D9120B" w:rsidP="0025076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D9120B">
        <w:rPr>
          <w:rFonts w:ascii="Times New Roman" w:hAnsi="Times New Roman" w:cs="Times New Roman"/>
          <w:sz w:val="20"/>
          <w:szCs w:val="20"/>
        </w:rPr>
        <w:t>Предусматривается выполнение работ по организационно-техническому и аналитическому сопровождению подпрограммы, заключение соглашений, необходимых для реализации подпрограммы, включая организацию экспертизы заявок на участие в подпрограмме и результатов работ. Размещение заказа на выполнение работ осуществляется в соответствии с законодательством Российской Федерации о размещении заказов на поставки товаров, выполнение работ и оказание услуг для муниципальных нужд.</w:t>
      </w:r>
    </w:p>
    <w:p w:rsidR="00D9120B" w:rsidRPr="00D9120B" w:rsidRDefault="00D9120B" w:rsidP="00250769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  <w:r w:rsidRPr="00D9120B">
        <w:rPr>
          <w:rFonts w:ascii="Times New Roman" w:hAnsi="Times New Roman" w:cs="Times New Roman"/>
          <w:sz w:val="20"/>
          <w:szCs w:val="20"/>
        </w:rPr>
        <w:t xml:space="preserve">Органы местного самоуправления городского округа </w:t>
      </w:r>
      <w:r>
        <w:rPr>
          <w:rFonts w:ascii="Times New Roman" w:hAnsi="Times New Roman" w:cs="Times New Roman"/>
          <w:sz w:val="20"/>
          <w:szCs w:val="20"/>
        </w:rPr>
        <w:t>Истра</w:t>
      </w:r>
      <w:r w:rsidRPr="00D9120B">
        <w:rPr>
          <w:rFonts w:ascii="Times New Roman" w:hAnsi="Times New Roman" w:cs="Times New Roman"/>
          <w:sz w:val="20"/>
          <w:szCs w:val="20"/>
        </w:rPr>
        <w:t xml:space="preserve"> разрабатывают меры, направленные на создание новых мест в общеобразовательных организациях в соответствии с прогнозируемой потребностью и современными условиями обучения, которые включают в себя в том числе следующие мероприятия по модернизации уже существующей инфраструктуры общего образования городского округа </w:t>
      </w:r>
      <w:r>
        <w:rPr>
          <w:rFonts w:ascii="Times New Roman" w:hAnsi="Times New Roman" w:cs="Times New Roman"/>
          <w:sz w:val="20"/>
          <w:szCs w:val="20"/>
        </w:rPr>
        <w:t>Истра</w:t>
      </w:r>
      <w:r w:rsidRPr="00D9120B">
        <w:rPr>
          <w:rFonts w:ascii="Times New Roman" w:hAnsi="Times New Roman" w:cs="Times New Roman"/>
          <w:sz w:val="20"/>
          <w:szCs w:val="20"/>
        </w:rPr>
        <w:t xml:space="preserve"> (строительство новых зданий школ (</w:t>
      </w:r>
      <w:proofErr w:type="spellStart"/>
      <w:r w:rsidRPr="00D9120B">
        <w:rPr>
          <w:rFonts w:ascii="Times New Roman" w:hAnsi="Times New Roman" w:cs="Times New Roman"/>
          <w:sz w:val="20"/>
          <w:szCs w:val="20"/>
        </w:rPr>
        <w:t>пристроя</w:t>
      </w:r>
      <w:proofErr w:type="spellEnd"/>
      <w:r w:rsidRPr="00D9120B">
        <w:rPr>
          <w:rFonts w:ascii="Times New Roman" w:hAnsi="Times New Roman" w:cs="Times New Roman"/>
          <w:sz w:val="20"/>
          <w:szCs w:val="20"/>
        </w:rPr>
        <w:t xml:space="preserve"> к зданиям), проведение реконструкции, возврат в систему общего образования зданий, используемых не по назначению.</w:t>
      </w:r>
    </w:p>
    <w:p w:rsidR="0087440F" w:rsidRPr="00C243CD" w:rsidRDefault="0087440F" w:rsidP="0087440F">
      <w:pPr>
        <w:pStyle w:val="ConsPlusCell"/>
        <w:rPr>
          <w:rFonts w:ascii="Times New Roman" w:hAnsi="Times New Roman" w:cs="Times New Roman"/>
          <w:sz w:val="20"/>
          <w:szCs w:val="20"/>
        </w:rPr>
        <w:sectPr w:rsidR="0087440F" w:rsidRPr="00C243CD" w:rsidSect="004C2186">
          <w:pgSz w:w="11906" w:h="16838"/>
          <w:pgMar w:top="1134" w:right="567" w:bottom="851" w:left="1134" w:header="709" w:footer="709" w:gutter="0"/>
          <w:cols w:space="708"/>
          <w:titlePg/>
          <w:docGrid w:linePitch="381"/>
        </w:sectPr>
      </w:pPr>
    </w:p>
    <w:tbl>
      <w:tblPr>
        <w:tblW w:w="5192" w:type="pct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2051"/>
        <w:gridCol w:w="994"/>
        <w:gridCol w:w="1355"/>
        <w:gridCol w:w="1226"/>
        <w:gridCol w:w="1389"/>
        <w:gridCol w:w="1279"/>
        <w:gridCol w:w="1267"/>
        <w:gridCol w:w="1125"/>
        <w:gridCol w:w="679"/>
        <w:gridCol w:w="682"/>
        <w:gridCol w:w="31"/>
        <w:gridCol w:w="1418"/>
        <w:gridCol w:w="31"/>
        <w:gridCol w:w="91"/>
        <w:gridCol w:w="1427"/>
        <w:gridCol w:w="28"/>
      </w:tblGrid>
      <w:tr w:rsidR="00B67D73" w:rsidRPr="00C243CD" w:rsidTr="008F66C6">
        <w:trPr>
          <w:trHeight w:val="540"/>
        </w:trPr>
        <w:tc>
          <w:tcPr>
            <w:tcW w:w="4537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67D73" w:rsidRPr="00D9120B" w:rsidRDefault="001141CF" w:rsidP="001141CF">
            <w:pPr>
              <w:pStyle w:val="ConsPlusCell"/>
              <w:ind w:left="249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10.4</w:t>
            </w:r>
            <w:r w:rsidR="00B67D73" w:rsidRPr="00D912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Перечень мероприятий Подпрограммы 3 «Строительство (реконструкция) объектов образования» 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D73" w:rsidRPr="00D9120B" w:rsidRDefault="00B67D73" w:rsidP="001141CF">
            <w:pPr>
              <w:pStyle w:val="ConsPlusCell"/>
              <w:numPr>
                <w:ilvl w:val="1"/>
                <w:numId w:val="33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43EBB" w:rsidRPr="00C243CD" w:rsidTr="00C043B8">
        <w:trPr>
          <w:trHeight w:val="450"/>
          <w:tblHeader/>
        </w:trPr>
        <w:tc>
          <w:tcPr>
            <w:tcW w:w="205" w:type="pct"/>
            <w:vMerge w:val="restart"/>
            <w:shd w:val="clear" w:color="000000" w:fill="FFFFFF"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52" w:type="pct"/>
            <w:vMerge w:val="restart"/>
            <w:shd w:val="clear" w:color="000000" w:fill="FFFFFF"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подпрограммы </w:t>
            </w:r>
          </w:p>
        </w:tc>
        <w:tc>
          <w:tcPr>
            <w:tcW w:w="315" w:type="pct"/>
            <w:vMerge w:val="restart"/>
            <w:shd w:val="clear" w:color="000000" w:fill="FFFFFF"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431" w:type="pct"/>
            <w:vMerge w:val="restart"/>
            <w:shd w:val="clear" w:color="000000" w:fill="FFFFFF"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390" w:type="pct"/>
            <w:vMerge w:val="restart"/>
            <w:shd w:val="clear" w:color="000000" w:fill="FFFFFF"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Объём финансирования мероприятий в базовом финансовом году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(тыс. руб.) </w:t>
            </w:r>
          </w:p>
        </w:tc>
        <w:tc>
          <w:tcPr>
            <w:tcW w:w="442" w:type="pct"/>
            <w:vMerge w:val="restart"/>
            <w:shd w:val="clear" w:color="000000" w:fill="FFFFFF"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1611" w:type="pct"/>
            <w:gridSpan w:val="6"/>
            <w:shd w:val="clear" w:color="000000" w:fill="FFFFFF"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Объем финансирования по годам, (тыс. руб.) </w:t>
            </w:r>
          </w:p>
        </w:tc>
        <w:tc>
          <w:tcPr>
            <w:tcW w:w="461" w:type="pct"/>
            <w:gridSpan w:val="2"/>
            <w:shd w:val="clear" w:color="000000" w:fill="FFFFFF"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60215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за выполнение мероприятия </w:t>
            </w:r>
            <w:r w:rsidR="00860215" w:rsidRPr="0086021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60215">
              <w:rPr>
                <w:rFonts w:ascii="Times New Roman" w:hAnsi="Times New Roman" w:cs="Times New Roman"/>
                <w:sz w:val="20"/>
                <w:szCs w:val="20"/>
              </w:rPr>
              <w:t xml:space="preserve">одпрограммы </w:t>
            </w:r>
            <w:r w:rsidR="00860215" w:rsidRPr="0086021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3" w:type="pct"/>
            <w:gridSpan w:val="3"/>
            <w:shd w:val="clear" w:color="000000" w:fill="FFFFFF"/>
          </w:tcPr>
          <w:p w:rsidR="00860215" w:rsidRDefault="00860215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15" w:rsidRDefault="00860215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15" w:rsidRDefault="00860215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D73" w:rsidRPr="00C243CD" w:rsidRDefault="00860215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мероприятия Подпрограммы 3</w:t>
            </w:r>
          </w:p>
        </w:tc>
      </w:tr>
      <w:tr w:rsidR="0063530F" w:rsidRPr="00C243CD" w:rsidTr="008F66C6">
        <w:trPr>
          <w:gridAfter w:val="1"/>
          <w:wAfter w:w="10" w:type="pct"/>
          <w:trHeight w:val="555"/>
          <w:tblHeader/>
        </w:trPr>
        <w:tc>
          <w:tcPr>
            <w:tcW w:w="205" w:type="pct"/>
            <w:vMerge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  <w:vMerge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Merge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403" w:type="pct"/>
            <w:vAlign w:val="center"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358" w:type="pct"/>
            <w:vAlign w:val="center"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216" w:type="pct"/>
            <w:vAlign w:val="center"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217" w:type="pct"/>
            <w:vAlign w:val="center"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461" w:type="pct"/>
            <w:gridSpan w:val="2"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pct"/>
            <w:gridSpan w:val="3"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530F" w:rsidRPr="00C243CD" w:rsidTr="008F66C6">
        <w:trPr>
          <w:gridAfter w:val="1"/>
          <w:wAfter w:w="10" w:type="pct"/>
          <w:trHeight w:val="966"/>
        </w:trPr>
        <w:tc>
          <w:tcPr>
            <w:tcW w:w="205" w:type="pct"/>
            <w:vMerge w:val="restart"/>
            <w:shd w:val="clear" w:color="000000" w:fill="FFFFFF"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2" w:type="pct"/>
            <w:vMerge w:val="restart"/>
            <w:shd w:val="clear" w:color="000000" w:fill="FFFFFF"/>
            <w:vAlign w:val="center"/>
            <w:hideMark/>
          </w:tcPr>
          <w:p w:rsidR="00B67D73" w:rsidRPr="002017BF" w:rsidRDefault="00B67D73" w:rsidP="00807B8F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17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05 </w:t>
            </w:r>
            <w:r w:rsidRPr="002017BF">
              <w:rPr>
                <w:rFonts w:ascii="Times New Roman" w:hAnsi="Times New Roman" w:cs="Times New Roman"/>
                <w:sz w:val="20"/>
                <w:szCs w:val="20"/>
              </w:rPr>
              <w:t>Организация строительства (реконструкции) объектов дошкольного образования за счет внебюджетных источников</w:t>
            </w:r>
          </w:p>
        </w:tc>
        <w:tc>
          <w:tcPr>
            <w:tcW w:w="315" w:type="pct"/>
            <w:vMerge w:val="restart"/>
            <w:shd w:val="clear" w:color="000000" w:fill="FFFFFF"/>
            <w:vAlign w:val="center"/>
            <w:hideMark/>
          </w:tcPr>
          <w:p w:rsidR="00B67D73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B67D73" w:rsidRPr="00DF51F9" w:rsidRDefault="00B67D73" w:rsidP="00807B8F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51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B67D73" w:rsidRPr="00C1650D" w:rsidRDefault="00B67D73" w:rsidP="00C1650D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65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2A49DF" w:rsidRPr="00C165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C165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0 000,0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:rsidR="00B67D73" w:rsidRPr="00DF51F9" w:rsidRDefault="00B67D73" w:rsidP="0065652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51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186 000,0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B67D73" w:rsidRPr="00DF51F9" w:rsidRDefault="00B67D73" w:rsidP="0065652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51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186 000,0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B67D73" w:rsidRPr="00C243CD" w:rsidRDefault="00B67D73" w:rsidP="0065652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shd w:val="clear" w:color="000000" w:fill="FFFFFF"/>
            <w:vAlign w:val="center"/>
          </w:tcPr>
          <w:p w:rsidR="00B67D73" w:rsidRPr="00C243CD" w:rsidRDefault="00B67D73" w:rsidP="0065652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shd w:val="clear" w:color="000000" w:fill="FFFFFF"/>
            <w:vAlign w:val="center"/>
          </w:tcPr>
          <w:p w:rsidR="00B67D73" w:rsidRPr="00C243CD" w:rsidRDefault="00B67D73" w:rsidP="0065652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shd w:val="clear" w:color="000000" w:fill="FFFFFF"/>
            <w:vAlign w:val="center"/>
          </w:tcPr>
          <w:p w:rsidR="00B67D73" w:rsidRPr="00C243CD" w:rsidRDefault="00B67D73" w:rsidP="0065652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Merge w:val="restart"/>
            <w:shd w:val="clear" w:color="000000" w:fill="FFFFFF"/>
          </w:tcPr>
          <w:p w:rsidR="00B67D73" w:rsidRDefault="00B67D73" w:rsidP="00B67D7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pct"/>
            <w:gridSpan w:val="3"/>
            <w:vMerge w:val="restart"/>
            <w:shd w:val="clear" w:color="000000" w:fill="FFFFFF"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530F" w:rsidRPr="00C243CD" w:rsidTr="008F66C6">
        <w:trPr>
          <w:gridAfter w:val="1"/>
          <w:wAfter w:w="10" w:type="pct"/>
          <w:trHeight w:val="1395"/>
        </w:trPr>
        <w:tc>
          <w:tcPr>
            <w:tcW w:w="205" w:type="pct"/>
            <w:vMerge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  <w:vMerge/>
            <w:vAlign w:val="center"/>
            <w:hideMark/>
          </w:tcPr>
          <w:p w:rsidR="00B67D73" w:rsidRPr="002017BF" w:rsidRDefault="00B67D73" w:rsidP="00807B8F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5" w:type="pct"/>
            <w:vMerge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shd w:val="clear" w:color="000000" w:fill="FFFFFF"/>
            <w:vAlign w:val="center"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BB1ABE" w:rsidRDefault="00BB1ABE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D73" w:rsidRPr="00C1650D" w:rsidRDefault="00B67D73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165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A49DF" w:rsidRPr="00C1650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1650D">
              <w:rPr>
                <w:rFonts w:ascii="Times New Roman" w:hAnsi="Times New Roman" w:cs="Times New Roman"/>
                <w:sz w:val="20"/>
                <w:szCs w:val="20"/>
              </w:rPr>
              <w:t>0 000,0</w:t>
            </w:r>
          </w:p>
          <w:p w:rsidR="00B67D73" w:rsidRPr="00C1650D" w:rsidRDefault="00B67D73" w:rsidP="00C1650D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2" w:type="pct"/>
            <w:shd w:val="clear" w:color="000000" w:fill="FFFFFF"/>
            <w:vAlign w:val="center"/>
          </w:tcPr>
          <w:p w:rsidR="00B67D73" w:rsidRPr="00C243CD" w:rsidRDefault="00B67D73" w:rsidP="0065652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186 000,0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B67D73" w:rsidRPr="00C243CD" w:rsidRDefault="00B67D73" w:rsidP="0065652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186 000,0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B67D73" w:rsidRPr="00C243CD" w:rsidRDefault="00B67D73" w:rsidP="0065652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shd w:val="clear" w:color="000000" w:fill="FFFFFF"/>
            <w:vAlign w:val="center"/>
          </w:tcPr>
          <w:p w:rsidR="00B67D73" w:rsidRPr="00C243CD" w:rsidRDefault="00B67D73" w:rsidP="0065652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shd w:val="clear" w:color="000000" w:fill="FFFFFF"/>
            <w:vAlign w:val="center"/>
          </w:tcPr>
          <w:p w:rsidR="00B67D73" w:rsidRPr="00C243CD" w:rsidRDefault="00B67D73" w:rsidP="0065652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shd w:val="clear" w:color="000000" w:fill="FFFFFF"/>
            <w:vAlign w:val="center"/>
          </w:tcPr>
          <w:p w:rsidR="00B67D73" w:rsidRPr="00C243CD" w:rsidRDefault="00B67D73" w:rsidP="0065652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Merge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pct"/>
            <w:gridSpan w:val="3"/>
            <w:vMerge/>
            <w:vAlign w:val="center"/>
            <w:hideMark/>
          </w:tcPr>
          <w:p w:rsidR="00B67D73" w:rsidRPr="00C243CD" w:rsidRDefault="00B67D73" w:rsidP="00807B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530F" w:rsidRPr="00C243CD" w:rsidTr="008F66C6">
        <w:trPr>
          <w:gridAfter w:val="1"/>
          <w:wAfter w:w="10" w:type="pct"/>
          <w:trHeight w:val="555"/>
        </w:trPr>
        <w:tc>
          <w:tcPr>
            <w:tcW w:w="205" w:type="pct"/>
            <w:vMerge w:val="restart"/>
            <w:shd w:val="clear" w:color="000000" w:fill="FFFFFF"/>
            <w:vAlign w:val="center"/>
          </w:tcPr>
          <w:p w:rsidR="00860215" w:rsidRPr="00C243CD" w:rsidRDefault="00860215" w:rsidP="006B11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652" w:type="pct"/>
            <w:vMerge w:val="restart"/>
            <w:shd w:val="clear" w:color="000000" w:fill="FFFFFF"/>
            <w:vAlign w:val="center"/>
          </w:tcPr>
          <w:p w:rsidR="00860215" w:rsidRPr="002017BF" w:rsidRDefault="00860215" w:rsidP="006B1112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17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5.1 </w:t>
            </w:r>
            <w:r w:rsidRPr="002017BF">
              <w:rPr>
                <w:rFonts w:ascii="Times New Roman" w:hAnsi="Times New Roman" w:cs="Times New Roman"/>
                <w:sz w:val="20"/>
                <w:szCs w:val="20"/>
              </w:rPr>
              <w:t>Строительство (реконструкция) объектов дошкольного образования за счет внебюджетных источников</w:t>
            </w:r>
          </w:p>
        </w:tc>
        <w:tc>
          <w:tcPr>
            <w:tcW w:w="315" w:type="pct"/>
            <w:vMerge w:val="restart"/>
            <w:shd w:val="clear" w:color="000000" w:fill="FFFFFF"/>
            <w:vAlign w:val="center"/>
          </w:tcPr>
          <w:p w:rsidR="00860215" w:rsidRPr="00C243CD" w:rsidRDefault="00860215" w:rsidP="006B11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860215" w:rsidRPr="00DF51F9" w:rsidRDefault="00860215" w:rsidP="006B1112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51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860215" w:rsidRPr="00C1650D" w:rsidRDefault="00860215" w:rsidP="00C1650D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65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2A49DF" w:rsidRPr="00C165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C165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0 000,0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:rsidR="00860215" w:rsidRPr="00DF51F9" w:rsidRDefault="00860215" w:rsidP="006B111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51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186 000,0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860215" w:rsidRPr="00DF51F9" w:rsidRDefault="00860215" w:rsidP="006B111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51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186 000,0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860215" w:rsidRPr="00C243CD" w:rsidRDefault="00860215" w:rsidP="006B11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shd w:val="clear" w:color="000000" w:fill="FFFFFF"/>
            <w:vAlign w:val="center"/>
          </w:tcPr>
          <w:p w:rsidR="00860215" w:rsidRPr="00C243CD" w:rsidRDefault="00860215" w:rsidP="006B11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shd w:val="clear" w:color="000000" w:fill="FFFFFF"/>
            <w:vAlign w:val="center"/>
          </w:tcPr>
          <w:p w:rsidR="00860215" w:rsidRPr="00C243CD" w:rsidRDefault="00860215" w:rsidP="006B11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shd w:val="clear" w:color="000000" w:fill="FFFFFF"/>
            <w:vAlign w:val="center"/>
          </w:tcPr>
          <w:p w:rsidR="00860215" w:rsidRPr="00C243CD" w:rsidRDefault="00860215" w:rsidP="006B11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Merge w:val="restart"/>
            <w:shd w:val="clear" w:color="000000" w:fill="FFFFFF"/>
          </w:tcPr>
          <w:p w:rsidR="00860215" w:rsidRPr="00193F81" w:rsidRDefault="00860215" w:rsidP="006B11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pct"/>
            <w:gridSpan w:val="3"/>
            <w:vMerge w:val="restart"/>
            <w:shd w:val="clear" w:color="000000" w:fill="FFFFFF"/>
            <w:vAlign w:val="center"/>
          </w:tcPr>
          <w:p w:rsidR="00AB1E28" w:rsidRPr="006E2308" w:rsidRDefault="00AB1E28" w:rsidP="00AB1E2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введенных в эксплуатацию объектов дошкольного образования, - </w:t>
            </w:r>
            <w:r w:rsidR="006E2308" w:rsidRPr="006E230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 единиц. </w:t>
            </w:r>
          </w:p>
          <w:p w:rsidR="00860215" w:rsidRPr="006E2308" w:rsidRDefault="00AB1E28" w:rsidP="00AB1E2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  <w:r w:rsidR="006E2308"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 2020год -3</w:t>
            </w:r>
          </w:p>
        </w:tc>
      </w:tr>
      <w:tr w:rsidR="0063530F" w:rsidRPr="00C243CD" w:rsidTr="008F66C6">
        <w:trPr>
          <w:gridAfter w:val="1"/>
          <w:wAfter w:w="10" w:type="pct"/>
          <w:trHeight w:val="555"/>
        </w:trPr>
        <w:tc>
          <w:tcPr>
            <w:tcW w:w="205" w:type="pct"/>
            <w:vMerge/>
            <w:shd w:val="clear" w:color="000000" w:fill="FFFFFF"/>
            <w:vAlign w:val="center"/>
          </w:tcPr>
          <w:p w:rsidR="00860215" w:rsidRPr="00C243CD" w:rsidRDefault="00860215" w:rsidP="006B11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  <w:vMerge/>
            <w:shd w:val="clear" w:color="000000" w:fill="FFFFFF"/>
            <w:vAlign w:val="center"/>
          </w:tcPr>
          <w:p w:rsidR="00860215" w:rsidRPr="001908C4" w:rsidRDefault="00860215" w:rsidP="006B11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  <w:shd w:val="clear" w:color="000000" w:fill="FFFFFF"/>
            <w:vAlign w:val="center"/>
          </w:tcPr>
          <w:p w:rsidR="00860215" w:rsidRPr="00C243CD" w:rsidRDefault="00860215" w:rsidP="006B11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shd w:val="clear" w:color="000000" w:fill="FFFFFF"/>
            <w:vAlign w:val="center"/>
          </w:tcPr>
          <w:p w:rsidR="00860215" w:rsidRPr="00C243CD" w:rsidRDefault="00860215" w:rsidP="006B11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BB1ABE" w:rsidRDefault="00BB1ABE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15" w:rsidRPr="00C1650D" w:rsidRDefault="00860215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165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A49DF" w:rsidRPr="00C1650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1650D">
              <w:rPr>
                <w:rFonts w:ascii="Times New Roman" w:hAnsi="Times New Roman" w:cs="Times New Roman"/>
                <w:sz w:val="20"/>
                <w:szCs w:val="20"/>
              </w:rPr>
              <w:t>0 000,0</w:t>
            </w:r>
          </w:p>
          <w:p w:rsidR="00860215" w:rsidRPr="00C1650D" w:rsidRDefault="00860215" w:rsidP="00C1650D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2" w:type="pct"/>
            <w:shd w:val="clear" w:color="000000" w:fill="FFFFFF"/>
            <w:vAlign w:val="center"/>
          </w:tcPr>
          <w:p w:rsidR="00860215" w:rsidRPr="00C243CD" w:rsidRDefault="00860215" w:rsidP="006B11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186 000,0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860215" w:rsidRPr="00C243CD" w:rsidRDefault="00860215" w:rsidP="006B11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186 000,0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860215" w:rsidRPr="00C243CD" w:rsidRDefault="00860215" w:rsidP="006B11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shd w:val="clear" w:color="000000" w:fill="FFFFFF"/>
            <w:vAlign w:val="center"/>
          </w:tcPr>
          <w:p w:rsidR="00860215" w:rsidRPr="00C243CD" w:rsidRDefault="00860215" w:rsidP="006B11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shd w:val="clear" w:color="000000" w:fill="FFFFFF"/>
            <w:vAlign w:val="center"/>
          </w:tcPr>
          <w:p w:rsidR="00860215" w:rsidRPr="00C243CD" w:rsidRDefault="00860215" w:rsidP="006B11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shd w:val="clear" w:color="000000" w:fill="FFFFFF"/>
            <w:vAlign w:val="center"/>
          </w:tcPr>
          <w:p w:rsidR="00860215" w:rsidRPr="00C243CD" w:rsidRDefault="00860215" w:rsidP="006B11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Merge/>
            <w:shd w:val="clear" w:color="000000" w:fill="FFFFFF"/>
          </w:tcPr>
          <w:p w:rsidR="00860215" w:rsidRPr="00193F81" w:rsidRDefault="00860215" w:rsidP="006B11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pct"/>
            <w:gridSpan w:val="3"/>
            <w:vMerge/>
            <w:shd w:val="clear" w:color="000000" w:fill="FFFFFF"/>
            <w:vAlign w:val="center"/>
          </w:tcPr>
          <w:p w:rsidR="00860215" w:rsidRPr="00193F81" w:rsidRDefault="00860215" w:rsidP="006B11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650D" w:rsidRPr="00C243CD" w:rsidTr="008F66C6">
        <w:trPr>
          <w:gridAfter w:val="1"/>
          <w:wAfter w:w="10" w:type="pct"/>
          <w:trHeight w:val="759"/>
        </w:trPr>
        <w:tc>
          <w:tcPr>
            <w:tcW w:w="205" w:type="pct"/>
            <w:vMerge w:val="restar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52" w:type="pct"/>
            <w:vMerge w:val="restar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437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Е1.</w:t>
            </w:r>
            <w:r w:rsidRPr="00C50B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18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Федеральный проект «Современная школа»</w:t>
            </w:r>
          </w:p>
        </w:tc>
        <w:tc>
          <w:tcPr>
            <w:tcW w:w="315" w:type="pct"/>
            <w:vMerge w:val="restart"/>
            <w:shd w:val="clear" w:color="000000" w:fill="FFFFFF"/>
            <w:vAlign w:val="center"/>
            <w:hideMark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C1650D" w:rsidRPr="00A9745E" w:rsidRDefault="00C1650D" w:rsidP="00C1650D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74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C1650D" w:rsidRPr="00A9745E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42 337,22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:rsidR="00C1650D" w:rsidRPr="00A9745E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702A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962 641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,91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C1650D" w:rsidRPr="00FA643A" w:rsidRDefault="00BB1ABE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884 8</w:t>
            </w:r>
            <w:r w:rsidR="00C165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33,35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C1650D" w:rsidRPr="00A9745E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1 5</w:t>
            </w:r>
            <w:r w:rsidR="00BB1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045,36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:rsidR="00C1650D" w:rsidRPr="007E7785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565 763,20</w:t>
            </w:r>
          </w:p>
        </w:tc>
        <w:tc>
          <w:tcPr>
            <w:tcW w:w="216" w:type="pct"/>
            <w:shd w:val="clear" w:color="000000" w:fill="FFFFFF"/>
            <w:vAlign w:val="center"/>
          </w:tcPr>
          <w:p w:rsidR="00C1650D" w:rsidRPr="00A9745E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7" w:type="pct"/>
            <w:shd w:val="clear" w:color="000000" w:fill="FFFFFF"/>
            <w:vAlign w:val="center"/>
          </w:tcPr>
          <w:p w:rsidR="00C1650D" w:rsidRPr="00A9745E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Merge w:val="restart"/>
            <w:shd w:val="clear" w:color="000000" w:fill="FFFFFF"/>
            <w:vAlign w:val="center"/>
          </w:tcPr>
          <w:p w:rsidR="00C1650D" w:rsidRPr="006E2308" w:rsidRDefault="00C1650D" w:rsidP="00C1650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Министерство строительного комплекса Московской области; Управление градостроительной деятельности городского округа Истра; </w:t>
            </w:r>
          </w:p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>МКУ «Управление капитального строительства»</w:t>
            </w:r>
          </w:p>
        </w:tc>
        <w:tc>
          <w:tcPr>
            <w:tcW w:w="493" w:type="pct"/>
            <w:gridSpan w:val="3"/>
            <w:vMerge w:val="restart"/>
            <w:shd w:val="clear" w:color="000000" w:fill="FFFFFF"/>
            <w:vAlign w:val="center"/>
          </w:tcPr>
          <w:p w:rsidR="00C1650D" w:rsidRPr="006E2308" w:rsidRDefault="00C1650D" w:rsidP="00C1650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введенных в эксплуатацию объектов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общего</w:t>
            </w: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образования, - 3 единиц. </w:t>
            </w:r>
          </w:p>
          <w:p w:rsidR="00C1650D" w:rsidRDefault="00C1650D" w:rsidP="00C1650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  <w:p w:rsidR="00C1650D" w:rsidRDefault="00C1650D" w:rsidP="00C1650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2021год-2;</w:t>
            </w:r>
          </w:p>
          <w:p w:rsidR="00C1650D" w:rsidRPr="00193F81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>год 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C1650D" w:rsidRPr="00C243CD" w:rsidTr="008F66C6">
        <w:trPr>
          <w:gridAfter w:val="1"/>
          <w:wAfter w:w="10" w:type="pct"/>
          <w:trHeight w:val="1103"/>
        </w:trPr>
        <w:tc>
          <w:tcPr>
            <w:tcW w:w="205" w:type="pct"/>
            <w:vMerge/>
            <w:vAlign w:val="center"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  <w:vMerge/>
            <w:vAlign w:val="center"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  <w:vAlign w:val="center"/>
            <w:hideMark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38 103,5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2 200 445,59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708 217,74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1 134 425,36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357 802,49</w:t>
            </w:r>
          </w:p>
        </w:tc>
        <w:tc>
          <w:tcPr>
            <w:tcW w:w="216" w:type="pct"/>
            <w:shd w:val="clear" w:color="000000" w:fill="FFFFFF"/>
            <w:vAlign w:val="center"/>
            <w:hideMark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shd w:val="clear" w:color="000000" w:fill="FFFFFF"/>
            <w:vAlign w:val="center"/>
            <w:hideMark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Merge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pct"/>
            <w:gridSpan w:val="3"/>
            <w:vMerge/>
            <w:vAlign w:val="center"/>
            <w:hideMark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650D" w:rsidRPr="00C243CD" w:rsidTr="008F66C6">
        <w:trPr>
          <w:gridAfter w:val="1"/>
          <w:wAfter w:w="10" w:type="pct"/>
          <w:trHeight w:val="930"/>
        </w:trPr>
        <w:tc>
          <w:tcPr>
            <w:tcW w:w="205" w:type="pct"/>
            <w:vMerge/>
            <w:vAlign w:val="center"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  <w:vMerge/>
            <w:vAlign w:val="center"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  <w:vAlign w:val="center"/>
            <w:hideMark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Истра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4 233,72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:rsidR="00C1650D" w:rsidRPr="00C243CD" w:rsidRDefault="00702A80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762 1</w:t>
            </w:r>
            <w:r w:rsidR="00C1650D">
              <w:rPr>
                <w:rFonts w:ascii="Times New Roman" w:hAnsi="Times New Roman" w:cs="Times New Roman"/>
                <w:sz w:val="20"/>
                <w:szCs w:val="20"/>
              </w:rPr>
              <w:t>96,32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C1650D" w:rsidRPr="00C243CD" w:rsidRDefault="00702A80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BB1A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  <w:r w:rsidR="00C1650D">
              <w:rPr>
                <w:rFonts w:ascii="Times New Roman" w:hAnsi="Times New Roman" w:cs="Times New Roman"/>
                <w:sz w:val="20"/>
                <w:szCs w:val="20"/>
              </w:rPr>
              <w:t>15,61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B1ABE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620,0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207 960,71</w:t>
            </w:r>
          </w:p>
        </w:tc>
        <w:tc>
          <w:tcPr>
            <w:tcW w:w="216" w:type="pct"/>
            <w:shd w:val="clear" w:color="000000" w:fill="FFFFFF"/>
            <w:vAlign w:val="center"/>
            <w:hideMark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shd w:val="clear" w:color="000000" w:fill="FFFFFF"/>
            <w:vAlign w:val="center"/>
            <w:hideMark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Merge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pct"/>
            <w:gridSpan w:val="3"/>
            <w:vMerge/>
            <w:vAlign w:val="center"/>
            <w:hideMark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650D" w:rsidRPr="00C243CD" w:rsidTr="00C043B8">
        <w:trPr>
          <w:gridAfter w:val="1"/>
          <w:wAfter w:w="10" w:type="pct"/>
          <w:trHeight w:val="396"/>
        </w:trPr>
        <w:tc>
          <w:tcPr>
            <w:tcW w:w="205" w:type="pct"/>
            <w:vMerge w:val="restar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652" w:type="pct"/>
            <w:vMerge w:val="restart"/>
            <w:shd w:val="clear" w:color="000000" w:fill="FFFFFF"/>
            <w:vAlign w:val="center"/>
          </w:tcPr>
          <w:p w:rsidR="00C1650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650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9" w:name="_Hlk20152883"/>
            <w:r w:rsidRPr="006437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Е1.2</w:t>
            </w:r>
            <w:r w:rsidRPr="002940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общего образования</w:t>
            </w:r>
            <w:bookmarkEnd w:id="9"/>
          </w:p>
        </w:tc>
        <w:tc>
          <w:tcPr>
            <w:tcW w:w="315" w:type="pct"/>
            <w:vMerge w:val="restar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C1650D" w:rsidRPr="00A9745E" w:rsidRDefault="00C1650D" w:rsidP="00C1650D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74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C1650D" w:rsidRPr="007E7785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2" w:type="pct"/>
            <w:shd w:val="clear" w:color="000000" w:fill="FFFFFF"/>
            <w:vAlign w:val="center"/>
          </w:tcPr>
          <w:p w:rsidR="00C1650D" w:rsidRPr="007E7785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77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256 446,16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C1650D" w:rsidRPr="007E7785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30 456,96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C1650D" w:rsidRPr="007E7785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660 226,00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:rsidR="00C1650D" w:rsidRPr="007E7785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565 763,20</w:t>
            </w:r>
          </w:p>
        </w:tc>
        <w:tc>
          <w:tcPr>
            <w:tcW w:w="216" w:type="pct"/>
            <w:shd w:val="clear" w:color="000000" w:fill="FFFFFF"/>
            <w:vAlign w:val="center"/>
          </w:tcPr>
          <w:p w:rsidR="00C1650D" w:rsidRPr="00A9745E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7" w:type="pct"/>
            <w:shd w:val="clear" w:color="000000" w:fill="FFFFFF"/>
            <w:vAlign w:val="center"/>
          </w:tcPr>
          <w:p w:rsidR="00C1650D" w:rsidRPr="00A9745E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Merge w:val="restart"/>
            <w:shd w:val="clear" w:color="000000" w:fill="FFFFFF"/>
          </w:tcPr>
          <w:p w:rsidR="00C1650D" w:rsidRPr="00193F81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pct"/>
            <w:gridSpan w:val="3"/>
            <w:vMerge w:val="restart"/>
            <w:shd w:val="clear" w:color="000000" w:fill="FFFFFF"/>
            <w:vAlign w:val="center"/>
          </w:tcPr>
          <w:p w:rsidR="00C1650D" w:rsidRPr="00C1650D" w:rsidRDefault="00C1650D" w:rsidP="00C1650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1650D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введенных в эксплуатацию объектов общего образования, - 1 единиц. </w:t>
            </w:r>
          </w:p>
          <w:p w:rsidR="00C1650D" w:rsidRPr="00193F81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1650D">
              <w:rPr>
                <w:rFonts w:ascii="Times New Roman" w:hAnsi="Times New Roman" w:cs="Times New Roman"/>
                <w:sz w:val="16"/>
                <w:szCs w:val="16"/>
              </w:rPr>
              <w:t>В том числе: 2022год -1</w:t>
            </w:r>
          </w:p>
        </w:tc>
      </w:tr>
      <w:tr w:rsidR="00C1650D" w:rsidRPr="00C243CD" w:rsidTr="008F66C6">
        <w:trPr>
          <w:gridAfter w:val="1"/>
          <w:wAfter w:w="10" w:type="pct"/>
          <w:trHeight w:val="759"/>
        </w:trPr>
        <w:tc>
          <w:tcPr>
            <w:tcW w:w="205" w:type="pct"/>
            <w:vMerge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  <w:vMerge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C1650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shd w:val="clear" w:color="000000" w:fill="FFFFFF"/>
            <w:vAlign w:val="center"/>
          </w:tcPr>
          <w:p w:rsidR="00C1650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803 654,48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C1650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27 928,99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417 923,00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357 802,49</w:t>
            </w:r>
          </w:p>
        </w:tc>
        <w:tc>
          <w:tcPr>
            <w:tcW w:w="216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Merge/>
            <w:shd w:val="clear" w:color="000000" w:fill="FFFFFF"/>
          </w:tcPr>
          <w:p w:rsidR="00C1650D" w:rsidRPr="00193F81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pct"/>
            <w:gridSpan w:val="3"/>
            <w:vMerge/>
            <w:shd w:val="clear" w:color="000000" w:fill="FFFFFF"/>
            <w:vAlign w:val="center"/>
          </w:tcPr>
          <w:p w:rsidR="00C1650D" w:rsidRPr="00193F81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650D" w:rsidRPr="00C243CD" w:rsidTr="008F66C6">
        <w:trPr>
          <w:gridAfter w:val="1"/>
          <w:wAfter w:w="10" w:type="pct"/>
          <w:trHeight w:val="759"/>
        </w:trPr>
        <w:tc>
          <w:tcPr>
            <w:tcW w:w="205" w:type="pct"/>
            <w:vMerge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  <w:vMerge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Истра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C1650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shd w:val="clear" w:color="000000" w:fill="FFFFFF"/>
            <w:vAlign w:val="center"/>
          </w:tcPr>
          <w:p w:rsidR="00C1650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452 791,68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C1650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2 527,97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242 303,00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207 960,71</w:t>
            </w:r>
          </w:p>
        </w:tc>
        <w:tc>
          <w:tcPr>
            <w:tcW w:w="216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Merge/>
            <w:shd w:val="clear" w:color="000000" w:fill="FFFFFF"/>
          </w:tcPr>
          <w:p w:rsidR="00C1650D" w:rsidRPr="00193F81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pct"/>
            <w:gridSpan w:val="3"/>
            <w:vMerge/>
            <w:shd w:val="clear" w:color="000000" w:fill="FFFFFF"/>
            <w:vAlign w:val="center"/>
          </w:tcPr>
          <w:p w:rsidR="00C1650D" w:rsidRPr="00193F81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650D" w:rsidRPr="00C243CD" w:rsidTr="008F66C6">
        <w:trPr>
          <w:gridAfter w:val="1"/>
          <w:wAfter w:w="10" w:type="pct"/>
          <w:trHeight w:val="759"/>
        </w:trPr>
        <w:tc>
          <w:tcPr>
            <w:tcW w:w="205" w:type="pct"/>
            <w:vMerge w:val="restar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" w:name="_Hlk17282369"/>
            <w:r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652" w:type="pct"/>
            <w:vMerge w:val="restar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1" w:name="_Hlk20210499"/>
            <w:r w:rsidRPr="006437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Е1.3.</w:t>
            </w:r>
            <w:r w:rsidRPr="00C50B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18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Капитальные вложения в общеобразовательные организации в целях обеспечения односменного режима обучения</w:t>
            </w:r>
            <w:bookmarkEnd w:id="11"/>
          </w:p>
        </w:tc>
        <w:tc>
          <w:tcPr>
            <w:tcW w:w="315" w:type="pct"/>
            <w:vMerge w:val="restart"/>
            <w:shd w:val="clear" w:color="000000" w:fill="FFFFFF"/>
            <w:vAlign w:val="center"/>
            <w:hideMark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C1650D" w:rsidRPr="00A9745E" w:rsidRDefault="00C1650D" w:rsidP="00C1650D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74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C1650D" w:rsidRPr="00A9745E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42 337,22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:rsidR="00C1650D" w:rsidRPr="00A9745E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702A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706 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95,75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C1650D" w:rsidRPr="00FA643A" w:rsidRDefault="00702A80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854 376,39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C1650D" w:rsidRPr="00A9745E" w:rsidRDefault="00702A80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851</w:t>
            </w:r>
            <w:r w:rsidR="00C165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819,36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:rsidR="00C1650D" w:rsidRPr="007E7785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" w:type="pct"/>
            <w:shd w:val="clear" w:color="000000" w:fill="FFFFFF"/>
            <w:vAlign w:val="center"/>
          </w:tcPr>
          <w:p w:rsidR="00C1650D" w:rsidRPr="00A9745E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7" w:type="pct"/>
            <w:shd w:val="clear" w:color="000000" w:fill="FFFFFF"/>
            <w:vAlign w:val="center"/>
          </w:tcPr>
          <w:p w:rsidR="00C1650D" w:rsidRPr="00A9745E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Merge w:val="restart"/>
            <w:shd w:val="clear" w:color="000000" w:fill="FFFFFF"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pct"/>
            <w:gridSpan w:val="3"/>
            <w:vMerge w:val="restart"/>
            <w:shd w:val="clear" w:color="000000" w:fill="FFFFFF"/>
            <w:vAlign w:val="center"/>
            <w:hideMark/>
          </w:tcPr>
          <w:p w:rsidR="00C1650D" w:rsidRPr="006E2308" w:rsidRDefault="00C1650D" w:rsidP="00C1650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введенных в эксплуатацию объектов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общего </w:t>
            </w: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образования, -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 xml:space="preserve"> единиц. </w:t>
            </w:r>
          </w:p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>В том числе: 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6E2308">
              <w:rPr>
                <w:rFonts w:ascii="Times New Roman" w:hAnsi="Times New Roman" w:cs="Times New Roman"/>
                <w:sz w:val="16"/>
                <w:szCs w:val="16"/>
              </w:rPr>
              <w:t>год 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C1650D" w:rsidRPr="00C243CD" w:rsidTr="008F66C6">
        <w:trPr>
          <w:gridAfter w:val="1"/>
          <w:wAfter w:w="10" w:type="pct"/>
          <w:trHeight w:val="1103"/>
        </w:trPr>
        <w:tc>
          <w:tcPr>
            <w:tcW w:w="205" w:type="pct"/>
            <w:vMerge/>
            <w:vAlign w:val="center"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  <w:vMerge/>
            <w:vAlign w:val="center"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  <w:vAlign w:val="center"/>
            <w:hideMark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38 103,5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1 396 791,11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680 288,75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716 502,36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shd w:val="clear" w:color="000000" w:fill="FFFFFF"/>
            <w:vAlign w:val="center"/>
            <w:hideMark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shd w:val="clear" w:color="000000" w:fill="FFFFFF"/>
            <w:vAlign w:val="center"/>
            <w:hideMark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Merge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pct"/>
            <w:gridSpan w:val="3"/>
            <w:vMerge/>
            <w:vAlign w:val="center"/>
            <w:hideMark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650D" w:rsidRPr="00C243CD" w:rsidTr="008F66C6">
        <w:trPr>
          <w:gridAfter w:val="1"/>
          <w:wAfter w:w="10" w:type="pct"/>
          <w:trHeight w:val="930"/>
        </w:trPr>
        <w:tc>
          <w:tcPr>
            <w:tcW w:w="205" w:type="pct"/>
            <w:vMerge/>
            <w:vAlign w:val="center"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  <w:vMerge/>
            <w:vAlign w:val="center"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  <w:vAlign w:val="center"/>
            <w:hideMark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Истра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4 233,72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:rsidR="00C1650D" w:rsidRPr="00C243CD" w:rsidRDefault="00C043B8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309 404</w:t>
            </w:r>
            <w:r w:rsidR="00C1650D">
              <w:rPr>
                <w:rFonts w:ascii="Times New Roman" w:hAnsi="Times New Roman" w:cs="Times New Roman"/>
                <w:sz w:val="20"/>
                <w:szCs w:val="20"/>
              </w:rPr>
              <w:t>,64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C1650D" w:rsidRPr="00C243CD" w:rsidRDefault="00C043B8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174 0</w:t>
            </w:r>
            <w:r w:rsidR="00C1650D">
              <w:rPr>
                <w:rFonts w:ascii="Times New Roman" w:hAnsi="Times New Roman" w:cs="Times New Roman"/>
                <w:sz w:val="20"/>
                <w:szCs w:val="20"/>
              </w:rPr>
              <w:t>87,64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C1650D" w:rsidRPr="00C243CD" w:rsidRDefault="00C043B8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  <w:r w:rsidR="00C1650D">
              <w:rPr>
                <w:rFonts w:ascii="Times New Roman" w:hAnsi="Times New Roman" w:cs="Times New Roman"/>
                <w:sz w:val="20"/>
                <w:szCs w:val="20"/>
              </w:rPr>
              <w:t xml:space="preserve"> 317,0</w:t>
            </w:r>
          </w:p>
        </w:tc>
        <w:tc>
          <w:tcPr>
            <w:tcW w:w="358" w:type="pct"/>
            <w:shd w:val="clear" w:color="000000" w:fill="FFFFFF"/>
            <w:vAlign w:val="center"/>
            <w:hideMark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shd w:val="clear" w:color="000000" w:fill="FFFFFF"/>
            <w:vAlign w:val="center"/>
            <w:hideMark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shd w:val="clear" w:color="000000" w:fill="FFFFFF"/>
            <w:vAlign w:val="center"/>
            <w:hideMark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Merge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pct"/>
            <w:gridSpan w:val="3"/>
            <w:vMerge/>
            <w:vAlign w:val="center"/>
            <w:hideMark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0"/>
      <w:tr w:rsidR="00C1650D" w:rsidRPr="00C243CD" w:rsidTr="008F66C6">
        <w:trPr>
          <w:gridAfter w:val="1"/>
          <w:wAfter w:w="10" w:type="pct"/>
          <w:trHeight w:val="407"/>
        </w:trPr>
        <w:tc>
          <w:tcPr>
            <w:tcW w:w="205" w:type="pct"/>
            <w:vMerge/>
            <w:shd w:val="clear" w:color="000000" w:fill="FFFFFF"/>
            <w:vAlign w:val="center"/>
          </w:tcPr>
          <w:p w:rsidR="00C1650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  <w:vMerge/>
            <w:shd w:val="clear" w:color="000000" w:fill="FFFFFF"/>
            <w:vAlign w:val="center"/>
          </w:tcPr>
          <w:p w:rsidR="00C1650D" w:rsidRPr="001B4C8A" w:rsidRDefault="00C1650D" w:rsidP="00C1650D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5" w:type="pct"/>
            <w:vMerge/>
            <w:shd w:val="clear" w:color="000000" w:fill="FFFFFF"/>
            <w:vAlign w:val="center"/>
          </w:tcPr>
          <w:p w:rsidR="00C1650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shd w:val="clear" w:color="000000" w:fill="FFFFFF"/>
            <w:vAlign w:val="center"/>
          </w:tcPr>
          <w:p w:rsidR="00C1650D" w:rsidRPr="00C243CD" w:rsidRDefault="00C043B8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r w:rsidR="00C1650D" w:rsidRPr="00532509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C1650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2" w:type="pct"/>
            <w:shd w:val="clear" w:color="000000" w:fill="FFFFFF"/>
            <w:vAlign w:val="center"/>
          </w:tcPr>
          <w:p w:rsidR="00C1650D" w:rsidRPr="003E3050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050">
              <w:rPr>
                <w:rFonts w:ascii="Times New Roman" w:hAnsi="Times New Roman" w:cs="Times New Roman"/>
                <w:sz w:val="20"/>
                <w:szCs w:val="20"/>
              </w:rPr>
              <w:t>155 500,0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C1650D" w:rsidRPr="003E3050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050">
              <w:rPr>
                <w:rFonts w:ascii="Times New Roman" w:hAnsi="Times New Roman" w:cs="Times New Roman"/>
                <w:sz w:val="20"/>
                <w:szCs w:val="20"/>
              </w:rPr>
              <w:t>98 500,0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C1650D" w:rsidRPr="003E3050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050">
              <w:rPr>
                <w:rFonts w:ascii="Times New Roman" w:hAnsi="Times New Roman" w:cs="Times New Roman"/>
                <w:sz w:val="20"/>
                <w:szCs w:val="20"/>
              </w:rPr>
              <w:t>57 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E3050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:rsidR="00C1650D" w:rsidRPr="00A9745E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" w:type="pct"/>
            <w:shd w:val="clear" w:color="000000" w:fill="FFFFFF"/>
            <w:vAlign w:val="center"/>
          </w:tcPr>
          <w:p w:rsidR="00C1650D" w:rsidRPr="00A9745E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7" w:type="pct"/>
            <w:shd w:val="clear" w:color="000000" w:fill="FFFFFF"/>
            <w:vAlign w:val="center"/>
          </w:tcPr>
          <w:p w:rsidR="00C1650D" w:rsidRPr="00A9745E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Merge/>
            <w:shd w:val="clear" w:color="000000" w:fill="FFFFFF"/>
          </w:tcPr>
          <w:p w:rsidR="00C1650D" w:rsidRPr="00193F81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pct"/>
            <w:gridSpan w:val="3"/>
            <w:vMerge/>
            <w:shd w:val="clear" w:color="000000" w:fill="FFFFFF"/>
            <w:vAlign w:val="center"/>
          </w:tcPr>
          <w:p w:rsidR="00C1650D" w:rsidRPr="00193F81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650D" w:rsidRPr="00C243CD" w:rsidTr="002C7658">
        <w:trPr>
          <w:gridAfter w:val="1"/>
          <w:wAfter w:w="10" w:type="pct"/>
          <w:trHeight w:val="385"/>
        </w:trPr>
        <w:tc>
          <w:tcPr>
            <w:tcW w:w="1173" w:type="pct"/>
            <w:gridSpan w:val="3"/>
            <w:vMerge w:val="restart"/>
            <w:shd w:val="clear" w:color="000000" w:fill="FFFFFF"/>
            <w:vAlign w:val="center"/>
            <w:hideMark/>
          </w:tcPr>
          <w:p w:rsidR="00C1650D" w:rsidRPr="001B4C8A" w:rsidRDefault="00C1650D" w:rsidP="00C1650D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4C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Всего по подпрограмме 3. </w:t>
            </w: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C1650D" w:rsidRPr="00577F9E" w:rsidRDefault="00C1650D" w:rsidP="00C1650D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7F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C1650D" w:rsidRPr="00577F9E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637 337,22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:rsidR="00C1650D" w:rsidRPr="00577F9E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3 148 641,91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C1650D" w:rsidRPr="00577F9E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8F66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</w:t>
            </w:r>
            <w:r w:rsidR="008F66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833,35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C1650D" w:rsidRPr="00A9745E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1 512 045,36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:rsidR="00C1650D" w:rsidRPr="007E7785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565 763,20</w:t>
            </w:r>
          </w:p>
        </w:tc>
        <w:tc>
          <w:tcPr>
            <w:tcW w:w="216" w:type="pct"/>
            <w:shd w:val="clear" w:color="000000" w:fill="FFFFFF"/>
            <w:vAlign w:val="center"/>
          </w:tcPr>
          <w:p w:rsidR="00C1650D" w:rsidRPr="00577F9E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7" w:type="pct"/>
            <w:shd w:val="clear" w:color="000000" w:fill="FFFFFF"/>
            <w:vAlign w:val="center"/>
          </w:tcPr>
          <w:p w:rsidR="00C1650D" w:rsidRPr="00577F9E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Merge w:val="restart"/>
            <w:shd w:val="clear" w:color="000000" w:fill="FFFFFF"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pct"/>
            <w:gridSpan w:val="3"/>
            <w:vMerge w:val="restart"/>
            <w:shd w:val="clear" w:color="000000" w:fill="FFFFFF"/>
            <w:vAlign w:val="center"/>
            <w:hideMark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1650D" w:rsidRPr="00C243CD" w:rsidTr="00C043B8">
        <w:trPr>
          <w:gridAfter w:val="1"/>
          <w:wAfter w:w="10" w:type="pct"/>
          <w:trHeight w:val="900"/>
        </w:trPr>
        <w:tc>
          <w:tcPr>
            <w:tcW w:w="1173" w:type="pct"/>
            <w:gridSpan w:val="3"/>
            <w:vMerge/>
            <w:vAlign w:val="center"/>
            <w:hideMark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38 103,5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EBB">
              <w:rPr>
                <w:rFonts w:ascii="Times New Roman" w:hAnsi="Times New Roman" w:cs="Times New Roman"/>
                <w:sz w:val="20"/>
                <w:szCs w:val="20"/>
              </w:rPr>
              <w:t>2 200 445,59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708 217,74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1 134 425,36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357 802,49</w:t>
            </w:r>
          </w:p>
        </w:tc>
        <w:tc>
          <w:tcPr>
            <w:tcW w:w="216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Merge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pct"/>
            <w:gridSpan w:val="3"/>
            <w:vMerge/>
            <w:vAlign w:val="center"/>
            <w:hideMark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650D" w:rsidRPr="00C243CD" w:rsidTr="00C043B8">
        <w:trPr>
          <w:gridAfter w:val="1"/>
          <w:wAfter w:w="10" w:type="pct"/>
          <w:trHeight w:val="840"/>
        </w:trPr>
        <w:tc>
          <w:tcPr>
            <w:tcW w:w="1173" w:type="pct"/>
            <w:gridSpan w:val="3"/>
            <w:vMerge/>
            <w:vAlign w:val="center"/>
            <w:hideMark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Истра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4 233,72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762 196,32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176 615,61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377 620,0</w:t>
            </w:r>
          </w:p>
        </w:tc>
        <w:tc>
          <w:tcPr>
            <w:tcW w:w="358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207 960,71</w:t>
            </w:r>
          </w:p>
        </w:tc>
        <w:tc>
          <w:tcPr>
            <w:tcW w:w="216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Merge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pct"/>
            <w:gridSpan w:val="3"/>
            <w:vMerge/>
            <w:vAlign w:val="center"/>
            <w:hideMark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650D" w:rsidRPr="00C243CD" w:rsidTr="00C043B8">
        <w:trPr>
          <w:gridAfter w:val="1"/>
          <w:wAfter w:w="10" w:type="pct"/>
          <w:trHeight w:val="402"/>
        </w:trPr>
        <w:tc>
          <w:tcPr>
            <w:tcW w:w="1173" w:type="pct"/>
            <w:gridSpan w:val="3"/>
            <w:vMerge/>
            <w:vAlign w:val="center"/>
            <w:hideMark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595 000,0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186 000,0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186 000,0</w:t>
            </w:r>
          </w:p>
        </w:tc>
        <w:tc>
          <w:tcPr>
            <w:tcW w:w="403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shd w:val="clear" w:color="000000" w:fill="FFFFFF"/>
            <w:vAlign w:val="center"/>
          </w:tcPr>
          <w:p w:rsidR="00C1650D" w:rsidRPr="00C243CD" w:rsidRDefault="00C1650D" w:rsidP="00C1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Merge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pct"/>
            <w:gridSpan w:val="3"/>
            <w:vMerge/>
            <w:vAlign w:val="center"/>
            <w:hideMark/>
          </w:tcPr>
          <w:p w:rsidR="00C1650D" w:rsidRPr="00C243CD" w:rsidRDefault="00C1650D" w:rsidP="00C165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7440F" w:rsidRPr="00C243CD" w:rsidRDefault="0087440F" w:rsidP="0087440F">
      <w:pPr>
        <w:pStyle w:val="ConsPlusCell"/>
        <w:rPr>
          <w:rFonts w:ascii="Times New Roman" w:hAnsi="Times New Roman" w:cs="Times New Roman"/>
          <w:sz w:val="20"/>
          <w:szCs w:val="20"/>
        </w:rPr>
        <w:sectPr w:rsidR="0087440F" w:rsidRPr="00C243CD" w:rsidSect="00596F8E">
          <w:pgSz w:w="16838" w:h="11906" w:orient="landscape"/>
          <w:pgMar w:top="851" w:right="567" w:bottom="709" w:left="1134" w:header="709" w:footer="709" w:gutter="0"/>
          <w:cols w:space="708"/>
          <w:titlePg/>
          <w:docGrid w:linePitch="381"/>
        </w:sectPr>
      </w:pPr>
    </w:p>
    <w:tbl>
      <w:tblPr>
        <w:tblStyle w:val="afa"/>
        <w:tblW w:w="0" w:type="auto"/>
        <w:tblInd w:w="0" w:type="dxa"/>
        <w:tblLook w:val="04A0" w:firstRow="1" w:lastRow="0" w:firstColumn="1" w:lastColumn="0" w:noHBand="0" w:noVBand="1"/>
      </w:tblPr>
      <w:tblGrid>
        <w:gridCol w:w="494"/>
        <w:gridCol w:w="1582"/>
        <w:gridCol w:w="1584"/>
        <w:gridCol w:w="1140"/>
        <w:gridCol w:w="1238"/>
        <w:gridCol w:w="1380"/>
        <w:gridCol w:w="1669"/>
        <w:gridCol w:w="1066"/>
        <w:gridCol w:w="1066"/>
        <w:gridCol w:w="641"/>
        <w:gridCol w:w="641"/>
        <w:gridCol w:w="641"/>
        <w:gridCol w:w="641"/>
        <w:gridCol w:w="1454"/>
      </w:tblGrid>
      <w:tr w:rsidR="008C3EE6" w:rsidRPr="008C3EE6" w:rsidTr="00024EEA">
        <w:trPr>
          <w:trHeight w:val="855"/>
        </w:trPr>
        <w:tc>
          <w:tcPr>
            <w:tcW w:w="1523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C3EE6" w:rsidRPr="00AF4432" w:rsidRDefault="00AF4432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AF4432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lastRenderedPageBreak/>
              <w:t>11.5. Адресные перечни объектов муниципальной собственности, финансирование которых предусмотрено Подпрограммой 3 «Строительство (реконструкция) объектов образования»</w:t>
            </w:r>
          </w:p>
          <w:p w:rsidR="00AF4432" w:rsidRPr="008C3EE6" w:rsidRDefault="00AF4432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AF4432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 xml:space="preserve">11.5.1. Адресный </w:t>
            </w:r>
            <w:proofErr w:type="spellStart"/>
            <w:r w:rsidRPr="00AF4432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перечнь</w:t>
            </w:r>
            <w:proofErr w:type="spellEnd"/>
            <w:r w:rsidRPr="00AF4432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 xml:space="preserve"> объектов </w:t>
            </w:r>
            <w:bookmarkStart w:id="12" w:name="_Hlk20152809"/>
            <w:r w:rsidRPr="00AF4432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муниципальной собственности, финансирование которых предусмотрено мероприятием 5.1 Строительство (реконструкция) объектов дошкольного образования за счет внебюджетных источников Подпрограммы 3 «Строительство (реконструкция) объектов образования»</w:t>
            </w:r>
            <w:bookmarkEnd w:id="12"/>
          </w:p>
        </w:tc>
      </w:tr>
      <w:tr w:rsidR="008C3EE6" w:rsidRPr="008C3EE6" w:rsidTr="003B5946">
        <w:trPr>
          <w:trHeight w:val="186"/>
        </w:trPr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469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</w:tr>
      <w:tr w:rsidR="008C3EE6" w:rsidRPr="008C3EE6" w:rsidTr="003B5946">
        <w:trPr>
          <w:trHeight w:val="855"/>
        </w:trPr>
        <w:tc>
          <w:tcPr>
            <w:tcW w:w="494" w:type="dxa"/>
            <w:vMerge w:val="restart"/>
            <w:tcBorders>
              <w:top w:val="single" w:sz="4" w:space="0" w:color="auto"/>
            </w:tcBorders>
            <w:hideMark/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bookmarkStart w:id="13" w:name="RANGE!A1:N11"/>
            <w:bookmarkStart w:id="14" w:name="sub_1014"/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№</w:t>
            </w: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п/п</w:t>
            </w:r>
            <w:bookmarkEnd w:id="13"/>
          </w:p>
        </w:tc>
        <w:tc>
          <w:tcPr>
            <w:tcW w:w="1582" w:type="dxa"/>
            <w:vMerge w:val="restart"/>
            <w:tcBorders>
              <w:top w:val="single" w:sz="4" w:space="0" w:color="auto"/>
            </w:tcBorders>
            <w:hideMark/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Адрес объекта (Наименование объекта)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</w:tcBorders>
            <w:hideMark/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Годы строительства/</w:t>
            </w: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реконструкции/</w:t>
            </w: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капитального ремонта (ремонта)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</w:tcBorders>
            <w:hideMark/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Проектная мощность</w:t>
            </w: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(кв. метр, погонный метр, место, койко-место и т.д.)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</w:tcBorders>
            <w:hideMark/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Предельная стоимость объекта</w:t>
            </w: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</w:tcBorders>
            <w:hideMark/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proofErr w:type="spellStart"/>
            <w:proofErr w:type="gramStart"/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Профинанси-ровано</w:t>
            </w:r>
            <w:proofErr w:type="spellEnd"/>
            <w:proofErr w:type="gramEnd"/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на 01.01.2020</w:t>
            </w: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669" w:type="dxa"/>
            <w:vMerge w:val="restart"/>
            <w:tcBorders>
              <w:top w:val="single" w:sz="4" w:space="0" w:color="auto"/>
            </w:tcBorders>
            <w:hideMark/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4696" w:type="dxa"/>
            <w:gridSpan w:val="6"/>
            <w:tcBorders>
              <w:top w:val="single" w:sz="4" w:space="0" w:color="auto"/>
            </w:tcBorders>
            <w:hideMark/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Финансирование, в том числе распределение межбюджетных трансфертов из бюджета Московской области (тыс. руб.)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</w:tcBorders>
            <w:hideMark/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Остаток сметной стоимости до ввода в эксплуатацию</w:t>
            </w: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</w:tr>
      <w:tr w:rsidR="008C3EE6" w:rsidRPr="008C3EE6" w:rsidTr="003B5946">
        <w:trPr>
          <w:trHeight w:val="1216"/>
        </w:trPr>
        <w:tc>
          <w:tcPr>
            <w:tcW w:w="494" w:type="dxa"/>
            <w:vMerge/>
            <w:hideMark/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582" w:type="dxa"/>
            <w:vMerge/>
            <w:hideMark/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584" w:type="dxa"/>
            <w:vMerge/>
            <w:hideMark/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140" w:type="dxa"/>
            <w:vMerge/>
            <w:hideMark/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238" w:type="dxa"/>
            <w:vMerge/>
            <w:hideMark/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380" w:type="dxa"/>
            <w:vMerge/>
            <w:hideMark/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669" w:type="dxa"/>
            <w:vMerge/>
            <w:hideMark/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066" w:type="dxa"/>
            <w:hideMark/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Всего</w:t>
            </w:r>
          </w:p>
        </w:tc>
        <w:tc>
          <w:tcPr>
            <w:tcW w:w="1066" w:type="dxa"/>
            <w:hideMark/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2020 год</w:t>
            </w:r>
          </w:p>
        </w:tc>
        <w:tc>
          <w:tcPr>
            <w:tcW w:w="641" w:type="dxa"/>
            <w:hideMark/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2021 год</w:t>
            </w:r>
          </w:p>
        </w:tc>
        <w:tc>
          <w:tcPr>
            <w:tcW w:w="641" w:type="dxa"/>
            <w:hideMark/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2022 год</w:t>
            </w:r>
          </w:p>
        </w:tc>
        <w:tc>
          <w:tcPr>
            <w:tcW w:w="641" w:type="dxa"/>
            <w:hideMark/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2023 год</w:t>
            </w:r>
          </w:p>
        </w:tc>
        <w:tc>
          <w:tcPr>
            <w:tcW w:w="641" w:type="dxa"/>
            <w:hideMark/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2024 год</w:t>
            </w:r>
          </w:p>
        </w:tc>
        <w:tc>
          <w:tcPr>
            <w:tcW w:w="1454" w:type="dxa"/>
            <w:vMerge/>
            <w:hideMark/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</w:tr>
      <w:tr w:rsidR="008C3EE6" w:rsidRPr="008C3EE6" w:rsidTr="003B5946">
        <w:trPr>
          <w:trHeight w:val="383"/>
        </w:trPr>
        <w:tc>
          <w:tcPr>
            <w:tcW w:w="494" w:type="dxa"/>
            <w:hideMark/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bookmarkStart w:id="15" w:name="RANGE!A3"/>
            <w:bookmarkStart w:id="16" w:name="_Hlk19631242" w:colFirst="1" w:colLast="13"/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  <w:bookmarkEnd w:id="15"/>
          </w:p>
        </w:tc>
        <w:tc>
          <w:tcPr>
            <w:tcW w:w="1582" w:type="dxa"/>
            <w:hideMark/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</w:p>
        </w:tc>
        <w:tc>
          <w:tcPr>
            <w:tcW w:w="1584" w:type="dxa"/>
            <w:hideMark/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1140" w:type="dxa"/>
            <w:hideMark/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1238" w:type="dxa"/>
            <w:hideMark/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1380" w:type="dxa"/>
            <w:hideMark/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6</w:t>
            </w:r>
          </w:p>
        </w:tc>
        <w:tc>
          <w:tcPr>
            <w:tcW w:w="1669" w:type="dxa"/>
            <w:hideMark/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7</w:t>
            </w:r>
          </w:p>
        </w:tc>
        <w:tc>
          <w:tcPr>
            <w:tcW w:w="1066" w:type="dxa"/>
            <w:hideMark/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8</w:t>
            </w:r>
          </w:p>
        </w:tc>
        <w:tc>
          <w:tcPr>
            <w:tcW w:w="1066" w:type="dxa"/>
            <w:hideMark/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9</w:t>
            </w:r>
          </w:p>
        </w:tc>
        <w:tc>
          <w:tcPr>
            <w:tcW w:w="641" w:type="dxa"/>
            <w:hideMark/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10</w:t>
            </w:r>
          </w:p>
        </w:tc>
        <w:tc>
          <w:tcPr>
            <w:tcW w:w="641" w:type="dxa"/>
            <w:hideMark/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11</w:t>
            </w:r>
          </w:p>
        </w:tc>
        <w:tc>
          <w:tcPr>
            <w:tcW w:w="641" w:type="dxa"/>
            <w:hideMark/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12</w:t>
            </w:r>
          </w:p>
        </w:tc>
        <w:tc>
          <w:tcPr>
            <w:tcW w:w="641" w:type="dxa"/>
            <w:hideMark/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12</w:t>
            </w:r>
          </w:p>
        </w:tc>
        <w:tc>
          <w:tcPr>
            <w:tcW w:w="1454" w:type="dxa"/>
            <w:hideMark/>
          </w:tcPr>
          <w:p w:rsidR="008C3EE6" w:rsidRPr="008C3EE6" w:rsidRDefault="008C3EE6" w:rsidP="008C3EE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13</w:t>
            </w:r>
          </w:p>
        </w:tc>
      </w:tr>
      <w:bookmarkEnd w:id="16"/>
      <w:tr w:rsidR="00271E4C" w:rsidRPr="008C3EE6" w:rsidTr="003B5946">
        <w:trPr>
          <w:trHeight w:val="705"/>
        </w:trPr>
        <w:tc>
          <w:tcPr>
            <w:tcW w:w="494" w:type="dxa"/>
            <w:vMerge w:val="restart"/>
          </w:tcPr>
          <w:p w:rsidR="00271E4C" w:rsidRPr="008C3EE6" w:rsidRDefault="00271E4C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1.</w:t>
            </w:r>
          </w:p>
        </w:tc>
        <w:tc>
          <w:tcPr>
            <w:tcW w:w="15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1E4C" w:rsidRDefault="00271E4C" w:rsidP="00024EE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585712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spellEnd"/>
            <w:r w:rsidRPr="00585712">
              <w:rPr>
                <w:rFonts w:ascii="Times New Roman" w:hAnsi="Times New Roman" w:cs="Times New Roman"/>
                <w:sz w:val="20"/>
                <w:szCs w:val="20"/>
              </w:rPr>
              <w:t xml:space="preserve">. Истра, </w:t>
            </w:r>
            <w:proofErr w:type="spellStart"/>
            <w:r w:rsidRPr="00585712">
              <w:rPr>
                <w:rFonts w:ascii="Times New Roman" w:hAnsi="Times New Roman" w:cs="Times New Roman"/>
                <w:sz w:val="20"/>
                <w:szCs w:val="20"/>
              </w:rPr>
              <w:t>с.п</w:t>
            </w:r>
            <w:proofErr w:type="spellEnd"/>
            <w:r w:rsidRPr="00585712">
              <w:rPr>
                <w:rFonts w:ascii="Times New Roman" w:hAnsi="Times New Roman" w:cs="Times New Roman"/>
                <w:sz w:val="20"/>
                <w:szCs w:val="20"/>
              </w:rPr>
              <w:t>. Ивановское, вблизи д. Высоково</w:t>
            </w:r>
          </w:p>
          <w:p w:rsidR="00271E4C" w:rsidRDefault="00271E4C" w:rsidP="00024EE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1E4C" w:rsidRPr="00C243CD" w:rsidRDefault="00271E4C" w:rsidP="00024EE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1E4C" w:rsidRPr="00C243CD" w:rsidRDefault="00271E4C" w:rsidP="00024EE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1E4C" w:rsidRPr="00C243CD" w:rsidRDefault="00271E4C" w:rsidP="00024EE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2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1E4C" w:rsidRPr="00C243CD" w:rsidRDefault="00271E4C" w:rsidP="00024EE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144 000,0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271E4C" w:rsidRDefault="00271E4C" w:rsidP="00024EE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1E4C" w:rsidRPr="00C243CD" w:rsidRDefault="00271E4C" w:rsidP="00024EE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80 000,0</w:t>
            </w:r>
          </w:p>
          <w:p w:rsidR="00271E4C" w:rsidRPr="00C243CD" w:rsidRDefault="00271E4C" w:rsidP="00024E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1E4C" w:rsidRPr="00C243CD" w:rsidRDefault="00271E4C" w:rsidP="00024EE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Итого         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1E4C" w:rsidRPr="00C243CD" w:rsidRDefault="00271E4C" w:rsidP="00024EE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64 000,0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1E4C" w:rsidRPr="00C243CD" w:rsidRDefault="00271E4C" w:rsidP="00024EE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64 000,0</w:t>
            </w:r>
          </w:p>
        </w:tc>
        <w:tc>
          <w:tcPr>
            <w:tcW w:w="641" w:type="dxa"/>
          </w:tcPr>
          <w:p w:rsidR="00271E4C" w:rsidRPr="008C3EE6" w:rsidRDefault="00271E4C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641" w:type="dxa"/>
          </w:tcPr>
          <w:p w:rsidR="00271E4C" w:rsidRPr="008C3EE6" w:rsidRDefault="00271E4C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641" w:type="dxa"/>
          </w:tcPr>
          <w:p w:rsidR="00271E4C" w:rsidRPr="008C3EE6" w:rsidRDefault="00271E4C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641" w:type="dxa"/>
          </w:tcPr>
          <w:p w:rsidR="00271E4C" w:rsidRPr="008C3EE6" w:rsidRDefault="00271E4C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454" w:type="dxa"/>
          </w:tcPr>
          <w:p w:rsidR="00271E4C" w:rsidRPr="008C3EE6" w:rsidRDefault="00271E4C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</w:tr>
      <w:tr w:rsidR="00271E4C" w:rsidRPr="008C3EE6" w:rsidTr="003B5946">
        <w:trPr>
          <w:trHeight w:val="705"/>
        </w:trPr>
        <w:tc>
          <w:tcPr>
            <w:tcW w:w="494" w:type="dxa"/>
            <w:vMerge/>
          </w:tcPr>
          <w:p w:rsidR="00271E4C" w:rsidRPr="008C3EE6" w:rsidRDefault="00271E4C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E4C" w:rsidRPr="00C243CD" w:rsidRDefault="00271E4C" w:rsidP="00024EE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E4C" w:rsidRPr="00C243CD" w:rsidRDefault="00271E4C" w:rsidP="00024EE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E4C" w:rsidRPr="00C243CD" w:rsidRDefault="00271E4C" w:rsidP="00024EE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E4C" w:rsidRPr="00C243CD" w:rsidRDefault="00271E4C" w:rsidP="00024EE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1E4C" w:rsidRPr="00C243CD" w:rsidRDefault="00271E4C" w:rsidP="00024EE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E4C" w:rsidRDefault="00271E4C" w:rsidP="00024EE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A0CF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  <w:p w:rsidR="00271E4C" w:rsidRPr="00C243CD" w:rsidRDefault="00271E4C" w:rsidP="00024EE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1E4C" w:rsidRPr="00C243CD" w:rsidRDefault="00271E4C" w:rsidP="00024EE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64 000,0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1E4C" w:rsidRPr="00C243CD" w:rsidRDefault="00271E4C" w:rsidP="00024EE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64 000,0</w:t>
            </w:r>
          </w:p>
        </w:tc>
        <w:tc>
          <w:tcPr>
            <w:tcW w:w="641" w:type="dxa"/>
          </w:tcPr>
          <w:p w:rsidR="00271E4C" w:rsidRPr="008C3EE6" w:rsidRDefault="00271E4C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641" w:type="dxa"/>
          </w:tcPr>
          <w:p w:rsidR="00271E4C" w:rsidRPr="008C3EE6" w:rsidRDefault="00271E4C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641" w:type="dxa"/>
          </w:tcPr>
          <w:p w:rsidR="00271E4C" w:rsidRPr="008C3EE6" w:rsidRDefault="00271E4C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641" w:type="dxa"/>
          </w:tcPr>
          <w:p w:rsidR="00271E4C" w:rsidRPr="008C3EE6" w:rsidRDefault="00271E4C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454" w:type="dxa"/>
          </w:tcPr>
          <w:p w:rsidR="00271E4C" w:rsidRPr="008C3EE6" w:rsidRDefault="00271E4C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</w:tr>
      <w:tr w:rsidR="00271E4C" w:rsidRPr="008C3EE6" w:rsidTr="003B5946">
        <w:trPr>
          <w:trHeight w:val="705"/>
        </w:trPr>
        <w:tc>
          <w:tcPr>
            <w:tcW w:w="494" w:type="dxa"/>
            <w:vMerge w:val="restart"/>
          </w:tcPr>
          <w:p w:rsidR="00271E4C" w:rsidRPr="008C3EE6" w:rsidRDefault="00271E4C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2.</w:t>
            </w:r>
          </w:p>
        </w:tc>
        <w:tc>
          <w:tcPr>
            <w:tcW w:w="1582" w:type="dxa"/>
            <w:vMerge w:val="restart"/>
            <w:shd w:val="clear" w:color="000000" w:fill="FFFFFF"/>
          </w:tcPr>
          <w:p w:rsidR="00271E4C" w:rsidRPr="001908C4" w:rsidRDefault="00271E4C" w:rsidP="00271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1908C4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spellEnd"/>
            <w:r w:rsidRPr="001908C4">
              <w:rPr>
                <w:rFonts w:ascii="Times New Roman" w:hAnsi="Times New Roman" w:cs="Times New Roman"/>
                <w:sz w:val="20"/>
                <w:szCs w:val="20"/>
              </w:rPr>
              <w:t xml:space="preserve">. Истра, </w:t>
            </w:r>
            <w:proofErr w:type="spellStart"/>
            <w:r w:rsidRPr="001908C4">
              <w:rPr>
                <w:rFonts w:ascii="Times New Roman" w:hAnsi="Times New Roman" w:cs="Times New Roman"/>
                <w:sz w:val="20"/>
                <w:szCs w:val="20"/>
              </w:rPr>
              <w:t>с.п</w:t>
            </w:r>
            <w:proofErr w:type="spellEnd"/>
            <w:r w:rsidRPr="001908C4">
              <w:rPr>
                <w:rFonts w:ascii="Times New Roman" w:hAnsi="Times New Roman" w:cs="Times New Roman"/>
                <w:sz w:val="20"/>
                <w:szCs w:val="20"/>
              </w:rPr>
              <w:t>. Ивановское, д. Высоково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ЖК «Малая Истра»</w:t>
            </w:r>
          </w:p>
        </w:tc>
        <w:tc>
          <w:tcPr>
            <w:tcW w:w="15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1E4C" w:rsidRPr="00C243CD" w:rsidRDefault="00271E4C" w:rsidP="00024EE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1E4C" w:rsidRPr="00C243CD" w:rsidRDefault="00271E4C" w:rsidP="00024EE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1E4C" w:rsidRPr="00C243CD" w:rsidRDefault="00271E4C" w:rsidP="00024EE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132 000,0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271E4C" w:rsidRPr="00C243CD" w:rsidRDefault="00271E4C" w:rsidP="00024E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110 000,0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1E4C" w:rsidRPr="00C243CD" w:rsidRDefault="00271E4C" w:rsidP="00024EE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Итого         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1E4C" w:rsidRPr="00C243CD" w:rsidRDefault="00271E4C" w:rsidP="00024EE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22 000,0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1E4C" w:rsidRPr="00C243CD" w:rsidRDefault="00271E4C" w:rsidP="00024EE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22 000,0</w:t>
            </w:r>
          </w:p>
        </w:tc>
        <w:tc>
          <w:tcPr>
            <w:tcW w:w="641" w:type="dxa"/>
          </w:tcPr>
          <w:p w:rsidR="00271E4C" w:rsidRPr="008C3EE6" w:rsidRDefault="00271E4C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641" w:type="dxa"/>
          </w:tcPr>
          <w:p w:rsidR="00271E4C" w:rsidRPr="008C3EE6" w:rsidRDefault="00271E4C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641" w:type="dxa"/>
          </w:tcPr>
          <w:p w:rsidR="00271E4C" w:rsidRPr="008C3EE6" w:rsidRDefault="00271E4C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641" w:type="dxa"/>
          </w:tcPr>
          <w:p w:rsidR="00271E4C" w:rsidRPr="008C3EE6" w:rsidRDefault="00271E4C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454" w:type="dxa"/>
          </w:tcPr>
          <w:p w:rsidR="00271E4C" w:rsidRPr="008C3EE6" w:rsidRDefault="00271E4C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</w:tr>
      <w:tr w:rsidR="00271E4C" w:rsidRPr="008C3EE6" w:rsidTr="003B5946">
        <w:trPr>
          <w:trHeight w:val="635"/>
        </w:trPr>
        <w:tc>
          <w:tcPr>
            <w:tcW w:w="494" w:type="dxa"/>
            <w:vMerge/>
          </w:tcPr>
          <w:p w:rsidR="00271E4C" w:rsidRPr="008C3EE6" w:rsidRDefault="00271E4C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58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71E4C" w:rsidRPr="00C243CD" w:rsidRDefault="00271E4C" w:rsidP="00024EE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E4C" w:rsidRPr="00C243CD" w:rsidRDefault="00271E4C" w:rsidP="00024EE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E4C" w:rsidRPr="00C243CD" w:rsidRDefault="00271E4C" w:rsidP="00024EE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E4C" w:rsidRPr="00C243CD" w:rsidRDefault="00271E4C" w:rsidP="00024EE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1E4C" w:rsidRPr="00C243CD" w:rsidRDefault="00271E4C" w:rsidP="00024EE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E4C" w:rsidRDefault="00271E4C" w:rsidP="00024EE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71E4C" w:rsidRPr="00C243CD" w:rsidRDefault="00271E4C" w:rsidP="00024EE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1E4C" w:rsidRPr="00C243CD" w:rsidRDefault="00271E4C" w:rsidP="00024EE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22 000,0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1E4C" w:rsidRPr="00C243CD" w:rsidRDefault="00271E4C" w:rsidP="00024EE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22 000,0</w:t>
            </w:r>
          </w:p>
        </w:tc>
        <w:tc>
          <w:tcPr>
            <w:tcW w:w="641" w:type="dxa"/>
          </w:tcPr>
          <w:p w:rsidR="00271E4C" w:rsidRPr="008C3EE6" w:rsidRDefault="00271E4C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641" w:type="dxa"/>
          </w:tcPr>
          <w:p w:rsidR="00271E4C" w:rsidRPr="008C3EE6" w:rsidRDefault="00271E4C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641" w:type="dxa"/>
          </w:tcPr>
          <w:p w:rsidR="00271E4C" w:rsidRPr="008C3EE6" w:rsidRDefault="00271E4C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641" w:type="dxa"/>
          </w:tcPr>
          <w:p w:rsidR="00271E4C" w:rsidRPr="008C3EE6" w:rsidRDefault="00271E4C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454" w:type="dxa"/>
          </w:tcPr>
          <w:p w:rsidR="00271E4C" w:rsidRPr="008C3EE6" w:rsidRDefault="00271E4C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</w:tr>
      <w:tr w:rsidR="00271E4C" w:rsidRPr="008C3EE6" w:rsidTr="003B5946">
        <w:trPr>
          <w:trHeight w:val="705"/>
        </w:trPr>
        <w:tc>
          <w:tcPr>
            <w:tcW w:w="494" w:type="dxa"/>
            <w:vMerge w:val="restart"/>
            <w:hideMark/>
          </w:tcPr>
          <w:p w:rsidR="00271E4C" w:rsidRPr="008C3EE6" w:rsidRDefault="00271E4C" w:rsidP="00271E4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3.</w:t>
            </w:r>
          </w:p>
        </w:tc>
        <w:tc>
          <w:tcPr>
            <w:tcW w:w="1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4C" w:rsidRDefault="00271E4C" w:rsidP="00271E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85712">
              <w:rPr>
                <w:rFonts w:ascii="Times New Roman" w:hAnsi="Times New Roman" w:cs="Times New Roman"/>
                <w:sz w:val="20"/>
                <w:szCs w:val="20"/>
              </w:rPr>
              <w:t>г.о</w:t>
            </w:r>
            <w:proofErr w:type="spellEnd"/>
            <w:r w:rsidRPr="00585712">
              <w:rPr>
                <w:rFonts w:ascii="Times New Roman" w:hAnsi="Times New Roman" w:cs="Times New Roman"/>
                <w:sz w:val="20"/>
                <w:szCs w:val="20"/>
              </w:rPr>
              <w:t xml:space="preserve">. Истра,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Т.У.</w:t>
            </w:r>
            <w:r w:rsidRPr="005857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5712">
              <w:rPr>
                <w:rFonts w:ascii="Times New Roman" w:hAnsi="Times New Roman" w:cs="Times New Roman"/>
                <w:sz w:val="20"/>
                <w:szCs w:val="20"/>
              </w:rPr>
              <w:t>Обушковское</w:t>
            </w:r>
            <w:proofErr w:type="spellEnd"/>
            <w:r w:rsidRPr="00585712">
              <w:rPr>
                <w:rFonts w:ascii="Times New Roman" w:hAnsi="Times New Roman" w:cs="Times New Roman"/>
                <w:sz w:val="20"/>
                <w:szCs w:val="20"/>
              </w:rPr>
              <w:t>, д. Красный Поселок</w:t>
            </w:r>
          </w:p>
          <w:p w:rsidR="002C7658" w:rsidRDefault="002C7658" w:rsidP="00271E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658" w:rsidRDefault="002C7658" w:rsidP="00271E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658" w:rsidRDefault="002C7658" w:rsidP="00271E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658" w:rsidRPr="00C243CD" w:rsidRDefault="002C7658" w:rsidP="00271E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4C" w:rsidRPr="00C243CD" w:rsidRDefault="00271E4C" w:rsidP="00271E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4C" w:rsidRPr="00C243CD" w:rsidRDefault="00271E4C" w:rsidP="00271E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12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4C" w:rsidRPr="00C243CD" w:rsidRDefault="00271E4C" w:rsidP="00271E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200 000,0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1E4C" w:rsidRPr="00C243CD" w:rsidRDefault="00271E4C" w:rsidP="00271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100 000,0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1E4C" w:rsidRPr="00C243CD" w:rsidRDefault="00271E4C" w:rsidP="00271E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Итого         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1E4C" w:rsidRPr="00C243CD" w:rsidRDefault="00271E4C" w:rsidP="00271E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100 000,0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1E4C" w:rsidRPr="00C243CD" w:rsidRDefault="00271E4C" w:rsidP="00271E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100 000,0</w:t>
            </w:r>
          </w:p>
        </w:tc>
        <w:tc>
          <w:tcPr>
            <w:tcW w:w="641" w:type="dxa"/>
            <w:hideMark/>
          </w:tcPr>
          <w:p w:rsidR="00271E4C" w:rsidRPr="008C3EE6" w:rsidRDefault="00271E4C" w:rsidP="00271E4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41" w:type="dxa"/>
            <w:hideMark/>
          </w:tcPr>
          <w:p w:rsidR="00271E4C" w:rsidRPr="008C3EE6" w:rsidRDefault="00271E4C" w:rsidP="00271E4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41" w:type="dxa"/>
            <w:hideMark/>
          </w:tcPr>
          <w:p w:rsidR="00271E4C" w:rsidRPr="008C3EE6" w:rsidRDefault="00271E4C" w:rsidP="00271E4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41" w:type="dxa"/>
            <w:hideMark/>
          </w:tcPr>
          <w:p w:rsidR="00271E4C" w:rsidRPr="008C3EE6" w:rsidRDefault="00271E4C" w:rsidP="00271E4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454" w:type="dxa"/>
            <w:hideMark/>
          </w:tcPr>
          <w:p w:rsidR="00271E4C" w:rsidRPr="008C3EE6" w:rsidRDefault="00271E4C" w:rsidP="00271E4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</w:tr>
      <w:tr w:rsidR="00271E4C" w:rsidRPr="008C3EE6" w:rsidTr="003B5946">
        <w:trPr>
          <w:trHeight w:val="705"/>
        </w:trPr>
        <w:tc>
          <w:tcPr>
            <w:tcW w:w="494" w:type="dxa"/>
            <w:vMerge/>
          </w:tcPr>
          <w:p w:rsidR="00271E4C" w:rsidRPr="008C3EE6" w:rsidRDefault="00271E4C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E4C" w:rsidRPr="008C3EE6" w:rsidRDefault="00271E4C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E4C" w:rsidRPr="008C3EE6" w:rsidRDefault="00271E4C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E4C" w:rsidRPr="008C3EE6" w:rsidRDefault="00271E4C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E4C" w:rsidRPr="008C3EE6" w:rsidRDefault="00271E4C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1E4C" w:rsidRPr="008C3EE6" w:rsidRDefault="00271E4C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E4C" w:rsidRPr="008C3EE6" w:rsidRDefault="00271E4C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1E4C" w:rsidRPr="008C3EE6" w:rsidRDefault="00271E4C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100 000,0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1E4C" w:rsidRPr="008C3EE6" w:rsidRDefault="00271E4C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100 000,0</w:t>
            </w:r>
          </w:p>
        </w:tc>
        <w:tc>
          <w:tcPr>
            <w:tcW w:w="641" w:type="dxa"/>
          </w:tcPr>
          <w:p w:rsidR="00271E4C" w:rsidRPr="008C3EE6" w:rsidRDefault="00271E4C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641" w:type="dxa"/>
          </w:tcPr>
          <w:p w:rsidR="00271E4C" w:rsidRPr="008C3EE6" w:rsidRDefault="00271E4C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641" w:type="dxa"/>
          </w:tcPr>
          <w:p w:rsidR="00271E4C" w:rsidRPr="008C3EE6" w:rsidRDefault="00271E4C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641" w:type="dxa"/>
          </w:tcPr>
          <w:p w:rsidR="00271E4C" w:rsidRPr="008C3EE6" w:rsidRDefault="00271E4C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454" w:type="dxa"/>
          </w:tcPr>
          <w:p w:rsidR="00271E4C" w:rsidRPr="008C3EE6" w:rsidRDefault="00271E4C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</w:tr>
      <w:tr w:rsidR="003B5946" w:rsidRPr="008C3EE6" w:rsidTr="003B5946">
        <w:trPr>
          <w:trHeight w:val="495"/>
        </w:trPr>
        <w:tc>
          <w:tcPr>
            <w:tcW w:w="494" w:type="dxa"/>
            <w:vMerge w:val="restart"/>
            <w:hideMark/>
          </w:tcPr>
          <w:p w:rsidR="003B5946" w:rsidRPr="008C3EE6" w:rsidRDefault="003B5946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bookmarkStart w:id="17" w:name="_Hlk20151997"/>
          </w:p>
        </w:tc>
        <w:tc>
          <w:tcPr>
            <w:tcW w:w="5544" w:type="dxa"/>
            <w:gridSpan w:val="4"/>
            <w:vMerge w:val="restart"/>
            <w:hideMark/>
          </w:tcPr>
          <w:p w:rsidR="003B5946" w:rsidRPr="00F55328" w:rsidRDefault="003B5946" w:rsidP="00F55328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F55328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Всего по мероприятию:</w:t>
            </w:r>
          </w:p>
        </w:tc>
        <w:tc>
          <w:tcPr>
            <w:tcW w:w="1380" w:type="dxa"/>
            <w:vMerge w:val="restart"/>
            <w:hideMark/>
          </w:tcPr>
          <w:p w:rsidR="003B5946" w:rsidRPr="008C3EE6" w:rsidRDefault="003B5946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290 000,0</w:t>
            </w: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669" w:type="dxa"/>
            <w:hideMark/>
          </w:tcPr>
          <w:p w:rsidR="003B5946" w:rsidRPr="00F55328" w:rsidRDefault="003B5946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F55328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Всего:</w:t>
            </w:r>
          </w:p>
        </w:tc>
        <w:tc>
          <w:tcPr>
            <w:tcW w:w="1066" w:type="dxa"/>
            <w:hideMark/>
          </w:tcPr>
          <w:p w:rsidR="003B5946" w:rsidRPr="00F55328" w:rsidRDefault="003B5946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F55328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 186 000,0</w:t>
            </w:r>
          </w:p>
        </w:tc>
        <w:tc>
          <w:tcPr>
            <w:tcW w:w="1066" w:type="dxa"/>
            <w:hideMark/>
          </w:tcPr>
          <w:p w:rsidR="003B5946" w:rsidRPr="00F55328" w:rsidRDefault="003B5946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F55328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186 000,0 </w:t>
            </w:r>
          </w:p>
        </w:tc>
        <w:tc>
          <w:tcPr>
            <w:tcW w:w="641" w:type="dxa"/>
            <w:hideMark/>
          </w:tcPr>
          <w:p w:rsidR="003B5946" w:rsidRPr="008C3EE6" w:rsidRDefault="003B5946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41" w:type="dxa"/>
            <w:hideMark/>
          </w:tcPr>
          <w:p w:rsidR="003B5946" w:rsidRPr="008C3EE6" w:rsidRDefault="003B5946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41" w:type="dxa"/>
            <w:hideMark/>
          </w:tcPr>
          <w:p w:rsidR="003B5946" w:rsidRPr="008C3EE6" w:rsidRDefault="003B5946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41" w:type="dxa"/>
            <w:hideMark/>
          </w:tcPr>
          <w:p w:rsidR="003B5946" w:rsidRPr="008C3EE6" w:rsidRDefault="003B5946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454" w:type="dxa"/>
            <w:hideMark/>
          </w:tcPr>
          <w:p w:rsidR="003B5946" w:rsidRPr="008C3EE6" w:rsidRDefault="003B5946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</w:tr>
      <w:tr w:rsidR="003B5946" w:rsidRPr="008C3EE6" w:rsidTr="003B5946">
        <w:trPr>
          <w:trHeight w:val="945"/>
        </w:trPr>
        <w:tc>
          <w:tcPr>
            <w:tcW w:w="494" w:type="dxa"/>
            <w:vMerge/>
            <w:hideMark/>
          </w:tcPr>
          <w:p w:rsidR="003B5946" w:rsidRPr="008C3EE6" w:rsidRDefault="003B5946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5544" w:type="dxa"/>
            <w:gridSpan w:val="4"/>
            <w:vMerge/>
            <w:hideMark/>
          </w:tcPr>
          <w:p w:rsidR="003B5946" w:rsidRPr="008C3EE6" w:rsidRDefault="003B5946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380" w:type="dxa"/>
            <w:vMerge/>
            <w:hideMark/>
          </w:tcPr>
          <w:p w:rsidR="003B5946" w:rsidRPr="008C3EE6" w:rsidRDefault="003B5946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669" w:type="dxa"/>
            <w:hideMark/>
          </w:tcPr>
          <w:p w:rsidR="003B5946" w:rsidRPr="00F55328" w:rsidRDefault="003B5946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F55328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66" w:type="dxa"/>
            <w:hideMark/>
          </w:tcPr>
          <w:p w:rsidR="003B5946" w:rsidRPr="00F55328" w:rsidRDefault="003B5946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F55328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186 000,0 </w:t>
            </w:r>
          </w:p>
        </w:tc>
        <w:tc>
          <w:tcPr>
            <w:tcW w:w="1066" w:type="dxa"/>
            <w:hideMark/>
          </w:tcPr>
          <w:p w:rsidR="003B5946" w:rsidRPr="00F55328" w:rsidRDefault="003B5946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F55328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 186 000,0</w:t>
            </w:r>
          </w:p>
        </w:tc>
        <w:tc>
          <w:tcPr>
            <w:tcW w:w="641" w:type="dxa"/>
            <w:hideMark/>
          </w:tcPr>
          <w:p w:rsidR="003B5946" w:rsidRPr="00F55328" w:rsidRDefault="003B5946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F55328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 </w:t>
            </w:r>
          </w:p>
        </w:tc>
        <w:tc>
          <w:tcPr>
            <w:tcW w:w="641" w:type="dxa"/>
            <w:hideMark/>
          </w:tcPr>
          <w:p w:rsidR="003B5946" w:rsidRPr="008C3EE6" w:rsidRDefault="003B5946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41" w:type="dxa"/>
            <w:hideMark/>
          </w:tcPr>
          <w:p w:rsidR="003B5946" w:rsidRPr="008C3EE6" w:rsidRDefault="003B5946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41" w:type="dxa"/>
            <w:hideMark/>
          </w:tcPr>
          <w:p w:rsidR="003B5946" w:rsidRPr="008C3EE6" w:rsidRDefault="003B5946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454" w:type="dxa"/>
            <w:hideMark/>
          </w:tcPr>
          <w:p w:rsidR="003B5946" w:rsidRPr="008C3EE6" w:rsidRDefault="003B5946" w:rsidP="00024EE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</w:tr>
      <w:bookmarkEnd w:id="17"/>
      <w:tr w:rsidR="00024EEA" w:rsidRPr="008C3EE6" w:rsidTr="00024EEA">
        <w:trPr>
          <w:trHeight w:val="750"/>
        </w:trPr>
        <w:tc>
          <w:tcPr>
            <w:tcW w:w="15237" w:type="dxa"/>
            <w:gridSpan w:val="14"/>
            <w:hideMark/>
          </w:tcPr>
          <w:p w:rsidR="00024EEA" w:rsidRPr="008C3EE6" w:rsidRDefault="00024EEA" w:rsidP="0033240E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vertAlign w:val="superscript"/>
              </w:rPr>
              <w:t>1</w:t>
            </w:r>
            <w:r w:rsidRPr="008C3EE6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Данные подлежат уточнению по итогам 2019 финансового года в соответствии с отчетностью</w:t>
            </w:r>
          </w:p>
        </w:tc>
      </w:tr>
    </w:tbl>
    <w:p w:rsidR="00010641" w:rsidRDefault="00010641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3B5946" w:rsidRDefault="003B5946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3B5946" w:rsidRDefault="003B5946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3B5946" w:rsidRDefault="003B5946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3B5946" w:rsidRDefault="003B5946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3B5946" w:rsidRDefault="003B5946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3B5946" w:rsidRDefault="003B5946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3B5946" w:rsidRDefault="003B5946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3B5946" w:rsidRDefault="003B5946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3B5946" w:rsidRDefault="003B5946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3B5946" w:rsidRDefault="003B5946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3B5946" w:rsidRDefault="003B5946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3B5946" w:rsidRDefault="003B5946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3B5946" w:rsidRDefault="003B5946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3B5946" w:rsidRDefault="003B5946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3B5946" w:rsidRDefault="003B5946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F55328" w:rsidRDefault="00F55328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F55328" w:rsidRDefault="00F55328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F55328" w:rsidRDefault="00F55328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010641" w:rsidRDefault="00010641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3B5946" w:rsidRDefault="003B5946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</w:pPr>
      <w:bookmarkStart w:id="18" w:name="_Hlk20210404"/>
      <w:r w:rsidRPr="003B5946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lastRenderedPageBreak/>
        <w:t>11.5.2. Адресный перечень объектов муниципальной</w:t>
      </w:r>
      <w:r w:rsidRPr="003B5946">
        <w:rPr>
          <w:sz w:val="20"/>
          <w:szCs w:val="20"/>
        </w:rPr>
        <w:t xml:space="preserve"> </w:t>
      </w:r>
      <w:r w:rsidRPr="003B5946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 xml:space="preserve">собственности, финансирование которых предусмотрено </w:t>
      </w:r>
      <w:r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>м</w:t>
      </w:r>
      <w:r w:rsidRPr="003B5946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>ероприятие Е1.2</w:t>
      </w:r>
      <w:r w:rsidR="00B217EF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 xml:space="preserve"> «</w:t>
      </w:r>
      <w:r w:rsidRPr="003B5946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>Капитальные вложения в объекты общего образования</w:t>
      </w:r>
      <w:r w:rsidR="00B217EF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>»</w:t>
      </w:r>
      <w:r w:rsidRPr="003B5946">
        <w:rPr>
          <w:rFonts w:ascii="Times New Roman CYR" w:eastAsiaTheme="minorEastAsia" w:hAnsi="Times New Roman CYR" w:cs="Times New Roman CYR"/>
          <w:b/>
          <w:bCs/>
          <w:color w:val="26282F"/>
          <w:sz w:val="20"/>
          <w:szCs w:val="20"/>
        </w:rPr>
        <w:t xml:space="preserve"> Подпрограммы 3 «Строительство (реконструкция) объектов образования»</w:t>
      </w:r>
    </w:p>
    <w:tbl>
      <w:tblPr>
        <w:tblStyle w:val="afa"/>
        <w:tblW w:w="16169" w:type="dxa"/>
        <w:tblInd w:w="-431" w:type="dxa"/>
        <w:tblLook w:val="04A0" w:firstRow="1" w:lastRow="0" w:firstColumn="1" w:lastColumn="0" w:noHBand="0" w:noVBand="1"/>
      </w:tblPr>
      <w:tblGrid>
        <w:gridCol w:w="488"/>
        <w:gridCol w:w="1532"/>
        <w:gridCol w:w="1559"/>
        <w:gridCol w:w="1150"/>
        <w:gridCol w:w="1266"/>
        <w:gridCol w:w="1363"/>
        <w:gridCol w:w="1641"/>
        <w:gridCol w:w="1266"/>
        <w:gridCol w:w="1016"/>
        <w:gridCol w:w="1116"/>
        <w:gridCol w:w="1116"/>
        <w:gridCol w:w="616"/>
        <w:gridCol w:w="616"/>
        <w:gridCol w:w="1424"/>
      </w:tblGrid>
      <w:tr w:rsidR="00E06C47" w:rsidRPr="00E06C47" w:rsidTr="00D90F3A">
        <w:trPr>
          <w:trHeight w:val="855"/>
        </w:trPr>
        <w:tc>
          <w:tcPr>
            <w:tcW w:w="493" w:type="dxa"/>
            <w:vMerge w:val="restart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bookmarkStart w:id="19" w:name="_Hlk20210827"/>
            <w:bookmarkStart w:id="20" w:name="_Hlk20210921"/>
            <w:bookmarkStart w:id="21" w:name="_Hlk20217686"/>
            <w:bookmarkEnd w:id="18"/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№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п/п</w:t>
            </w:r>
          </w:p>
        </w:tc>
        <w:tc>
          <w:tcPr>
            <w:tcW w:w="1532" w:type="dxa"/>
            <w:vMerge w:val="restart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Адрес объекта (Наименование объекта)</w:t>
            </w:r>
          </w:p>
        </w:tc>
        <w:tc>
          <w:tcPr>
            <w:tcW w:w="1559" w:type="dxa"/>
            <w:vMerge w:val="restart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Годы строительства/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реконструкции/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капитального ремонта (ремонта)</w:t>
            </w:r>
          </w:p>
        </w:tc>
        <w:tc>
          <w:tcPr>
            <w:tcW w:w="1237" w:type="dxa"/>
            <w:vMerge w:val="restart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Проектная мощность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(кв. метр, погонный метр, место, койко-место и т.д.)</w:t>
            </w:r>
          </w:p>
        </w:tc>
        <w:tc>
          <w:tcPr>
            <w:tcW w:w="1174" w:type="dxa"/>
            <w:vMerge w:val="restart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Предельная стоимость объекта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1363" w:type="dxa"/>
            <w:vMerge w:val="restart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proofErr w:type="spellStart"/>
            <w:proofErr w:type="gramStart"/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Профинанси-ровано</w:t>
            </w:r>
            <w:proofErr w:type="spellEnd"/>
            <w:proofErr w:type="gramEnd"/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на 01.01.2020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641" w:type="dxa"/>
            <w:vMerge w:val="restart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5746" w:type="dxa"/>
            <w:gridSpan w:val="6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Финансирование, в том числе распределение межбюджетных трансфертов из бюджета Московской области (тыс. руб.)</w:t>
            </w:r>
          </w:p>
        </w:tc>
        <w:tc>
          <w:tcPr>
            <w:tcW w:w="1424" w:type="dxa"/>
            <w:vMerge w:val="restart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Остаток сметной стоимости до ввода в эксплуатацию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</w:tr>
      <w:bookmarkEnd w:id="19"/>
      <w:tr w:rsidR="006833A6" w:rsidRPr="00E06C47" w:rsidTr="00D90F3A">
        <w:trPr>
          <w:trHeight w:val="1384"/>
        </w:trPr>
        <w:tc>
          <w:tcPr>
            <w:tcW w:w="493" w:type="dxa"/>
            <w:vMerge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532" w:type="dxa"/>
            <w:vMerge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237" w:type="dxa"/>
            <w:vMerge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174" w:type="dxa"/>
            <w:vMerge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363" w:type="dxa"/>
            <w:vMerge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641" w:type="dxa"/>
            <w:vMerge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266" w:type="dxa"/>
            <w:hideMark/>
          </w:tcPr>
          <w:p w:rsidR="00E06C47" w:rsidRPr="00F30F74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Всего</w:t>
            </w:r>
          </w:p>
        </w:tc>
        <w:tc>
          <w:tcPr>
            <w:tcW w:w="1016" w:type="dxa"/>
            <w:hideMark/>
          </w:tcPr>
          <w:p w:rsidR="00E06C47" w:rsidRPr="00F30F74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2020 год</w:t>
            </w:r>
          </w:p>
        </w:tc>
        <w:tc>
          <w:tcPr>
            <w:tcW w:w="1116" w:type="dxa"/>
            <w:hideMark/>
          </w:tcPr>
          <w:p w:rsidR="00E06C47" w:rsidRPr="00F30F74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2021 год</w:t>
            </w:r>
          </w:p>
        </w:tc>
        <w:tc>
          <w:tcPr>
            <w:tcW w:w="1116" w:type="dxa"/>
            <w:hideMark/>
          </w:tcPr>
          <w:p w:rsidR="00E06C47" w:rsidRPr="00F30F74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2022 год</w:t>
            </w:r>
          </w:p>
        </w:tc>
        <w:tc>
          <w:tcPr>
            <w:tcW w:w="616" w:type="dxa"/>
            <w:hideMark/>
          </w:tcPr>
          <w:p w:rsidR="00E06C47" w:rsidRPr="00F30F74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2023 год</w:t>
            </w:r>
          </w:p>
        </w:tc>
        <w:tc>
          <w:tcPr>
            <w:tcW w:w="616" w:type="dxa"/>
            <w:hideMark/>
          </w:tcPr>
          <w:p w:rsidR="00E06C47" w:rsidRPr="00F30F74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2024 год</w:t>
            </w:r>
          </w:p>
        </w:tc>
        <w:tc>
          <w:tcPr>
            <w:tcW w:w="1424" w:type="dxa"/>
            <w:vMerge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</w:tr>
      <w:tr w:rsidR="006833A6" w:rsidRPr="00E06C47" w:rsidTr="00D90F3A">
        <w:trPr>
          <w:trHeight w:val="383"/>
        </w:trPr>
        <w:tc>
          <w:tcPr>
            <w:tcW w:w="493" w:type="dxa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</w:p>
        </w:tc>
        <w:tc>
          <w:tcPr>
            <w:tcW w:w="1532" w:type="dxa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</w:p>
        </w:tc>
        <w:tc>
          <w:tcPr>
            <w:tcW w:w="1559" w:type="dxa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1237" w:type="dxa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1174" w:type="dxa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1363" w:type="dxa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6</w:t>
            </w:r>
          </w:p>
        </w:tc>
        <w:tc>
          <w:tcPr>
            <w:tcW w:w="1641" w:type="dxa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7</w:t>
            </w:r>
          </w:p>
        </w:tc>
        <w:tc>
          <w:tcPr>
            <w:tcW w:w="1266" w:type="dxa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8</w:t>
            </w:r>
          </w:p>
        </w:tc>
        <w:tc>
          <w:tcPr>
            <w:tcW w:w="1016" w:type="dxa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9</w:t>
            </w:r>
          </w:p>
        </w:tc>
        <w:tc>
          <w:tcPr>
            <w:tcW w:w="1116" w:type="dxa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10</w:t>
            </w:r>
          </w:p>
        </w:tc>
        <w:tc>
          <w:tcPr>
            <w:tcW w:w="1116" w:type="dxa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11</w:t>
            </w:r>
          </w:p>
        </w:tc>
        <w:tc>
          <w:tcPr>
            <w:tcW w:w="616" w:type="dxa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12</w:t>
            </w:r>
          </w:p>
        </w:tc>
        <w:tc>
          <w:tcPr>
            <w:tcW w:w="616" w:type="dxa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12</w:t>
            </w:r>
          </w:p>
        </w:tc>
        <w:tc>
          <w:tcPr>
            <w:tcW w:w="1424" w:type="dxa"/>
            <w:hideMark/>
          </w:tcPr>
          <w:p w:rsidR="00E06C47" w:rsidRPr="00E06C47" w:rsidRDefault="00E06C47" w:rsidP="00E06C47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13</w:t>
            </w:r>
          </w:p>
        </w:tc>
      </w:tr>
      <w:tr w:rsidR="006833A6" w:rsidRPr="00E06C47" w:rsidTr="00D90F3A">
        <w:trPr>
          <w:trHeight w:val="503"/>
        </w:trPr>
        <w:tc>
          <w:tcPr>
            <w:tcW w:w="493" w:type="dxa"/>
            <w:vMerge w:val="restart"/>
            <w:hideMark/>
          </w:tcPr>
          <w:p w:rsidR="006833A6" w:rsidRPr="00E06C47" w:rsidRDefault="006833A6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bookmarkStart w:id="22" w:name="_Hlk20153164"/>
            <w:bookmarkStart w:id="23" w:name="_Hlk20210177"/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</w:p>
        </w:tc>
        <w:tc>
          <w:tcPr>
            <w:tcW w:w="1532" w:type="dxa"/>
            <w:vMerge w:val="restart"/>
            <w:hideMark/>
          </w:tcPr>
          <w:p w:rsidR="006833A6" w:rsidRDefault="006833A6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Школа на 1100 мест в с. Павловская Слобода,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Истра (ПИР и строительство)</w:t>
            </w:r>
          </w:p>
          <w:p w:rsidR="006833A6" w:rsidRDefault="006833A6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33A6" w:rsidRDefault="006833A6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33A6" w:rsidRDefault="006833A6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33A6" w:rsidRDefault="006833A6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33A6" w:rsidRDefault="006833A6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33A6" w:rsidRDefault="006833A6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33A6" w:rsidRPr="00C243CD" w:rsidRDefault="006833A6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hideMark/>
          </w:tcPr>
          <w:p w:rsidR="006833A6" w:rsidRPr="00C243CD" w:rsidRDefault="006833A6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- 20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237" w:type="dxa"/>
            <w:vMerge w:val="restart"/>
            <w:hideMark/>
          </w:tcPr>
          <w:p w:rsidR="006833A6" w:rsidRPr="00C243CD" w:rsidRDefault="006833A6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174" w:type="dxa"/>
            <w:vMerge w:val="restart"/>
            <w:hideMark/>
          </w:tcPr>
          <w:p w:rsidR="006833A6" w:rsidRPr="00C243CD" w:rsidRDefault="006833A6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1 256 446,16</w:t>
            </w:r>
          </w:p>
        </w:tc>
        <w:tc>
          <w:tcPr>
            <w:tcW w:w="1363" w:type="dxa"/>
            <w:hideMark/>
          </w:tcPr>
          <w:p w:rsidR="006833A6" w:rsidRPr="00E06C47" w:rsidRDefault="006833A6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641" w:type="dxa"/>
            <w:hideMark/>
          </w:tcPr>
          <w:p w:rsidR="006833A6" w:rsidRPr="00E06C47" w:rsidRDefault="006833A6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Итого:</w:t>
            </w:r>
          </w:p>
        </w:tc>
        <w:tc>
          <w:tcPr>
            <w:tcW w:w="1266" w:type="dxa"/>
            <w:hideMark/>
          </w:tcPr>
          <w:p w:rsidR="006833A6" w:rsidRPr="006D0D63" w:rsidRDefault="006833A6" w:rsidP="006833A6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1 256 446,16</w:t>
            </w:r>
          </w:p>
        </w:tc>
        <w:tc>
          <w:tcPr>
            <w:tcW w:w="1016" w:type="dxa"/>
            <w:hideMark/>
          </w:tcPr>
          <w:p w:rsidR="006833A6" w:rsidRPr="006D0D63" w:rsidRDefault="006833A6" w:rsidP="006833A6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30 456,96</w:t>
            </w:r>
          </w:p>
        </w:tc>
        <w:tc>
          <w:tcPr>
            <w:tcW w:w="1116" w:type="dxa"/>
            <w:hideMark/>
          </w:tcPr>
          <w:p w:rsidR="006833A6" w:rsidRPr="006D0D63" w:rsidRDefault="006833A6" w:rsidP="006833A6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0D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660 226,00</w:t>
            </w:r>
          </w:p>
        </w:tc>
        <w:tc>
          <w:tcPr>
            <w:tcW w:w="1116" w:type="dxa"/>
            <w:hideMark/>
          </w:tcPr>
          <w:p w:rsidR="006833A6" w:rsidRPr="006D0D63" w:rsidRDefault="006833A6" w:rsidP="006833A6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565 763,20</w:t>
            </w:r>
          </w:p>
        </w:tc>
        <w:tc>
          <w:tcPr>
            <w:tcW w:w="616" w:type="dxa"/>
            <w:hideMark/>
          </w:tcPr>
          <w:p w:rsidR="006833A6" w:rsidRPr="00E06C47" w:rsidRDefault="006833A6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16" w:type="dxa"/>
            <w:hideMark/>
          </w:tcPr>
          <w:p w:rsidR="006833A6" w:rsidRPr="00E06C47" w:rsidRDefault="006833A6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424" w:type="dxa"/>
            <w:hideMark/>
          </w:tcPr>
          <w:p w:rsidR="006833A6" w:rsidRPr="00E06C47" w:rsidRDefault="006833A6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</w:tr>
      <w:bookmarkEnd w:id="22"/>
      <w:tr w:rsidR="006833A6" w:rsidRPr="00E06C47" w:rsidTr="00D90F3A">
        <w:trPr>
          <w:trHeight w:val="780"/>
        </w:trPr>
        <w:tc>
          <w:tcPr>
            <w:tcW w:w="493" w:type="dxa"/>
            <w:vMerge/>
            <w:hideMark/>
          </w:tcPr>
          <w:p w:rsidR="006833A6" w:rsidRPr="00E06C47" w:rsidRDefault="006833A6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532" w:type="dxa"/>
            <w:vMerge/>
            <w:hideMark/>
          </w:tcPr>
          <w:p w:rsidR="006833A6" w:rsidRPr="00E06C47" w:rsidRDefault="006833A6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:rsidR="006833A6" w:rsidRPr="00E06C47" w:rsidRDefault="006833A6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237" w:type="dxa"/>
            <w:vMerge/>
            <w:hideMark/>
          </w:tcPr>
          <w:p w:rsidR="006833A6" w:rsidRPr="00E06C47" w:rsidRDefault="006833A6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174" w:type="dxa"/>
            <w:vMerge/>
            <w:hideMark/>
          </w:tcPr>
          <w:p w:rsidR="006833A6" w:rsidRPr="00E06C47" w:rsidRDefault="006833A6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:rsidR="006833A6" w:rsidRPr="00E06C47" w:rsidRDefault="006833A6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641" w:type="dxa"/>
            <w:hideMark/>
          </w:tcPr>
          <w:p w:rsidR="006833A6" w:rsidRPr="00E06C47" w:rsidRDefault="006833A6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66" w:type="dxa"/>
          </w:tcPr>
          <w:p w:rsidR="006833A6" w:rsidRPr="00935688" w:rsidRDefault="006833A6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803 654,48</w:t>
            </w:r>
          </w:p>
        </w:tc>
        <w:tc>
          <w:tcPr>
            <w:tcW w:w="1016" w:type="dxa"/>
          </w:tcPr>
          <w:p w:rsidR="006833A6" w:rsidRPr="00935688" w:rsidRDefault="006833A6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27 928,99</w:t>
            </w:r>
          </w:p>
        </w:tc>
        <w:tc>
          <w:tcPr>
            <w:tcW w:w="1116" w:type="dxa"/>
          </w:tcPr>
          <w:p w:rsidR="006833A6" w:rsidRPr="00935688" w:rsidRDefault="006833A6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35688">
              <w:rPr>
                <w:rFonts w:ascii="Times New Roman" w:hAnsi="Times New Roman" w:cs="Times New Roman"/>
                <w:sz w:val="20"/>
                <w:szCs w:val="20"/>
              </w:rPr>
              <w:t>417 923,0</w:t>
            </w:r>
          </w:p>
        </w:tc>
        <w:tc>
          <w:tcPr>
            <w:tcW w:w="1116" w:type="dxa"/>
          </w:tcPr>
          <w:p w:rsidR="006833A6" w:rsidRPr="00935688" w:rsidRDefault="006833A6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357 802,49</w:t>
            </w:r>
          </w:p>
        </w:tc>
        <w:tc>
          <w:tcPr>
            <w:tcW w:w="616" w:type="dxa"/>
            <w:hideMark/>
          </w:tcPr>
          <w:p w:rsidR="006833A6" w:rsidRPr="00E06C47" w:rsidRDefault="006833A6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16" w:type="dxa"/>
            <w:hideMark/>
          </w:tcPr>
          <w:p w:rsidR="006833A6" w:rsidRPr="00E06C47" w:rsidRDefault="006833A6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424" w:type="dxa"/>
            <w:hideMark/>
          </w:tcPr>
          <w:p w:rsidR="006833A6" w:rsidRPr="00E06C47" w:rsidRDefault="006833A6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</w:tr>
      <w:tr w:rsidR="006833A6" w:rsidRPr="00E06C47" w:rsidTr="00D90F3A">
        <w:trPr>
          <w:trHeight w:val="1108"/>
        </w:trPr>
        <w:tc>
          <w:tcPr>
            <w:tcW w:w="493" w:type="dxa"/>
            <w:vMerge/>
            <w:hideMark/>
          </w:tcPr>
          <w:p w:rsidR="006833A6" w:rsidRPr="00E06C47" w:rsidRDefault="006833A6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532" w:type="dxa"/>
            <w:vMerge/>
            <w:hideMark/>
          </w:tcPr>
          <w:p w:rsidR="006833A6" w:rsidRPr="00E06C47" w:rsidRDefault="006833A6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:rsidR="006833A6" w:rsidRPr="00E06C47" w:rsidRDefault="006833A6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237" w:type="dxa"/>
            <w:vMerge/>
            <w:hideMark/>
          </w:tcPr>
          <w:p w:rsidR="006833A6" w:rsidRPr="00E06C47" w:rsidRDefault="006833A6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174" w:type="dxa"/>
            <w:vMerge/>
            <w:hideMark/>
          </w:tcPr>
          <w:p w:rsidR="006833A6" w:rsidRPr="00E06C47" w:rsidRDefault="006833A6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:rsidR="006833A6" w:rsidRPr="00E06C47" w:rsidRDefault="006833A6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641" w:type="dxa"/>
            <w:hideMark/>
          </w:tcPr>
          <w:p w:rsidR="006833A6" w:rsidRPr="00E06C47" w:rsidRDefault="006833A6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66" w:type="dxa"/>
          </w:tcPr>
          <w:p w:rsidR="006833A6" w:rsidRPr="00935688" w:rsidRDefault="006833A6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452 791,68</w:t>
            </w:r>
          </w:p>
        </w:tc>
        <w:tc>
          <w:tcPr>
            <w:tcW w:w="1016" w:type="dxa"/>
          </w:tcPr>
          <w:p w:rsidR="006833A6" w:rsidRPr="00935688" w:rsidRDefault="006833A6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2 527,97</w:t>
            </w:r>
          </w:p>
        </w:tc>
        <w:tc>
          <w:tcPr>
            <w:tcW w:w="1116" w:type="dxa"/>
          </w:tcPr>
          <w:p w:rsidR="006833A6" w:rsidRPr="00935688" w:rsidRDefault="006833A6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35688">
              <w:rPr>
                <w:rFonts w:ascii="Times New Roman" w:hAnsi="Times New Roman" w:cs="Times New Roman"/>
                <w:sz w:val="20"/>
                <w:szCs w:val="20"/>
              </w:rPr>
              <w:t>242 303,0</w:t>
            </w:r>
          </w:p>
        </w:tc>
        <w:tc>
          <w:tcPr>
            <w:tcW w:w="1116" w:type="dxa"/>
          </w:tcPr>
          <w:p w:rsidR="006833A6" w:rsidRPr="00935688" w:rsidRDefault="006833A6" w:rsidP="006833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207 960,71</w:t>
            </w:r>
          </w:p>
        </w:tc>
        <w:tc>
          <w:tcPr>
            <w:tcW w:w="616" w:type="dxa"/>
            <w:hideMark/>
          </w:tcPr>
          <w:p w:rsidR="006833A6" w:rsidRPr="00E06C47" w:rsidRDefault="006833A6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16" w:type="dxa"/>
            <w:hideMark/>
          </w:tcPr>
          <w:p w:rsidR="006833A6" w:rsidRPr="00E06C47" w:rsidRDefault="006833A6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424" w:type="dxa"/>
            <w:hideMark/>
          </w:tcPr>
          <w:p w:rsidR="006833A6" w:rsidRPr="00E06C47" w:rsidRDefault="006833A6" w:rsidP="006833A6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</w:tr>
      <w:bookmarkEnd w:id="20"/>
      <w:bookmarkEnd w:id="23"/>
      <w:tr w:rsidR="0033240E" w:rsidRPr="00E06C47" w:rsidTr="00D90F3A">
        <w:trPr>
          <w:trHeight w:val="495"/>
        </w:trPr>
        <w:tc>
          <w:tcPr>
            <w:tcW w:w="493" w:type="dxa"/>
            <w:vMerge w:val="restart"/>
            <w:hideMark/>
          </w:tcPr>
          <w:p w:rsidR="0033240E" w:rsidRPr="00E06C47" w:rsidRDefault="0033240E" w:rsidP="0033240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5502" w:type="dxa"/>
            <w:gridSpan w:val="4"/>
            <w:vMerge w:val="restart"/>
            <w:hideMark/>
          </w:tcPr>
          <w:p w:rsidR="0033240E" w:rsidRPr="0033240E" w:rsidRDefault="0033240E" w:rsidP="0033240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33240E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Всего по мероприятию:</w:t>
            </w:r>
          </w:p>
        </w:tc>
        <w:tc>
          <w:tcPr>
            <w:tcW w:w="1363" w:type="dxa"/>
            <w:hideMark/>
          </w:tcPr>
          <w:p w:rsidR="0033240E" w:rsidRPr="00E06C47" w:rsidRDefault="0033240E" w:rsidP="0033240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641" w:type="dxa"/>
            <w:hideMark/>
          </w:tcPr>
          <w:p w:rsidR="0033240E" w:rsidRPr="0033240E" w:rsidRDefault="0033240E" w:rsidP="0033240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33240E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Всего:</w:t>
            </w:r>
          </w:p>
        </w:tc>
        <w:tc>
          <w:tcPr>
            <w:tcW w:w="1266" w:type="dxa"/>
            <w:hideMark/>
          </w:tcPr>
          <w:p w:rsidR="0033240E" w:rsidRPr="006D0D63" w:rsidRDefault="0033240E" w:rsidP="0033240E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1 256 446,16</w:t>
            </w:r>
          </w:p>
        </w:tc>
        <w:tc>
          <w:tcPr>
            <w:tcW w:w="1016" w:type="dxa"/>
            <w:hideMark/>
          </w:tcPr>
          <w:p w:rsidR="0033240E" w:rsidRPr="006D0D63" w:rsidRDefault="0033240E" w:rsidP="0033240E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30 456,96</w:t>
            </w:r>
          </w:p>
        </w:tc>
        <w:tc>
          <w:tcPr>
            <w:tcW w:w="1116" w:type="dxa"/>
            <w:hideMark/>
          </w:tcPr>
          <w:p w:rsidR="0033240E" w:rsidRPr="006D0D63" w:rsidRDefault="0033240E" w:rsidP="0033240E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0D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660 226,00</w:t>
            </w:r>
          </w:p>
        </w:tc>
        <w:tc>
          <w:tcPr>
            <w:tcW w:w="1116" w:type="dxa"/>
            <w:hideMark/>
          </w:tcPr>
          <w:p w:rsidR="0033240E" w:rsidRPr="006D0D63" w:rsidRDefault="0033240E" w:rsidP="0033240E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565 763,20</w:t>
            </w:r>
          </w:p>
        </w:tc>
        <w:tc>
          <w:tcPr>
            <w:tcW w:w="616" w:type="dxa"/>
            <w:hideMark/>
          </w:tcPr>
          <w:p w:rsidR="0033240E" w:rsidRPr="00E06C47" w:rsidRDefault="0033240E" w:rsidP="0033240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16" w:type="dxa"/>
            <w:hideMark/>
          </w:tcPr>
          <w:p w:rsidR="0033240E" w:rsidRPr="00E06C47" w:rsidRDefault="0033240E" w:rsidP="0033240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424" w:type="dxa"/>
            <w:hideMark/>
          </w:tcPr>
          <w:p w:rsidR="0033240E" w:rsidRPr="00E06C47" w:rsidRDefault="0033240E" w:rsidP="0033240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</w:tr>
      <w:tr w:rsidR="0033240E" w:rsidRPr="00E06C47" w:rsidTr="00D90F3A">
        <w:trPr>
          <w:trHeight w:val="1018"/>
        </w:trPr>
        <w:tc>
          <w:tcPr>
            <w:tcW w:w="493" w:type="dxa"/>
            <w:vMerge/>
            <w:hideMark/>
          </w:tcPr>
          <w:p w:rsidR="0033240E" w:rsidRPr="00E06C47" w:rsidRDefault="0033240E" w:rsidP="0033240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5502" w:type="dxa"/>
            <w:gridSpan w:val="4"/>
            <w:vMerge/>
            <w:hideMark/>
          </w:tcPr>
          <w:p w:rsidR="0033240E" w:rsidRPr="00E06C47" w:rsidRDefault="0033240E" w:rsidP="0033240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:rsidR="0033240E" w:rsidRPr="00E06C47" w:rsidRDefault="0033240E" w:rsidP="0033240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 </w:t>
            </w:r>
          </w:p>
        </w:tc>
        <w:tc>
          <w:tcPr>
            <w:tcW w:w="1641" w:type="dxa"/>
            <w:hideMark/>
          </w:tcPr>
          <w:p w:rsidR="0033240E" w:rsidRPr="00E06C47" w:rsidRDefault="0033240E" w:rsidP="0033240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66" w:type="dxa"/>
            <w:hideMark/>
          </w:tcPr>
          <w:p w:rsidR="0033240E" w:rsidRPr="00D90F3A" w:rsidRDefault="0033240E" w:rsidP="0033240E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0F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803 654,48</w:t>
            </w:r>
          </w:p>
        </w:tc>
        <w:tc>
          <w:tcPr>
            <w:tcW w:w="1016" w:type="dxa"/>
            <w:hideMark/>
          </w:tcPr>
          <w:p w:rsidR="0033240E" w:rsidRPr="00D90F3A" w:rsidRDefault="0033240E" w:rsidP="0033240E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0F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27 928,99</w:t>
            </w:r>
          </w:p>
        </w:tc>
        <w:tc>
          <w:tcPr>
            <w:tcW w:w="1116" w:type="dxa"/>
            <w:hideMark/>
          </w:tcPr>
          <w:p w:rsidR="0033240E" w:rsidRPr="00D90F3A" w:rsidRDefault="0033240E" w:rsidP="0033240E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0F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417 923,0</w:t>
            </w:r>
          </w:p>
        </w:tc>
        <w:tc>
          <w:tcPr>
            <w:tcW w:w="1116" w:type="dxa"/>
            <w:hideMark/>
          </w:tcPr>
          <w:p w:rsidR="0033240E" w:rsidRPr="00D90F3A" w:rsidRDefault="0033240E" w:rsidP="0033240E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0F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357 802,49</w:t>
            </w:r>
          </w:p>
        </w:tc>
        <w:tc>
          <w:tcPr>
            <w:tcW w:w="616" w:type="dxa"/>
            <w:hideMark/>
          </w:tcPr>
          <w:p w:rsidR="0033240E" w:rsidRPr="00E06C47" w:rsidRDefault="0033240E" w:rsidP="0033240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 </w:t>
            </w:r>
          </w:p>
        </w:tc>
        <w:tc>
          <w:tcPr>
            <w:tcW w:w="616" w:type="dxa"/>
            <w:hideMark/>
          </w:tcPr>
          <w:p w:rsidR="0033240E" w:rsidRPr="00E06C47" w:rsidRDefault="0033240E" w:rsidP="0033240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 </w:t>
            </w:r>
          </w:p>
        </w:tc>
        <w:tc>
          <w:tcPr>
            <w:tcW w:w="1424" w:type="dxa"/>
            <w:hideMark/>
          </w:tcPr>
          <w:p w:rsidR="0033240E" w:rsidRPr="00E06C47" w:rsidRDefault="0033240E" w:rsidP="0033240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 </w:t>
            </w:r>
          </w:p>
        </w:tc>
      </w:tr>
      <w:tr w:rsidR="0033240E" w:rsidRPr="00E06C47" w:rsidTr="00D90F3A">
        <w:trPr>
          <w:trHeight w:val="960"/>
        </w:trPr>
        <w:tc>
          <w:tcPr>
            <w:tcW w:w="493" w:type="dxa"/>
            <w:vMerge/>
            <w:hideMark/>
          </w:tcPr>
          <w:p w:rsidR="0033240E" w:rsidRPr="00E06C47" w:rsidRDefault="0033240E" w:rsidP="0033240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5502" w:type="dxa"/>
            <w:gridSpan w:val="4"/>
            <w:vMerge/>
            <w:hideMark/>
          </w:tcPr>
          <w:p w:rsidR="0033240E" w:rsidRPr="00E06C47" w:rsidRDefault="0033240E" w:rsidP="0033240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:rsidR="0033240E" w:rsidRPr="00E06C47" w:rsidRDefault="0033240E" w:rsidP="0033240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 </w:t>
            </w:r>
          </w:p>
        </w:tc>
        <w:tc>
          <w:tcPr>
            <w:tcW w:w="1641" w:type="dxa"/>
            <w:hideMark/>
          </w:tcPr>
          <w:p w:rsidR="0033240E" w:rsidRPr="00E06C47" w:rsidRDefault="0033240E" w:rsidP="004366F2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66" w:type="dxa"/>
            <w:hideMark/>
          </w:tcPr>
          <w:p w:rsidR="0033240E" w:rsidRPr="00D90F3A" w:rsidRDefault="0033240E" w:rsidP="0033240E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0F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452 791,68</w:t>
            </w:r>
          </w:p>
        </w:tc>
        <w:tc>
          <w:tcPr>
            <w:tcW w:w="1016" w:type="dxa"/>
            <w:hideMark/>
          </w:tcPr>
          <w:p w:rsidR="0033240E" w:rsidRPr="00D90F3A" w:rsidRDefault="0033240E" w:rsidP="0033240E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0F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2 527,97</w:t>
            </w:r>
          </w:p>
        </w:tc>
        <w:tc>
          <w:tcPr>
            <w:tcW w:w="1116" w:type="dxa"/>
            <w:hideMark/>
          </w:tcPr>
          <w:p w:rsidR="0033240E" w:rsidRPr="00D90F3A" w:rsidRDefault="0033240E" w:rsidP="0033240E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0F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242 303,0</w:t>
            </w:r>
          </w:p>
        </w:tc>
        <w:tc>
          <w:tcPr>
            <w:tcW w:w="1116" w:type="dxa"/>
            <w:hideMark/>
          </w:tcPr>
          <w:p w:rsidR="0033240E" w:rsidRPr="00D90F3A" w:rsidRDefault="0033240E" w:rsidP="0033240E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0F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207 960,71</w:t>
            </w:r>
          </w:p>
        </w:tc>
        <w:tc>
          <w:tcPr>
            <w:tcW w:w="616" w:type="dxa"/>
            <w:hideMark/>
          </w:tcPr>
          <w:p w:rsidR="0033240E" w:rsidRPr="00E06C47" w:rsidRDefault="0033240E" w:rsidP="0033240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 </w:t>
            </w:r>
          </w:p>
        </w:tc>
        <w:tc>
          <w:tcPr>
            <w:tcW w:w="616" w:type="dxa"/>
            <w:hideMark/>
          </w:tcPr>
          <w:p w:rsidR="0033240E" w:rsidRPr="00E06C47" w:rsidRDefault="0033240E" w:rsidP="0033240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 </w:t>
            </w:r>
          </w:p>
        </w:tc>
        <w:tc>
          <w:tcPr>
            <w:tcW w:w="1424" w:type="dxa"/>
            <w:hideMark/>
          </w:tcPr>
          <w:p w:rsidR="0033240E" w:rsidRPr="00E06C47" w:rsidRDefault="0033240E" w:rsidP="0033240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 </w:t>
            </w:r>
          </w:p>
        </w:tc>
      </w:tr>
      <w:bookmarkEnd w:id="21"/>
    </w:tbl>
    <w:p w:rsidR="003B5946" w:rsidRDefault="003B5946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33240E" w:rsidRDefault="0033240E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 w:rsidRPr="0033240E">
        <w:rPr>
          <w:rFonts w:ascii="Times New Roman CYR" w:eastAsiaTheme="minorEastAsia" w:hAnsi="Times New Roman CYR" w:cs="Times New Roman CYR"/>
          <w:b/>
          <w:bCs/>
          <w:color w:val="26282F"/>
        </w:rPr>
        <w:lastRenderedPageBreak/>
        <w:t>11.5.</w:t>
      </w:r>
      <w:r>
        <w:rPr>
          <w:rFonts w:ascii="Times New Roman CYR" w:eastAsiaTheme="minorEastAsia" w:hAnsi="Times New Roman CYR" w:cs="Times New Roman CYR"/>
          <w:b/>
          <w:bCs/>
          <w:color w:val="26282F"/>
        </w:rPr>
        <w:t>3</w:t>
      </w:r>
      <w:r w:rsidRPr="0033240E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. Адресный перечень объектов муниципальной собственности, финансирование которых предусмотрено </w:t>
      </w:r>
      <w:r w:rsidR="00511C6A">
        <w:rPr>
          <w:rFonts w:ascii="Times New Roman CYR" w:eastAsiaTheme="minorEastAsia" w:hAnsi="Times New Roman CYR" w:cs="Times New Roman CYR"/>
          <w:b/>
          <w:bCs/>
          <w:color w:val="26282F"/>
        </w:rPr>
        <w:t>м</w:t>
      </w:r>
      <w:r w:rsidR="00511C6A" w:rsidRPr="00511C6A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ероприятие Е1.3. </w:t>
      </w:r>
      <w:r w:rsidR="00511C6A">
        <w:rPr>
          <w:rFonts w:ascii="Times New Roman CYR" w:eastAsiaTheme="minorEastAsia" w:hAnsi="Times New Roman CYR" w:cs="Times New Roman CYR"/>
          <w:b/>
          <w:bCs/>
          <w:color w:val="26282F"/>
        </w:rPr>
        <w:t>«</w:t>
      </w:r>
      <w:r w:rsidR="00511C6A" w:rsidRPr="00511C6A">
        <w:rPr>
          <w:rFonts w:ascii="Times New Roman CYR" w:eastAsiaTheme="minorEastAsia" w:hAnsi="Times New Roman CYR" w:cs="Times New Roman CYR"/>
          <w:b/>
          <w:bCs/>
          <w:color w:val="26282F"/>
        </w:rPr>
        <w:t>Капитальные вложения в общеобразовательные организации в целях обеспечения односменного режима обучения</w:t>
      </w:r>
      <w:r w:rsidR="00511C6A">
        <w:rPr>
          <w:rFonts w:ascii="Times New Roman CYR" w:eastAsiaTheme="minorEastAsia" w:hAnsi="Times New Roman CYR" w:cs="Times New Roman CYR"/>
          <w:b/>
          <w:bCs/>
          <w:color w:val="26282F"/>
        </w:rPr>
        <w:t>»</w:t>
      </w:r>
      <w:r w:rsidRPr="0033240E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Подпрограммы 3 «Строительство (реконструкция) объектов образования»</w:t>
      </w:r>
    </w:p>
    <w:p w:rsidR="00AA53B0" w:rsidRDefault="00AA53B0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tbl>
      <w:tblPr>
        <w:tblStyle w:val="afa"/>
        <w:tblW w:w="1630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25"/>
        <w:gridCol w:w="1898"/>
        <w:gridCol w:w="1316"/>
        <w:gridCol w:w="1122"/>
        <w:gridCol w:w="623"/>
        <w:gridCol w:w="567"/>
        <w:gridCol w:w="1280"/>
        <w:gridCol w:w="83"/>
        <w:gridCol w:w="1558"/>
        <w:gridCol w:w="83"/>
        <w:gridCol w:w="1307"/>
        <w:gridCol w:w="82"/>
        <w:gridCol w:w="1194"/>
        <w:gridCol w:w="1276"/>
        <w:gridCol w:w="102"/>
        <w:gridCol w:w="879"/>
        <w:gridCol w:w="135"/>
        <w:gridCol w:w="481"/>
        <w:gridCol w:w="135"/>
        <w:gridCol w:w="485"/>
        <w:gridCol w:w="33"/>
        <w:gridCol w:w="98"/>
        <w:gridCol w:w="1140"/>
      </w:tblGrid>
      <w:tr w:rsidR="00D90F3A" w:rsidRPr="00E06C47" w:rsidTr="003130E9">
        <w:trPr>
          <w:trHeight w:val="855"/>
        </w:trPr>
        <w:tc>
          <w:tcPr>
            <w:tcW w:w="425" w:type="dxa"/>
            <w:vMerge w:val="restart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№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п/п</w:t>
            </w:r>
          </w:p>
        </w:tc>
        <w:tc>
          <w:tcPr>
            <w:tcW w:w="1898" w:type="dxa"/>
            <w:vMerge w:val="restart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Адрес объекта (Наименование объекта)</w:t>
            </w:r>
          </w:p>
        </w:tc>
        <w:tc>
          <w:tcPr>
            <w:tcW w:w="1316" w:type="dxa"/>
            <w:vMerge w:val="restart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Годы строительства/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реконструкции/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капитального ремонта (ремонта)</w:t>
            </w:r>
          </w:p>
        </w:tc>
        <w:tc>
          <w:tcPr>
            <w:tcW w:w="1122" w:type="dxa"/>
            <w:vMerge w:val="restart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Проектная мощность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(кв. метр, погонный метр, место, койко-место и т.д.)</w:t>
            </w:r>
          </w:p>
        </w:tc>
        <w:tc>
          <w:tcPr>
            <w:tcW w:w="1190" w:type="dxa"/>
            <w:gridSpan w:val="2"/>
            <w:vMerge w:val="restart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Предельная стоимость объекта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1363" w:type="dxa"/>
            <w:gridSpan w:val="2"/>
            <w:vMerge w:val="restart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proofErr w:type="spellStart"/>
            <w:proofErr w:type="gramStart"/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Профинанси-ровано</w:t>
            </w:r>
            <w:proofErr w:type="spellEnd"/>
            <w:proofErr w:type="gramEnd"/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на 01.01.2020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641" w:type="dxa"/>
            <w:gridSpan w:val="2"/>
            <w:vMerge w:val="restart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6109" w:type="dxa"/>
            <w:gridSpan w:val="11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Финансирование, в том числе распределение межбюджетных трансфертов из бюджета Московской области (тыс. руб.)</w:t>
            </w:r>
          </w:p>
        </w:tc>
        <w:tc>
          <w:tcPr>
            <w:tcW w:w="1238" w:type="dxa"/>
            <w:gridSpan w:val="2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Остаток сметной стоимости до ввода в эксплуатацию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</w:tr>
      <w:tr w:rsidR="0011427B" w:rsidRPr="00E06C47" w:rsidTr="003130E9">
        <w:trPr>
          <w:trHeight w:val="753"/>
        </w:trPr>
        <w:tc>
          <w:tcPr>
            <w:tcW w:w="425" w:type="dxa"/>
            <w:vMerge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898" w:type="dxa"/>
            <w:vMerge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316" w:type="dxa"/>
            <w:vMerge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122" w:type="dxa"/>
            <w:vMerge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vMerge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vMerge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Merge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307" w:type="dxa"/>
            <w:hideMark/>
          </w:tcPr>
          <w:p w:rsidR="00AA53B0" w:rsidRPr="00F30F74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gridSpan w:val="2"/>
            <w:hideMark/>
          </w:tcPr>
          <w:p w:rsidR="00AA53B0" w:rsidRPr="00F30F74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2020 год</w:t>
            </w:r>
          </w:p>
        </w:tc>
        <w:tc>
          <w:tcPr>
            <w:tcW w:w="1378" w:type="dxa"/>
            <w:gridSpan w:val="2"/>
            <w:hideMark/>
          </w:tcPr>
          <w:p w:rsidR="00AA53B0" w:rsidRPr="00F30F74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2021 год</w:t>
            </w:r>
          </w:p>
        </w:tc>
        <w:tc>
          <w:tcPr>
            <w:tcW w:w="879" w:type="dxa"/>
            <w:hideMark/>
          </w:tcPr>
          <w:p w:rsidR="00AA53B0" w:rsidRPr="00F30F74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2022 год</w:t>
            </w:r>
          </w:p>
        </w:tc>
        <w:tc>
          <w:tcPr>
            <w:tcW w:w="616" w:type="dxa"/>
            <w:gridSpan w:val="2"/>
            <w:hideMark/>
          </w:tcPr>
          <w:p w:rsidR="00AA53B0" w:rsidRPr="00F30F74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2023 год</w:t>
            </w:r>
          </w:p>
        </w:tc>
        <w:tc>
          <w:tcPr>
            <w:tcW w:w="620" w:type="dxa"/>
            <w:gridSpan w:val="2"/>
            <w:hideMark/>
          </w:tcPr>
          <w:p w:rsidR="00AA53B0" w:rsidRPr="00F30F74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2024 год</w:t>
            </w:r>
          </w:p>
        </w:tc>
        <w:tc>
          <w:tcPr>
            <w:tcW w:w="1271" w:type="dxa"/>
            <w:gridSpan w:val="3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</w:tr>
      <w:tr w:rsidR="00E4651F" w:rsidRPr="00E06C47" w:rsidTr="003130E9">
        <w:trPr>
          <w:trHeight w:val="383"/>
        </w:trPr>
        <w:tc>
          <w:tcPr>
            <w:tcW w:w="425" w:type="dxa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</w:p>
        </w:tc>
        <w:tc>
          <w:tcPr>
            <w:tcW w:w="1898" w:type="dxa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</w:p>
        </w:tc>
        <w:tc>
          <w:tcPr>
            <w:tcW w:w="1316" w:type="dxa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1122" w:type="dxa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1190" w:type="dxa"/>
            <w:gridSpan w:val="2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1363" w:type="dxa"/>
            <w:gridSpan w:val="2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6</w:t>
            </w:r>
          </w:p>
        </w:tc>
        <w:tc>
          <w:tcPr>
            <w:tcW w:w="1641" w:type="dxa"/>
            <w:gridSpan w:val="2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7</w:t>
            </w:r>
          </w:p>
        </w:tc>
        <w:tc>
          <w:tcPr>
            <w:tcW w:w="1307" w:type="dxa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2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9</w:t>
            </w:r>
          </w:p>
        </w:tc>
        <w:tc>
          <w:tcPr>
            <w:tcW w:w="1378" w:type="dxa"/>
            <w:gridSpan w:val="2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10</w:t>
            </w:r>
          </w:p>
        </w:tc>
        <w:tc>
          <w:tcPr>
            <w:tcW w:w="879" w:type="dxa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11</w:t>
            </w:r>
          </w:p>
        </w:tc>
        <w:tc>
          <w:tcPr>
            <w:tcW w:w="616" w:type="dxa"/>
            <w:gridSpan w:val="2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12</w:t>
            </w:r>
          </w:p>
        </w:tc>
        <w:tc>
          <w:tcPr>
            <w:tcW w:w="620" w:type="dxa"/>
            <w:gridSpan w:val="2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12</w:t>
            </w:r>
          </w:p>
        </w:tc>
        <w:tc>
          <w:tcPr>
            <w:tcW w:w="1271" w:type="dxa"/>
            <w:gridSpan w:val="3"/>
            <w:hideMark/>
          </w:tcPr>
          <w:p w:rsidR="00AA53B0" w:rsidRPr="00E06C47" w:rsidRDefault="00AA53B0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13</w:t>
            </w:r>
          </w:p>
        </w:tc>
      </w:tr>
      <w:tr w:rsidR="00F55328" w:rsidRPr="00E06C47" w:rsidTr="003130E9">
        <w:trPr>
          <w:trHeight w:val="529"/>
        </w:trPr>
        <w:tc>
          <w:tcPr>
            <w:tcW w:w="425" w:type="dxa"/>
            <w:vMerge w:val="restart"/>
            <w:vAlign w:val="center"/>
          </w:tcPr>
          <w:p w:rsidR="00F55328" w:rsidRPr="00C243CD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F55328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5328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5328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5328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5328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5328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5328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5328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5328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5328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5328" w:rsidRPr="00C243CD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 w:val="restart"/>
            <w:vAlign w:val="center"/>
            <w:hideMark/>
          </w:tcPr>
          <w:p w:rsidR="00F55328" w:rsidRPr="00C243CD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Общеобразовательная школа на 825мест по адресу: Московская область, Истринский район, г. Истра,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Восточный (ПИР и строительство)</w:t>
            </w:r>
          </w:p>
        </w:tc>
        <w:tc>
          <w:tcPr>
            <w:tcW w:w="1316" w:type="dxa"/>
            <w:vMerge w:val="restart"/>
            <w:vAlign w:val="center"/>
            <w:hideMark/>
          </w:tcPr>
          <w:p w:rsidR="00F55328" w:rsidRPr="00C243CD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- 202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22" w:type="dxa"/>
            <w:vMerge w:val="restart"/>
            <w:vAlign w:val="center"/>
            <w:hideMark/>
          </w:tcPr>
          <w:p w:rsidR="00F55328" w:rsidRPr="00C243CD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825 мест</w:t>
            </w:r>
          </w:p>
        </w:tc>
        <w:tc>
          <w:tcPr>
            <w:tcW w:w="1190" w:type="dxa"/>
            <w:gridSpan w:val="2"/>
            <w:vMerge w:val="restart"/>
            <w:vAlign w:val="center"/>
            <w:hideMark/>
          </w:tcPr>
          <w:p w:rsidR="00F55328" w:rsidRPr="00C243CD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971 303,17</w:t>
            </w:r>
          </w:p>
        </w:tc>
        <w:tc>
          <w:tcPr>
            <w:tcW w:w="1363" w:type="dxa"/>
            <w:gridSpan w:val="2"/>
            <w:vMerge w:val="restart"/>
            <w:vAlign w:val="center"/>
            <w:hideMark/>
          </w:tcPr>
          <w:p w:rsidR="00F55328" w:rsidRPr="00C243CD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30 286,65</w:t>
            </w:r>
          </w:p>
        </w:tc>
        <w:tc>
          <w:tcPr>
            <w:tcW w:w="1641" w:type="dxa"/>
            <w:gridSpan w:val="2"/>
            <w:vAlign w:val="center"/>
            <w:hideMark/>
          </w:tcPr>
          <w:p w:rsidR="00F55328" w:rsidRPr="00C243CD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07" w:type="dxa"/>
            <w:vAlign w:val="center"/>
            <w:hideMark/>
          </w:tcPr>
          <w:p w:rsidR="00F55328" w:rsidRPr="002C7658" w:rsidRDefault="00F55328" w:rsidP="005D010C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76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1 045 516,52</w:t>
            </w:r>
          </w:p>
        </w:tc>
        <w:tc>
          <w:tcPr>
            <w:tcW w:w="1276" w:type="dxa"/>
            <w:gridSpan w:val="2"/>
            <w:vAlign w:val="center"/>
            <w:hideMark/>
          </w:tcPr>
          <w:p w:rsidR="00F55328" w:rsidRPr="002C7658" w:rsidRDefault="00F55328" w:rsidP="005D010C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76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525 525,59</w:t>
            </w:r>
          </w:p>
        </w:tc>
        <w:tc>
          <w:tcPr>
            <w:tcW w:w="1378" w:type="dxa"/>
            <w:gridSpan w:val="2"/>
            <w:vAlign w:val="center"/>
            <w:hideMark/>
          </w:tcPr>
          <w:p w:rsidR="00F55328" w:rsidRPr="002C7658" w:rsidRDefault="00F55328" w:rsidP="005D010C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76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519 990,93</w:t>
            </w:r>
          </w:p>
        </w:tc>
        <w:tc>
          <w:tcPr>
            <w:tcW w:w="879" w:type="dxa"/>
          </w:tcPr>
          <w:p w:rsidR="00F55328" w:rsidRPr="006D0D63" w:rsidRDefault="00F55328" w:rsidP="005D010C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" w:type="dxa"/>
            <w:gridSpan w:val="2"/>
            <w:hideMark/>
          </w:tcPr>
          <w:p w:rsidR="00F55328" w:rsidRPr="00E06C47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20" w:type="dxa"/>
            <w:gridSpan w:val="2"/>
            <w:hideMark/>
          </w:tcPr>
          <w:p w:rsidR="00F55328" w:rsidRPr="00E06C47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271" w:type="dxa"/>
            <w:gridSpan w:val="3"/>
            <w:hideMark/>
          </w:tcPr>
          <w:p w:rsidR="00F55328" w:rsidRPr="00E06C47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</w:tr>
      <w:tr w:rsidR="00F55328" w:rsidRPr="00E06C47" w:rsidTr="003130E9">
        <w:trPr>
          <w:trHeight w:val="780"/>
        </w:trPr>
        <w:tc>
          <w:tcPr>
            <w:tcW w:w="425" w:type="dxa"/>
            <w:vMerge/>
            <w:vAlign w:val="center"/>
            <w:hideMark/>
          </w:tcPr>
          <w:p w:rsidR="00F55328" w:rsidRPr="00E06C47" w:rsidRDefault="00F55328" w:rsidP="005D010C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898" w:type="dxa"/>
            <w:vMerge/>
            <w:vAlign w:val="center"/>
            <w:hideMark/>
          </w:tcPr>
          <w:p w:rsidR="00F55328" w:rsidRPr="00E06C47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316" w:type="dxa"/>
            <w:vMerge/>
            <w:vAlign w:val="center"/>
            <w:hideMark/>
          </w:tcPr>
          <w:p w:rsidR="00F55328" w:rsidRPr="00E06C47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122" w:type="dxa"/>
            <w:vMerge/>
            <w:vAlign w:val="center"/>
            <w:hideMark/>
          </w:tcPr>
          <w:p w:rsidR="00F55328" w:rsidRPr="00E06C47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vMerge/>
            <w:vAlign w:val="center"/>
            <w:hideMark/>
          </w:tcPr>
          <w:p w:rsidR="00F55328" w:rsidRPr="00E06C47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vMerge/>
            <w:vAlign w:val="center"/>
          </w:tcPr>
          <w:p w:rsidR="00F55328" w:rsidRPr="00E06C47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Align w:val="center"/>
          </w:tcPr>
          <w:p w:rsidR="00F55328" w:rsidRPr="00E06C47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Московской области    </w:t>
            </w:r>
          </w:p>
        </w:tc>
        <w:tc>
          <w:tcPr>
            <w:tcW w:w="1307" w:type="dxa"/>
            <w:vAlign w:val="center"/>
          </w:tcPr>
          <w:p w:rsidR="00F55328" w:rsidRPr="00E06C47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848 079,85</w:t>
            </w:r>
          </w:p>
        </w:tc>
        <w:tc>
          <w:tcPr>
            <w:tcW w:w="1276" w:type="dxa"/>
            <w:gridSpan w:val="2"/>
            <w:vAlign w:val="center"/>
          </w:tcPr>
          <w:p w:rsidR="00F55328" w:rsidRPr="00935688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426 173,03</w:t>
            </w:r>
          </w:p>
        </w:tc>
        <w:tc>
          <w:tcPr>
            <w:tcW w:w="1378" w:type="dxa"/>
            <w:gridSpan w:val="2"/>
            <w:vAlign w:val="center"/>
          </w:tcPr>
          <w:p w:rsidR="00F55328" w:rsidRPr="00935688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421 906,82</w:t>
            </w:r>
          </w:p>
        </w:tc>
        <w:tc>
          <w:tcPr>
            <w:tcW w:w="879" w:type="dxa"/>
            <w:vAlign w:val="center"/>
          </w:tcPr>
          <w:p w:rsidR="00F55328" w:rsidRPr="00935688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F55328" w:rsidRPr="00935688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hideMark/>
          </w:tcPr>
          <w:p w:rsidR="00F55328" w:rsidRPr="00E06C47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271" w:type="dxa"/>
            <w:gridSpan w:val="3"/>
            <w:hideMark/>
          </w:tcPr>
          <w:p w:rsidR="00F55328" w:rsidRPr="00E06C47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</w:tr>
      <w:tr w:rsidR="00F55328" w:rsidRPr="00E06C47" w:rsidTr="003130E9">
        <w:trPr>
          <w:trHeight w:val="975"/>
        </w:trPr>
        <w:tc>
          <w:tcPr>
            <w:tcW w:w="425" w:type="dxa"/>
            <w:vMerge/>
            <w:vAlign w:val="center"/>
            <w:hideMark/>
          </w:tcPr>
          <w:p w:rsidR="00F55328" w:rsidRPr="00E06C47" w:rsidRDefault="00F55328" w:rsidP="005D010C">
            <w:pPr>
              <w:pStyle w:val="ConsPlusCell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898" w:type="dxa"/>
            <w:vMerge/>
            <w:vAlign w:val="center"/>
            <w:hideMark/>
          </w:tcPr>
          <w:p w:rsidR="00F55328" w:rsidRPr="00E06C47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316" w:type="dxa"/>
            <w:vMerge/>
            <w:vAlign w:val="center"/>
            <w:hideMark/>
          </w:tcPr>
          <w:p w:rsidR="00F55328" w:rsidRPr="00E06C47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122" w:type="dxa"/>
            <w:vMerge/>
            <w:vAlign w:val="center"/>
            <w:hideMark/>
          </w:tcPr>
          <w:p w:rsidR="00F55328" w:rsidRPr="00E06C47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vMerge/>
            <w:vAlign w:val="center"/>
            <w:hideMark/>
          </w:tcPr>
          <w:p w:rsidR="00F55328" w:rsidRPr="00E06C47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vMerge/>
            <w:vAlign w:val="center"/>
            <w:hideMark/>
          </w:tcPr>
          <w:p w:rsidR="00F55328" w:rsidRPr="00E06C47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Align w:val="center"/>
          </w:tcPr>
          <w:p w:rsidR="00F55328" w:rsidRPr="00E06C47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городского округа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Истра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307" w:type="dxa"/>
            <w:vAlign w:val="center"/>
          </w:tcPr>
          <w:p w:rsidR="00F55328" w:rsidRPr="00E06C47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197 436,67</w:t>
            </w:r>
          </w:p>
        </w:tc>
        <w:tc>
          <w:tcPr>
            <w:tcW w:w="1276" w:type="dxa"/>
            <w:gridSpan w:val="2"/>
            <w:vAlign w:val="center"/>
          </w:tcPr>
          <w:p w:rsidR="00F55328" w:rsidRPr="00935688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99 352,56</w:t>
            </w:r>
          </w:p>
        </w:tc>
        <w:tc>
          <w:tcPr>
            <w:tcW w:w="1378" w:type="dxa"/>
            <w:gridSpan w:val="2"/>
            <w:vAlign w:val="center"/>
          </w:tcPr>
          <w:p w:rsidR="00F55328" w:rsidRPr="00935688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98 084,11</w:t>
            </w:r>
          </w:p>
        </w:tc>
        <w:tc>
          <w:tcPr>
            <w:tcW w:w="879" w:type="dxa"/>
            <w:vAlign w:val="center"/>
          </w:tcPr>
          <w:p w:rsidR="00F55328" w:rsidRPr="00935688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F55328" w:rsidRPr="00935688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hideMark/>
          </w:tcPr>
          <w:p w:rsidR="00F55328" w:rsidRPr="00E06C47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271" w:type="dxa"/>
            <w:gridSpan w:val="3"/>
            <w:hideMark/>
          </w:tcPr>
          <w:p w:rsidR="00F55328" w:rsidRPr="00E06C47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</w:tr>
      <w:tr w:rsidR="00F55328" w:rsidRPr="00E06C47" w:rsidTr="003130E9">
        <w:trPr>
          <w:trHeight w:val="1266"/>
        </w:trPr>
        <w:tc>
          <w:tcPr>
            <w:tcW w:w="425" w:type="dxa"/>
            <w:vMerge/>
            <w:vAlign w:val="center"/>
          </w:tcPr>
          <w:p w:rsidR="00F55328" w:rsidRPr="00C243CD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Align w:val="center"/>
          </w:tcPr>
          <w:p w:rsidR="00F55328" w:rsidRDefault="00F55328" w:rsidP="005D010C">
            <w:pPr>
              <w:pStyle w:val="ConsPlusCell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  <w:r>
              <w:t xml:space="preserve"> </w:t>
            </w:r>
          </w:p>
          <w:p w:rsidR="00F55328" w:rsidRPr="00C243CD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D010C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Технологическое присоединение инженерных коммуникаций к сетям электроснабжения, газоснабжения, теплоснабжения, водоснабжения и </w:t>
            </w:r>
            <w:r w:rsidRPr="005D01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водоотведения.</w:t>
            </w:r>
          </w:p>
        </w:tc>
        <w:tc>
          <w:tcPr>
            <w:tcW w:w="1316" w:type="dxa"/>
            <w:vAlign w:val="center"/>
          </w:tcPr>
          <w:p w:rsidR="00F55328" w:rsidRPr="00C243CD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Align w:val="center"/>
          </w:tcPr>
          <w:p w:rsidR="00F55328" w:rsidRPr="00C243CD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vAlign w:val="center"/>
          </w:tcPr>
          <w:p w:rsidR="00F55328" w:rsidRPr="00C243CD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vAlign w:val="center"/>
          </w:tcPr>
          <w:p w:rsidR="00F55328" w:rsidRPr="00C243CD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Align w:val="center"/>
          </w:tcPr>
          <w:p w:rsidR="00F55328" w:rsidRPr="00C243CD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D010C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307" w:type="dxa"/>
            <w:vAlign w:val="center"/>
          </w:tcPr>
          <w:p w:rsidR="00F55328" w:rsidRPr="00C243CD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104 500,0</w:t>
            </w:r>
          </w:p>
        </w:tc>
        <w:tc>
          <w:tcPr>
            <w:tcW w:w="1276" w:type="dxa"/>
            <w:gridSpan w:val="2"/>
            <w:vAlign w:val="center"/>
          </w:tcPr>
          <w:p w:rsidR="00F55328" w:rsidRPr="00C243CD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52 000,0</w:t>
            </w:r>
          </w:p>
        </w:tc>
        <w:tc>
          <w:tcPr>
            <w:tcW w:w="1378" w:type="dxa"/>
            <w:gridSpan w:val="2"/>
            <w:vAlign w:val="center"/>
          </w:tcPr>
          <w:p w:rsidR="00F55328" w:rsidRPr="00C243CD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52 500,0</w:t>
            </w:r>
          </w:p>
        </w:tc>
        <w:tc>
          <w:tcPr>
            <w:tcW w:w="879" w:type="dxa"/>
          </w:tcPr>
          <w:p w:rsidR="00F55328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6" w:type="dxa"/>
            <w:gridSpan w:val="2"/>
          </w:tcPr>
          <w:p w:rsidR="00F55328" w:rsidRPr="00E06C47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620" w:type="dxa"/>
            <w:gridSpan w:val="2"/>
          </w:tcPr>
          <w:p w:rsidR="00F55328" w:rsidRPr="00E06C47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271" w:type="dxa"/>
            <w:gridSpan w:val="3"/>
          </w:tcPr>
          <w:p w:rsidR="00F55328" w:rsidRPr="00E06C47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</w:tr>
      <w:tr w:rsidR="005D010C" w:rsidRPr="00E06C47" w:rsidTr="003130E9">
        <w:trPr>
          <w:trHeight w:val="559"/>
        </w:trPr>
        <w:tc>
          <w:tcPr>
            <w:tcW w:w="425" w:type="dxa"/>
            <w:vMerge w:val="restart"/>
          </w:tcPr>
          <w:p w:rsidR="00F55328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F55328" w:rsidRDefault="00F55328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5D010C" w:rsidRPr="00E06C47" w:rsidRDefault="005D010C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2.</w:t>
            </w:r>
          </w:p>
        </w:tc>
        <w:tc>
          <w:tcPr>
            <w:tcW w:w="1898" w:type="dxa"/>
            <w:vMerge w:val="restart"/>
            <w:hideMark/>
          </w:tcPr>
          <w:p w:rsidR="00F55328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5328" w:rsidRDefault="00F55328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10C" w:rsidRDefault="005D010C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032F">
              <w:rPr>
                <w:rFonts w:ascii="Times New Roman" w:hAnsi="Times New Roman" w:cs="Times New Roman"/>
                <w:sz w:val="20"/>
                <w:szCs w:val="20"/>
              </w:rPr>
              <w:t>Школа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032F">
              <w:rPr>
                <w:rFonts w:ascii="Times New Roman" w:hAnsi="Times New Roman" w:cs="Times New Roman"/>
                <w:sz w:val="20"/>
                <w:szCs w:val="20"/>
              </w:rPr>
              <w:t xml:space="preserve">(блок начальных классов) на 400 мест МОУ </w:t>
            </w:r>
            <w:proofErr w:type="spellStart"/>
            <w:r w:rsidRPr="00DB032F">
              <w:rPr>
                <w:rFonts w:ascii="Times New Roman" w:hAnsi="Times New Roman" w:cs="Times New Roman"/>
                <w:sz w:val="20"/>
                <w:szCs w:val="20"/>
              </w:rPr>
              <w:t>Глебовская</w:t>
            </w:r>
            <w:proofErr w:type="spellEnd"/>
            <w:r w:rsidRPr="00DB032F">
              <w:rPr>
                <w:rFonts w:ascii="Times New Roman" w:hAnsi="Times New Roman" w:cs="Times New Roman"/>
                <w:sz w:val="20"/>
                <w:szCs w:val="20"/>
              </w:rPr>
              <w:t xml:space="preserve"> СОШ по адресу: Московская область, Истринский район,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032F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DB032F">
              <w:rPr>
                <w:rFonts w:ascii="Times New Roman" w:hAnsi="Times New Roman" w:cs="Times New Roman"/>
                <w:sz w:val="20"/>
                <w:szCs w:val="20"/>
              </w:rPr>
              <w:t>Глебовский</w:t>
            </w:r>
            <w:proofErr w:type="spellEnd"/>
            <w:r w:rsidRPr="00DB032F">
              <w:rPr>
                <w:rFonts w:ascii="Times New Roman" w:hAnsi="Times New Roman" w:cs="Times New Roman"/>
                <w:sz w:val="20"/>
                <w:szCs w:val="20"/>
              </w:rPr>
              <w:t>, д.21 а (ПИР и строительство)</w:t>
            </w:r>
          </w:p>
          <w:p w:rsidR="00EE67B1" w:rsidRDefault="00EE67B1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67B1" w:rsidRDefault="00EE67B1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10C" w:rsidRPr="00E06C47" w:rsidRDefault="005D010C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316" w:type="dxa"/>
            <w:vMerge w:val="restart"/>
            <w:vAlign w:val="center"/>
            <w:hideMark/>
          </w:tcPr>
          <w:p w:rsidR="005D010C" w:rsidRPr="00C243CD" w:rsidRDefault="005D010C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2018 - 202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22" w:type="dxa"/>
            <w:vMerge w:val="restart"/>
            <w:vAlign w:val="center"/>
            <w:hideMark/>
          </w:tcPr>
          <w:p w:rsidR="005D010C" w:rsidRPr="00C243CD" w:rsidRDefault="005D010C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90" w:type="dxa"/>
            <w:gridSpan w:val="2"/>
            <w:vMerge w:val="restart"/>
            <w:vAlign w:val="center"/>
            <w:hideMark/>
          </w:tcPr>
          <w:p w:rsidR="005D010C" w:rsidRPr="00C243CD" w:rsidRDefault="005D010C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623 024,23</w:t>
            </w:r>
          </w:p>
        </w:tc>
        <w:tc>
          <w:tcPr>
            <w:tcW w:w="1363" w:type="dxa"/>
            <w:gridSpan w:val="2"/>
            <w:vMerge w:val="restart"/>
            <w:vAlign w:val="center"/>
            <w:hideMark/>
          </w:tcPr>
          <w:p w:rsidR="005D010C" w:rsidRDefault="005D010C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10C" w:rsidRDefault="005D010C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10C" w:rsidRPr="00C243CD" w:rsidRDefault="005D010C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13 345,00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  <w:p w:rsidR="005D010C" w:rsidRPr="00C243CD" w:rsidRDefault="005D010C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641" w:type="dxa"/>
            <w:gridSpan w:val="2"/>
            <w:vAlign w:val="center"/>
            <w:hideMark/>
          </w:tcPr>
          <w:p w:rsidR="005D010C" w:rsidRPr="00C243CD" w:rsidRDefault="005D010C" w:rsidP="005D01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07" w:type="dxa"/>
            <w:vAlign w:val="center"/>
            <w:hideMark/>
          </w:tcPr>
          <w:p w:rsidR="005D010C" w:rsidRPr="002C7658" w:rsidRDefault="0011427B" w:rsidP="005D010C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76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</w:t>
            </w:r>
            <w:r w:rsidR="005D010C" w:rsidRPr="002C76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679,23</w:t>
            </w:r>
          </w:p>
        </w:tc>
        <w:tc>
          <w:tcPr>
            <w:tcW w:w="1276" w:type="dxa"/>
            <w:gridSpan w:val="2"/>
            <w:vAlign w:val="center"/>
            <w:hideMark/>
          </w:tcPr>
          <w:p w:rsidR="005D010C" w:rsidRPr="002C7658" w:rsidRDefault="0011427B" w:rsidP="005D010C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76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328 8</w:t>
            </w:r>
            <w:r w:rsidR="005D010C" w:rsidRPr="002C76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50,80</w:t>
            </w:r>
          </w:p>
        </w:tc>
        <w:tc>
          <w:tcPr>
            <w:tcW w:w="1378" w:type="dxa"/>
            <w:gridSpan w:val="2"/>
            <w:vAlign w:val="center"/>
            <w:hideMark/>
          </w:tcPr>
          <w:p w:rsidR="005D010C" w:rsidRPr="002C7658" w:rsidRDefault="0011427B" w:rsidP="005D010C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76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331 8</w:t>
            </w:r>
            <w:r w:rsidR="005D010C" w:rsidRPr="002C76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28,43</w:t>
            </w:r>
          </w:p>
        </w:tc>
        <w:tc>
          <w:tcPr>
            <w:tcW w:w="879" w:type="dxa"/>
            <w:hideMark/>
          </w:tcPr>
          <w:p w:rsidR="005D010C" w:rsidRPr="00E06C47" w:rsidRDefault="005D010C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hideMark/>
          </w:tcPr>
          <w:p w:rsidR="005D010C" w:rsidRPr="00E06C47" w:rsidRDefault="005D010C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20" w:type="dxa"/>
            <w:gridSpan w:val="2"/>
            <w:hideMark/>
          </w:tcPr>
          <w:p w:rsidR="005D010C" w:rsidRPr="00E06C47" w:rsidRDefault="005D010C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271" w:type="dxa"/>
            <w:gridSpan w:val="3"/>
            <w:hideMark/>
          </w:tcPr>
          <w:p w:rsidR="005D010C" w:rsidRPr="00E06C47" w:rsidRDefault="005D010C" w:rsidP="005D010C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</w:tr>
      <w:tr w:rsidR="002C7658" w:rsidRPr="00E06C47" w:rsidTr="003130E9">
        <w:trPr>
          <w:trHeight w:val="975"/>
        </w:trPr>
        <w:tc>
          <w:tcPr>
            <w:tcW w:w="425" w:type="dxa"/>
            <w:vMerge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316" w:type="dxa"/>
            <w:vMerge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122" w:type="dxa"/>
            <w:vMerge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vMerge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vMerge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641" w:type="dxa"/>
            <w:gridSpan w:val="2"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C41A2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Средства бюджета Московской области   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27B" w:rsidRPr="00C243CD" w:rsidRDefault="0011427B" w:rsidP="001142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548 711,26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27B" w:rsidRPr="00C243CD" w:rsidRDefault="0011427B" w:rsidP="001142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254 115,72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27B" w:rsidRPr="00C243CD" w:rsidRDefault="0011427B" w:rsidP="001142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294 595,54</w:t>
            </w:r>
          </w:p>
        </w:tc>
        <w:tc>
          <w:tcPr>
            <w:tcW w:w="879" w:type="dxa"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616" w:type="dxa"/>
            <w:gridSpan w:val="2"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620" w:type="dxa"/>
            <w:gridSpan w:val="2"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271" w:type="dxa"/>
            <w:gridSpan w:val="3"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</w:tr>
      <w:tr w:rsidR="002C7658" w:rsidRPr="00E06C47" w:rsidTr="003130E9">
        <w:trPr>
          <w:trHeight w:val="975"/>
        </w:trPr>
        <w:tc>
          <w:tcPr>
            <w:tcW w:w="425" w:type="dxa"/>
            <w:vMerge/>
            <w:hideMark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898" w:type="dxa"/>
            <w:vMerge/>
            <w:hideMark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316" w:type="dxa"/>
            <w:vMerge/>
            <w:hideMark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122" w:type="dxa"/>
            <w:vMerge/>
            <w:hideMark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vMerge/>
            <w:hideMark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vMerge/>
            <w:hideMark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hideMark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427B" w:rsidRPr="00C243CD" w:rsidRDefault="00E4651F" w:rsidP="001142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  <w:r w:rsidR="0011427B">
              <w:rPr>
                <w:rFonts w:ascii="Times New Roman" w:hAnsi="Times New Roman" w:cs="Times New Roman"/>
                <w:sz w:val="20"/>
                <w:szCs w:val="20"/>
              </w:rPr>
              <w:t> 967,97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427B" w:rsidRPr="00C243CD" w:rsidRDefault="0011427B" w:rsidP="001142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74 735,08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427B" w:rsidRPr="00C243CD" w:rsidRDefault="0011427B" w:rsidP="001142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37 232,89</w:t>
            </w:r>
          </w:p>
        </w:tc>
        <w:tc>
          <w:tcPr>
            <w:tcW w:w="879" w:type="dxa"/>
            <w:hideMark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hideMark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20" w:type="dxa"/>
            <w:gridSpan w:val="2"/>
            <w:hideMark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271" w:type="dxa"/>
            <w:gridSpan w:val="3"/>
            <w:hideMark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</w:tr>
      <w:tr w:rsidR="00E4651F" w:rsidRPr="00E06C47" w:rsidTr="003130E9">
        <w:trPr>
          <w:trHeight w:val="1095"/>
        </w:trPr>
        <w:tc>
          <w:tcPr>
            <w:tcW w:w="425" w:type="dxa"/>
            <w:vMerge/>
            <w:hideMark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bookmarkStart w:id="24" w:name="_Hlk20211530"/>
          </w:p>
        </w:tc>
        <w:tc>
          <w:tcPr>
            <w:tcW w:w="1898" w:type="dxa"/>
            <w:hideMark/>
          </w:tcPr>
          <w:p w:rsidR="00F55328" w:rsidRDefault="00F55328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F55328" w:rsidRDefault="00F55328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11427B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 том числе:</w:t>
            </w:r>
          </w:p>
          <w:p w:rsidR="0011427B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</w:t>
            </w:r>
            <w:r w:rsidRPr="00EE67B1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Технологическое присоединение инженерных коммуникаций к сетям электроснабжения, газоснабжения, теплоснабжения, водоснабжения и водоотведения. Вынос инженерных коммуникаций </w:t>
            </w:r>
          </w:p>
          <w:p w:rsidR="002C7658" w:rsidRDefault="002C7658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316" w:type="dxa"/>
            <w:hideMark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122" w:type="dxa"/>
            <w:hideMark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190" w:type="dxa"/>
            <w:gridSpan w:val="2"/>
            <w:hideMark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363" w:type="dxa"/>
            <w:gridSpan w:val="2"/>
            <w:hideMark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641" w:type="dxa"/>
            <w:gridSpan w:val="2"/>
            <w:hideMark/>
          </w:tcPr>
          <w:p w:rsidR="00F55328" w:rsidRDefault="00F55328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F55328" w:rsidRDefault="00F55328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307" w:type="dxa"/>
            <w:hideMark/>
          </w:tcPr>
          <w:p w:rsidR="00F55328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  <w:p w:rsidR="00F55328" w:rsidRDefault="00F55328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51 000,0</w:t>
            </w:r>
          </w:p>
        </w:tc>
        <w:tc>
          <w:tcPr>
            <w:tcW w:w="1276" w:type="dxa"/>
            <w:gridSpan w:val="2"/>
            <w:hideMark/>
          </w:tcPr>
          <w:p w:rsidR="00F55328" w:rsidRDefault="00F55328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F55328" w:rsidRDefault="00F55328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46 500,00</w:t>
            </w:r>
          </w:p>
        </w:tc>
        <w:tc>
          <w:tcPr>
            <w:tcW w:w="1378" w:type="dxa"/>
            <w:gridSpan w:val="2"/>
            <w:hideMark/>
          </w:tcPr>
          <w:p w:rsidR="00F55328" w:rsidRDefault="00F55328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F55328" w:rsidRDefault="00F55328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  <w:r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4 500,00</w:t>
            </w:r>
          </w:p>
        </w:tc>
        <w:tc>
          <w:tcPr>
            <w:tcW w:w="879" w:type="dxa"/>
            <w:hideMark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hideMark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20" w:type="dxa"/>
            <w:gridSpan w:val="2"/>
            <w:hideMark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271" w:type="dxa"/>
            <w:gridSpan w:val="3"/>
            <w:hideMark/>
          </w:tcPr>
          <w:p w:rsidR="0011427B" w:rsidRPr="00E06C47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</w:tr>
      <w:bookmarkEnd w:id="24"/>
      <w:tr w:rsidR="002C7658" w:rsidRPr="006632E0" w:rsidTr="003130E9">
        <w:trPr>
          <w:trHeight w:val="495"/>
        </w:trPr>
        <w:tc>
          <w:tcPr>
            <w:tcW w:w="425" w:type="dxa"/>
            <w:vMerge w:val="restart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4"/>
            <w:vMerge w:val="restart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 по мероприятию:</w:t>
            </w:r>
          </w:p>
        </w:tc>
        <w:tc>
          <w:tcPr>
            <w:tcW w:w="1847" w:type="dxa"/>
            <w:gridSpan w:val="2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1" w:type="dxa"/>
            <w:gridSpan w:val="2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72" w:type="dxa"/>
            <w:gridSpan w:val="3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 </w:t>
            </w:r>
            <w:r w:rsidRPr="00D90F3A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1 706 195,75</w:t>
            </w:r>
          </w:p>
        </w:tc>
        <w:tc>
          <w:tcPr>
            <w:tcW w:w="1194" w:type="dxa"/>
            <w:hideMark/>
          </w:tcPr>
          <w:p w:rsidR="0011427B" w:rsidRPr="006632E0" w:rsidRDefault="00D90F3A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D90F3A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854 376,39</w:t>
            </w:r>
            <w:r w:rsidR="0011427B"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11427B" w:rsidRPr="006632E0" w:rsidRDefault="00D90F3A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D90F3A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851 819,36</w:t>
            </w:r>
            <w:r w:rsidR="0011427B"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gridSpan w:val="3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gridSpan w:val="2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gridSpan w:val="3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</w:tr>
      <w:tr w:rsidR="002C7658" w:rsidRPr="006632E0" w:rsidTr="003130E9">
        <w:trPr>
          <w:trHeight w:val="945"/>
        </w:trPr>
        <w:tc>
          <w:tcPr>
            <w:tcW w:w="425" w:type="dxa"/>
            <w:vMerge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4"/>
            <w:vMerge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847" w:type="dxa"/>
            <w:gridSpan w:val="2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1" w:type="dxa"/>
            <w:gridSpan w:val="2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472" w:type="dxa"/>
            <w:gridSpan w:val="3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 </w:t>
            </w:r>
            <w:r w:rsidR="00E4651F" w:rsidRPr="00D90F3A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1 396 791,11</w:t>
            </w:r>
          </w:p>
        </w:tc>
        <w:tc>
          <w:tcPr>
            <w:tcW w:w="1194" w:type="dxa"/>
            <w:hideMark/>
          </w:tcPr>
          <w:p w:rsidR="0011427B" w:rsidRPr="006632E0" w:rsidRDefault="00E4651F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D90F3A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680 2</w:t>
            </w:r>
            <w:r w:rsidR="00D90F3A" w:rsidRPr="00D90F3A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8</w:t>
            </w:r>
            <w:r w:rsidRPr="00D90F3A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8,75</w:t>
            </w:r>
            <w:r w:rsidR="0011427B"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 </w:t>
            </w:r>
            <w:r w:rsidR="00D90F3A" w:rsidRPr="00D90F3A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716 502,36</w:t>
            </w:r>
          </w:p>
        </w:tc>
        <w:tc>
          <w:tcPr>
            <w:tcW w:w="1116" w:type="dxa"/>
            <w:gridSpan w:val="3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gridSpan w:val="2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gridSpan w:val="3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</w:tr>
      <w:tr w:rsidR="002C7658" w:rsidRPr="006632E0" w:rsidTr="003130E9">
        <w:trPr>
          <w:trHeight w:val="960"/>
        </w:trPr>
        <w:tc>
          <w:tcPr>
            <w:tcW w:w="425" w:type="dxa"/>
            <w:vMerge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gridSpan w:val="4"/>
            <w:vMerge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847" w:type="dxa"/>
            <w:gridSpan w:val="2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1" w:type="dxa"/>
            <w:gridSpan w:val="2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Средства бюджета городского округа</w:t>
            </w:r>
          </w:p>
        </w:tc>
        <w:tc>
          <w:tcPr>
            <w:tcW w:w="1472" w:type="dxa"/>
            <w:gridSpan w:val="3"/>
            <w:hideMark/>
          </w:tcPr>
          <w:p w:rsidR="0011427B" w:rsidRPr="006632E0" w:rsidRDefault="00E4651F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D90F3A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309 404,64</w:t>
            </w:r>
          </w:p>
        </w:tc>
        <w:tc>
          <w:tcPr>
            <w:tcW w:w="1194" w:type="dxa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 </w:t>
            </w:r>
            <w:r w:rsidR="00E4651F" w:rsidRPr="00D90F3A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174 087,64</w:t>
            </w:r>
          </w:p>
        </w:tc>
        <w:tc>
          <w:tcPr>
            <w:tcW w:w="1276" w:type="dxa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 </w:t>
            </w:r>
            <w:r w:rsidR="00D90F3A" w:rsidRPr="00D90F3A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  <w:lang w:eastAsia="ru-RU"/>
              </w:rPr>
              <w:t>135 317,0</w:t>
            </w:r>
          </w:p>
        </w:tc>
        <w:tc>
          <w:tcPr>
            <w:tcW w:w="1116" w:type="dxa"/>
            <w:gridSpan w:val="3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gridSpan w:val="2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gridSpan w:val="3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> </w:t>
            </w:r>
          </w:p>
        </w:tc>
      </w:tr>
      <w:tr w:rsidR="0011427B" w:rsidRPr="006632E0" w:rsidTr="003130E9">
        <w:trPr>
          <w:trHeight w:val="750"/>
        </w:trPr>
        <w:tc>
          <w:tcPr>
            <w:tcW w:w="16302" w:type="dxa"/>
            <w:gridSpan w:val="23"/>
            <w:hideMark/>
          </w:tcPr>
          <w:p w:rsidR="0011427B" w:rsidRPr="006632E0" w:rsidRDefault="0011427B" w:rsidP="0011427B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bookmarkStart w:id="25" w:name="_Hlk20218198"/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vertAlign w:val="superscript"/>
                <w:lang w:eastAsia="ru-RU"/>
              </w:rPr>
              <w:t>1</w:t>
            </w: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 Данные подлежат уточнению по итогам 2019 финансового года в соответствии с отчетностью</w:t>
            </w:r>
          </w:p>
        </w:tc>
      </w:tr>
      <w:bookmarkEnd w:id="25"/>
    </w:tbl>
    <w:p w:rsidR="00AA53B0" w:rsidRDefault="00AA53B0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AA53B0" w:rsidRDefault="00AA53B0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AA53B0" w:rsidRDefault="00AA53B0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AA53B0" w:rsidRDefault="00AA53B0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AA53B0" w:rsidRDefault="00AA53B0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AA53B0" w:rsidRDefault="00AA53B0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AA53B0" w:rsidRDefault="00AA53B0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AA53B0" w:rsidRDefault="00AA53B0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AA53B0" w:rsidRDefault="00AA53B0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AA53B0" w:rsidRDefault="00AA53B0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AA53B0" w:rsidRDefault="00AA53B0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AA53B0" w:rsidRDefault="00AA53B0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AA53B0" w:rsidRDefault="00AA53B0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AA53B0" w:rsidRDefault="00AA53B0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AA53B0" w:rsidRDefault="00AA53B0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444F03" w:rsidRPr="00444F03" w:rsidRDefault="00865B02" w:rsidP="00D4306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</w:rPr>
      </w:pPr>
      <w:r>
        <w:rPr>
          <w:rFonts w:ascii="Times New Roman CYR" w:eastAsiaTheme="minorEastAsia" w:hAnsi="Times New Roman CYR" w:cs="Times New Roman CYR"/>
          <w:b/>
          <w:bCs/>
          <w:color w:val="26282F"/>
        </w:rPr>
        <w:lastRenderedPageBreak/>
        <w:t>1</w:t>
      </w:r>
      <w:r w:rsidR="00316DE5">
        <w:rPr>
          <w:rFonts w:ascii="Times New Roman CYR" w:eastAsiaTheme="minorEastAsia" w:hAnsi="Times New Roman CYR" w:cs="Times New Roman CYR"/>
          <w:b/>
          <w:bCs/>
          <w:color w:val="26282F"/>
        </w:rPr>
        <w:t>1</w:t>
      </w:r>
      <w:r w:rsidR="00444F03"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t>. Подпрограмма 5 «Строительство (реконструкция) объектов физической культуры и спорта»</w:t>
      </w:r>
      <w:bookmarkEnd w:id="14"/>
    </w:p>
    <w:p w:rsidR="00444F03" w:rsidRPr="00444F03" w:rsidRDefault="00444F03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t>1</w:t>
      </w:r>
      <w:r w:rsidR="00316DE5">
        <w:rPr>
          <w:rFonts w:ascii="Times New Roman CYR" w:eastAsiaTheme="minorEastAsia" w:hAnsi="Times New Roman CYR" w:cs="Times New Roman CYR"/>
          <w:b/>
          <w:bCs/>
          <w:color w:val="26282F"/>
        </w:rPr>
        <w:t>1</w:t>
      </w:r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t>.1. Паспорт Подпрограммы 5 «Строительство (реконструкция) объектов физической культуры и спорта»</w:t>
      </w:r>
    </w:p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tbl>
      <w:tblPr>
        <w:tblW w:w="153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0"/>
        <w:gridCol w:w="1448"/>
        <w:gridCol w:w="1581"/>
        <w:gridCol w:w="1579"/>
        <w:gridCol w:w="1579"/>
        <w:gridCol w:w="1579"/>
        <w:gridCol w:w="1387"/>
        <w:gridCol w:w="1559"/>
        <w:gridCol w:w="2187"/>
      </w:tblGrid>
      <w:tr w:rsidR="00444F03" w:rsidRPr="00444F03" w:rsidTr="00D43063"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Муниципальный заказчик подпрограммы</w:t>
            </w:r>
          </w:p>
        </w:tc>
        <w:tc>
          <w:tcPr>
            <w:tcW w:w="128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Управление градостроительной деятельности администрации городского округа Истра; МКУ «УКС»</w:t>
            </w:r>
          </w:p>
        </w:tc>
      </w:tr>
      <w:tr w:rsidR="00444F03" w:rsidRPr="00444F03" w:rsidTr="00D43063">
        <w:tc>
          <w:tcPr>
            <w:tcW w:w="2500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4F03" w:rsidRDefault="00444F03" w:rsidP="00444F0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bookmarkStart w:id="26" w:name="sub_10523"/>
            <w:r w:rsidRPr="008C0DC8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Главный распорядитель бюджетных средств</w:t>
            </w:r>
            <w:bookmarkEnd w:id="26"/>
          </w:p>
          <w:p w:rsidR="00D43063" w:rsidRPr="008C0DC8" w:rsidRDefault="00D43063" w:rsidP="00444F0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4F03" w:rsidRPr="008C0DC8" w:rsidRDefault="00444F03" w:rsidP="00444F0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8C0DC8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Источник финансирования</w:t>
            </w:r>
          </w:p>
        </w:tc>
        <w:tc>
          <w:tcPr>
            <w:tcW w:w="9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Расходы (тыс. рублей)</w:t>
            </w:r>
          </w:p>
        </w:tc>
      </w:tr>
      <w:tr w:rsidR="00444F03" w:rsidRPr="00444F03" w:rsidTr="00D43063">
        <w:tc>
          <w:tcPr>
            <w:tcW w:w="250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4F03" w:rsidRPr="008C0DC8" w:rsidRDefault="00444F03" w:rsidP="008C0DC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4F03" w:rsidRPr="008C0DC8" w:rsidRDefault="00444F03" w:rsidP="008C0DC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4F03" w:rsidRPr="00444F03" w:rsidRDefault="00444F03" w:rsidP="008C0DC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2020 год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4F03" w:rsidRPr="00444F03" w:rsidRDefault="00444F03" w:rsidP="008C0DC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2021 год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4F03" w:rsidRPr="00444F03" w:rsidRDefault="00444F03" w:rsidP="008C0DC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2022 год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4F03" w:rsidRPr="00444F03" w:rsidRDefault="00444F03" w:rsidP="008C0DC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4F03" w:rsidRPr="00444F03" w:rsidRDefault="00444F03" w:rsidP="008C0DC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2024 год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4F03" w:rsidRPr="00444F03" w:rsidRDefault="00444F03" w:rsidP="008C0DC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Итого</w:t>
            </w:r>
          </w:p>
        </w:tc>
      </w:tr>
      <w:tr w:rsidR="00444F03" w:rsidRPr="00444F03" w:rsidTr="00D43063">
        <w:tc>
          <w:tcPr>
            <w:tcW w:w="250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4F03" w:rsidRPr="008C0DC8" w:rsidRDefault="00444F03" w:rsidP="008C0DC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8C0DC8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Администрация городского округа Истра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4F03" w:rsidRPr="008C0DC8" w:rsidRDefault="00444F03" w:rsidP="008C0DC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8C0DC8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Всего: в том числе:</w:t>
            </w:r>
          </w:p>
          <w:p w:rsidR="005172BA" w:rsidRPr="008C0DC8" w:rsidRDefault="005172BA" w:rsidP="008C0DC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8C0DC8" w:rsidRDefault="00FD0A81" w:rsidP="008C0DC8">
            <w:pPr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1</w:t>
            </w:r>
            <w:r w:rsidR="001D5653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9</w:t>
            </w:r>
            <w:r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 xml:space="preserve"> 000</w:t>
            </w:r>
            <w:r w:rsidR="005172BA" w:rsidRPr="008C0DC8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8C0DC8" w:rsidRDefault="00444F03" w:rsidP="008C0DC8">
            <w:pPr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8C0DC8" w:rsidRDefault="00444F03" w:rsidP="008C0DC8">
            <w:pPr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8C0DC8" w:rsidRDefault="00444F03" w:rsidP="008C0DC8">
            <w:pPr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8C0DC8" w:rsidRDefault="00444F03" w:rsidP="008C0DC8">
            <w:pPr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4F03" w:rsidRPr="008C0DC8" w:rsidRDefault="00444F03" w:rsidP="008C0DC8">
            <w:pPr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</w:tr>
      <w:tr w:rsidR="00444F03" w:rsidRPr="00444F03" w:rsidTr="00D43063">
        <w:tc>
          <w:tcPr>
            <w:tcW w:w="250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4F03" w:rsidRPr="008C0DC8" w:rsidRDefault="00444F03" w:rsidP="008C0DC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4F03" w:rsidRPr="008C0DC8" w:rsidRDefault="00444F03" w:rsidP="008C0DC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 w:rsidRPr="008C0DC8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 xml:space="preserve">Средства бюджета городского округа </w:t>
            </w:r>
            <w:r w:rsidR="005172BA" w:rsidRPr="008C0DC8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Истра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8C0DC8" w:rsidRDefault="00FD0A81" w:rsidP="008C0DC8">
            <w:pPr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1</w:t>
            </w:r>
            <w:r w:rsidR="001D5653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9</w:t>
            </w:r>
            <w:r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 xml:space="preserve"> 0</w:t>
            </w:r>
            <w:r w:rsidR="005172BA" w:rsidRPr="008C0DC8">
              <w:rPr>
                <w:rFonts w:ascii="Times New Roman CYR" w:eastAsiaTheme="minorEastAsia" w:hAnsi="Times New Roman CYR" w:cs="Times New Roman CYR"/>
                <w:sz w:val="23"/>
                <w:szCs w:val="23"/>
              </w:rPr>
              <w:t>00,0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8C0DC8" w:rsidRDefault="00444F03" w:rsidP="008C0DC8">
            <w:pPr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8C0DC8" w:rsidRDefault="00444F03" w:rsidP="008C0DC8">
            <w:pPr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8C0DC8" w:rsidRDefault="00444F03" w:rsidP="008C0DC8">
            <w:pPr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8C0DC8" w:rsidRDefault="00444F03" w:rsidP="008C0DC8">
            <w:pPr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4F03" w:rsidRPr="008C0DC8" w:rsidRDefault="00444F03" w:rsidP="008C0DC8">
            <w:pPr>
              <w:rPr>
                <w:rFonts w:ascii="Times New Roman CYR" w:eastAsiaTheme="minorEastAsia" w:hAnsi="Times New Roman CYR" w:cs="Times New Roman CYR"/>
                <w:sz w:val="23"/>
                <w:szCs w:val="23"/>
              </w:rPr>
            </w:pPr>
          </w:p>
        </w:tc>
      </w:tr>
    </w:tbl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:rsidR="00444F03" w:rsidRPr="00444F03" w:rsidRDefault="00444F03" w:rsidP="00444F03">
      <w:pPr>
        <w:widowControl w:val="0"/>
        <w:autoSpaceDE w:val="0"/>
        <w:autoSpaceDN w:val="0"/>
        <w:adjustRightInd w:val="0"/>
        <w:rPr>
          <w:rFonts w:ascii="Times New Roman CYR" w:eastAsiaTheme="minorEastAsia" w:hAnsi="Times New Roman CYR" w:cs="Times New Roman CYR"/>
        </w:rPr>
        <w:sectPr w:rsidR="00444F03" w:rsidRPr="00444F03" w:rsidSect="00D90F3A">
          <w:headerReference w:type="default" r:id="rId14"/>
          <w:footerReference w:type="default" r:id="rId15"/>
          <w:pgSz w:w="16837" w:h="11905" w:orient="landscape"/>
          <w:pgMar w:top="1134" w:right="799" w:bottom="1134" w:left="799" w:header="720" w:footer="720" w:gutter="0"/>
          <w:cols w:space="720"/>
          <w:noEndnote/>
        </w:sectPr>
      </w:pPr>
    </w:p>
    <w:p w:rsidR="00444F03" w:rsidRPr="00444F03" w:rsidRDefault="00444F03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bookmarkStart w:id="27" w:name="sub_10142"/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lastRenderedPageBreak/>
        <w:t>1</w:t>
      </w:r>
      <w:r w:rsidR="00316DE5">
        <w:rPr>
          <w:rFonts w:ascii="Times New Roman CYR" w:eastAsiaTheme="minorEastAsia" w:hAnsi="Times New Roman CYR" w:cs="Times New Roman CYR"/>
          <w:b/>
          <w:bCs/>
          <w:color w:val="26282F"/>
        </w:rPr>
        <w:t>1</w:t>
      </w:r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t>.2. Характеристика проблем, решаемых посредством мероприятий Подпрограммы 5</w:t>
      </w:r>
    </w:p>
    <w:bookmarkEnd w:id="27"/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4F03">
        <w:rPr>
          <w:rFonts w:ascii="Times New Roman" w:eastAsiaTheme="minorEastAsia" w:hAnsi="Times New Roman" w:cs="Times New Roman"/>
        </w:rPr>
        <w:t xml:space="preserve">Характеристика проблем в развитии физической культуры и спорта в </w:t>
      </w:r>
      <w:r w:rsidR="005172BA">
        <w:rPr>
          <w:rFonts w:ascii="Times New Roman" w:eastAsiaTheme="minorEastAsia" w:hAnsi="Times New Roman" w:cs="Times New Roman"/>
        </w:rPr>
        <w:t>городском округе Истра</w:t>
      </w:r>
      <w:r w:rsidRPr="00444F03">
        <w:rPr>
          <w:rFonts w:ascii="Times New Roman" w:eastAsiaTheme="minorEastAsia" w:hAnsi="Times New Roman" w:cs="Times New Roman"/>
        </w:rPr>
        <w:t xml:space="preserve"> заключается в следующем:</w:t>
      </w:r>
    </w:p>
    <w:p w:rsidR="00693948" w:rsidRDefault="00444F03" w:rsidP="00444F0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4F03">
        <w:rPr>
          <w:rFonts w:ascii="Times New Roman" w:eastAsiaTheme="minorEastAsia" w:hAnsi="Times New Roman" w:cs="Times New Roman"/>
        </w:rPr>
        <w:t>низкий уровень обеспеченности основными спортивными объектами</w:t>
      </w:r>
      <w:r w:rsidR="00693948">
        <w:rPr>
          <w:rFonts w:ascii="Times New Roman" w:eastAsiaTheme="minorEastAsia" w:hAnsi="Times New Roman" w:cs="Times New Roman"/>
        </w:rPr>
        <w:t>;</w:t>
      </w:r>
      <w:r w:rsidRPr="00444F03">
        <w:rPr>
          <w:rFonts w:ascii="Times New Roman" w:eastAsiaTheme="minorEastAsia" w:hAnsi="Times New Roman" w:cs="Times New Roman"/>
        </w:rPr>
        <w:t xml:space="preserve"> </w:t>
      </w:r>
    </w:p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4F03">
        <w:rPr>
          <w:rFonts w:ascii="Times New Roman" w:eastAsiaTheme="minorEastAsia" w:hAnsi="Times New Roman" w:cs="Times New Roman"/>
        </w:rPr>
        <w:t xml:space="preserve">низкий уровень приспособленности спортивных сооружений для нужд инвалидов и лиц с ограниченными возможностями. </w:t>
      </w:r>
    </w:p>
    <w:p w:rsidR="00444F03" w:rsidRPr="00444F03" w:rsidRDefault="00693948" w:rsidP="00444F0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Городской округ Истра</w:t>
      </w:r>
      <w:r w:rsidR="00444F03" w:rsidRPr="00444F03">
        <w:rPr>
          <w:rFonts w:ascii="Times New Roman" w:eastAsiaTheme="minorEastAsia" w:hAnsi="Times New Roman" w:cs="Times New Roman"/>
        </w:rPr>
        <w:t xml:space="preserve"> имеет разветвленную инфраструктуру спортивных сооружений, способствующую активному вовлечению населения в занятия физической культурой и спортом.</w:t>
      </w:r>
    </w:p>
    <w:p w:rsidR="00693948" w:rsidRDefault="00444F03" w:rsidP="00444F0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4F03">
        <w:rPr>
          <w:rFonts w:ascii="Times New Roman" w:eastAsiaTheme="minorEastAsia" w:hAnsi="Times New Roman" w:cs="Times New Roman"/>
        </w:rPr>
        <w:t xml:space="preserve">В течение 2017-2018 годов на территории </w:t>
      </w:r>
      <w:r w:rsidR="00693948">
        <w:rPr>
          <w:rFonts w:ascii="Times New Roman" w:eastAsiaTheme="minorEastAsia" w:hAnsi="Times New Roman" w:cs="Times New Roman"/>
        </w:rPr>
        <w:t>городского округ</w:t>
      </w:r>
      <w:r w:rsidR="008C0DC8">
        <w:rPr>
          <w:rFonts w:ascii="Times New Roman" w:eastAsiaTheme="minorEastAsia" w:hAnsi="Times New Roman" w:cs="Times New Roman"/>
        </w:rPr>
        <w:t>а</w:t>
      </w:r>
      <w:r w:rsidRPr="00444F03">
        <w:rPr>
          <w:rFonts w:ascii="Times New Roman" w:eastAsiaTheme="minorEastAsia" w:hAnsi="Times New Roman" w:cs="Times New Roman"/>
        </w:rPr>
        <w:t xml:space="preserve"> введено в эксплуатацию в рамках государственной программы Московской области «Спорт Подмосковья» на 2017-2021 годы», утвержденной постановлением Правительства Московской области от 25.10.2016 № 786/39 «Об утверждении государственной программы Московской области «Спорт Подмосковья» на 2017 – 2021 годы», </w:t>
      </w:r>
      <w:r w:rsidR="00693948">
        <w:rPr>
          <w:rFonts w:ascii="Times New Roman" w:eastAsiaTheme="minorEastAsia" w:hAnsi="Times New Roman" w:cs="Times New Roman"/>
        </w:rPr>
        <w:t>5</w:t>
      </w:r>
      <w:r w:rsidRPr="00444F03">
        <w:rPr>
          <w:rFonts w:ascii="Times New Roman" w:eastAsiaTheme="minorEastAsia" w:hAnsi="Times New Roman" w:cs="Times New Roman"/>
        </w:rPr>
        <w:t xml:space="preserve"> объектов спорта</w:t>
      </w:r>
      <w:r w:rsidR="0081248D">
        <w:rPr>
          <w:rFonts w:ascii="Times New Roman" w:eastAsiaTheme="minorEastAsia" w:hAnsi="Times New Roman" w:cs="Times New Roman"/>
        </w:rPr>
        <w:t xml:space="preserve"> (2 - футбольных поля на стадионах </w:t>
      </w:r>
      <w:proofErr w:type="spellStart"/>
      <w:r w:rsidR="0081248D">
        <w:rPr>
          <w:rFonts w:ascii="Times New Roman" w:eastAsiaTheme="minorEastAsia" w:hAnsi="Times New Roman" w:cs="Times New Roman"/>
        </w:rPr>
        <w:t>Гучково</w:t>
      </w:r>
      <w:proofErr w:type="spellEnd"/>
      <w:r w:rsidR="0081248D">
        <w:rPr>
          <w:rFonts w:ascii="Times New Roman" w:eastAsiaTheme="minorEastAsia" w:hAnsi="Times New Roman" w:cs="Times New Roman"/>
        </w:rPr>
        <w:t xml:space="preserve"> и </w:t>
      </w:r>
      <w:proofErr w:type="spellStart"/>
      <w:r w:rsidR="0081248D">
        <w:rPr>
          <w:rFonts w:ascii="Times New Roman" w:eastAsiaTheme="minorEastAsia" w:hAnsi="Times New Roman" w:cs="Times New Roman"/>
        </w:rPr>
        <w:t>Глебовец</w:t>
      </w:r>
      <w:proofErr w:type="spellEnd"/>
      <w:r w:rsidR="0081248D">
        <w:rPr>
          <w:rFonts w:ascii="Times New Roman" w:eastAsiaTheme="minorEastAsia" w:hAnsi="Times New Roman" w:cs="Times New Roman"/>
        </w:rPr>
        <w:t xml:space="preserve">, ФОК п. </w:t>
      </w:r>
      <w:proofErr w:type="spellStart"/>
      <w:r w:rsidR="0081248D">
        <w:rPr>
          <w:rFonts w:ascii="Times New Roman" w:eastAsiaTheme="minorEastAsia" w:hAnsi="Times New Roman" w:cs="Times New Roman"/>
        </w:rPr>
        <w:t>Глебовский</w:t>
      </w:r>
      <w:proofErr w:type="spellEnd"/>
      <w:r w:rsidR="0081248D">
        <w:rPr>
          <w:rFonts w:ascii="Times New Roman" w:eastAsiaTheme="minorEastAsia" w:hAnsi="Times New Roman" w:cs="Times New Roman"/>
        </w:rPr>
        <w:t xml:space="preserve"> ул. Октябрьская71а, 2- хоккейные коробки </w:t>
      </w:r>
      <w:r w:rsidR="0081248D" w:rsidRPr="0081248D">
        <w:rPr>
          <w:rFonts w:ascii="Times New Roman" w:eastAsiaTheme="minorEastAsia" w:hAnsi="Times New Roman" w:cs="Times New Roman"/>
        </w:rPr>
        <w:t xml:space="preserve">на стадионах </w:t>
      </w:r>
      <w:proofErr w:type="spellStart"/>
      <w:r w:rsidR="0081248D" w:rsidRPr="0081248D">
        <w:rPr>
          <w:rFonts w:ascii="Times New Roman" w:eastAsiaTheme="minorEastAsia" w:hAnsi="Times New Roman" w:cs="Times New Roman"/>
        </w:rPr>
        <w:t>Гучково</w:t>
      </w:r>
      <w:proofErr w:type="spellEnd"/>
      <w:r w:rsidR="0081248D" w:rsidRPr="0081248D">
        <w:rPr>
          <w:rFonts w:ascii="Times New Roman" w:eastAsiaTheme="minorEastAsia" w:hAnsi="Times New Roman" w:cs="Times New Roman"/>
        </w:rPr>
        <w:t xml:space="preserve"> и </w:t>
      </w:r>
      <w:proofErr w:type="spellStart"/>
      <w:r w:rsidR="0081248D" w:rsidRPr="0081248D">
        <w:rPr>
          <w:rFonts w:ascii="Times New Roman" w:eastAsiaTheme="minorEastAsia" w:hAnsi="Times New Roman" w:cs="Times New Roman"/>
        </w:rPr>
        <w:t>Глебовец</w:t>
      </w:r>
      <w:proofErr w:type="spellEnd"/>
      <w:r w:rsidR="0081248D">
        <w:rPr>
          <w:rFonts w:ascii="Times New Roman" w:eastAsiaTheme="minorEastAsia" w:hAnsi="Times New Roman" w:cs="Times New Roman"/>
        </w:rPr>
        <w:t>)</w:t>
      </w:r>
      <w:r w:rsidRPr="00444F03">
        <w:rPr>
          <w:rFonts w:ascii="Times New Roman" w:eastAsiaTheme="minorEastAsia" w:hAnsi="Times New Roman" w:cs="Times New Roman"/>
        </w:rPr>
        <w:t xml:space="preserve">. </w:t>
      </w:r>
    </w:p>
    <w:p w:rsidR="00316DE5" w:rsidRDefault="00444F03" w:rsidP="00444F0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4F03">
        <w:rPr>
          <w:rFonts w:ascii="Times New Roman" w:eastAsiaTheme="minorEastAsia" w:hAnsi="Times New Roman" w:cs="Times New Roman"/>
        </w:rPr>
        <w:t xml:space="preserve">В тоже время несмотря на темпы строительства (реконструкции) объектов спорта в </w:t>
      </w:r>
      <w:r w:rsidR="00693948">
        <w:rPr>
          <w:rFonts w:ascii="Times New Roman" w:eastAsiaTheme="minorEastAsia" w:hAnsi="Times New Roman" w:cs="Times New Roman"/>
        </w:rPr>
        <w:t>городском округе Истра</w:t>
      </w:r>
      <w:r w:rsidRPr="00444F03">
        <w:rPr>
          <w:rFonts w:ascii="Times New Roman" w:eastAsiaTheme="minorEastAsia" w:hAnsi="Times New Roman" w:cs="Times New Roman"/>
        </w:rPr>
        <w:t xml:space="preserve"> отмечается низкий уровень обеспеченности спортивной инфраструктурой</w:t>
      </w:r>
      <w:r w:rsidR="00316DE5">
        <w:rPr>
          <w:rFonts w:ascii="Times New Roman" w:eastAsiaTheme="minorEastAsia" w:hAnsi="Times New Roman" w:cs="Times New Roman"/>
        </w:rPr>
        <w:t>.</w:t>
      </w:r>
      <w:r w:rsidRPr="00444F03">
        <w:rPr>
          <w:rFonts w:ascii="Times New Roman" w:eastAsiaTheme="minorEastAsia" w:hAnsi="Times New Roman" w:cs="Times New Roman"/>
        </w:rPr>
        <w:t xml:space="preserve">  </w:t>
      </w:r>
    </w:p>
    <w:p w:rsidR="00444F03" w:rsidRPr="00444F03" w:rsidRDefault="00316DE5" w:rsidP="00444F0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Н</w:t>
      </w:r>
      <w:r w:rsidR="00444F03" w:rsidRPr="00444F03">
        <w:rPr>
          <w:rFonts w:ascii="Times New Roman" w:eastAsiaTheme="minorEastAsia" w:hAnsi="Times New Roman" w:cs="Times New Roman"/>
        </w:rPr>
        <w:t xml:space="preserve">а территории </w:t>
      </w:r>
      <w:r>
        <w:rPr>
          <w:rFonts w:ascii="Times New Roman" w:eastAsiaTheme="minorEastAsia" w:hAnsi="Times New Roman" w:cs="Times New Roman"/>
        </w:rPr>
        <w:t>городского округа Истра нет</w:t>
      </w:r>
      <w:r w:rsidR="00693948" w:rsidRPr="00444F03">
        <w:rPr>
          <w:rFonts w:ascii="Times New Roman" w:eastAsiaTheme="minorEastAsia" w:hAnsi="Times New Roman" w:cs="Times New Roman"/>
        </w:rPr>
        <w:t xml:space="preserve"> </w:t>
      </w:r>
      <w:r w:rsidR="00693948">
        <w:rPr>
          <w:rFonts w:ascii="Times New Roman" w:eastAsiaTheme="minorEastAsia" w:hAnsi="Times New Roman" w:cs="Times New Roman"/>
        </w:rPr>
        <w:t>ледового дво</w:t>
      </w:r>
      <w:r w:rsidR="008C0DC8">
        <w:rPr>
          <w:rFonts w:ascii="Times New Roman" w:eastAsiaTheme="minorEastAsia" w:hAnsi="Times New Roman" w:cs="Times New Roman"/>
        </w:rPr>
        <w:t>р</w:t>
      </w:r>
      <w:r w:rsidR="00693948">
        <w:rPr>
          <w:rFonts w:ascii="Times New Roman" w:eastAsiaTheme="minorEastAsia" w:hAnsi="Times New Roman" w:cs="Times New Roman"/>
        </w:rPr>
        <w:t>ца</w:t>
      </w:r>
      <w:r w:rsidR="00444F03" w:rsidRPr="00444F03">
        <w:rPr>
          <w:rFonts w:ascii="Times New Roman" w:eastAsiaTheme="minorEastAsia" w:hAnsi="Times New Roman" w:cs="Times New Roman"/>
        </w:rPr>
        <w:t xml:space="preserve">. </w:t>
      </w:r>
    </w:p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4F03">
        <w:rPr>
          <w:rFonts w:ascii="Times New Roman" w:eastAsiaTheme="minorEastAsia" w:hAnsi="Times New Roman" w:cs="Times New Roman"/>
        </w:rPr>
        <w:t>Подпрограмма 5 призвана в рамках основных направлений обеспечить практическую реализацию комплекса мероприятий и механизмов, направленных на создание необходимых условий для решения существующих проблемных вопросов в этой сфере.</w:t>
      </w:r>
    </w:p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Theme="minorEastAsia" w:hAnsi="Times New Roman" w:cs="Times New Roman"/>
          <w:b/>
        </w:rPr>
      </w:pPr>
    </w:p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Theme="minorEastAsia" w:hAnsi="Times New Roman" w:cs="Times New Roman"/>
          <w:b/>
        </w:rPr>
      </w:pPr>
      <w:r w:rsidRPr="00444F03">
        <w:rPr>
          <w:rFonts w:ascii="Times New Roman" w:eastAsiaTheme="minorEastAsia" w:hAnsi="Times New Roman" w:cs="Times New Roman"/>
          <w:b/>
        </w:rPr>
        <w:t>Федеральный проект «Спорт - норма жизни»</w:t>
      </w:r>
    </w:p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Theme="minorEastAsia" w:hAnsi="Times New Roman" w:cs="Times New Roman"/>
        </w:rPr>
      </w:pPr>
    </w:p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444F03">
        <w:rPr>
          <w:rFonts w:ascii="Times New Roman" w:eastAsiaTheme="minorEastAsia" w:hAnsi="Times New Roman" w:cs="Times New Roman"/>
        </w:rPr>
        <w:t xml:space="preserve">Основное мероприятие направлено на создание условий для физического развития и привлечения к занятиям спортом населения городского округа </w:t>
      </w:r>
      <w:r w:rsidR="00693948">
        <w:rPr>
          <w:rFonts w:ascii="Times New Roman" w:eastAsiaTheme="minorEastAsia" w:hAnsi="Times New Roman" w:cs="Times New Roman"/>
        </w:rPr>
        <w:t>Истра</w:t>
      </w:r>
      <w:r w:rsidRPr="00444F03">
        <w:rPr>
          <w:rFonts w:ascii="Times New Roman" w:eastAsiaTheme="minorEastAsia" w:hAnsi="Times New Roman" w:cs="Times New Roman"/>
        </w:rPr>
        <w:t>, путем строительства (реконструкции) объектов физической культуры и спорта».</w:t>
      </w:r>
    </w:p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:rsidR="00444F03" w:rsidRPr="00444F03" w:rsidRDefault="00444F03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bookmarkStart w:id="28" w:name="sub_10143"/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t>1</w:t>
      </w:r>
      <w:r w:rsidR="00316DE5">
        <w:rPr>
          <w:rFonts w:ascii="Times New Roman CYR" w:eastAsiaTheme="minorEastAsia" w:hAnsi="Times New Roman CYR" w:cs="Times New Roman CYR"/>
          <w:b/>
          <w:bCs/>
          <w:color w:val="26282F"/>
        </w:rPr>
        <w:t>1</w:t>
      </w:r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.3. Концептуальные направления реформирования, модернизации, преобразования отдельных сфер социально-экономического развития </w:t>
      </w:r>
      <w:r w:rsidRPr="00444F03">
        <w:rPr>
          <w:rFonts w:ascii="Times New Roman" w:eastAsiaTheme="minorEastAsia" w:hAnsi="Times New Roman" w:cs="Times New Roman"/>
          <w:b/>
        </w:rPr>
        <w:t xml:space="preserve">городского округа </w:t>
      </w:r>
      <w:r w:rsidR="00693948">
        <w:rPr>
          <w:rFonts w:ascii="Times New Roman" w:eastAsiaTheme="minorEastAsia" w:hAnsi="Times New Roman" w:cs="Times New Roman"/>
          <w:b/>
        </w:rPr>
        <w:t>Истра,</w:t>
      </w:r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реализуемых в рам</w:t>
      </w:r>
      <w:r w:rsidR="00693948">
        <w:rPr>
          <w:rFonts w:ascii="Times New Roman CYR" w:eastAsiaTheme="minorEastAsia" w:hAnsi="Times New Roman CYR" w:cs="Times New Roman CYR"/>
          <w:b/>
          <w:bCs/>
          <w:color w:val="26282F"/>
        </w:rPr>
        <w:t>к</w:t>
      </w:r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t>ах подпрограммы 5</w:t>
      </w:r>
    </w:p>
    <w:bookmarkEnd w:id="28"/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  <w:r w:rsidRPr="00444F03">
        <w:rPr>
          <w:rFonts w:ascii="Times New Roman CYR" w:eastAsiaTheme="minorEastAsia" w:hAnsi="Times New Roman CYR" w:cs="Times New Roman CYR"/>
        </w:rPr>
        <w:t xml:space="preserve">Своевременная реализация мероприятий Подпрограммы 5 позволит повысить обеспеченность жителей </w:t>
      </w:r>
      <w:r w:rsidRPr="00444F03">
        <w:rPr>
          <w:rFonts w:ascii="Times New Roman" w:eastAsiaTheme="minorEastAsia" w:hAnsi="Times New Roman" w:cs="Times New Roman"/>
        </w:rPr>
        <w:t xml:space="preserve">городского округа </w:t>
      </w:r>
      <w:r w:rsidR="00693948" w:rsidRPr="00693948">
        <w:rPr>
          <w:rFonts w:ascii="Times New Roman" w:eastAsiaTheme="minorEastAsia" w:hAnsi="Times New Roman" w:cs="Times New Roman"/>
        </w:rPr>
        <w:t>Истра</w:t>
      </w:r>
      <w:r w:rsidR="00693948">
        <w:rPr>
          <w:rFonts w:ascii="Times New Roman" w:eastAsiaTheme="minorEastAsia" w:hAnsi="Times New Roman" w:cs="Times New Roman"/>
        </w:rPr>
        <w:t xml:space="preserve">, </w:t>
      </w:r>
      <w:r w:rsidRPr="00444F03">
        <w:rPr>
          <w:rFonts w:ascii="Times New Roman CYR" w:eastAsiaTheme="minorEastAsia" w:hAnsi="Times New Roman CYR" w:cs="Times New Roman CYR"/>
        </w:rPr>
        <w:t>основными типами спортивной инфраструктуры.</w:t>
      </w:r>
    </w:p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:rsidR="00444F03" w:rsidRPr="00444F03" w:rsidRDefault="00444F03" w:rsidP="00444F03">
      <w:pPr>
        <w:widowControl w:val="0"/>
        <w:autoSpaceDE w:val="0"/>
        <w:autoSpaceDN w:val="0"/>
        <w:adjustRightInd w:val="0"/>
        <w:rPr>
          <w:rFonts w:ascii="Times New Roman CYR" w:eastAsiaTheme="minorEastAsia" w:hAnsi="Times New Roman CYR" w:cs="Times New Roman CYR"/>
        </w:rPr>
        <w:sectPr w:rsidR="00444F03" w:rsidRPr="00444F03">
          <w:headerReference w:type="default" r:id="rId16"/>
          <w:footerReference w:type="default" r:id="rId17"/>
          <w:pgSz w:w="11905" w:h="16837"/>
          <w:pgMar w:top="1440" w:right="800" w:bottom="1440" w:left="800" w:header="720" w:footer="720" w:gutter="0"/>
          <w:cols w:space="720"/>
          <w:noEndnote/>
        </w:sectPr>
      </w:pPr>
    </w:p>
    <w:p w:rsidR="00444F03" w:rsidRPr="00444F03" w:rsidRDefault="00444F03" w:rsidP="00690617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</w:rPr>
      </w:pPr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lastRenderedPageBreak/>
        <w:t>1</w:t>
      </w:r>
      <w:r w:rsidR="00316DE5">
        <w:rPr>
          <w:rFonts w:ascii="Times New Roman CYR" w:eastAsiaTheme="minorEastAsia" w:hAnsi="Times New Roman CYR" w:cs="Times New Roman CYR"/>
          <w:b/>
          <w:bCs/>
          <w:color w:val="26282F"/>
        </w:rPr>
        <w:t>1</w:t>
      </w:r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t>.4. Перечень мероприятий Подпрограммы 5 «Строительство (реконструкция) объектов физической культуры и спорта»</w:t>
      </w:r>
    </w:p>
    <w:tbl>
      <w:tblPr>
        <w:tblW w:w="1629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2338"/>
        <w:gridCol w:w="1134"/>
        <w:gridCol w:w="1206"/>
        <w:gridCol w:w="1417"/>
        <w:gridCol w:w="1128"/>
        <w:gridCol w:w="1141"/>
        <w:gridCol w:w="986"/>
        <w:gridCol w:w="986"/>
        <w:gridCol w:w="994"/>
        <w:gridCol w:w="993"/>
        <w:gridCol w:w="9"/>
        <w:gridCol w:w="1738"/>
        <w:gridCol w:w="9"/>
        <w:gridCol w:w="1650"/>
      </w:tblGrid>
      <w:tr w:rsidR="00444F03" w:rsidRPr="00444F03" w:rsidTr="00801671">
        <w:trPr>
          <w:trHeight w:val="49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left="-534" w:right="-120" w:firstLine="539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left="-534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п/п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Мероприятие Подпрограммы 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Сроки исполнения </w:t>
            </w:r>
            <w:proofErr w:type="spellStart"/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мероприя</w:t>
            </w:r>
            <w:proofErr w:type="spellEnd"/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spellStart"/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тия</w:t>
            </w:r>
            <w:proofErr w:type="spellEnd"/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Объем </w:t>
            </w:r>
            <w:proofErr w:type="spellStart"/>
            <w:proofErr w:type="gramStart"/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финанси-рования</w:t>
            </w:r>
            <w:proofErr w:type="spellEnd"/>
            <w:proofErr w:type="gramEnd"/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мероприятия в году, </w:t>
            </w:r>
            <w:proofErr w:type="spellStart"/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предшест</w:t>
            </w:r>
            <w:proofErr w:type="spellEnd"/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spellStart"/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вующему</w:t>
            </w:r>
            <w:proofErr w:type="spellEnd"/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году начала реализации муниципальной программы</w:t>
            </w: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51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Ответственный за выполнение мероприятия Подпрограммы 5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выполнения мероприятия Подпрограммы 5</w:t>
            </w:r>
          </w:p>
        </w:tc>
      </w:tr>
      <w:tr w:rsidR="00444F03" w:rsidRPr="00444F03" w:rsidTr="008016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2020 </w:t>
            </w:r>
          </w:p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2021 </w:t>
            </w:r>
          </w:p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2022 </w:t>
            </w:r>
          </w:p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2023 </w:t>
            </w:r>
          </w:p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2024 </w:t>
            </w:r>
          </w:p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44F03" w:rsidRPr="00444F03" w:rsidTr="00801671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13</w:t>
            </w:r>
          </w:p>
        </w:tc>
      </w:tr>
      <w:tr w:rsidR="00444F03" w:rsidRPr="00444F03" w:rsidTr="00801671">
        <w:trPr>
          <w:trHeight w:val="2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444F03" w:rsidRDefault="00444F03" w:rsidP="00444F0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  <w:r w:rsidRPr="00444F03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Основное мероприятие 01.</w:t>
            </w:r>
          </w:p>
          <w:p w:rsidR="00444F03" w:rsidRPr="00444F03" w:rsidRDefault="00444F03" w:rsidP="00444F03">
            <w:pPr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  <w:bookmarkStart w:id="29" w:name="_Hlk19630687"/>
            <w:r w:rsidRPr="00444F03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Организация строительства (реконструкции) объектов физической культуры и спорта</w:t>
            </w:r>
            <w:bookmarkEnd w:id="29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444F03" w:rsidRDefault="00444F03" w:rsidP="00444F03">
            <w:pPr>
              <w:ind w:hanging="100"/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  <w:r w:rsidRPr="00444F03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2020-202</w:t>
            </w:r>
            <w:r w:rsidR="00693948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1</w:t>
            </w:r>
            <w:r w:rsidRPr="00444F03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6C60D1" w:rsidRDefault="00444F03" w:rsidP="00444F03">
            <w:pPr>
              <w:tabs>
                <w:tab w:val="center" w:pos="175"/>
              </w:tabs>
              <w:ind w:hanging="10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6C60D1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ab/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690617" w:rsidRDefault="00690617" w:rsidP="00444F03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 w:rsidRPr="00690617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0,00</w:t>
            </w:r>
            <w:r w:rsidR="00107F59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690617" w:rsidRDefault="00FD0A81" w:rsidP="00444F03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1</w:t>
            </w:r>
            <w:r w:rsidR="001D5653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9</w:t>
            </w: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 xml:space="preserve"> 0</w:t>
            </w:r>
            <w:r w:rsidR="00690617" w:rsidRPr="00690617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00,0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690617" w:rsidRDefault="00690617" w:rsidP="00444F03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 w:rsidRPr="00690617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1</w:t>
            </w:r>
            <w:r w:rsidR="001D5653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9</w:t>
            </w:r>
            <w:r w:rsidRPr="00690617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 </w:t>
            </w:r>
            <w:r w:rsidR="00FD0A81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0</w:t>
            </w:r>
            <w:r w:rsidRPr="00690617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00,0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444F03" w:rsidRDefault="00444F03" w:rsidP="00444F03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444F03" w:rsidRDefault="00444F03" w:rsidP="00444F03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444F03" w:rsidRDefault="00444F03" w:rsidP="00444F03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444F03" w:rsidRDefault="00444F03" w:rsidP="00444F03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</w:p>
        </w:tc>
        <w:tc>
          <w:tcPr>
            <w:tcW w:w="17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690617" w:rsidP="00444F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МКУ «УКС»</w:t>
            </w:r>
          </w:p>
        </w:tc>
        <w:tc>
          <w:tcPr>
            <w:tcW w:w="1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444F03" w:rsidRPr="00444F03" w:rsidTr="00801671">
        <w:trPr>
          <w:trHeight w:val="87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6C60D1" w:rsidRDefault="00444F03" w:rsidP="00444F0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6C60D1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Средства бюджета городского округа </w:t>
            </w:r>
            <w:r w:rsidR="00690617" w:rsidRPr="006C60D1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Истра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617" w:rsidRDefault="00690617" w:rsidP="00444F0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  </w:t>
            </w:r>
          </w:p>
          <w:p w:rsidR="00444F03" w:rsidRPr="00444F03" w:rsidRDefault="00690617" w:rsidP="00FD0A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617" w:rsidRDefault="00690617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444F03" w:rsidRPr="00444F03" w:rsidRDefault="00690617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  <w:r w:rsidR="001D565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 </w:t>
            </w:r>
            <w:r w:rsidR="00FD0A81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617" w:rsidRDefault="00690617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444F03" w:rsidRPr="00444F03" w:rsidRDefault="00690617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  <w:r w:rsidR="001D565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 </w:t>
            </w:r>
            <w:r w:rsidR="00FD0A81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03" w:rsidRPr="00444F03" w:rsidRDefault="00444F03" w:rsidP="00444F0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D5653" w:rsidRPr="00444F03" w:rsidTr="00801671">
        <w:trPr>
          <w:trHeight w:val="93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3" w:rsidRPr="00444F03" w:rsidRDefault="001D5653" w:rsidP="001D5653">
            <w:pPr>
              <w:widowControl w:val="0"/>
              <w:autoSpaceDE w:val="0"/>
              <w:autoSpaceDN w:val="0"/>
              <w:adjustRightInd w:val="0"/>
              <w:ind w:left="-579" w:firstLine="4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1.1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3" w:rsidRPr="00444F03" w:rsidRDefault="001D5653" w:rsidP="001D56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Мероприятие 1.2.</w:t>
            </w:r>
          </w:p>
          <w:p w:rsidR="001D5653" w:rsidRPr="00444F03" w:rsidRDefault="001D5653" w:rsidP="001D56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Строительство (реконструкция) объектов физической культуры и спорта за счет средств бюджетов муниципальных образований Московской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3" w:rsidRPr="00444F03" w:rsidRDefault="001D5653" w:rsidP="001D56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2020-202</w:t>
            </w:r>
            <w:r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>1</w:t>
            </w:r>
            <w:r w:rsidRPr="00444F03"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  <w:t xml:space="preserve"> годы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3" w:rsidRPr="006C60D1" w:rsidRDefault="001D5653" w:rsidP="001D565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6C60D1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53" w:rsidRPr="00690617" w:rsidRDefault="001D5653" w:rsidP="001D5653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 w:rsidRPr="00690617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53" w:rsidRPr="00690617" w:rsidRDefault="001D5653" w:rsidP="001D5653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19 0</w:t>
            </w:r>
            <w:r w:rsidRPr="00690617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00,0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53" w:rsidRPr="00690617" w:rsidRDefault="001D5653" w:rsidP="001D5653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 w:rsidRPr="00690617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1</w:t>
            </w: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9</w:t>
            </w:r>
            <w:r w:rsidRPr="00690617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0</w:t>
            </w:r>
            <w:r w:rsidRPr="00690617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00,0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653" w:rsidRPr="00444F03" w:rsidRDefault="001D5653" w:rsidP="001D56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653" w:rsidRPr="00444F03" w:rsidRDefault="001D5653" w:rsidP="001D56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653" w:rsidRPr="00444F03" w:rsidRDefault="001D5653" w:rsidP="001D56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653" w:rsidRPr="00444F03" w:rsidRDefault="001D5653" w:rsidP="001D56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3" w:rsidRPr="00444F03" w:rsidRDefault="001D5653" w:rsidP="001D56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</w:tc>
        <w:tc>
          <w:tcPr>
            <w:tcW w:w="1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3" w:rsidRPr="00444F03" w:rsidRDefault="001D5653" w:rsidP="001D5653">
            <w:pPr>
              <w:rPr>
                <w:rFonts w:ascii="Times New Roman" w:eastAsiaTheme="minorHAnsi" w:hAnsi="Times New Roman" w:cstheme="minorBidi"/>
                <w:sz w:val="16"/>
                <w:szCs w:val="16"/>
                <w:lang w:eastAsia="en-US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Количество введенных в эксплуатацию объектов физической культуры и спорта за счет средств бюджетов муниципальных образований Московской области </w:t>
            </w:r>
            <w:r w:rsidRPr="00444F03">
              <w:rPr>
                <w:rFonts w:ascii="Times New Roman" w:eastAsiaTheme="minorHAnsi" w:hAnsi="Times New Roman" w:cstheme="minorBidi"/>
                <w:sz w:val="16"/>
                <w:szCs w:val="16"/>
                <w:lang w:eastAsia="en-US"/>
              </w:rPr>
              <w:t xml:space="preserve">– </w:t>
            </w:r>
            <w:proofErr w:type="gramStart"/>
            <w:r w:rsidRPr="00444F03">
              <w:rPr>
                <w:rFonts w:ascii="Times New Roman" w:eastAsiaTheme="minorHAnsi" w:hAnsi="Times New Roman" w:cstheme="minorBidi"/>
                <w:sz w:val="16"/>
                <w:szCs w:val="16"/>
                <w:lang w:eastAsia="en-US"/>
              </w:rPr>
              <w:t>единиц</w:t>
            </w:r>
            <w:r>
              <w:rPr>
                <w:rFonts w:ascii="Times New Roman" w:eastAsiaTheme="minorHAnsi" w:hAnsi="Times New Roman" w:cstheme="minorBidi"/>
                <w:sz w:val="16"/>
                <w:szCs w:val="16"/>
                <w:lang w:eastAsia="en-US"/>
              </w:rPr>
              <w:t xml:space="preserve">  1</w:t>
            </w:r>
            <w:proofErr w:type="gramEnd"/>
          </w:p>
          <w:p w:rsidR="001D5653" w:rsidRDefault="001D5653" w:rsidP="001D5653">
            <w:pPr>
              <w:rPr>
                <w:rFonts w:ascii="Times New Roman" w:eastAsiaTheme="minorHAnsi" w:hAnsi="Times New Roman" w:cstheme="minorBidi"/>
                <w:sz w:val="16"/>
                <w:szCs w:val="16"/>
                <w:lang w:eastAsia="en-US"/>
              </w:rPr>
            </w:pPr>
            <w:r w:rsidRPr="00444F03">
              <w:rPr>
                <w:rFonts w:ascii="Times New Roman" w:eastAsiaTheme="minorHAnsi" w:hAnsi="Times New Roman" w:cstheme="minorBidi"/>
                <w:sz w:val="16"/>
                <w:szCs w:val="16"/>
                <w:lang w:eastAsia="en-US"/>
              </w:rPr>
              <w:t xml:space="preserve">В том числе: </w:t>
            </w:r>
          </w:p>
          <w:p w:rsidR="001D5653" w:rsidRPr="00444F03" w:rsidRDefault="001D5653" w:rsidP="001D5653">
            <w:pPr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>
              <w:rPr>
                <w:rFonts w:ascii="Times New Roman" w:eastAsiaTheme="minorHAnsi" w:hAnsi="Times New Roman" w:cstheme="minorBidi"/>
                <w:sz w:val="16"/>
                <w:szCs w:val="16"/>
                <w:lang w:eastAsia="en-US"/>
              </w:rPr>
              <w:t>2021г.-1</w:t>
            </w:r>
          </w:p>
        </w:tc>
      </w:tr>
      <w:tr w:rsidR="001D5653" w:rsidRPr="00444F03" w:rsidTr="00801671">
        <w:trPr>
          <w:trHeight w:val="122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3" w:rsidRPr="00444F03" w:rsidRDefault="001D5653" w:rsidP="001D565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3" w:rsidRPr="00444F03" w:rsidRDefault="001D5653" w:rsidP="001D565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3" w:rsidRPr="00444F03" w:rsidRDefault="001D5653" w:rsidP="001D565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3" w:rsidRPr="006C60D1" w:rsidRDefault="001D5653" w:rsidP="001D565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6C60D1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Средства бюджета городского округа Истра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53" w:rsidRDefault="001D5653" w:rsidP="001D56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1D5653" w:rsidRPr="00444F03" w:rsidRDefault="001D5653" w:rsidP="001D56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53" w:rsidRDefault="001D5653" w:rsidP="001D56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1D5653" w:rsidRPr="00444F03" w:rsidRDefault="001D5653" w:rsidP="001D56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19 000,0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53" w:rsidRDefault="001D5653" w:rsidP="001D56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1D5653" w:rsidRPr="00444F03" w:rsidRDefault="001D5653" w:rsidP="001D56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19 000,0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653" w:rsidRPr="00444F03" w:rsidRDefault="001D5653" w:rsidP="001D56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653" w:rsidRPr="00444F03" w:rsidRDefault="001D5653" w:rsidP="001D56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653" w:rsidRPr="00444F03" w:rsidRDefault="001D5653" w:rsidP="001D56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653" w:rsidRPr="00444F03" w:rsidRDefault="001D5653" w:rsidP="001D56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7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3" w:rsidRPr="00444F03" w:rsidRDefault="001D5653" w:rsidP="001D565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3" w:rsidRPr="00444F03" w:rsidRDefault="001D5653" w:rsidP="001D565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D5653" w:rsidRPr="00444F03" w:rsidTr="00801671">
        <w:trPr>
          <w:trHeight w:val="23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3" w:rsidRPr="00444F03" w:rsidRDefault="001D5653" w:rsidP="001D5653">
            <w:pPr>
              <w:widowControl w:val="0"/>
              <w:autoSpaceDE w:val="0"/>
              <w:autoSpaceDN w:val="0"/>
              <w:adjustRightInd w:val="0"/>
              <w:ind w:left="-675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34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3" w:rsidRPr="006C60D1" w:rsidRDefault="001D5653" w:rsidP="001D5653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</w:pPr>
            <w:r w:rsidRPr="006C60D1"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</w:rPr>
              <w:t>Итого по Подпрограмме 5</w:t>
            </w:r>
          </w:p>
          <w:p w:rsidR="001D5653" w:rsidRPr="00444F03" w:rsidRDefault="001D5653" w:rsidP="001D565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3" w:rsidRPr="00444F03" w:rsidRDefault="001D5653" w:rsidP="001D565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53" w:rsidRPr="00690617" w:rsidRDefault="001D5653" w:rsidP="001D5653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 w:rsidRPr="00690617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53" w:rsidRPr="00690617" w:rsidRDefault="001D5653" w:rsidP="001D5653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 w:rsidRPr="00690617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1</w:t>
            </w: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9</w:t>
            </w:r>
            <w:r w:rsidRPr="00690617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0</w:t>
            </w:r>
            <w:r w:rsidRPr="00690617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00,0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53" w:rsidRDefault="001D5653" w:rsidP="001D5653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  <w:r w:rsidRPr="00690617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1</w:t>
            </w: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9</w:t>
            </w:r>
            <w:r w:rsidRPr="00690617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0</w:t>
            </w:r>
            <w:r w:rsidRPr="00690617"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  <w:t>00,0</w:t>
            </w:r>
          </w:p>
          <w:p w:rsidR="001D5653" w:rsidRPr="00690617" w:rsidRDefault="001D5653" w:rsidP="001D5653">
            <w:pPr>
              <w:jc w:val="center"/>
              <w:rPr>
                <w:rFonts w:ascii="Times New Roman" w:eastAsiaTheme="minorHAnsi" w:hAnsi="Times New Roman" w:cstheme="minorBid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53" w:rsidRPr="00444F03" w:rsidRDefault="001D5653" w:rsidP="001D5653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53" w:rsidRPr="00444F03" w:rsidRDefault="001D5653" w:rsidP="001D5653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53" w:rsidRPr="00444F03" w:rsidRDefault="001D5653" w:rsidP="001D5653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53" w:rsidRPr="00444F03" w:rsidRDefault="001D5653" w:rsidP="001D5653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</w:p>
        </w:tc>
        <w:tc>
          <w:tcPr>
            <w:tcW w:w="17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3" w:rsidRPr="00444F03" w:rsidRDefault="001D5653" w:rsidP="001D565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3" w:rsidRPr="00444F03" w:rsidRDefault="001D5653" w:rsidP="001D565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1D5653" w:rsidRPr="00444F03" w:rsidTr="008016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3" w:rsidRPr="00444F03" w:rsidRDefault="001D5653" w:rsidP="001D565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34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3" w:rsidRPr="00444F03" w:rsidRDefault="001D5653" w:rsidP="001D565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3" w:rsidRPr="00444F03" w:rsidRDefault="001D5653" w:rsidP="001D565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Средства бюджета городского округа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Истра</w:t>
            </w:r>
            <w:r w:rsidRPr="00444F0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53" w:rsidRDefault="001D5653" w:rsidP="001D56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1D5653" w:rsidRPr="00444F03" w:rsidRDefault="001D5653" w:rsidP="001D56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53" w:rsidRDefault="001D5653" w:rsidP="001D56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1D5653" w:rsidRPr="00444F03" w:rsidRDefault="001D5653" w:rsidP="001D56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  <w:r w:rsidR="00FD55FC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 000,0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53" w:rsidRDefault="001D5653" w:rsidP="001D56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1D5653" w:rsidRPr="00444F03" w:rsidRDefault="001D5653" w:rsidP="001D56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  <w:r w:rsidR="00FD55FC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 000,0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53" w:rsidRPr="00444F03" w:rsidRDefault="001D5653" w:rsidP="001D5653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53" w:rsidRPr="00444F03" w:rsidRDefault="001D5653" w:rsidP="001D5653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53" w:rsidRPr="00444F03" w:rsidRDefault="001D5653" w:rsidP="001D5653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53" w:rsidRPr="00444F03" w:rsidRDefault="001D5653" w:rsidP="001D5653">
            <w:pPr>
              <w:jc w:val="center"/>
              <w:rPr>
                <w:rFonts w:ascii="Times New Roman" w:eastAsiaTheme="minorHAnsi" w:hAnsi="Times New Roman" w:cstheme="minorBidi"/>
                <w:sz w:val="18"/>
                <w:szCs w:val="18"/>
                <w:lang w:eastAsia="en-US"/>
              </w:rPr>
            </w:pPr>
          </w:p>
        </w:tc>
        <w:tc>
          <w:tcPr>
            <w:tcW w:w="17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3" w:rsidRPr="00444F03" w:rsidRDefault="001D5653" w:rsidP="001D565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3" w:rsidRPr="00444F03" w:rsidRDefault="001D5653" w:rsidP="001D565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</w:tbl>
    <w:p w:rsidR="00262D36" w:rsidRDefault="00262D36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bookmarkStart w:id="30" w:name="sub_10147"/>
    </w:p>
    <w:p w:rsidR="00262D36" w:rsidRDefault="00262D36" w:rsidP="00444F0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</w:p>
    <w:p w:rsidR="00444F03" w:rsidRPr="00444F03" w:rsidRDefault="00444F03" w:rsidP="007816DE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lastRenderedPageBreak/>
        <w:t>1</w:t>
      </w:r>
      <w:r w:rsidR="00316DE5">
        <w:rPr>
          <w:rFonts w:ascii="Times New Roman CYR" w:eastAsiaTheme="minorEastAsia" w:hAnsi="Times New Roman CYR" w:cs="Times New Roman CYR"/>
          <w:b/>
          <w:bCs/>
          <w:color w:val="26282F"/>
        </w:rPr>
        <w:t>1</w:t>
      </w:r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.5. Адресный перечень объектов муниципальной собственности, финансирование которых предусмотрено </w:t>
      </w:r>
      <w:r w:rsidR="007816DE" w:rsidRPr="007816DE">
        <w:rPr>
          <w:rFonts w:ascii="Times New Roman CYR" w:eastAsiaTheme="minorEastAsia" w:hAnsi="Times New Roman CYR" w:cs="Times New Roman CYR"/>
          <w:b/>
          <w:bCs/>
          <w:color w:val="26282F"/>
        </w:rPr>
        <w:t>Мероприятие 1.2.</w:t>
      </w:r>
      <w:r w:rsidR="007816DE">
        <w:rPr>
          <w:rFonts w:ascii="Times New Roman CYR" w:eastAsiaTheme="minorEastAsia" w:hAnsi="Times New Roman CYR" w:cs="Times New Roman CYR"/>
          <w:b/>
          <w:bCs/>
          <w:color w:val="26282F"/>
        </w:rPr>
        <w:t>«</w:t>
      </w:r>
      <w:r w:rsidR="007816DE" w:rsidRPr="007816DE">
        <w:rPr>
          <w:rFonts w:ascii="Times New Roman CYR" w:eastAsiaTheme="minorEastAsia" w:hAnsi="Times New Roman CYR" w:cs="Times New Roman CYR"/>
          <w:b/>
          <w:bCs/>
          <w:color w:val="26282F"/>
        </w:rPr>
        <w:t>Строительство (реконструкция) объектов физической культуры и спорта за счет средств бюджетов муниципальных образований Московской области</w:t>
      </w:r>
      <w:r w:rsidR="007816DE">
        <w:rPr>
          <w:rFonts w:ascii="Times New Roman CYR" w:eastAsiaTheme="minorEastAsia" w:hAnsi="Times New Roman CYR" w:cs="Times New Roman CYR"/>
          <w:b/>
          <w:bCs/>
          <w:color w:val="26282F"/>
        </w:rPr>
        <w:t>»</w:t>
      </w:r>
      <w:r w:rsidR="007816DE" w:rsidRPr="007816DE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</w:t>
      </w:r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t>Подпрограмм</w:t>
      </w:r>
      <w:r w:rsidR="007816DE">
        <w:rPr>
          <w:rFonts w:ascii="Times New Roman CYR" w:eastAsiaTheme="minorEastAsia" w:hAnsi="Times New Roman CYR" w:cs="Times New Roman CYR"/>
          <w:b/>
          <w:bCs/>
          <w:color w:val="26282F"/>
        </w:rPr>
        <w:t>ы</w:t>
      </w:r>
      <w:r w:rsidRPr="00444F03">
        <w:rPr>
          <w:rFonts w:ascii="Times New Roman CYR" w:eastAsiaTheme="minorEastAsia" w:hAnsi="Times New Roman CYR" w:cs="Times New Roman CYR"/>
          <w:b/>
          <w:bCs/>
          <w:color w:val="26282F"/>
        </w:rPr>
        <w:t xml:space="preserve"> 5 «Строительство (реконструкция) объектов физической культуры и спорта»</w:t>
      </w:r>
    </w:p>
    <w:tbl>
      <w:tblPr>
        <w:tblStyle w:val="afa"/>
        <w:tblW w:w="16169" w:type="dxa"/>
        <w:tblInd w:w="-431" w:type="dxa"/>
        <w:tblLook w:val="04A0" w:firstRow="1" w:lastRow="0" w:firstColumn="1" w:lastColumn="0" w:noHBand="0" w:noVBand="1"/>
      </w:tblPr>
      <w:tblGrid>
        <w:gridCol w:w="487"/>
        <w:gridCol w:w="1554"/>
        <w:gridCol w:w="1559"/>
        <w:gridCol w:w="1142"/>
        <w:gridCol w:w="1253"/>
        <w:gridCol w:w="1363"/>
        <w:gridCol w:w="1641"/>
        <w:gridCol w:w="1266"/>
        <w:gridCol w:w="1016"/>
        <w:gridCol w:w="1116"/>
        <w:gridCol w:w="1116"/>
        <w:gridCol w:w="616"/>
        <w:gridCol w:w="616"/>
        <w:gridCol w:w="1380"/>
        <w:gridCol w:w="44"/>
      </w:tblGrid>
      <w:tr w:rsidR="007816DE" w:rsidRPr="00E06C47" w:rsidTr="008F66C6">
        <w:trPr>
          <w:trHeight w:val="855"/>
        </w:trPr>
        <w:tc>
          <w:tcPr>
            <w:tcW w:w="487" w:type="dxa"/>
            <w:vMerge w:val="restart"/>
            <w:hideMark/>
          </w:tcPr>
          <w:bookmarkEnd w:id="30"/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№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п/п</w:t>
            </w:r>
          </w:p>
        </w:tc>
        <w:tc>
          <w:tcPr>
            <w:tcW w:w="1554" w:type="dxa"/>
            <w:vMerge w:val="restart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Адрес объекта (Наименование объекта)</w:t>
            </w:r>
          </w:p>
        </w:tc>
        <w:tc>
          <w:tcPr>
            <w:tcW w:w="1559" w:type="dxa"/>
            <w:vMerge w:val="restart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Годы строительства/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реконструкции/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капитального ремонта (ремонта)</w:t>
            </w:r>
          </w:p>
        </w:tc>
        <w:tc>
          <w:tcPr>
            <w:tcW w:w="1142" w:type="dxa"/>
            <w:vMerge w:val="restart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Проектная мощность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(кв. метр, погонный метр, место, койко-место и т.д.)</w:t>
            </w:r>
          </w:p>
        </w:tc>
        <w:tc>
          <w:tcPr>
            <w:tcW w:w="1253" w:type="dxa"/>
            <w:vMerge w:val="restart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Предельная стоимость объекта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1363" w:type="dxa"/>
            <w:vMerge w:val="restart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proofErr w:type="spellStart"/>
            <w:proofErr w:type="gramStart"/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Профинанси-ровано</w:t>
            </w:r>
            <w:proofErr w:type="spellEnd"/>
            <w:proofErr w:type="gramEnd"/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на 01.01.2020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641" w:type="dxa"/>
            <w:vMerge w:val="restart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5746" w:type="dxa"/>
            <w:gridSpan w:val="6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Финансирование, в том числе распределение межбюджетных трансфертов из бюджета Московской области (тыс. руб.)</w:t>
            </w:r>
          </w:p>
        </w:tc>
        <w:tc>
          <w:tcPr>
            <w:tcW w:w="1424" w:type="dxa"/>
            <w:gridSpan w:val="2"/>
            <w:vMerge w:val="restart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Остаток сметной стоимости до ввода в эксплуатацию</w:t>
            </w: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br/>
              <w:t>(тыс. руб.)</w:t>
            </w:r>
          </w:p>
        </w:tc>
      </w:tr>
      <w:tr w:rsidR="007816DE" w:rsidRPr="00E06C47" w:rsidTr="008F66C6">
        <w:trPr>
          <w:trHeight w:val="1384"/>
        </w:trPr>
        <w:tc>
          <w:tcPr>
            <w:tcW w:w="487" w:type="dxa"/>
            <w:vMerge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554" w:type="dxa"/>
            <w:vMerge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142" w:type="dxa"/>
            <w:vMerge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253" w:type="dxa"/>
            <w:vMerge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363" w:type="dxa"/>
            <w:vMerge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641" w:type="dxa"/>
            <w:vMerge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266" w:type="dxa"/>
            <w:hideMark/>
          </w:tcPr>
          <w:p w:rsidR="007816DE" w:rsidRPr="00F30F74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Всего</w:t>
            </w:r>
          </w:p>
        </w:tc>
        <w:tc>
          <w:tcPr>
            <w:tcW w:w="1016" w:type="dxa"/>
            <w:hideMark/>
          </w:tcPr>
          <w:p w:rsidR="007816DE" w:rsidRPr="00F30F74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2020 год</w:t>
            </w:r>
          </w:p>
        </w:tc>
        <w:tc>
          <w:tcPr>
            <w:tcW w:w="1116" w:type="dxa"/>
            <w:hideMark/>
          </w:tcPr>
          <w:p w:rsidR="007816DE" w:rsidRPr="00F30F74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2021 год</w:t>
            </w:r>
          </w:p>
        </w:tc>
        <w:tc>
          <w:tcPr>
            <w:tcW w:w="1116" w:type="dxa"/>
            <w:hideMark/>
          </w:tcPr>
          <w:p w:rsidR="007816DE" w:rsidRPr="00F30F74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 xml:space="preserve"> 2022 год</w:t>
            </w:r>
          </w:p>
        </w:tc>
        <w:tc>
          <w:tcPr>
            <w:tcW w:w="616" w:type="dxa"/>
            <w:hideMark/>
          </w:tcPr>
          <w:p w:rsidR="007816DE" w:rsidRPr="00F30F74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2023 год</w:t>
            </w:r>
          </w:p>
        </w:tc>
        <w:tc>
          <w:tcPr>
            <w:tcW w:w="616" w:type="dxa"/>
            <w:hideMark/>
          </w:tcPr>
          <w:p w:rsidR="007816DE" w:rsidRPr="00F30F74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F30F74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2024 год</w:t>
            </w:r>
          </w:p>
        </w:tc>
        <w:tc>
          <w:tcPr>
            <w:tcW w:w="1424" w:type="dxa"/>
            <w:gridSpan w:val="2"/>
            <w:vMerge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</w:tr>
      <w:tr w:rsidR="007816DE" w:rsidRPr="00E06C47" w:rsidTr="008F66C6">
        <w:trPr>
          <w:trHeight w:val="383"/>
        </w:trPr>
        <w:tc>
          <w:tcPr>
            <w:tcW w:w="487" w:type="dxa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</w:t>
            </w:r>
          </w:p>
        </w:tc>
        <w:tc>
          <w:tcPr>
            <w:tcW w:w="1554" w:type="dxa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2</w:t>
            </w:r>
          </w:p>
        </w:tc>
        <w:tc>
          <w:tcPr>
            <w:tcW w:w="1559" w:type="dxa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3</w:t>
            </w:r>
          </w:p>
        </w:tc>
        <w:tc>
          <w:tcPr>
            <w:tcW w:w="1142" w:type="dxa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4</w:t>
            </w:r>
          </w:p>
        </w:tc>
        <w:tc>
          <w:tcPr>
            <w:tcW w:w="1253" w:type="dxa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5</w:t>
            </w:r>
          </w:p>
        </w:tc>
        <w:tc>
          <w:tcPr>
            <w:tcW w:w="1363" w:type="dxa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6</w:t>
            </w:r>
          </w:p>
        </w:tc>
        <w:tc>
          <w:tcPr>
            <w:tcW w:w="1641" w:type="dxa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7</w:t>
            </w:r>
          </w:p>
        </w:tc>
        <w:tc>
          <w:tcPr>
            <w:tcW w:w="1266" w:type="dxa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8</w:t>
            </w:r>
          </w:p>
        </w:tc>
        <w:tc>
          <w:tcPr>
            <w:tcW w:w="1016" w:type="dxa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9</w:t>
            </w:r>
          </w:p>
        </w:tc>
        <w:tc>
          <w:tcPr>
            <w:tcW w:w="1116" w:type="dxa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10</w:t>
            </w:r>
          </w:p>
        </w:tc>
        <w:tc>
          <w:tcPr>
            <w:tcW w:w="1116" w:type="dxa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11</w:t>
            </w:r>
          </w:p>
        </w:tc>
        <w:tc>
          <w:tcPr>
            <w:tcW w:w="616" w:type="dxa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12</w:t>
            </w:r>
          </w:p>
        </w:tc>
        <w:tc>
          <w:tcPr>
            <w:tcW w:w="616" w:type="dxa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12</w:t>
            </w:r>
          </w:p>
        </w:tc>
        <w:tc>
          <w:tcPr>
            <w:tcW w:w="1424" w:type="dxa"/>
            <w:gridSpan w:val="2"/>
            <w:hideMark/>
          </w:tcPr>
          <w:p w:rsidR="007816DE" w:rsidRPr="00E06C47" w:rsidRDefault="007816DE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13</w:t>
            </w:r>
          </w:p>
        </w:tc>
      </w:tr>
      <w:tr w:rsidR="007816DE" w:rsidRPr="00E06C47" w:rsidTr="008F66C6">
        <w:trPr>
          <w:trHeight w:val="503"/>
        </w:trPr>
        <w:tc>
          <w:tcPr>
            <w:tcW w:w="487" w:type="dxa"/>
            <w:vMerge w:val="restart"/>
            <w:vAlign w:val="center"/>
            <w:hideMark/>
          </w:tcPr>
          <w:p w:rsidR="007816DE" w:rsidRPr="00C243CD" w:rsidRDefault="007816DE" w:rsidP="007816D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54" w:type="dxa"/>
            <w:vMerge w:val="restart"/>
            <w:vAlign w:val="center"/>
            <w:hideMark/>
          </w:tcPr>
          <w:p w:rsidR="007816DE" w:rsidRDefault="007816DE" w:rsidP="007816D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Ледовый дворец (ПИР и строительство), </w:t>
            </w:r>
          </w:p>
          <w:p w:rsidR="007816DE" w:rsidRDefault="007816DE" w:rsidP="007816D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Истра,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мкрн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Полево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816DE" w:rsidRPr="00C243CD" w:rsidRDefault="007816DE" w:rsidP="007816D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  <w:hideMark/>
          </w:tcPr>
          <w:p w:rsidR="007816DE" w:rsidRPr="00C243CD" w:rsidRDefault="007816DE" w:rsidP="007816D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42" w:type="dxa"/>
            <w:vMerge w:val="restart"/>
            <w:vAlign w:val="center"/>
            <w:hideMark/>
          </w:tcPr>
          <w:p w:rsidR="007816DE" w:rsidRPr="00C243CD" w:rsidRDefault="007816DE" w:rsidP="007816D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  <w:vMerge w:val="restart"/>
            <w:vAlign w:val="center"/>
            <w:hideMark/>
          </w:tcPr>
          <w:p w:rsidR="007816DE" w:rsidRPr="00C243CD" w:rsidRDefault="007816DE" w:rsidP="007816D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vMerge w:val="restart"/>
            <w:vAlign w:val="center"/>
            <w:hideMark/>
          </w:tcPr>
          <w:p w:rsidR="007816DE" w:rsidRPr="00C243CD" w:rsidRDefault="007816DE" w:rsidP="007816D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7816DE" w:rsidRPr="00C243CD" w:rsidRDefault="007816DE" w:rsidP="007816D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1641" w:type="dxa"/>
            <w:vAlign w:val="center"/>
            <w:hideMark/>
          </w:tcPr>
          <w:p w:rsidR="007816DE" w:rsidRPr="00A60814" w:rsidRDefault="007816DE" w:rsidP="007816DE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Итого  </w:t>
            </w:r>
          </w:p>
        </w:tc>
        <w:tc>
          <w:tcPr>
            <w:tcW w:w="1266" w:type="dxa"/>
            <w:vAlign w:val="center"/>
            <w:hideMark/>
          </w:tcPr>
          <w:p w:rsidR="007816DE" w:rsidRPr="00405C82" w:rsidRDefault="007816DE" w:rsidP="007816DE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08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1D56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Pr="00A608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FD0A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A608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00,0</w:t>
            </w:r>
          </w:p>
        </w:tc>
        <w:tc>
          <w:tcPr>
            <w:tcW w:w="1016" w:type="dxa"/>
            <w:vAlign w:val="center"/>
            <w:hideMark/>
          </w:tcPr>
          <w:p w:rsidR="007816DE" w:rsidRPr="00C243CD" w:rsidRDefault="007816DE" w:rsidP="007816D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1D56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FD0A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00,00</w:t>
            </w:r>
          </w:p>
        </w:tc>
        <w:tc>
          <w:tcPr>
            <w:tcW w:w="1116" w:type="dxa"/>
          </w:tcPr>
          <w:p w:rsidR="007816DE" w:rsidRPr="006D0D63" w:rsidRDefault="007816DE" w:rsidP="007816DE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</w:tcPr>
          <w:p w:rsidR="007816DE" w:rsidRPr="006D0D63" w:rsidRDefault="007816DE" w:rsidP="007816DE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" w:type="dxa"/>
            <w:hideMark/>
          </w:tcPr>
          <w:p w:rsidR="007816DE" w:rsidRPr="00E06C47" w:rsidRDefault="007816DE" w:rsidP="007816D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16" w:type="dxa"/>
            <w:hideMark/>
          </w:tcPr>
          <w:p w:rsidR="007816DE" w:rsidRPr="00E06C47" w:rsidRDefault="007816DE" w:rsidP="007816D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424" w:type="dxa"/>
            <w:gridSpan w:val="2"/>
            <w:hideMark/>
          </w:tcPr>
          <w:p w:rsidR="007816DE" w:rsidRPr="00E06C47" w:rsidRDefault="007816DE" w:rsidP="007816D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</w:tr>
      <w:tr w:rsidR="007816DE" w:rsidRPr="00E06C47" w:rsidTr="008F66C6">
        <w:trPr>
          <w:trHeight w:val="780"/>
        </w:trPr>
        <w:tc>
          <w:tcPr>
            <w:tcW w:w="487" w:type="dxa"/>
            <w:vMerge/>
            <w:vAlign w:val="center"/>
            <w:hideMark/>
          </w:tcPr>
          <w:p w:rsidR="007816DE" w:rsidRPr="00E06C47" w:rsidRDefault="007816DE" w:rsidP="007816D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554" w:type="dxa"/>
            <w:vMerge/>
            <w:vAlign w:val="center"/>
            <w:hideMark/>
          </w:tcPr>
          <w:p w:rsidR="007816DE" w:rsidRPr="00E06C47" w:rsidRDefault="007816DE" w:rsidP="007816D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7816DE" w:rsidRPr="00E06C47" w:rsidRDefault="007816DE" w:rsidP="007816D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142" w:type="dxa"/>
            <w:vMerge/>
            <w:vAlign w:val="center"/>
            <w:hideMark/>
          </w:tcPr>
          <w:p w:rsidR="007816DE" w:rsidRPr="00E06C47" w:rsidRDefault="007816DE" w:rsidP="007816D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253" w:type="dxa"/>
            <w:vMerge/>
            <w:vAlign w:val="center"/>
            <w:hideMark/>
          </w:tcPr>
          <w:p w:rsidR="007816DE" w:rsidRPr="00E06C47" w:rsidRDefault="007816DE" w:rsidP="007816D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363" w:type="dxa"/>
            <w:vMerge/>
            <w:vAlign w:val="center"/>
            <w:hideMark/>
          </w:tcPr>
          <w:p w:rsidR="007816DE" w:rsidRPr="00E06C47" w:rsidRDefault="007816DE" w:rsidP="007816D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  <w:hideMark/>
          </w:tcPr>
          <w:p w:rsidR="007816DE" w:rsidRPr="00E06C47" w:rsidRDefault="007816DE" w:rsidP="007816D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городского округа Истра</w:t>
            </w:r>
          </w:p>
        </w:tc>
        <w:tc>
          <w:tcPr>
            <w:tcW w:w="1266" w:type="dxa"/>
            <w:vAlign w:val="center"/>
          </w:tcPr>
          <w:p w:rsidR="007816DE" w:rsidRPr="00935688" w:rsidRDefault="007816DE" w:rsidP="007816D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D56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D0A8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016" w:type="dxa"/>
            <w:vAlign w:val="center"/>
          </w:tcPr>
          <w:p w:rsidR="007816DE" w:rsidRPr="00935688" w:rsidRDefault="007816DE" w:rsidP="007816D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D56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6701A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116" w:type="dxa"/>
          </w:tcPr>
          <w:p w:rsidR="007816DE" w:rsidRPr="00935688" w:rsidRDefault="007816DE" w:rsidP="007816D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</w:tcPr>
          <w:p w:rsidR="007816DE" w:rsidRPr="00935688" w:rsidRDefault="007816DE" w:rsidP="007816D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6" w:type="dxa"/>
            <w:hideMark/>
          </w:tcPr>
          <w:p w:rsidR="007816DE" w:rsidRPr="00E06C47" w:rsidRDefault="007816DE" w:rsidP="007816D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16" w:type="dxa"/>
            <w:hideMark/>
          </w:tcPr>
          <w:p w:rsidR="007816DE" w:rsidRPr="00E06C47" w:rsidRDefault="007816DE" w:rsidP="007816D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424" w:type="dxa"/>
            <w:gridSpan w:val="2"/>
            <w:hideMark/>
          </w:tcPr>
          <w:p w:rsidR="007816DE" w:rsidRPr="00E06C47" w:rsidRDefault="007816DE" w:rsidP="007816DE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</w:tr>
      <w:tr w:rsidR="004F1111" w:rsidRPr="00E06C47" w:rsidTr="008F66C6">
        <w:trPr>
          <w:trHeight w:val="495"/>
        </w:trPr>
        <w:tc>
          <w:tcPr>
            <w:tcW w:w="487" w:type="dxa"/>
            <w:vMerge w:val="restart"/>
            <w:hideMark/>
          </w:tcPr>
          <w:p w:rsidR="004F1111" w:rsidRPr="00E06C47" w:rsidRDefault="004F1111" w:rsidP="004F1111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</w:p>
        </w:tc>
        <w:tc>
          <w:tcPr>
            <w:tcW w:w="5508" w:type="dxa"/>
            <w:gridSpan w:val="4"/>
            <w:vMerge w:val="restart"/>
            <w:hideMark/>
          </w:tcPr>
          <w:p w:rsidR="004F1111" w:rsidRPr="0033240E" w:rsidRDefault="004F1111" w:rsidP="004F1111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33240E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Всего по мероприятию:</w:t>
            </w:r>
          </w:p>
        </w:tc>
        <w:tc>
          <w:tcPr>
            <w:tcW w:w="1363" w:type="dxa"/>
            <w:hideMark/>
          </w:tcPr>
          <w:p w:rsidR="004F1111" w:rsidRPr="00E06C47" w:rsidRDefault="004F1111" w:rsidP="004F1111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641" w:type="dxa"/>
            <w:hideMark/>
          </w:tcPr>
          <w:p w:rsidR="004F1111" w:rsidRPr="0033240E" w:rsidRDefault="004F1111" w:rsidP="004F1111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33240E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Всего:</w:t>
            </w:r>
          </w:p>
        </w:tc>
        <w:tc>
          <w:tcPr>
            <w:tcW w:w="1266" w:type="dxa"/>
            <w:vAlign w:val="center"/>
          </w:tcPr>
          <w:p w:rsidR="004F1111" w:rsidRPr="00405C82" w:rsidRDefault="004F1111" w:rsidP="004F1111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08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1D56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Pr="00A608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670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A608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00,0</w:t>
            </w:r>
          </w:p>
        </w:tc>
        <w:tc>
          <w:tcPr>
            <w:tcW w:w="1016" w:type="dxa"/>
            <w:vAlign w:val="center"/>
          </w:tcPr>
          <w:p w:rsidR="004F1111" w:rsidRPr="00C243CD" w:rsidRDefault="004F1111" w:rsidP="004F111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1D56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670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00,00</w:t>
            </w:r>
          </w:p>
        </w:tc>
        <w:tc>
          <w:tcPr>
            <w:tcW w:w="1116" w:type="dxa"/>
          </w:tcPr>
          <w:p w:rsidR="004F1111" w:rsidRPr="006D0D63" w:rsidRDefault="004F1111" w:rsidP="004F1111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</w:tcPr>
          <w:p w:rsidR="004F1111" w:rsidRPr="006D0D63" w:rsidRDefault="004F1111" w:rsidP="004F1111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" w:type="dxa"/>
            <w:hideMark/>
          </w:tcPr>
          <w:p w:rsidR="004F1111" w:rsidRPr="00E06C47" w:rsidRDefault="004F1111" w:rsidP="004F1111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616" w:type="dxa"/>
            <w:hideMark/>
          </w:tcPr>
          <w:p w:rsidR="004F1111" w:rsidRPr="00E06C47" w:rsidRDefault="004F1111" w:rsidP="004F1111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  <w:tc>
          <w:tcPr>
            <w:tcW w:w="1424" w:type="dxa"/>
            <w:gridSpan w:val="2"/>
            <w:hideMark/>
          </w:tcPr>
          <w:p w:rsidR="004F1111" w:rsidRPr="00E06C47" w:rsidRDefault="004F1111" w:rsidP="004F1111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</w:rPr>
              <w:t> </w:t>
            </w:r>
          </w:p>
        </w:tc>
      </w:tr>
      <w:tr w:rsidR="004F1111" w:rsidRPr="00E06C47" w:rsidTr="008F66C6">
        <w:trPr>
          <w:trHeight w:val="1018"/>
        </w:trPr>
        <w:tc>
          <w:tcPr>
            <w:tcW w:w="487" w:type="dxa"/>
            <w:vMerge/>
            <w:hideMark/>
          </w:tcPr>
          <w:p w:rsidR="004F1111" w:rsidRPr="00E06C47" w:rsidRDefault="004F1111" w:rsidP="004F1111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5508" w:type="dxa"/>
            <w:gridSpan w:val="4"/>
            <w:vMerge/>
            <w:hideMark/>
          </w:tcPr>
          <w:p w:rsidR="004F1111" w:rsidRPr="00E06C47" w:rsidRDefault="004F1111" w:rsidP="004F1111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:rsidR="004F1111" w:rsidRPr="00E06C47" w:rsidRDefault="004F1111" w:rsidP="004F1111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 </w:t>
            </w:r>
          </w:p>
        </w:tc>
        <w:tc>
          <w:tcPr>
            <w:tcW w:w="1641" w:type="dxa"/>
            <w:hideMark/>
          </w:tcPr>
          <w:p w:rsidR="004F1111" w:rsidRPr="00E06C47" w:rsidRDefault="004F1111" w:rsidP="004F1111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266" w:type="dxa"/>
            <w:vAlign w:val="center"/>
          </w:tcPr>
          <w:p w:rsidR="004F1111" w:rsidRPr="00935688" w:rsidRDefault="004F1111" w:rsidP="004F111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D56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6701A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016" w:type="dxa"/>
            <w:vAlign w:val="center"/>
          </w:tcPr>
          <w:p w:rsidR="004F1111" w:rsidRPr="00935688" w:rsidRDefault="004F1111" w:rsidP="004F111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D56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6701A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116" w:type="dxa"/>
          </w:tcPr>
          <w:p w:rsidR="004F1111" w:rsidRPr="00D90F3A" w:rsidRDefault="004F1111" w:rsidP="004F1111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</w:tcPr>
          <w:p w:rsidR="004F1111" w:rsidRPr="00D90F3A" w:rsidRDefault="004F1111" w:rsidP="004F1111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" w:type="dxa"/>
            <w:hideMark/>
          </w:tcPr>
          <w:p w:rsidR="004F1111" w:rsidRPr="00E06C47" w:rsidRDefault="004F1111" w:rsidP="004F1111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 </w:t>
            </w:r>
          </w:p>
        </w:tc>
        <w:tc>
          <w:tcPr>
            <w:tcW w:w="616" w:type="dxa"/>
            <w:hideMark/>
          </w:tcPr>
          <w:p w:rsidR="004F1111" w:rsidRPr="00E06C47" w:rsidRDefault="004F1111" w:rsidP="004F1111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 </w:t>
            </w:r>
          </w:p>
        </w:tc>
        <w:tc>
          <w:tcPr>
            <w:tcW w:w="1424" w:type="dxa"/>
            <w:gridSpan w:val="2"/>
            <w:hideMark/>
          </w:tcPr>
          <w:p w:rsidR="004F1111" w:rsidRPr="00E06C47" w:rsidRDefault="004F1111" w:rsidP="004F1111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</w:pPr>
            <w:r w:rsidRPr="00E06C47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0"/>
                <w:szCs w:val="20"/>
              </w:rPr>
              <w:t> </w:t>
            </w:r>
          </w:p>
        </w:tc>
      </w:tr>
      <w:tr w:rsidR="008F66C6" w:rsidRPr="006632E0" w:rsidTr="008F66C6">
        <w:trPr>
          <w:gridAfter w:val="1"/>
          <w:wAfter w:w="44" w:type="dxa"/>
          <w:trHeight w:val="750"/>
        </w:trPr>
        <w:tc>
          <w:tcPr>
            <w:tcW w:w="16125" w:type="dxa"/>
            <w:gridSpan w:val="14"/>
            <w:hideMark/>
          </w:tcPr>
          <w:p w:rsidR="008F66C6" w:rsidRPr="006632E0" w:rsidRDefault="008F66C6" w:rsidP="00611474">
            <w:pPr>
              <w:widowControl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</w:pP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vertAlign w:val="superscript"/>
                <w:lang w:eastAsia="ru-RU"/>
              </w:rPr>
              <w:t>1</w:t>
            </w:r>
            <w:r w:rsidRPr="006632E0">
              <w:rPr>
                <w:rFonts w:ascii="Times New Roman CYR" w:eastAsiaTheme="minorEastAsia" w:hAnsi="Times New Roman CYR" w:cs="Times New Roman CYR"/>
                <w:color w:val="26282F"/>
                <w:sz w:val="20"/>
                <w:szCs w:val="20"/>
                <w:lang w:eastAsia="ru-RU"/>
              </w:rPr>
              <w:t xml:space="preserve"> Данные подлежат уточнению по итогам 2019 финансового года в соответствии с отчетностью</w:t>
            </w:r>
          </w:p>
        </w:tc>
      </w:tr>
    </w:tbl>
    <w:p w:rsidR="00444F03" w:rsidRPr="00444F03" w:rsidRDefault="00444F03" w:rsidP="00444F0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:rsidR="00444F03" w:rsidRDefault="00444F03" w:rsidP="00444F03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444F03" w:rsidRDefault="00444F03" w:rsidP="00444F03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444F03" w:rsidRDefault="00444F03" w:rsidP="008F66C6">
      <w:pPr>
        <w:pStyle w:val="ConsPlusCell"/>
        <w:ind w:right="-1"/>
        <w:rPr>
          <w:rFonts w:ascii="Times New Roman" w:hAnsi="Times New Roman" w:cs="Times New Roman"/>
          <w:sz w:val="20"/>
          <w:szCs w:val="20"/>
        </w:rPr>
      </w:pPr>
    </w:p>
    <w:p w:rsidR="00444F03" w:rsidRDefault="00444F03" w:rsidP="00444F03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444F03" w:rsidRDefault="00444F03" w:rsidP="00444F03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A60814" w:rsidRDefault="00A60814" w:rsidP="00444F03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A60814" w:rsidRDefault="00A60814" w:rsidP="00444F03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A60814" w:rsidRDefault="00A60814" w:rsidP="00444F03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A60814" w:rsidRDefault="00A60814" w:rsidP="00444F03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tbl>
      <w:tblPr>
        <w:tblW w:w="16019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19"/>
        <w:gridCol w:w="423"/>
        <w:gridCol w:w="2124"/>
        <w:gridCol w:w="753"/>
        <w:gridCol w:w="522"/>
        <w:gridCol w:w="1134"/>
        <w:gridCol w:w="1054"/>
        <w:gridCol w:w="505"/>
        <w:gridCol w:w="1276"/>
        <w:gridCol w:w="411"/>
        <w:gridCol w:w="581"/>
        <w:gridCol w:w="553"/>
        <w:gridCol w:w="581"/>
        <w:gridCol w:w="963"/>
        <w:gridCol w:w="992"/>
        <w:gridCol w:w="1134"/>
        <w:gridCol w:w="55"/>
        <w:gridCol w:w="1152"/>
        <w:gridCol w:w="211"/>
        <w:gridCol w:w="1206"/>
        <w:gridCol w:w="70"/>
      </w:tblGrid>
      <w:tr w:rsidR="006C60D1" w:rsidRPr="007C4643" w:rsidTr="00354FA3">
        <w:trPr>
          <w:gridBefore w:val="1"/>
          <w:gridAfter w:val="1"/>
          <w:wBefore w:w="319" w:type="dxa"/>
          <w:wAfter w:w="70" w:type="dxa"/>
          <w:trHeight w:val="60"/>
        </w:trPr>
        <w:tc>
          <w:tcPr>
            <w:tcW w:w="15630" w:type="dxa"/>
            <w:gridSpan w:val="19"/>
            <w:noWrap/>
            <w:vAlign w:val="bottom"/>
          </w:tcPr>
          <w:p w:rsidR="006C60D1" w:rsidRDefault="006C60D1" w:rsidP="00902C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ложение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243CD">
              <w:rPr>
                <w:rFonts w:ascii="Times New Roman" w:hAnsi="Times New Roman" w:cs="Times New Roman"/>
                <w:sz w:val="20"/>
                <w:szCs w:val="20"/>
              </w:rPr>
              <w:t xml:space="preserve"> к программе</w:t>
            </w:r>
          </w:p>
          <w:p w:rsidR="006C60D1" w:rsidRPr="009A2EDA" w:rsidRDefault="006C60D1" w:rsidP="00902C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31" w:name="sub_1016"/>
            <w:r w:rsidRPr="009A2E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316D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9A2E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Подпрограмма 7 «Обеспечивающая подпрограмма»</w:t>
            </w:r>
          </w:p>
          <w:bookmarkEnd w:id="31"/>
          <w:p w:rsidR="006C60D1" w:rsidRPr="009A2EDA" w:rsidRDefault="006C60D1" w:rsidP="00902C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C60D1" w:rsidRPr="007C4643" w:rsidRDefault="006C60D1" w:rsidP="00902C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2E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316D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9A2E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.1. Паспорт Подпрограммы 7 «Обеспечивающая подпрограмма»</w:t>
            </w:r>
          </w:p>
        </w:tc>
      </w:tr>
      <w:tr w:rsidR="006C60D1" w:rsidRPr="007C4643" w:rsidTr="00354FA3">
        <w:trPr>
          <w:gridBefore w:val="1"/>
          <w:gridAfter w:val="1"/>
          <w:wBefore w:w="319" w:type="dxa"/>
          <w:wAfter w:w="70" w:type="dxa"/>
          <w:trHeight w:val="97"/>
        </w:trPr>
        <w:tc>
          <w:tcPr>
            <w:tcW w:w="15630" w:type="dxa"/>
            <w:gridSpan w:val="19"/>
            <w:noWrap/>
            <w:vAlign w:val="bottom"/>
            <w:hideMark/>
          </w:tcPr>
          <w:p w:rsidR="006C60D1" w:rsidRPr="00B507E6" w:rsidRDefault="006C60D1" w:rsidP="00902CDC">
            <w:pPr>
              <w:ind w:right="20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60D1" w:rsidRPr="007C4643" w:rsidTr="00354FA3">
        <w:trPr>
          <w:gridBefore w:val="1"/>
          <w:gridAfter w:val="1"/>
          <w:wBefore w:w="319" w:type="dxa"/>
          <w:wAfter w:w="70" w:type="dxa"/>
          <w:trHeight w:val="64"/>
        </w:trPr>
        <w:tc>
          <w:tcPr>
            <w:tcW w:w="3300" w:type="dxa"/>
            <w:gridSpan w:val="3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0" w:type="dxa"/>
            <w:gridSpan w:val="3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gridSpan w:val="3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0D1" w:rsidRPr="007C4643" w:rsidTr="00354FA3">
        <w:trPr>
          <w:gridBefore w:val="1"/>
          <w:gridAfter w:val="1"/>
          <w:wBefore w:w="319" w:type="dxa"/>
          <w:wAfter w:w="70" w:type="dxa"/>
          <w:trHeight w:val="47"/>
        </w:trPr>
        <w:tc>
          <w:tcPr>
            <w:tcW w:w="3300" w:type="dxa"/>
            <w:gridSpan w:val="3"/>
            <w:tcBorders>
              <w:bottom w:val="single" w:sz="4" w:space="0" w:color="auto"/>
            </w:tcBorders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0" w:type="dxa"/>
            <w:gridSpan w:val="3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gridSpan w:val="3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0D1" w:rsidRPr="007C4643" w:rsidTr="00354FA3">
        <w:trPr>
          <w:gridBefore w:val="1"/>
          <w:gridAfter w:val="1"/>
          <w:wBefore w:w="319" w:type="dxa"/>
          <w:wAfter w:w="70" w:type="dxa"/>
          <w:trHeight w:val="310"/>
        </w:trPr>
        <w:tc>
          <w:tcPr>
            <w:tcW w:w="3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D1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подпрограммы</w:t>
            </w:r>
          </w:p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«Управление капитального строительства»</w:t>
            </w:r>
          </w:p>
        </w:tc>
      </w:tr>
      <w:tr w:rsidR="006C60D1" w:rsidRPr="007C4643" w:rsidTr="00354FA3">
        <w:trPr>
          <w:gridBefore w:val="1"/>
          <w:gridAfter w:val="1"/>
          <w:wBefore w:w="319" w:type="dxa"/>
          <w:wAfter w:w="70" w:type="dxa"/>
          <w:trHeight w:val="158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D1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Сроки реализации подпрограммы</w:t>
            </w:r>
          </w:p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2020 -2024 годы</w:t>
            </w:r>
          </w:p>
        </w:tc>
      </w:tr>
      <w:tr w:rsidR="006C60D1" w:rsidRPr="007C4643" w:rsidTr="00354FA3">
        <w:trPr>
          <w:gridBefore w:val="1"/>
          <w:gridAfter w:val="1"/>
          <w:wBefore w:w="319" w:type="dxa"/>
          <w:wAfter w:w="70" w:type="dxa"/>
          <w:trHeight w:val="286"/>
        </w:trPr>
        <w:tc>
          <w:tcPr>
            <w:tcW w:w="33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71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19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4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6C60D1" w:rsidRPr="007C4643" w:rsidTr="00354FA3">
        <w:trPr>
          <w:gridBefore w:val="1"/>
          <w:gridAfter w:val="1"/>
          <w:wBefore w:w="319" w:type="dxa"/>
          <w:wAfter w:w="70" w:type="dxa"/>
          <w:trHeight w:val="281"/>
        </w:trPr>
        <w:tc>
          <w:tcPr>
            <w:tcW w:w="33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0D1" w:rsidRPr="007C4643" w:rsidTr="00354FA3">
        <w:trPr>
          <w:gridBefore w:val="1"/>
          <w:gridAfter w:val="1"/>
          <w:wBefore w:w="319" w:type="dxa"/>
          <w:wAfter w:w="70" w:type="dxa"/>
          <w:trHeight w:val="286"/>
        </w:trPr>
        <w:tc>
          <w:tcPr>
            <w:tcW w:w="33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1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 xml:space="preserve"> том числе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23 880,0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0D1" w:rsidRDefault="006C60D1" w:rsidP="00902CDC">
            <w:r w:rsidRPr="00337BB6">
              <w:rPr>
                <w:rFonts w:ascii="Times New Roman" w:hAnsi="Times New Roman" w:cs="Times New Roman"/>
                <w:sz w:val="20"/>
                <w:szCs w:val="20"/>
              </w:rPr>
              <w:t>23 880,0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0D1" w:rsidRDefault="006C60D1" w:rsidP="00902CDC">
            <w:r w:rsidRPr="00337BB6">
              <w:rPr>
                <w:rFonts w:ascii="Times New Roman" w:hAnsi="Times New Roman" w:cs="Times New Roman"/>
                <w:sz w:val="20"/>
                <w:szCs w:val="20"/>
              </w:rPr>
              <w:t>23 880,0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31 0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31 044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0D1" w:rsidRDefault="006C60D1" w:rsidP="00902CDC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133 728,0</w:t>
            </w:r>
          </w:p>
          <w:p w:rsidR="006C60D1" w:rsidRPr="00A6341B" w:rsidRDefault="006C60D1" w:rsidP="00902CDC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C60D1" w:rsidRPr="007C4643" w:rsidTr="00354FA3">
        <w:trPr>
          <w:gridBefore w:val="1"/>
          <w:gridAfter w:val="1"/>
          <w:wBefore w:w="319" w:type="dxa"/>
          <w:wAfter w:w="70" w:type="dxa"/>
          <w:trHeight w:val="279"/>
        </w:trPr>
        <w:tc>
          <w:tcPr>
            <w:tcW w:w="33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60D1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23 880,0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0D1" w:rsidRDefault="006C60D1" w:rsidP="00902CDC">
            <w:r w:rsidRPr="00337BB6">
              <w:rPr>
                <w:rFonts w:ascii="Times New Roman" w:hAnsi="Times New Roman" w:cs="Times New Roman"/>
                <w:sz w:val="20"/>
                <w:szCs w:val="20"/>
              </w:rPr>
              <w:t>23 880,0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0D1" w:rsidRDefault="006C60D1" w:rsidP="00902CDC">
            <w:r w:rsidRPr="00337BB6">
              <w:rPr>
                <w:rFonts w:ascii="Times New Roman" w:hAnsi="Times New Roman" w:cs="Times New Roman"/>
                <w:sz w:val="20"/>
                <w:szCs w:val="20"/>
              </w:rPr>
              <w:t>23 880,0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31 0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31 044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0D1" w:rsidRPr="00A6341B" w:rsidRDefault="006C60D1" w:rsidP="00902CDC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133 728,0</w:t>
            </w:r>
          </w:p>
        </w:tc>
      </w:tr>
      <w:tr w:rsidR="006C60D1" w:rsidRPr="007C4643" w:rsidTr="00354FA3">
        <w:trPr>
          <w:gridBefore w:val="1"/>
          <w:gridAfter w:val="1"/>
          <w:wBefore w:w="319" w:type="dxa"/>
          <w:wAfter w:w="70" w:type="dxa"/>
          <w:trHeight w:val="47"/>
        </w:trPr>
        <w:tc>
          <w:tcPr>
            <w:tcW w:w="3300" w:type="dxa"/>
            <w:gridSpan w:val="3"/>
            <w:noWrap/>
            <w:vAlign w:val="bottom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0" w:type="dxa"/>
            <w:gridSpan w:val="3"/>
            <w:noWrap/>
            <w:vAlign w:val="bottom"/>
            <w:hideMark/>
          </w:tcPr>
          <w:p w:rsidR="006C60D1" w:rsidRPr="007C4643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gridSpan w:val="3"/>
            <w:noWrap/>
            <w:vAlign w:val="bottom"/>
            <w:hideMark/>
          </w:tcPr>
          <w:p w:rsidR="006C60D1" w:rsidRPr="007C4643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6C60D1" w:rsidRPr="007C4643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noWrap/>
            <w:vAlign w:val="bottom"/>
            <w:hideMark/>
          </w:tcPr>
          <w:p w:rsidR="006C60D1" w:rsidRPr="007C4643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0D1" w:rsidRPr="007C4643" w:rsidTr="00354FA3">
        <w:trPr>
          <w:gridBefore w:val="1"/>
          <w:gridAfter w:val="1"/>
          <w:wBefore w:w="319" w:type="dxa"/>
          <w:wAfter w:w="70" w:type="dxa"/>
          <w:trHeight w:val="194"/>
        </w:trPr>
        <w:tc>
          <w:tcPr>
            <w:tcW w:w="15630" w:type="dxa"/>
            <w:gridSpan w:val="19"/>
            <w:vAlign w:val="bottom"/>
            <w:hideMark/>
          </w:tcPr>
          <w:p w:rsidR="006C60D1" w:rsidRPr="00EC03E7" w:rsidRDefault="006C60D1" w:rsidP="00902C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C60D1" w:rsidRPr="00EC03E7" w:rsidRDefault="006C60D1" w:rsidP="00902C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32" w:name="sub_10162"/>
            <w:r w:rsidRPr="00EC03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316D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EC03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.2. Характеристика проблем, решаемых посредством мероприятий</w:t>
            </w:r>
          </w:p>
          <w:bookmarkEnd w:id="32"/>
          <w:p w:rsidR="006C60D1" w:rsidRPr="00EC03E7" w:rsidRDefault="006C60D1" w:rsidP="00902C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C60D1" w:rsidRPr="00EC03E7" w:rsidRDefault="006C60D1" w:rsidP="00902CDC">
            <w:pPr>
              <w:ind w:firstLine="60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Основным мероприятием Подпрограммы 7 является создание условий для реализации полномочий органов местного самоуправления.</w:t>
            </w:r>
          </w:p>
          <w:p w:rsidR="006C60D1" w:rsidRPr="00EC03E7" w:rsidRDefault="006C60D1" w:rsidP="00902CDC">
            <w:pPr>
              <w:ind w:firstLine="60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Мероприятия Подпрограммы 7 включают в себя:</w:t>
            </w:r>
          </w:p>
          <w:p w:rsidR="006C60D1" w:rsidRPr="00EC03E7" w:rsidRDefault="006C60D1" w:rsidP="00EC03E7">
            <w:pPr>
              <w:ind w:firstLine="60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организационные мероприятия, обеспечивающие планирование, реализацию, корректировку и контроль исполнения, предусмотренных </w:t>
            </w:r>
            <w:proofErr w:type="gramStart"/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Уставом  МКУ</w:t>
            </w:r>
            <w:proofErr w:type="gramEnd"/>
            <w:r w:rsidRPr="00EC03E7">
              <w:rPr>
                <w:rFonts w:ascii="Times New Roman" w:hAnsi="Times New Roman" w:cs="Times New Roman"/>
                <w:sz w:val="20"/>
                <w:szCs w:val="20"/>
              </w:rPr>
              <w:t xml:space="preserve"> «УКС»,  видов деятельности и функций;</w:t>
            </w:r>
          </w:p>
          <w:p w:rsidR="006C60D1" w:rsidRPr="00EC03E7" w:rsidRDefault="006C60D1" w:rsidP="00EC03E7">
            <w:pPr>
              <w:ind w:left="176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методическое и информационное обеспечение.</w:t>
            </w:r>
          </w:p>
          <w:p w:rsidR="006C60D1" w:rsidRPr="00EC03E7" w:rsidRDefault="006C60D1" w:rsidP="00EC03E7">
            <w:pPr>
              <w:ind w:firstLine="4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Мероприятия Подпрограммы 7 направлены на рациональное использование средств бюджета городского округа Истра на обеспечение деятельности МКУ «Управление капитального строительства»</w:t>
            </w:r>
          </w:p>
          <w:p w:rsidR="006C60D1" w:rsidRPr="00EC03E7" w:rsidRDefault="006C60D1" w:rsidP="00902C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33" w:name="sub_101623"/>
            <w:r w:rsidRPr="00EC03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учреждений, подведомственных Администрации городского округа Истра</w:t>
            </w:r>
          </w:p>
          <w:bookmarkEnd w:id="33"/>
          <w:p w:rsidR="006C60D1" w:rsidRPr="00EC03E7" w:rsidRDefault="006C60D1" w:rsidP="00902C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C60D1" w:rsidRPr="00EC03E7" w:rsidRDefault="006C60D1" w:rsidP="00902CDC">
            <w:pPr>
              <w:ind w:firstLine="4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выполнения муниципального задания муниципальным казенным учреждением «Управление капитального строительства осуществляется в виде субсидий из бюджета городского округа Истра</w:t>
            </w:r>
          </w:p>
          <w:p w:rsidR="006C60D1" w:rsidRPr="00EC03E7" w:rsidRDefault="006C60D1" w:rsidP="00902CDC">
            <w:pPr>
              <w:ind w:firstLine="4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Основными целями деятельности Учреждений являются:</w:t>
            </w:r>
          </w:p>
          <w:p w:rsidR="006C60D1" w:rsidRPr="00EC03E7" w:rsidRDefault="006C60D1" w:rsidP="00902C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сопровождение процедур осуществления закупок товаров, работ, услуг для обеспечения государственных и муниципальных нужд Московской области в сфере строительной и градостроительной деятельности;</w:t>
            </w:r>
          </w:p>
          <w:p w:rsidR="006C60D1" w:rsidRPr="00EC03E7" w:rsidRDefault="006C60D1" w:rsidP="005629D7">
            <w:pPr>
              <w:ind w:firstLine="4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обеспечение реализаций полномочий технического заказчика по выполнению строительно-монтажных работ в отношении объектов капитального строительства (реконструкции), а также по проверке объемов и качества работ при осуществлении строительства, и реконструкции объектов капитального строительства (реконструкции), финансируемых за счет средств бюджета Московской области, средств городского округа Истра, внебюджетных источников.</w:t>
            </w:r>
          </w:p>
          <w:p w:rsidR="006C60D1" w:rsidRPr="00EC03E7" w:rsidRDefault="006C60D1" w:rsidP="00902C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C60D1" w:rsidRPr="00EC03E7" w:rsidRDefault="006C60D1" w:rsidP="00562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34" w:name="sub_101621"/>
            <w:r w:rsidRPr="00EC03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МКУ «Управление капитального строительства»</w:t>
            </w:r>
            <w:bookmarkEnd w:id="34"/>
          </w:p>
          <w:p w:rsidR="00EC03E7" w:rsidRPr="00EC03E7" w:rsidRDefault="00EC03E7" w:rsidP="00562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C60D1" w:rsidRPr="00EC03E7" w:rsidRDefault="006C60D1" w:rsidP="00EC03E7">
            <w:pPr>
              <w:ind w:left="36" w:firstLine="56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3E7">
              <w:rPr>
                <w:rFonts w:ascii="Times New Roman" w:hAnsi="Times New Roman" w:cs="Times New Roman"/>
                <w:sz w:val="20"/>
                <w:szCs w:val="20"/>
              </w:rPr>
              <w:t>Своевременное обеспечение МКУ «УКС» основными средствами и материальными запасами в объеме, необходимом для выполнения его полномочий, сформировано в соответствии с потребностью в оргтехнике, офисной мебели, канцелярских принадлежностях, офисной бумаге, системах кондиционирования воздуха, расходных материалах и запасных частях к оргтехнике и других товарах.</w:t>
            </w:r>
          </w:p>
        </w:tc>
      </w:tr>
      <w:tr w:rsidR="006C60D1" w:rsidRPr="007C4643" w:rsidTr="00354FA3">
        <w:trPr>
          <w:gridBefore w:val="1"/>
          <w:gridAfter w:val="1"/>
          <w:wBefore w:w="319" w:type="dxa"/>
          <w:wAfter w:w="70" w:type="dxa"/>
          <w:trHeight w:val="65"/>
        </w:trPr>
        <w:tc>
          <w:tcPr>
            <w:tcW w:w="3300" w:type="dxa"/>
            <w:gridSpan w:val="3"/>
            <w:noWrap/>
            <w:vAlign w:val="bottom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0" w:type="dxa"/>
            <w:gridSpan w:val="3"/>
            <w:noWrap/>
            <w:vAlign w:val="bottom"/>
            <w:hideMark/>
          </w:tcPr>
          <w:p w:rsidR="006C60D1" w:rsidRPr="007C4643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gridSpan w:val="3"/>
            <w:noWrap/>
            <w:vAlign w:val="bottom"/>
            <w:hideMark/>
          </w:tcPr>
          <w:p w:rsidR="006C60D1" w:rsidRPr="007C4643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6C60D1" w:rsidRPr="007C4643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noWrap/>
            <w:vAlign w:val="bottom"/>
            <w:hideMark/>
          </w:tcPr>
          <w:p w:rsidR="006C60D1" w:rsidRPr="007C4643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C60D1" w:rsidRPr="007C4643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0D1" w:rsidRPr="007C4643" w:rsidTr="00354FA3">
        <w:trPr>
          <w:gridBefore w:val="1"/>
          <w:gridAfter w:val="1"/>
          <w:wBefore w:w="319" w:type="dxa"/>
          <w:wAfter w:w="70" w:type="dxa"/>
          <w:trHeight w:val="101"/>
        </w:trPr>
        <w:tc>
          <w:tcPr>
            <w:tcW w:w="15630" w:type="dxa"/>
            <w:gridSpan w:val="19"/>
            <w:vAlign w:val="bottom"/>
          </w:tcPr>
          <w:p w:rsidR="006C60D1" w:rsidRPr="00EC03E7" w:rsidRDefault="00EC03E7" w:rsidP="00EC03E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03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  <w:r w:rsidR="00316D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EC03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 Перечень мероприятий Подпрограммы 7 «Обеспечивающая подпрограмма»</w:t>
            </w:r>
          </w:p>
        </w:tc>
      </w:tr>
      <w:tr w:rsidR="006C60D1" w:rsidRPr="007C4643" w:rsidTr="00354FA3">
        <w:trPr>
          <w:trHeight w:val="65"/>
        </w:trPr>
        <w:tc>
          <w:tcPr>
            <w:tcW w:w="16019" w:type="dxa"/>
            <w:gridSpan w:val="21"/>
            <w:tcBorders>
              <w:bottom w:val="single" w:sz="4" w:space="0" w:color="auto"/>
            </w:tcBorders>
            <w:vAlign w:val="center"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0D1" w:rsidRPr="007C4643" w:rsidTr="00354FA3">
        <w:trPr>
          <w:trHeight w:val="315"/>
        </w:trPr>
        <w:tc>
          <w:tcPr>
            <w:tcW w:w="7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332855" w:rsidRDefault="006C60D1" w:rsidP="00902CDC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332855">
              <w:rPr>
                <w:rFonts w:ascii="Times New Roman" w:hAnsi="Times New Roman" w:cs="Times New Roman"/>
                <w:sz w:val="19"/>
                <w:szCs w:val="19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мероприятия в текущем 2019 финансовом году (тыс. руб.)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br/>
              <w:t>(тыс. руб.)</w:t>
            </w:r>
          </w:p>
        </w:tc>
        <w:tc>
          <w:tcPr>
            <w:tcW w:w="52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6C60D1" w:rsidRPr="007C4643" w:rsidTr="00354FA3">
        <w:trPr>
          <w:trHeight w:val="1770"/>
        </w:trPr>
        <w:tc>
          <w:tcPr>
            <w:tcW w:w="7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7C4643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0D1" w:rsidRPr="007C4643" w:rsidTr="00354FA3">
        <w:trPr>
          <w:trHeight w:val="315"/>
        </w:trPr>
        <w:tc>
          <w:tcPr>
            <w:tcW w:w="7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6C60D1" w:rsidRPr="007C4643" w:rsidTr="00354FA3">
        <w:trPr>
          <w:trHeight w:val="315"/>
        </w:trPr>
        <w:tc>
          <w:tcPr>
            <w:tcW w:w="7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D1" w:rsidRPr="00C1650D" w:rsidRDefault="006C60D1" w:rsidP="00902CDC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65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01.</w:t>
            </w:r>
          </w:p>
          <w:p w:rsidR="006C60D1" w:rsidRPr="00EA08A3" w:rsidRDefault="00A12B23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12B23">
              <w:rPr>
                <w:rFonts w:ascii="Times New Roman" w:hAnsi="Times New Roman" w:cs="Times New Roman"/>
                <w:sz w:val="20"/>
                <w:szCs w:val="20"/>
              </w:rPr>
              <w:t>"Создание условий для реализации полномочий органов власти".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20 673,8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133 728,0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23 880,0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0D1" w:rsidRDefault="006C60D1" w:rsidP="00902CDC">
            <w:r w:rsidRPr="00337BB6">
              <w:rPr>
                <w:rFonts w:ascii="Times New Roman" w:hAnsi="Times New Roman" w:cs="Times New Roman"/>
                <w:sz w:val="20"/>
                <w:szCs w:val="20"/>
              </w:rPr>
              <w:t>23 880,0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0D1" w:rsidRDefault="006C60D1" w:rsidP="00902CDC">
            <w:r w:rsidRPr="00337BB6">
              <w:rPr>
                <w:rFonts w:ascii="Times New Roman" w:hAnsi="Times New Roman" w:cs="Times New Roman"/>
                <w:sz w:val="20"/>
                <w:szCs w:val="20"/>
              </w:rPr>
              <w:t>23 880,0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31 0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31 044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D1" w:rsidRDefault="00D17B02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МКУ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6C60D1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капитального строительства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0D1" w:rsidRPr="007C4643" w:rsidTr="00A12B23">
        <w:trPr>
          <w:trHeight w:val="1256"/>
        </w:trPr>
        <w:tc>
          <w:tcPr>
            <w:tcW w:w="7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20 673,8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133 728,0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23 880,0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23 880,0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 xml:space="preserve"> 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31 0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31 044,0</w:t>
            </w: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0D1" w:rsidRPr="007C4643" w:rsidTr="00354FA3">
        <w:trPr>
          <w:trHeight w:val="315"/>
        </w:trPr>
        <w:tc>
          <w:tcPr>
            <w:tcW w:w="7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D1" w:rsidRPr="00125987" w:rsidRDefault="006C60D1" w:rsidP="00902CDC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59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1.1.</w:t>
            </w:r>
          </w:p>
          <w:p w:rsidR="006C60D1" w:rsidRPr="00EA08A3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1650D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</w:t>
            </w:r>
            <w:r w:rsidR="00D17B02" w:rsidRPr="00C1650D">
              <w:rPr>
                <w:rFonts w:ascii="Times New Roman" w:hAnsi="Times New Roman" w:cs="Times New Roman"/>
                <w:sz w:val="20"/>
                <w:szCs w:val="20"/>
              </w:rPr>
              <w:t>Муниципального казенного учреждения «Управление капитального строительства городского округа Истра»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20 673,8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0D1" w:rsidRPr="003242E8" w:rsidRDefault="006C60D1" w:rsidP="00902CDC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24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133 728,0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23 880,0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0D1" w:rsidRDefault="006C60D1" w:rsidP="00902CDC">
            <w:r w:rsidRPr="00337BB6">
              <w:rPr>
                <w:rFonts w:ascii="Times New Roman" w:hAnsi="Times New Roman" w:cs="Times New Roman"/>
                <w:sz w:val="20"/>
                <w:szCs w:val="20"/>
              </w:rPr>
              <w:t>23 880,0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0D1" w:rsidRDefault="006C60D1" w:rsidP="00902CDC">
            <w:r w:rsidRPr="00337BB6">
              <w:rPr>
                <w:rFonts w:ascii="Times New Roman" w:hAnsi="Times New Roman" w:cs="Times New Roman"/>
                <w:sz w:val="20"/>
                <w:szCs w:val="20"/>
              </w:rPr>
              <w:t>23 880,0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31 0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31 044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D1" w:rsidRPr="00F84C47" w:rsidRDefault="006C60D1" w:rsidP="00902C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7B02" w:rsidRPr="007C4643" w:rsidTr="00354FA3">
        <w:trPr>
          <w:trHeight w:val="1575"/>
        </w:trPr>
        <w:tc>
          <w:tcPr>
            <w:tcW w:w="7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B02" w:rsidRPr="00F84C47" w:rsidRDefault="00D17B02" w:rsidP="00D17B0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B02" w:rsidRPr="00F84C47" w:rsidRDefault="00D17B02" w:rsidP="00D17B0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7B02" w:rsidRDefault="00D17B02" w:rsidP="00D17B0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B02" w:rsidRPr="00F84C47" w:rsidRDefault="00D17B02" w:rsidP="00D17B0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7B02" w:rsidRPr="00F84C47" w:rsidRDefault="00D17B02" w:rsidP="00D17B0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7B02" w:rsidRPr="00F84C47" w:rsidRDefault="00D17B02" w:rsidP="00D17B0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20 673,8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7B02" w:rsidRPr="00F84C47" w:rsidRDefault="00D17B02" w:rsidP="00D17B0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133 728,0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7B02" w:rsidRPr="00F84C47" w:rsidRDefault="00D17B02" w:rsidP="00D17B0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23 880,0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7B02" w:rsidRPr="00F84C47" w:rsidRDefault="00D17B02" w:rsidP="00D17B0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23 880,0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7B02" w:rsidRPr="00F84C47" w:rsidRDefault="00D17B02" w:rsidP="00D17B0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 xml:space="preserve"> 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7B02" w:rsidRPr="00F84C47" w:rsidRDefault="00D17B02" w:rsidP="00D17B0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31 0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Pr="00F84C4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7B02" w:rsidRPr="00F84C47" w:rsidRDefault="00D17B02" w:rsidP="00D17B0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31 044,0</w:t>
            </w: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B02" w:rsidRPr="00F84C47" w:rsidRDefault="00D17B02" w:rsidP="00D17B0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B02" w:rsidRPr="00F84C47" w:rsidRDefault="00D17B02" w:rsidP="00D17B0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F66C6" w:rsidRDefault="008F66C6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57668B" w:rsidRDefault="0057668B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F435DA" w:rsidRDefault="00090A77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Заместитель начальника управления градостроительной деятельности</w:t>
      </w:r>
    </w:p>
    <w:p w:rsidR="00090A77" w:rsidRDefault="00090A77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городского округа Истра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Ю.Н. </w:t>
      </w:r>
      <w:proofErr w:type="spellStart"/>
      <w:r>
        <w:rPr>
          <w:rFonts w:ascii="Times New Roman" w:hAnsi="Times New Roman" w:cs="Times New Roman"/>
          <w:sz w:val="20"/>
          <w:szCs w:val="20"/>
        </w:rPr>
        <w:t>Тафтонов</w:t>
      </w:r>
      <w:proofErr w:type="spellEnd"/>
    </w:p>
    <w:p w:rsidR="00090A77" w:rsidRDefault="00090A77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Директор МКУ «Управление капитального строительства»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57668B">
        <w:rPr>
          <w:rFonts w:ascii="Times New Roman" w:hAnsi="Times New Roman" w:cs="Times New Roman"/>
          <w:sz w:val="20"/>
          <w:szCs w:val="20"/>
        </w:rPr>
        <w:t>А.О. Алексеев</w:t>
      </w:r>
    </w:p>
    <w:p w:rsidR="0057668B" w:rsidRDefault="0057668B" w:rsidP="00C243CD">
      <w:pPr>
        <w:pStyle w:val="ConsPlusCell"/>
        <w:rPr>
          <w:rFonts w:ascii="Times New Roman" w:hAnsi="Times New Roman" w:cs="Times New Roman"/>
          <w:sz w:val="20"/>
          <w:szCs w:val="20"/>
        </w:rPr>
      </w:pPr>
    </w:p>
    <w:p w:rsidR="00D43063" w:rsidRDefault="00125987" w:rsidP="00B32D38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Исп. Трусова Е.Н</w:t>
      </w:r>
      <w:r w:rsidR="00D43063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2566BC" w:rsidRDefault="002566BC" w:rsidP="00B32D38">
      <w:pPr>
        <w:pStyle w:val="ConsPlusCel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тел.  8 (498 31) 5 22 60</w:t>
      </w:r>
    </w:p>
    <w:sectPr w:rsidR="002566BC" w:rsidSect="00BC6611">
      <w:headerReference w:type="default" r:id="rId18"/>
      <w:footerReference w:type="default" r:id="rId19"/>
      <w:pgSz w:w="16838" w:h="11906" w:orient="landscape"/>
      <w:pgMar w:top="993" w:right="253" w:bottom="142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4544" w:rsidRDefault="00AE4544" w:rsidP="004C1442">
      <w:r>
        <w:separator/>
      </w:r>
    </w:p>
  </w:endnote>
  <w:endnote w:type="continuationSeparator" w:id="0">
    <w:p w:rsidR="00AE4544" w:rsidRDefault="00AE4544" w:rsidP="004C1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F15" w:rsidRDefault="009F2F15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22</w:t>
    </w:r>
    <w:r>
      <w:fldChar w:fldCharType="end"/>
    </w:r>
  </w:p>
  <w:p w:rsidR="009F2F15" w:rsidRDefault="009F2F15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F15" w:rsidRDefault="009F2F15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F15" w:rsidRDefault="009F2F15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F15" w:rsidRDefault="009F2F15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F15" w:rsidRDefault="009F2F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4544" w:rsidRDefault="00AE4544" w:rsidP="004C1442">
      <w:r>
        <w:separator/>
      </w:r>
    </w:p>
  </w:footnote>
  <w:footnote w:type="continuationSeparator" w:id="0">
    <w:p w:rsidR="00AE4544" w:rsidRDefault="00AE4544" w:rsidP="004C1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F15" w:rsidRDefault="009F2F15" w:rsidP="00642C27">
    <w:pPr>
      <w:pStyle w:val="a8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4</w:t>
    </w:r>
    <w:r>
      <w:rPr>
        <w:rStyle w:val="af2"/>
      </w:rPr>
      <w:fldChar w:fldCharType="end"/>
    </w:r>
  </w:p>
  <w:p w:rsidR="009F2F15" w:rsidRDefault="009F2F1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F15" w:rsidRDefault="009F2F15">
    <w:pPr>
      <w:pStyle w:val="a8"/>
    </w:pPr>
  </w:p>
  <w:p w:rsidR="009F2F15" w:rsidRDefault="009F2F15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F15" w:rsidRPr="00173E52" w:rsidRDefault="009F2F15" w:rsidP="005172BA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F15" w:rsidRPr="00F541DD" w:rsidRDefault="009F2F15" w:rsidP="005172BA">
    <w:pPr>
      <w:pStyle w:val="a8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F15" w:rsidRPr="00F541DD" w:rsidRDefault="009F2F15" w:rsidP="005172B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10157"/>
    <w:multiLevelType w:val="hybridMultilevel"/>
    <w:tmpl w:val="A04C0D6A"/>
    <w:lvl w:ilvl="0" w:tplc="07188884">
      <w:start w:val="9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4ED341E"/>
    <w:multiLevelType w:val="hybridMultilevel"/>
    <w:tmpl w:val="8FE6D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F29DA"/>
    <w:multiLevelType w:val="hybridMultilevel"/>
    <w:tmpl w:val="84C27B1E"/>
    <w:lvl w:ilvl="0" w:tplc="E9061DE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B8B54D6"/>
    <w:multiLevelType w:val="hybridMultilevel"/>
    <w:tmpl w:val="96DE62FE"/>
    <w:lvl w:ilvl="0" w:tplc="056C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CCE394A"/>
    <w:multiLevelType w:val="hybridMultilevel"/>
    <w:tmpl w:val="786A06D2"/>
    <w:lvl w:ilvl="0" w:tplc="0A8C0D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07567B6"/>
    <w:multiLevelType w:val="hybridMultilevel"/>
    <w:tmpl w:val="8FE6D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B1D69"/>
    <w:multiLevelType w:val="hybridMultilevel"/>
    <w:tmpl w:val="21507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55324"/>
    <w:multiLevelType w:val="hybridMultilevel"/>
    <w:tmpl w:val="D9AE70D2"/>
    <w:lvl w:ilvl="0" w:tplc="0756C658">
      <w:start w:val="3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33DE13E1"/>
    <w:multiLevelType w:val="hybridMultilevel"/>
    <w:tmpl w:val="A41418C4"/>
    <w:lvl w:ilvl="0" w:tplc="1DE2C7CC">
      <w:start w:val="1"/>
      <w:numFmt w:val="bullet"/>
      <w:lvlText w:val="̵"/>
      <w:lvlJc w:val="left"/>
      <w:pPr>
        <w:tabs>
          <w:tab w:val="num" w:pos="1320"/>
        </w:tabs>
        <w:ind w:left="13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9" w15:restartNumberingAfterBreak="0">
    <w:nsid w:val="3D8B459F"/>
    <w:multiLevelType w:val="hybridMultilevel"/>
    <w:tmpl w:val="631C9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1E3FB2"/>
    <w:multiLevelType w:val="hybridMultilevel"/>
    <w:tmpl w:val="8AD0B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B35ADB"/>
    <w:multiLevelType w:val="hybridMultilevel"/>
    <w:tmpl w:val="8BC20B06"/>
    <w:lvl w:ilvl="0" w:tplc="056C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8454232"/>
    <w:multiLevelType w:val="hybridMultilevel"/>
    <w:tmpl w:val="D864FE76"/>
    <w:lvl w:ilvl="0" w:tplc="10CE238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94B0A09"/>
    <w:multiLevelType w:val="hybridMultilevel"/>
    <w:tmpl w:val="79ECF270"/>
    <w:lvl w:ilvl="0" w:tplc="2A405A38">
      <w:start w:val="7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A03115B"/>
    <w:multiLevelType w:val="hybridMultilevel"/>
    <w:tmpl w:val="241EE3A2"/>
    <w:lvl w:ilvl="0" w:tplc="161C771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4B682810"/>
    <w:multiLevelType w:val="hybridMultilevel"/>
    <w:tmpl w:val="6478AFCE"/>
    <w:lvl w:ilvl="0" w:tplc="56DC89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1FE3820"/>
    <w:multiLevelType w:val="hybridMultilevel"/>
    <w:tmpl w:val="B2FE3BE2"/>
    <w:lvl w:ilvl="0" w:tplc="6E6C9BFC">
      <w:start w:val="7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526C41CD"/>
    <w:multiLevelType w:val="hybridMultilevel"/>
    <w:tmpl w:val="6AE08B54"/>
    <w:lvl w:ilvl="0" w:tplc="8B9C5800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7D37D25"/>
    <w:multiLevelType w:val="hybridMultilevel"/>
    <w:tmpl w:val="8FE6D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AF5C8A"/>
    <w:multiLevelType w:val="hybridMultilevel"/>
    <w:tmpl w:val="8EE46270"/>
    <w:lvl w:ilvl="0" w:tplc="2CA404E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 w15:restartNumberingAfterBreak="0">
    <w:nsid w:val="5E2206FB"/>
    <w:multiLevelType w:val="multilevel"/>
    <w:tmpl w:val="0972C71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85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602A6B3E"/>
    <w:multiLevelType w:val="hybridMultilevel"/>
    <w:tmpl w:val="D83E4902"/>
    <w:lvl w:ilvl="0" w:tplc="161C7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6367BD"/>
    <w:multiLevelType w:val="hybridMultilevel"/>
    <w:tmpl w:val="C8D66EA4"/>
    <w:lvl w:ilvl="0" w:tplc="DB40D054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64941A8"/>
    <w:multiLevelType w:val="hybridMultilevel"/>
    <w:tmpl w:val="2BD290AC"/>
    <w:lvl w:ilvl="0" w:tplc="161C7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F91DCB"/>
    <w:multiLevelType w:val="hybridMultilevel"/>
    <w:tmpl w:val="47ACDF44"/>
    <w:lvl w:ilvl="0" w:tplc="D66A29F8">
      <w:start w:val="1"/>
      <w:numFmt w:val="bullet"/>
      <w:lvlText w:val="-"/>
      <w:lvlJc w:val="left"/>
      <w:pPr>
        <w:ind w:left="13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5" w15:restartNumberingAfterBreak="0">
    <w:nsid w:val="6BD756A3"/>
    <w:multiLevelType w:val="multilevel"/>
    <w:tmpl w:val="D166C1FE"/>
    <w:lvl w:ilvl="0">
      <w:start w:val="14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80" w:hanging="4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80" w:hanging="1440"/>
      </w:pPr>
      <w:rPr>
        <w:rFonts w:hint="default"/>
      </w:rPr>
    </w:lvl>
  </w:abstractNum>
  <w:abstractNum w:abstractNumId="26" w15:restartNumberingAfterBreak="0">
    <w:nsid w:val="6FF8506F"/>
    <w:multiLevelType w:val="hybridMultilevel"/>
    <w:tmpl w:val="E92613B2"/>
    <w:lvl w:ilvl="0" w:tplc="056C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1D954CA"/>
    <w:multiLevelType w:val="hybridMultilevel"/>
    <w:tmpl w:val="6C9CF8E2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25A3146"/>
    <w:multiLevelType w:val="hybridMultilevel"/>
    <w:tmpl w:val="3CEA3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45B29C4"/>
    <w:multiLevelType w:val="hybridMultilevel"/>
    <w:tmpl w:val="FF88C4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60C7EDB"/>
    <w:multiLevelType w:val="multilevel"/>
    <w:tmpl w:val="E634D9BE"/>
    <w:lvl w:ilvl="0">
      <w:start w:val="10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536" w:hanging="4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3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28" w:hanging="1440"/>
      </w:pPr>
      <w:rPr>
        <w:rFonts w:hint="default"/>
      </w:rPr>
    </w:lvl>
  </w:abstractNum>
  <w:abstractNum w:abstractNumId="31" w15:restartNumberingAfterBreak="0">
    <w:nsid w:val="76A16133"/>
    <w:multiLevelType w:val="hybridMultilevel"/>
    <w:tmpl w:val="6AEC3818"/>
    <w:lvl w:ilvl="0" w:tplc="FABA69E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7DD291A"/>
    <w:multiLevelType w:val="multilevel"/>
    <w:tmpl w:val="14649E20"/>
    <w:lvl w:ilvl="0">
      <w:start w:val="10"/>
      <w:numFmt w:val="decimal"/>
      <w:lvlText w:val="%1."/>
      <w:lvlJc w:val="left"/>
      <w:pPr>
        <w:ind w:left="213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536" w:hanging="4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1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96" w:hanging="1440"/>
      </w:pPr>
      <w:rPr>
        <w:rFonts w:hint="default"/>
      </w:rPr>
    </w:lvl>
  </w:abstractNum>
  <w:abstractNum w:abstractNumId="33" w15:restartNumberingAfterBreak="0">
    <w:nsid w:val="78B0456B"/>
    <w:multiLevelType w:val="hybridMultilevel"/>
    <w:tmpl w:val="D7626464"/>
    <w:lvl w:ilvl="0" w:tplc="056C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9EC2C24"/>
    <w:multiLevelType w:val="multilevel"/>
    <w:tmpl w:val="5044BF52"/>
    <w:lvl w:ilvl="0">
      <w:start w:val="10"/>
      <w:numFmt w:val="decimal"/>
      <w:lvlText w:val="%1."/>
      <w:lvlJc w:val="left"/>
      <w:pPr>
        <w:ind w:left="213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49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3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1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96" w:hanging="1440"/>
      </w:pPr>
      <w:rPr>
        <w:rFonts w:hint="default"/>
      </w:rPr>
    </w:lvl>
  </w:abstractNum>
  <w:abstractNum w:abstractNumId="35" w15:restartNumberingAfterBreak="0">
    <w:nsid w:val="7DBF4D45"/>
    <w:multiLevelType w:val="hybridMultilevel"/>
    <w:tmpl w:val="A6E403F0"/>
    <w:lvl w:ilvl="0" w:tplc="AB3E1F4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D043B3"/>
    <w:multiLevelType w:val="multilevel"/>
    <w:tmpl w:val="F712377A"/>
    <w:lvl w:ilvl="0">
      <w:start w:val="14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80" w:hanging="4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7" w15:restartNumberingAfterBreak="0">
    <w:nsid w:val="7EDB69F9"/>
    <w:multiLevelType w:val="hybridMultilevel"/>
    <w:tmpl w:val="765E6690"/>
    <w:lvl w:ilvl="0" w:tplc="39E2FD6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</w:num>
  <w:num w:numId="3">
    <w:abstractNumId w:val="23"/>
  </w:num>
  <w:num w:numId="4">
    <w:abstractNumId w:val="14"/>
  </w:num>
  <w:num w:numId="5">
    <w:abstractNumId w:val="29"/>
  </w:num>
  <w:num w:numId="6">
    <w:abstractNumId w:val="24"/>
  </w:num>
  <w:num w:numId="7">
    <w:abstractNumId w:val="8"/>
  </w:num>
  <w:num w:numId="8">
    <w:abstractNumId w:val="3"/>
  </w:num>
  <w:num w:numId="9">
    <w:abstractNumId w:val="26"/>
  </w:num>
  <w:num w:numId="10">
    <w:abstractNumId w:val="11"/>
  </w:num>
  <w:num w:numId="11">
    <w:abstractNumId w:val="33"/>
  </w:num>
  <w:num w:numId="12">
    <w:abstractNumId w:val="15"/>
  </w:num>
  <w:num w:numId="13">
    <w:abstractNumId w:val="20"/>
  </w:num>
  <w:num w:numId="14">
    <w:abstractNumId w:val="27"/>
  </w:num>
  <w:num w:numId="15">
    <w:abstractNumId w:val="18"/>
  </w:num>
  <w:num w:numId="16">
    <w:abstractNumId w:val="1"/>
  </w:num>
  <w:num w:numId="17">
    <w:abstractNumId w:val="5"/>
  </w:num>
  <w:num w:numId="18">
    <w:abstractNumId w:val="6"/>
  </w:num>
  <w:num w:numId="19">
    <w:abstractNumId w:val="12"/>
  </w:num>
  <w:num w:numId="20">
    <w:abstractNumId w:val="28"/>
  </w:num>
  <w:num w:numId="21">
    <w:abstractNumId w:val="37"/>
  </w:num>
  <w:num w:numId="22">
    <w:abstractNumId w:val="4"/>
  </w:num>
  <w:num w:numId="23">
    <w:abstractNumId w:val="35"/>
  </w:num>
  <w:num w:numId="24">
    <w:abstractNumId w:val="22"/>
  </w:num>
  <w:num w:numId="25">
    <w:abstractNumId w:val="2"/>
  </w:num>
  <w:num w:numId="26">
    <w:abstractNumId w:val="17"/>
  </w:num>
  <w:num w:numId="27">
    <w:abstractNumId w:val="10"/>
  </w:num>
  <w:num w:numId="28">
    <w:abstractNumId w:val="31"/>
  </w:num>
  <w:num w:numId="29">
    <w:abstractNumId w:val="13"/>
  </w:num>
  <w:num w:numId="30">
    <w:abstractNumId w:val="7"/>
  </w:num>
  <w:num w:numId="31">
    <w:abstractNumId w:val="16"/>
  </w:num>
  <w:num w:numId="32">
    <w:abstractNumId w:val="32"/>
  </w:num>
  <w:num w:numId="33">
    <w:abstractNumId w:val="34"/>
  </w:num>
  <w:num w:numId="34">
    <w:abstractNumId w:val="0"/>
  </w:num>
  <w:num w:numId="35">
    <w:abstractNumId w:val="30"/>
  </w:num>
  <w:num w:numId="36">
    <w:abstractNumId w:val="36"/>
  </w:num>
  <w:num w:numId="37">
    <w:abstractNumId w:val="25"/>
  </w:num>
  <w:num w:numId="38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D70"/>
    <w:rsid w:val="00000703"/>
    <w:rsid w:val="00000846"/>
    <w:rsid w:val="00002013"/>
    <w:rsid w:val="00005935"/>
    <w:rsid w:val="00007126"/>
    <w:rsid w:val="00007198"/>
    <w:rsid w:val="00010641"/>
    <w:rsid w:val="000136FF"/>
    <w:rsid w:val="00015364"/>
    <w:rsid w:val="00015376"/>
    <w:rsid w:val="0001638C"/>
    <w:rsid w:val="00021ACC"/>
    <w:rsid w:val="0002420D"/>
    <w:rsid w:val="00024EEA"/>
    <w:rsid w:val="00025693"/>
    <w:rsid w:val="00026DCD"/>
    <w:rsid w:val="000302B2"/>
    <w:rsid w:val="00030E0F"/>
    <w:rsid w:val="00032B0E"/>
    <w:rsid w:val="00033373"/>
    <w:rsid w:val="000423B9"/>
    <w:rsid w:val="00043076"/>
    <w:rsid w:val="0004451F"/>
    <w:rsid w:val="00045130"/>
    <w:rsid w:val="00046356"/>
    <w:rsid w:val="000472CA"/>
    <w:rsid w:val="00056310"/>
    <w:rsid w:val="000576B1"/>
    <w:rsid w:val="000579F9"/>
    <w:rsid w:val="00060301"/>
    <w:rsid w:val="00061758"/>
    <w:rsid w:val="00063336"/>
    <w:rsid w:val="00065532"/>
    <w:rsid w:val="00070809"/>
    <w:rsid w:val="00071ECB"/>
    <w:rsid w:val="00072CD9"/>
    <w:rsid w:val="00072F7B"/>
    <w:rsid w:val="000742CA"/>
    <w:rsid w:val="000742D9"/>
    <w:rsid w:val="00076E74"/>
    <w:rsid w:val="000779A9"/>
    <w:rsid w:val="000802B1"/>
    <w:rsid w:val="00080F08"/>
    <w:rsid w:val="00083B86"/>
    <w:rsid w:val="00084752"/>
    <w:rsid w:val="00084B4F"/>
    <w:rsid w:val="00085850"/>
    <w:rsid w:val="00085C1B"/>
    <w:rsid w:val="0008690A"/>
    <w:rsid w:val="00090A77"/>
    <w:rsid w:val="00092072"/>
    <w:rsid w:val="000975FF"/>
    <w:rsid w:val="0009795D"/>
    <w:rsid w:val="000A0E91"/>
    <w:rsid w:val="000A1CF2"/>
    <w:rsid w:val="000A30DE"/>
    <w:rsid w:val="000A419A"/>
    <w:rsid w:val="000A5580"/>
    <w:rsid w:val="000A5DDF"/>
    <w:rsid w:val="000A7011"/>
    <w:rsid w:val="000A71AA"/>
    <w:rsid w:val="000B2986"/>
    <w:rsid w:val="000B42BE"/>
    <w:rsid w:val="000B46FE"/>
    <w:rsid w:val="000B4964"/>
    <w:rsid w:val="000B527D"/>
    <w:rsid w:val="000B6000"/>
    <w:rsid w:val="000B65C1"/>
    <w:rsid w:val="000B74D0"/>
    <w:rsid w:val="000B794D"/>
    <w:rsid w:val="000C1757"/>
    <w:rsid w:val="000C1E99"/>
    <w:rsid w:val="000C31C0"/>
    <w:rsid w:val="000C4A06"/>
    <w:rsid w:val="000C6638"/>
    <w:rsid w:val="000C74DE"/>
    <w:rsid w:val="000C766D"/>
    <w:rsid w:val="000D0719"/>
    <w:rsid w:val="000D1C0A"/>
    <w:rsid w:val="000D41AE"/>
    <w:rsid w:val="000D4A99"/>
    <w:rsid w:val="000D4E41"/>
    <w:rsid w:val="000D7F53"/>
    <w:rsid w:val="000E02FC"/>
    <w:rsid w:val="000E3C8E"/>
    <w:rsid w:val="000E52BB"/>
    <w:rsid w:val="000E5632"/>
    <w:rsid w:val="000E60F4"/>
    <w:rsid w:val="000F1D54"/>
    <w:rsid w:val="000F34E0"/>
    <w:rsid w:val="000F59C1"/>
    <w:rsid w:val="000F7FF8"/>
    <w:rsid w:val="001008AB"/>
    <w:rsid w:val="00101E9F"/>
    <w:rsid w:val="00102850"/>
    <w:rsid w:val="001037D8"/>
    <w:rsid w:val="00103F59"/>
    <w:rsid w:val="00104958"/>
    <w:rsid w:val="00107C3B"/>
    <w:rsid w:val="00107E9C"/>
    <w:rsid w:val="00107EC9"/>
    <w:rsid w:val="00107ED6"/>
    <w:rsid w:val="00107F59"/>
    <w:rsid w:val="001106F9"/>
    <w:rsid w:val="00111971"/>
    <w:rsid w:val="00111B11"/>
    <w:rsid w:val="00111E80"/>
    <w:rsid w:val="001126A6"/>
    <w:rsid w:val="001133CE"/>
    <w:rsid w:val="001134C2"/>
    <w:rsid w:val="00113E05"/>
    <w:rsid w:val="001141CF"/>
    <w:rsid w:val="0011427B"/>
    <w:rsid w:val="00114A21"/>
    <w:rsid w:val="00115DEF"/>
    <w:rsid w:val="00117AAD"/>
    <w:rsid w:val="00117BE4"/>
    <w:rsid w:val="0012198F"/>
    <w:rsid w:val="00125987"/>
    <w:rsid w:val="00130944"/>
    <w:rsid w:val="00130E18"/>
    <w:rsid w:val="0013358C"/>
    <w:rsid w:val="00133E77"/>
    <w:rsid w:val="001346C7"/>
    <w:rsid w:val="001349E0"/>
    <w:rsid w:val="00135C72"/>
    <w:rsid w:val="001404BA"/>
    <w:rsid w:val="00141367"/>
    <w:rsid w:val="001417B2"/>
    <w:rsid w:val="001469C1"/>
    <w:rsid w:val="0015161E"/>
    <w:rsid w:val="001530F3"/>
    <w:rsid w:val="00154712"/>
    <w:rsid w:val="001562C6"/>
    <w:rsid w:val="00157B26"/>
    <w:rsid w:val="001615B4"/>
    <w:rsid w:val="0016236A"/>
    <w:rsid w:val="00166062"/>
    <w:rsid w:val="00166B2D"/>
    <w:rsid w:val="0017097D"/>
    <w:rsid w:val="00170B70"/>
    <w:rsid w:val="001722A4"/>
    <w:rsid w:val="0017340D"/>
    <w:rsid w:val="001763E5"/>
    <w:rsid w:val="001764E7"/>
    <w:rsid w:val="00186311"/>
    <w:rsid w:val="001908C4"/>
    <w:rsid w:val="00190A40"/>
    <w:rsid w:val="001919CF"/>
    <w:rsid w:val="00193537"/>
    <w:rsid w:val="00193F81"/>
    <w:rsid w:val="00193F86"/>
    <w:rsid w:val="001964BA"/>
    <w:rsid w:val="00197BDE"/>
    <w:rsid w:val="001A11AD"/>
    <w:rsid w:val="001A1273"/>
    <w:rsid w:val="001A198B"/>
    <w:rsid w:val="001A600F"/>
    <w:rsid w:val="001A6CD9"/>
    <w:rsid w:val="001A73B1"/>
    <w:rsid w:val="001B0FA3"/>
    <w:rsid w:val="001B114A"/>
    <w:rsid w:val="001B387D"/>
    <w:rsid w:val="001B39B2"/>
    <w:rsid w:val="001B3D0E"/>
    <w:rsid w:val="001B4C8A"/>
    <w:rsid w:val="001B537C"/>
    <w:rsid w:val="001C1112"/>
    <w:rsid w:val="001C35DE"/>
    <w:rsid w:val="001C3703"/>
    <w:rsid w:val="001C3BB7"/>
    <w:rsid w:val="001C660F"/>
    <w:rsid w:val="001D252D"/>
    <w:rsid w:val="001D379E"/>
    <w:rsid w:val="001D40BC"/>
    <w:rsid w:val="001D5653"/>
    <w:rsid w:val="001D5D78"/>
    <w:rsid w:val="001D6ACF"/>
    <w:rsid w:val="001D76BD"/>
    <w:rsid w:val="001E2A96"/>
    <w:rsid w:val="001E2DB1"/>
    <w:rsid w:val="001E4079"/>
    <w:rsid w:val="001E428C"/>
    <w:rsid w:val="001E5BD2"/>
    <w:rsid w:val="001E5C4E"/>
    <w:rsid w:val="001E5F64"/>
    <w:rsid w:val="001E64E6"/>
    <w:rsid w:val="001E7219"/>
    <w:rsid w:val="001F051F"/>
    <w:rsid w:val="001F1572"/>
    <w:rsid w:val="001F2152"/>
    <w:rsid w:val="001F2745"/>
    <w:rsid w:val="001F2970"/>
    <w:rsid w:val="001F4F80"/>
    <w:rsid w:val="001F61E6"/>
    <w:rsid w:val="001F7254"/>
    <w:rsid w:val="001F790B"/>
    <w:rsid w:val="001F7D3F"/>
    <w:rsid w:val="00201165"/>
    <w:rsid w:val="002017BF"/>
    <w:rsid w:val="00206F1A"/>
    <w:rsid w:val="00210254"/>
    <w:rsid w:val="002102DC"/>
    <w:rsid w:val="00210A9E"/>
    <w:rsid w:val="00210E65"/>
    <w:rsid w:val="002120C4"/>
    <w:rsid w:val="00213581"/>
    <w:rsid w:val="002170CB"/>
    <w:rsid w:val="002217DC"/>
    <w:rsid w:val="00222C08"/>
    <w:rsid w:val="00223CDB"/>
    <w:rsid w:val="00226186"/>
    <w:rsid w:val="002261D5"/>
    <w:rsid w:val="00227435"/>
    <w:rsid w:val="00227551"/>
    <w:rsid w:val="00230EA0"/>
    <w:rsid w:val="00232BB4"/>
    <w:rsid w:val="00235F1F"/>
    <w:rsid w:val="0023626D"/>
    <w:rsid w:val="002426F0"/>
    <w:rsid w:val="0024297A"/>
    <w:rsid w:val="00245F07"/>
    <w:rsid w:val="00247318"/>
    <w:rsid w:val="00250577"/>
    <w:rsid w:val="00250769"/>
    <w:rsid w:val="00252643"/>
    <w:rsid w:val="00252A0A"/>
    <w:rsid w:val="0025340A"/>
    <w:rsid w:val="002566BC"/>
    <w:rsid w:val="00262D36"/>
    <w:rsid w:val="00264EC7"/>
    <w:rsid w:val="002659E5"/>
    <w:rsid w:val="002665A8"/>
    <w:rsid w:val="002665C2"/>
    <w:rsid w:val="00266F4B"/>
    <w:rsid w:val="00267814"/>
    <w:rsid w:val="002678EF"/>
    <w:rsid w:val="002701E4"/>
    <w:rsid w:val="00271668"/>
    <w:rsid w:val="00271E4C"/>
    <w:rsid w:val="00272F9B"/>
    <w:rsid w:val="0027546F"/>
    <w:rsid w:val="002755A6"/>
    <w:rsid w:val="002762CA"/>
    <w:rsid w:val="00277308"/>
    <w:rsid w:val="00283C3A"/>
    <w:rsid w:val="00287E59"/>
    <w:rsid w:val="00292013"/>
    <w:rsid w:val="00292D16"/>
    <w:rsid w:val="0029401A"/>
    <w:rsid w:val="0029624D"/>
    <w:rsid w:val="002A003E"/>
    <w:rsid w:val="002A33D2"/>
    <w:rsid w:val="002A3504"/>
    <w:rsid w:val="002A384C"/>
    <w:rsid w:val="002A49DF"/>
    <w:rsid w:val="002A5C8F"/>
    <w:rsid w:val="002A7063"/>
    <w:rsid w:val="002A7481"/>
    <w:rsid w:val="002A7B37"/>
    <w:rsid w:val="002B006D"/>
    <w:rsid w:val="002B1D6C"/>
    <w:rsid w:val="002B1E1E"/>
    <w:rsid w:val="002B43E3"/>
    <w:rsid w:val="002B536E"/>
    <w:rsid w:val="002B5C4B"/>
    <w:rsid w:val="002B62D6"/>
    <w:rsid w:val="002B6572"/>
    <w:rsid w:val="002B7FCB"/>
    <w:rsid w:val="002C0DB6"/>
    <w:rsid w:val="002C0F7B"/>
    <w:rsid w:val="002C1832"/>
    <w:rsid w:val="002C276D"/>
    <w:rsid w:val="002C2C5C"/>
    <w:rsid w:val="002C2E3A"/>
    <w:rsid w:val="002C402F"/>
    <w:rsid w:val="002C4BB1"/>
    <w:rsid w:val="002C5CC9"/>
    <w:rsid w:val="002C6AED"/>
    <w:rsid w:val="002C6CC5"/>
    <w:rsid w:val="002C7658"/>
    <w:rsid w:val="002C78D4"/>
    <w:rsid w:val="002D23DB"/>
    <w:rsid w:val="002D3386"/>
    <w:rsid w:val="002D5B5F"/>
    <w:rsid w:val="002D62D6"/>
    <w:rsid w:val="002D707E"/>
    <w:rsid w:val="002E08EB"/>
    <w:rsid w:val="002E2AB4"/>
    <w:rsid w:val="002E3DE6"/>
    <w:rsid w:val="002E4F28"/>
    <w:rsid w:val="002E5380"/>
    <w:rsid w:val="002E5F4C"/>
    <w:rsid w:val="002E6CAA"/>
    <w:rsid w:val="002E7AC3"/>
    <w:rsid w:val="002F0503"/>
    <w:rsid w:val="002F6BC5"/>
    <w:rsid w:val="00300FC1"/>
    <w:rsid w:val="003030D7"/>
    <w:rsid w:val="00303DD8"/>
    <w:rsid w:val="0030549B"/>
    <w:rsid w:val="003059C8"/>
    <w:rsid w:val="00305C39"/>
    <w:rsid w:val="00305EDA"/>
    <w:rsid w:val="00310074"/>
    <w:rsid w:val="00310A55"/>
    <w:rsid w:val="0031110C"/>
    <w:rsid w:val="00311561"/>
    <w:rsid w:val="003129E0"/>
    <w:rsid w:val="00312BA4"/>
    <w:rsid w:val="00312DF0"/>
    <w:rsid w:val="00312F9D"/>
    <w:rsid w:val="0031307B"/>
    <w:rsid w:val="003130E9"/>
    <w:rsid w:val="00313335"/>
    <w:rsid w:val="00314282"/>
    <w:rsid w:val="00314394"/>
    <w:rsid w:val="003143F4"/>
    <w:rsid w:val="0031585C"/>
    <w:rsid w:val="00316DE5"/>
    <w:rsid w:val="00320035"/>
    <w:rsid w:val="0032310C"/>
    <w:rsid w:val="003242E8"/>
    <w:rsid w:val="00326420"/>
    <w:rsid w:val="00326BE4"/>
    <w:rsid w:val="0032703F"/>
    <w:rsid w:val="00327243"/>
    <w:rsid w:val="0033158A"/>
    <w:rsid w:val="00332299"/>
    <w:rsid w:val="0033240E"/>
    <w:rsid w:val="0033260C"/>
    <w:rsid w:val="00332855"/>
    <w:rsid w:val="003357E9"/>
    <w:rsid w:val="00335F9E"/>
    <w:rsid w:val="00345555"/>
    <w:rsid w:val="00350213"/>
    <w:rsid w:val="00351E8F"/>
    <w:rsid w:val="00352E6B"/>
    <w:rsid w:val="00353859"/>
    <w:rsid w:val="00354F83"/>
    <w:rsid w:val="00354FA3"/>
    <w:rsid w:val="00356F8C"/>
    <w:rsid w:val="00362381"/>
    <w:rsid w:val="00364AD4"/>
    <w:rsid w:val="00364E56"/>
    <w:rsid w:val="003672F7"/>
    <w:rsid w:val="00367681"/>
    <w:rsid w:val="00367745"/>
    <w:rsid w:val="00367ADA"/>
    <w:rsid w:val="00370C19"/>
    <w:rsid w:val="00372E5D"/>
    <w:rsid w:val="0037328D"/>
    <w:rsid w:val="003734B7"/>
    <w:rsid w:val="0037364E"/>
    <w:rsid w:val="003740D9"/>
    <w:rsid w:val="00374AD2"/>
    <w:rsid w:val="003757FB"/>
    <w:rsid w:val="0038280C"/>
    <w:rsid w:val="00383034"/>
    <w:rsid w:val="00383A93"/>
    <w:rsid w:val="003866B1"/>
    <w:rsid w:val="003866C2"/>
    <w:rsid w:val="003866D8"/>
    <w:rsid w:val="00386EE2"/>
    <w:rsid w:val="00391159"/>
    <w:rsid w:val="00392613"/>
    <w:rsid w:val="00393003"/>
    <w:rsid w:val="003933D1"/>
    <w:rsid w:val="0039454C"/>
    <w:rsid w:val="00395B2B"/>
    <w:rsid w:val="00395EDF"/>
    <w:rsid w:val="003A0333"/>
    <w:rsid w:val="003A11B6"/>
    <w:rsid w:val="003A1E50"/>
    <w:rsid w:val="003A24D6"/>
    <w:rsid w:val="003A6F5F"/>
    <w:rsid w:val="003A7BC1"/>
    <w:rsid w:val="003B0DFC"/>
    <w:rsid w:val="003B3B77"/>
    <w:rsid w:val="003B40DD"/>
    <w:rsid w:val="003B5946"/>
    <w:rsid w:val="003B5B71"/>
    <w:rsid w:val="003C01C4"/>
    <w:rsid w:val="003C109C"/>
    <w:rsid w:val="003C1334"/>
    <w:rsid w:val="003C1556"/>
    <w:rsid w:val="003C1B8B"/>
    <w:rsid w:val="003C2F16"/>
    <w:rsid w:val="003C57CE"/>
    <w:rsid w:val="003C608B"/>
    <w:rsid w:val="003C646C"/>
    <w:rsid w:val="003C7FC3"/>
    <w:rsid w:val="003D0224"/>
    <w:rsid w:val="003D1366"/>
    <w:rsid w:val="003D235C"/>
    <w:rsid w:val="003D4027"/>
    <w:rsid w:val="003D4BF7"/>
    <w:rsid w:val="003D73B1"/>
    <w:rsid w:val="003E1A24"/>
    <w:rsid w:val="003E1FC9"/>
    <w:rsid w:val="003E2618"/>
    <w:rsid w:val="003E285F"/>
    <w:rsid w:val="003E3050"/>
    <w:rsid w:val="003E4496"/>
    <w:rsid w:val="003E5CF9"/>
    <w:rsid w:val="003F6F1A"/>
    <w:rsid w:val="003F72FC"/>
    <w:rsid w:val="00400BAA"/>
    <w:rsid w:val="00402A6A"/>
    <w:rsid w:val="00402D81"/>
    <w:rsid w:val="00402DDD"/>
    <w:rsid w:val="00405C82"/>
    <w:rsid w:val="0041068B"/>
    <w:rsid w:val="0041083A"/>
    <w:rsid w:val="00411A06"/>
    <w:rsid w:val="00413734"/>
    <w:rsid w:val="004203C9"/>
    <w:rsid w:val="004216D9"/>
    <w:rsid w:val="00423DB0"/>
    <w:rsid w:val="00424DED"/>
    <w:rsid w:val="00430250"/>
    <w:rsid w:val="0043264D"/>
    <w:rsid w:val="00433CEF"/>
    <w:rsid w:val="004366F2"/>
    <w:rsid w:val="00441DFF"/>
    <w:rsid w:val="0044230F"/>
    <w:rsid w:val="004424A0"/>
    <w:rsid w:val="00443520"/>
    <w:rsid w:val="00443A38"/>
    <w:rsid w:val="00443EBB"/>
    <w:rsid w:val="0044410C"/>
    <w:rsid w:val="004447C7"/>
    <w:rsid w:val="00444F03"/>
    <w:rsid w:val="00446EA2"/>
    <w:rsid w:val="00450F77"/>
    <w:rsid w:val="00451127"/>
    <w:rsid w:val="0045241A"/>
    <w:rsid w:val="00453055"/>
    <w:rsid w:val="004533E5"/>
    <w:rsid w:val="00454ABC"/>
    <w:rsid w:val="0045511C"/>
    <w:rsid w:val="004562B8"/>
    <w:rsid w:val="00456849"/>
    <w:rsid w:val="00460F1B"/>
    <w:rsid w:val="00460F9F"/>
    <w:rsid w:val="0046452F"/>
    <w:rsid w:val="004656EC"/>
    <w:rsid w:val="0047098E"/>
    <w:rsid w:val="0047339C"/>
    <w:rsid w:val="00474327"/>
    <w:rsid w:val="00474F58"/>
    <w:rsid w:val="004753AD"/>
    <w:rsid w:val="004755C3"/>
    <w:rsid w:val="004800E8"/>
    <w:rsid w:val="0048144E"/>
    <w:rsid w:val="0048274F"/>
    <w:rsid w:val="00484CE6"/>
    <w:rsid w:val="004854A6"/>
    <w:rsid w:val="00485C5F"/>
    <w:rsid w:val="00486AD9"/>
    <w:rsid w:val="00490D89"/>
    <w:rsid w:val="00490E80"/>
    <w:rsid w:val="00493914"/>
    <w:rsid w:val="004958B7"/>
    <w:rsid w:val="004A0AE7"/>
    <w:rsid w:val="004A0D63"/>
    <w:rsid w:val="004A307D"/>
    <w:rsid w:val="004A38C3"/>
    <w:rsid w:val="004A48A2"/>
    <w:rsid w:val="004A48FE"/>
    <w:rsid w:val="004A6F7E"/>
    <w:rsid w:val="004B0967"/>
    <w:rsid w:val="004B180D"/>
    <w:rsid w:val="004B6008"/>
    <w:rsid w:val="004B6D88"/>
    <w:rsid w:val="004B705F"/>
    <w:rsid w:val="004C0472"/>
    <w:rsid w:val="004C07EC"/>
    <w:rsid w:val="004C0EBD"/>
    <w:rsid w:val="004C1442"/>
    <w:rsid w:val="004C1F02"/>
    <w:rsid w:val="004C2186"/>
    <w:rsid w:val="004C2EB1"/>
    <w:rsid w:val="004C3B18"/>
    <w:rsid w:val="004C3E55"/>
    <w:rsid w:val="004C49B0"/>
    <w:rsid w:val="004C539C"/>
    <w:rsid w:val="004C600C"/>
    <w:rsid w:val="004C7D9A"/>
    <w:rsid w:val="004D1BF8"/>
    <w:rsid w:val="004E25BD"/>
    <w:rsid w:val="004E2ADD"/>
    <w:rsid w:val="004E2B46"/>
    <w:rsid w:val="004E3DCC"/>
    <w:rsid w:val="004E6A95"/>
    <w:rsid w:val="004F1111"/>
    <w:rsid w:val="004F35B6"/>
    <w:rsid w:val="004F4C22"/>
    <w:rsid w:val="004F5791"/>
    <w:rsid w:val="005000F9"/>
    <w:rsid w:val="00500363"/>
    <w:rsid w:val="005003C6"/>
    <w:rsid w:val="00500487"/>
    <w:rsid w:val="00502BB2"/>
    <w:rsid w:val="00504090"/>
    <w:rsid w:val="00506843"/>
    <w:rsid w:val="00511201"/>
    <w:rsid w:val="00511A5F"/>
    <w:rsid w:val="00511C6A"/>
    <w:rsid w:val="00514177"/>
    <w:rsid w:val="00514CAB"/>
    <w:rsid w:val="0051582D"/>
    <w:rsid w:val="00515F51"/>
    <w:rsid w:val="005163CD"/>
    <w:rsid w:val="00516EF0"/>
    <w:rsid w:val="005172BA"/>
    <w:rsid w:val="005221F1"/>
    <w:rsid w:val="005252D0"/>
    <w:rsid w:val="00526BAC"/>
    <w:rsid w:val="0052734E"/>
    <w:rsid w:val="00527BF1"/>
    <w:rsid w:val="00530C8C"/>
    <w:rsid w:val="00532509"/>
    <w:rsid w:val="00533E74"/>
    <w:rsid w:val="00534451"/>
    <w:rsid w:val="00534C40"/>
    <w:rsid w:val="00536062"/>
    <w:rsid w:val="005408BE"/>
    <w:rsid w:val="005409D3"/>
    <w:rsid w:val="00541174"/>
    <w:rsid w:val="00543B93"/>
    <w:rsid w:val="00543DB2"/>
    <w:rsid w:val="00546041"/>
    <w:rsid w:val="00553009"/>
    <w:rsid w:val="0055675A"/>
    <w:rsid w:val="00556A97"/>
    <w:rsid w:val="00557ADB"/>
    <w:rsid w:val="00557ECC"/>
    <w:rsid w:val="00557ED8"/>
    <w:rsid w:val="005629D7"/>
    <w:rsid w:val="00564070"/>
    <w:rsid w:val="005644C4"/>
    <w:rsid w:val="005658BF"/>
    <w:rsid w:val="00565C8F"/>
    <w:rsid w:val="00565F98"/>
    <w:rsid w:val="00566116"/>
    <w:rsid w:val="00566534"/>
    <w:rsid w:val="005668D5"/>
    <w:rsid w:val="00570808"/>
    <w:rsid w:val="0057346E"/>
    <w:rsid w:val="00574116"/>
    <w:rsid w:val="005750A1"/>
    <w:rsid w:val="0057668B"/>
    <w:rsid w:val="00577121"/>
    <w:rsid w:val="00577A97"/>
    <w:rsid w:val="00577B68"/>
    <w:rsid w:val="00577F9E"/>
    <w:rsid w:val="00580692"/>
    <w:rsid w:val="005814E5"/>
    <w:rsid w:val="00582628"/>
    <w:rsid w:val="00584919"/>
    <w:rsid w:val="00585712"/>
    <w:rsid w:val="00585F14"/>
    <w:rsid w:val="005868C7"/>
    <w:rsid w:val="00590A76"/>
    <w:rsid w:val="0059163C"/>
    <w:rsid w:val="00591CFF"/>
    <w:rsid w:val="00593C3F"/>
    <w:rsid w:val="005941DB"/>
    <w:rsid w:val="00596F8E"/>
    <w:rsid w:val="005A18E2"/>
    <w:rsid w:val="005A27D5"/>
    <w:rsid w:val="005A287A"/>
    <w:rsid w:val="005A4D95"/>
    <w:rsid w:val="005A5302"/>
    <w:rsid w:val="005A600D"/>
    <w:rsid w:val="005A799D"/>
    <w:rsid w:val="005B1466"/>
    <w:rsid w:val="005B3463"/>
    <w:rsid w:val="005B423A"/>
    <w:rsid w:val="005B6844"/>
    <w:rsid w:val="005B7402"/>
    <w:rsid w:val="005C04E4"/>
    <w:rsid w:val="005C141F"/>
    <w:rsid w:val="005C162B"/>
    <w:rsid w:val="005C19A8"/>
    <w:rsid w:val="005C5237"/>
    <w:rsid w:val="005C52BC"/>
    <w:rsid w:val="005D010C"/>
    <w:rsid w:val="005D03FB"/>
    <w:rsid w:val="005D0FC0"/>
    <w:rsid w:val="005D29A6"/>
    <w:rsid w:val="005D2CB0"/>
    <w:rsid w:val="005D32E2"/>
    <w:rsid w:val="005D338E"/>
    <w:rsid w:val="005D759F"/>
    <w:rsid w:val="005E01D1"/>
    <w:rsid w:val="005E0E07"/>
    <w:rsid w:val="005E353D"/>
    <w:rsid w:val="005E53D4"/>
    <w:rsid w:val="005E57B4"/>
    <w:rsid w:val="005F081C"/>
    <w:rsid w:val="005F1CA4"/>
    <w:rsid w:val="005F286C"/>
    <w:rsid w:val="005F2B79"/>
    <w:rsid w:val="005F5EB3"/>
    <w:rsid w:val="005F6123"/>
    <w:rsid w:val="005F6418"/>
    <w:rsid w:val="00600A8F"/>
    <w:rsid w:val="006011EB"/>
    <w:rsid w:val="00601C7E"/>
    <w:rsid w:val="00601F2B"/>
    <w:rsid w:val="00603700"/>
    <w:rsid w:val="00603A92"/>
    <w:rsid w:val="00605883"/>
    <w:rsid w:val="0060595D"/>
    <w:rsid w:val="00605D67"/>
    <w:rsid w:val="00607748"/>
    <w:rsid w:val="006078F8"/>
    <w:rsid w:val="00607958"/>
    <w:rsid w:val="00610E2F"/>
    <w:rsid w:val="00611474"/>
    <w:rsid w:val="0061583A"/>
    <w:rsid w:val="00623313"/>
    <w:rsid w:val="00624666"/>
    <w:rsid w:val="00625809"/>
    <w:rsid w:val="0062733E"/>
    <w:rsid w:val="00634175"/>
    <w:rsid w:val="0063530F"/>
    <w:rsid w:val="00635529"/>
    <w:rsid w:val="00637E79"/>
    <w:rsid w:val="00640420"/>
    <w:rsid w:val="00640BE8"/>
    <w:rsid w:val="00640C5B"/>
    <w:rsid w:val="00641DF4"/>
    <w:rsid w:val="00642C27"/>
    <w:rsid w:val="006435DE"/>
    <w:rsid w:val="006436F9"/>
    <w:rsid w:val="006437F1"/>
    <w:rsid w:val="00643B65"/>
    <w:rsid w:val="00643DA7"/>
    <w:rsid w:val="00643F77"/>
    <w:rsid w:val="0064410F"/>
    <w:rsid w:val="006441FD"/>
    <w:rsid w:val="00646EBB"/>
    <w:rsid w:val="00653BED"/>
    <w:rsid w:val="0065512C"/>
    <w:rsid w:val="00656520"/>
    <w:rsid w:val="00657C17"/>
    <w:rsid w:val="006604BB"/>
    <w:rsid w:val="00662B25"/>
    <w:rsid w:val="006632E0"/>
    <w:rsid w:val="006674A0"/>
    <w:rsid w:val="00667801"/>
    <w:rsid w:val="00667E44"/>
    <w:rsid w:val="00667F11"/>
    <w:rsid w:val="006701A9"/>
    <w:rsid w:val="00670A5D"/>
    <w:rsid w:val="00671C67"/>
    <w:rsid w:val="00674633"/>
    <w:rsid w:val="0067492F"/>
    <w:rsid w:val="006761BC"/>
    <w:rsid w:val="00676E06"/>
    <w:rsid w:val="00677CC6"/>
    <w:rsid w:val="00682CC4"/>
    <w:rsid w:val="00682E4F"/>
    <w:rsid w:val="006833A6"/>
    <w:rsid w:val="00686CBC"/>
    <w:rsid w:val="00690605"/>
    <w:rsid w:val="00690617"/>
    <w:rsid w:val="00690854"/>
    <w:rsid w:val="006910C6"/>
    <w:rsid w:val="0069258F"/>
    <w:rsid w:val="00692CFC"/>
    <w:rsid w:val="00693948"/>
    <w:rsid w:val="00693CA4"/>
    <w:rsid w:val="00694113"/>
    <w:rsid w:val="00696172"/>
    <w:rsid w:val="006A0CF0"/>
    <w:rsid w:val="006A447D"/>
    <w:rsid w:val="006A5A9B"/>
    <w:rsid w:val="006A6014"/>
    <w:rsid w:val="006B1112"/>
    <w:rsid w:val="006B19FD"/>
    <w:rsid w:val="006B4320"/>
    <w:rsid w:val="006B6A7F"/>
    <w:rsid w:val="006B7118"/>
    <w:rsid w:val="006C3F5D"/>
    <w:rsid w:val="006C60D1"/>
    <w:rsid w:val="006C65F8"/>
    <w:rsid w:val="006D0D63"/>
    <w:rsid w:val="006D2129"/>
    <w:rsid w:val="006D36B8"/>
    <w:rsid w:val="006D4CF4"/>
    <w:rsid w:val="006D68C1"/>
    <w:rsid w:val="006E0508"/>
    <w:rsid w:val="006E2299"/>
    <w:rsid w:val="006E2308"/>
    <w:rsid w:val="006E356F"/>
    <w:rsid w:val="006E3718"/>
    <w:rsid w:val="006E37B3"/>
    <w:rsid w:val="006E436C"/>
    <w:rsid w:val="006E66DC"/>
    <w:rsid w:val="006F0C47"/>
    <w:rsid w:val="006F20C7"/>
    <w:rsid w:val="006F2C9A"/>
    <w:rsid w:val="006F2E28"/>
    <w:rsid w:val="006F41C1"/>
    <w:rsid w:val="006F4446"/>
    <w:rsid w:val="006F58B0"/>
    <w:rsid w:val="006F6390"/>
    <w:rsid w:val="006F68FE"/>
    <w:rsid w:val="006F6CA7"/>
    <w:rsid w:val="006F7FF1"/>
    <w:rsid w:val="007003B1"/>
    <w:rsid w:val="00700501"/>
    <w:rsid w:val="00701945"/>
    <w:rsid w:val="0070272C"/>
    <w:rsid w:val="00702A80"/>
    <w:rsid w:val="00705570"/>
    <w:rsid w:val="00705813"/>
    <w:rsid w:val="00706A51"/>
    <w:rsid w:val="00707729"/>
    <w:rsid w:val="00707770"/>
    <w:rsid w:val="0071131D"/>
    <w:rsid w:val="00712285"/>
    <w:rsid w:val="00712E96"/>
    <w:rsid w:val="00713F61"/>
    <w:rsid w:val="007150B9"/>
    <w:rsid w:val="00715B45"/>
    <w:rsid w:val="00716262"/>
    <w:rsid w:val="00716DB3"/>
    <w:rsid w:val="00717A06"/>
    <w:rsid w:val="007217A0"/>
    <w:rsid w:val="0072577B"/>
    <w:rsid w:val="00725949"/>
    <w:rsid w:val="00725C5F"/>
    <w:rsid w:val="00730718"/>
    <w:rsid w:val="00731FF0"/>
    <w:rsid w:val="00733804"/>
    <w:rsid w:val="00734263"/>
    <w:rsid w:val="00735281"/>
    <w:rsid w:val="00735E93"/>
    <w:rsid w:val="007362C9"/>
    <w:rsid w:val="00741F75"/>
    <w:rsid w:val="007421E7"/>
    <w:rsid w:val="007429E5"/>
    <w:rsid w:val="0074411B"/>
    <w:rsid w:val="007450C8"/>
    <w:rsid w:val="00745E5F"/>
    <w:rsid w:val="007530B3"/>
    <w:rsid w:val="00754228"/>
    <w:rsid w:val="00756F36"/>
    <w:rsid w:val="00761319"/>
    <w:rsid w:val="00761551"/>
    <w:rsid w:val="00761947"/>
    <w:rsid w:val="00765D9F"/>
    <w:rsid w:val="0076634D"/>
    <w:rsid w:val="00767CD9"/>
    <w:rsid w:val="00767CFA"/>
    <w:rsid w:val="00771116"/>
    <w:rsid w:val="0077138E"/>
    <w:rsid w:val="00772D7E"/>
    <w:rsid w:val="00772DB2"/>
    <w:rsid w:val="00780070"/>
    <w:rsid w:val="00780B57"/>
    <w:rsid w:val="00781467"/>
    <w:rsid w:val="007816DE"/>
    <w:rsid w:val="007824D0"/>
    <w:rsid w:val="007866DD"/>
    <w:rsid w:val="00787B44"/>
    <w:rsid w:val="00791379"/>
    <w:rsid w:val="007926A5"/>
    <w:rsid w:val="00792B8F"/>
    <w:rsid w:val="007A3991"/>
    <w:rsid w:val="007A4152"/>
    <w:rsid w:val="007A6864"/>
    <w:rsid w:val="007A7844"/>
    <w:rsid w:val="007B1544"/>
    <w:rsid w:val="007B1ABE"/>
    <w:rsid w:val="007B1D7A"/>
    <w:rsid w:val="007B6538"/>
    <w:rsid w:val="007B7F9F"/>
    <w:rsid w:val="007C0DDD"/>
    <w:rsid w:val="007C1A5E"/>
    <w:rsid w:val="007C1ECC"/>
    <w:rsid w:val="007C339B"/>
    <w:rsid w:val="007C35C7"/>
    <w:rsid w:val="007C3C51"/>
    <w:rsid w:val="007C4643"/>
    <w:rsid w:val="007C4E5D"/>
    <w:rsid w:val="007D0AFD"/>
    <w:rsid w:val="007D149A"/>
    <w:rsid w:val="007D4BF6"/>
    <w:rsid w:val="007E0145"/>
    <w:rsid w:val="007E1950"/>
    <w:rsid w:val="007E4796"/>
    <w:rsid w:val="007E7595"/>
    <w:rsid w:val="007E7785"/>
    <w:rsid w:val="007E7B4A"/>
    <w:rsid w:val="007F1439"/>
    <w:rsid w:val="007F34AA"/>
    <w:rsid w:val="007F34C9"/>
    <w:rsid w:val="007F53E5"/>
    <w:rsid w:val="007F5647"/>
    <w:rsid w:val="007F70F8"/>
    <w:rsid w:val="0080007E"/>
    <w:rsid w:val="00801059"/>
    <w:rsid w:val="00801671"/>
    <w:rsid w:val="008021FF"/>
    <w:rsid w:val="00802687"/>
    <w:rsid w:val="00805384"/>
    <w:rsid w:val="00805C8C"/>
    <w:rsid w:val="00807AA6"/>
    <w:rsid w:val="00807B8F"/>
    <w:rsid w:val="00810EBE"/>
    <w:rsid w:val="00811C9E"/>
    <w:rsid w:val="0081248D"/>
    <w:rsid w:val="00812A64"/>
    <w:rsid w:val="00822F4B"/>
    <w:rsid w:val="00824612"/>
    <w:rsid w:val="00825B98"/>
    <w:rsid w:val="0082626D"/>
    <w:rsid w:val="00826C62"/>
    <w:rsid w:val="00826FEF"/>
    <w:rsid w:val="00835578"/>
    <w:rsid w:val="008356E0"/>
    <w:rsid w:val="00840AB7"/>
    <w:rsid w:val="00841018"/>
    <w:rsid w:val="00842BB7"/>
    <w:rsid w:val="00843049"/>
    <w:rsid w:val="008441EF"/>
    <w:rsid w:val="00845D26"/>
    <w:rsid w:val="0084711D"/>
    <w:rsid w:val="0085030C"/>
    <w:rsid w:val="00850789"/>
    <w:rsid w:val="00850A82"/>
    <w:rsid w:val="008513B5"/>
    <w:rsid w:val="008528D7"/>
    <w:rsid w:val="0085430E"/>
    <w:rsid w:val="0085535F"/>
    <w:rsid w:val="00857B33"/>
    <w:rsid w:val="00860215"/>
    <w:rsid w:val="00860546"/>
    <w:rsid w:val="00860EB3"/>
    <w:rsid w:val="00861FFA"/>
    <w:rsid w:val="0086398A"/>
    <w:rsid w:val="008641CA"/>
    <w:rsid w:val="00864548"/>
    <w:rsid w:val="00864E12"/>
    <w:rsid w:val="00865B02"/>
    <w:rsid w:val="00865B26"/>
    <w:rsid w:val="00866E8A"/>
    <w:rsid w:val="00867009"/>
    <w:rsid w:val="008672D2"/>
    <w:rsid w:val="00873F55"/>
    <w:rsid w:val="00874361"/>
    <w:rsid w:val="0087440F"/>
    <w:rsid w:val="008761DF"/>
    <w:rsid w:val="00883107"/>
    <w:rsid w:val="00883793"/>
    <w:rsid w:val="00883EA7"/>
    <w:rsid w:val="00884379"/>
    <w:rsid w:val="00887AC8"/>
    <w:rsid w:val="00891F08"/>
    <w:rsid w:val="008932FA"/>
    <w:rsid w:val="008949F1"/>
    <w:rsid w:val="00895BAE"/>
    <w:rsid w:val="008A008A"/>
    <w:rsid w:val="008A14CE"/>
    <w:rsid w:val="008A1C35"/>
    <w:rsid w:val="008A3342"/>
    <w:rsid w:val="008A4B9D"/>
    <w:rsid w:val="008A5061"/>
    <w:rsid w:val="008A6B8A"/>
    <w:rsid w:val="008B02DE"/>
    <w:rsid w:val="008B0B76"/>
    <w:rsid w:val="008B1809"/>
    <w:rsid w:val="008B2643"/>
    <w:rsid w:val="008B400E"/>
    <w:rsid w:val="008B42EA"/>
    <w:rsid w:val="008B4CA4"/>
    <w:rsid w:val="008B7351"/>
    <w:rsid w:val="008B790A"/>
    <w:rsid w:val="008C00FD"/>
    <w:rsid w:val="008C0DC8"/>
    <w:rsid w:val="008C1995"/>
    <w:rsid w:val="008C3EE6"/>
    <w:rsid w:val="008C6FA0"/>
    <w:rsid w:val="008D09FC"/>
    <w:rsid w:val="008D0BF3"/>
    <w:rsid w:val="008D2068"/>
    <w:rsid w:val="008D281A"/>
    <w:rsid w:val="008D642C"/>
    <w:rsid w:val="008D7479"/>
    <w:rsid w:val="008E12F4"/>
    <w:rsid w:val="008E2C02"/>
    <w:rsid w:val="008E32AD"/>
    <w:rsid w:val="008E3D0D"/>
    <w:rsid w:val="008F022F"/>
    <w:rsid w:val="008F1486"/>
    <w:rsid w:val="008F21F2"/>
    <w:rsid w:val="008F2A8A"/>
    <w:rsid w:val="008F4FFC"/>
    <w:rsid w:val="008F66C6"/>
    <w:rsid w:val="008F6F12"/>
    <w:rsid w:val="00901A5E"/>
    <w:rsid w:val="00902CDC"/>
    <w:rsid w:val="0090321F"/>
    <w:rsid w:val="00905C4F"/>
    <w:rsid w:val="00906389"/>
    <w:rsid w:val="00910799"/>
    <w:rsid w:val="00911452"/>
    <w:rsid w:val="00911D3F"/>
    <w:rsid w:val="00912C72"/>
    <w:rsid w:val="00914C31"/>
    <w:rsid w:val="009171D0"/>
    <w:rsid w:val="00920BDC"/>
    <w:rsid w:val="00921B97"/>
    <w:rsid w:val="00922AA0"/>
    <w:rsid w:val="0092393F"/>
    <w:rsid w:val="00924B76"/>
    <w:rsid w:val="00926902"/>
    <w:rsid w:val="00927106"/>
    <w:rsid w:val="0093083E"/>
    <w:rsid w:val="00930959"/>
    <w:rsid w:val="00932634"/>
    <w:rsid w:val="00935688"/>
    <w:rsid w:val="00936879"/>
    <w:rsid w:val="00936EB5"/>
    <w:rsid w:val="00940900"/>
    <w:rsid w:val="00943371"/>
    <w:rsid w:val="009442D8"/>
    <w:rsid w:val="00945920"/>
    <w:rsid w:val="00946904"/>
    <w:rsid w:val="00947A47"/>
    <w:rsid w:val="00947BA5"/>
    <w:rsid w:val="009507A4"/>
    <w:rsid w:val="00950C58"/>
    <w:rsid w:val="00952315"/>
    <w:rsid w:val="009526B8"/>
    <w:rsid w:val="00953B69"/>
    <w:rsid w:val="009550EE"/>
    <w:rsid w:val="00955B01"/>
    <w:rsid w:val="00956DEF"/>
    <w:rsid w:val="0095783A"/>
    <w:rsid w:val="00960EE1"/>
    <w:rsid w:val="00961A65"/>
    <w:rsid w:val="0096202B"/>
    <w:rsid w:val="00962310"/>
    <w:rsid w:val="00965D70"/>
    <w:rsid w:val="009710AD"/>
    <w:rsid w:val="00972115"/>
    <w:rsid w:val="0097311E"/>
    <w:rsid w:val="00974CE4"/>
    <w:rsid w:val="00975A31"/>
    <w:rsid w:val="00976237"/>
    <w:rsid w:val="009765B4"/>
    <w:rsid w:val="00980148"/>
    <w:rsid w:val="00981CE8"/>
    <w:rsid w:val="0098273E"/>
    <w:rsid w:val="00983A08"/>
    <w:rsid w:val="0098515F"/>
    <w:rsid w:val="009877D6"/>
    <w:rsid w:val="0099027D"/>
    <w:rsid w:val="00990558"/>
    <w:rsid w:val="009911AE"/>
    <w:rsid w:val="0099778A"/>
    <w:rsid w:val="009A1B6F"/>
    <w:rsid w:val="009A2EDA"/>
    <w:rsid w:val="009A3B16"/>
    <w:rsid w:val="009A6D73"/>
    <w:rsid w:val="009B3529"/>
    <w:rsid w:val="009B50F0"/>
    <w:rsid w:val="009B524E"/>
    <w:rsid w:val="009B5DB7"/>
    <w:rsid w:val="009B5E63"/>
    <w:rsid w:val="009B73D1"/>
    <w:rsid w:val="009C06E2"/>
    <w:rsid w:val="009C13C0"/>
    <w:rsid w:val="009C1849"/>
    <w:rsid w:val="009C27C7"/>
    <w:rsid w:val="009C3832"/>
    <w:rsid w:val="009C60B7"/>
    <w:rsid w:val="009C68B9"/>
    <w:rsid w:val="009C775F"/>
    <w:rsid w:val="009D025A"/>
    <w:rsid w:val="009D0528"/>
    <w:rsid w:val="009D1341"/>
    <w:rsid w:val="009D1AB8"/>
    <w:rsid w:val="009D1D38"/>
    <w:rsid w:val="009D2DA1"/>
    <w:rsid w:val="009D4B90"/>
    <w:rsid w:val="009E07CC"/>
    <w:rsid w:val="009E3452"/>
    <w:rsid w:val="009E7845"/>
    <w:rsid w:val="009E7997"/>
    <w:rsid w:val="009E7AB1"/>
    <w:rsid w:val="009F068E"/>
    <w:rsid w:val="009F13DC"/>
    <w:rsid w:val="009F1576"/>
    <w:rsid w:val="009F2479"/>
    <w:rsid w:val="009F2F15"/>
    <w:rsid w:val="009F3F3A"/>
    <w:rsid w:val="009F4964"/>
    <w:rsid w:val="009F749E"/>
    <w:rsid w:val="00A0148E"/>
    <w:rsid w:val="00A02D2A"/>
    <w:rsid w:val="00A05130"/>
    <w:rsid w:val="00A0572D"/>
    <w:rsid w:val="00A065F4"/>
    <w:rsid w:val="00A07673"/>
    <w:rsid w:val="00A10031"/>
    <w:rsid w:val="00A11495"/>
    <w:rsid w:val="00A12B23"/>
    <w:rsid w:val="00A13E23"/>
    <w:rsid w:val="00A13FCA"/>
    <w:rsid w:val="00A15B6A"/>
    <w:rsid w:val="00A20756"/>
    <w:rsid w:val="00A22397"/>
    <w:rsid w:val="00A2361F"/>
    <w:rsid w:val="00A23A07"/>
    <w:rsid w:val="00A24AEB"/>
    <w:rsid w:val="00A27BC2"/>
    <w:rsid w:val="00A311F9"/>
    <w:rsid w:val="00A37968"/>
    <w:rsid w:val="00A37F9B"/>
    <w:rsid w:val="00A41798"/>
    <w:rsid w:val="00A425BC"/>
    <w:rsid w:val="00A43B54"/>
    <w:rsid w:val="00A46681"/>
    <w:rsid w:val="00A471AD"/>
    <w:rsid w:val="00A513DB"/>
    <w:rsid w:val="00A51FA8"/>
    <w:rsid w:val="00A55B13"/>
    <w:rsid w:val="00A60814"/>
    <w:rsid w:val="00A62525"/>
    <w:rsid w:val="00A628B4"/>
    <w:rsid w:val="00A6341B"/>
    <w:rsid w:val="00A63DF9"/>
    <w:rsid w:val="00A644BF"/>
    <w:rsid w:val="00A64F1E"/>
    <w:rsid w:val="00A65B5B"/>
    <w:rsid w:val="00A66035"/>
    <w:rsid w:val="00A70161"/>
    <w:rsid w:val="00A7018A"/>
    <w:rsid w:val="00A753F8"/>
    <w:rsid w:val="00A75871"/>
    <w:rsid w:val="00A7724E"/>
    <w:rsid w:val="00A7762F"/>
    <w:rsid w:val="00A77DA5"/>
    <w:rsid w:val="00A77EAF"/>
    <w:rsid w:val="00A80819"/>
    <w:rsid w:val="00A81B15"/>
    <w:rsid w:val="00A829D1"/>
    <w:rsid w:val="00A82F72"/>
    <w:rsid w:val="00A83D6A"/>
    <w:rsid w:val="00A84365"/>
    <w:rsid w:val="00A86F6A"/>
    <w:rsid w:val="00A9069D"/>
    <w:rsid w:val="00A9745E"/>
    <w:rsid w:val="00A97E5D"/>
    <w:rsid w:val="00AA02BA"/>
    <w:rsid w:val="00AA195B"/>
    <w:rsid w:val="00AA1ABE"/>
    <w:rsid w:val="00AA2067"/>
    <w:rsid w:val="00AA4FA3"/>
    <w:rsid w:val="00AA53B0"/>
    <w:rsid w:val="00AA65BC"/>
    <w:rsid w:val="00AB0C60"/>
    <w:rsid w:val="00AB1E28"/>
    <w:rsid w:val="00AB3243"/>
    <w:rsid w:val="00AB377E"/>
    <w:rsid w:val="00AB5657"/>
    <w:rsid w:val="00AB6B29"/>
    <w:rsid w:val="00AB6CEE"/>
    <w:rsid w:val="00AC2476"/>
    <w:rsid w:val="00AC338A"/>
    <w:rsid w:val="00AC33A8"/>
    <w:rsid w:val="00AC5CE8"/>
    <w:rsid w:val="00AD0EBA"/>
    <w:rsid w:val="00AD1019"/>
    <w:rsid w:val="00AD1F73"/>
    <w:rsid w:val="00AD320D"/>
    <w:rsid w:val="00AD341D"/>
    <w:rsid w:val="00AD586A"/>
    <w:rsid w:val="00AD7F5C"/>
    <w:rsid w:val="00AD7F75"/>
    <w:rsid w:val="00AE0ADB"/>
    <w:rsid w:val="00AE326C"/>
    <w:rsid w:val="00AE4544"/>
    <w:rsid w:val="00AE5343"/>
    <w:rsid w:val="00AE54D8"/>
    <w:rsid w:val="00AE5F31"/>
    <w:rsid w:val="00AE62B3"/>
    <w:rsid w:val="00AE71D5"/>
    <w:rsid w:val="00AE780A"/>
    <w:rsid w:val="00AF209E"/>
    <w:rsid w:val="00AF4432"/>
    <w:rsid w:val="00AF4977"/>
    <w:rsid w:val="00AF58B6"/>
    <w:rsid w:val="00B00160"/>
    <w:rsid w:val="00B00761"/>
    <w:rsid w:val="00B00B32"/>
    <w:rsid w:val="00B00D9A"/>
    <w:rsid w:val="00B0102F"/>
    <w:rsid w:val="00B015A3"/>
    <w:rsid w:val="00B03594"/>
    <w:rsid w:val="00B037C6"/>
    <w:rsid w:val="00B0526F"/>
    <w:rsid w:val="00B07324"/>
    <w:rsid w:val="00B074D7"/>
    <w:rsid w:val="00B1051B"/>
    <w:rsid w:val="00B1137B"/>
    <w:rsid w:val="00B12154"/>
    <w:rsid w:val="00B131B8"/>
    <w:rsid w:val="00B13410"/>
    <w:rsid w:val="00B13EE5"/>
    <w:rsid w:val="00B13F9B"/>
    <w:rsid w:val="00B174B4"/>
    <w:rsid w:val="00B17E47"/>
    <w:rsid w:val="00B217EF"/>
    <w:rsid w:val="00B21CA9"/>
    <w:rsid w:val="00B2202B"/>
    <w:rsid w:val="00B22F47"/>
    <w:rsid w:val="00B23541"/>
    <w:rsid w:val="00B2667D"/>
    <w:rsid w:val="00B3119C"/>
    <w:rsid w:val="00B3184D"/>
    <w:rsid w:val="00B32D38"/>
    <w:rsid w:val="00B32F67"/>
    <w:rsid w:val="00B33557"/>
    <w:rsid w:val="00B357BE"/>
    <w:rsid w:val="00B40796"/>
    <w:rsid w:val="00B41F97"/>
    <w:rsid w:val="00B423A9"/>
    <w:rsid w:val="00B46081"/>
    <w:rsid w:val="00B46689"/>
    <w:rsid w:val="00B47A4E"/>
    <w:rsid w:val="00B507E6"/>
    <w:rsid w:val="00B5140A"/>
    <w:rsid w:val="00B524C2"/>
    <w:rsid w:val="00B53905"/>
    <w:rsid w:val="00B53B5A"/>
    <w:rsid w:val="00B55610"/>
    <w:rsid w:val="00B5674E"/>
    <w:rsid w:val="00B603A9"/>
    <w:rsid w:val="00B60E15"/>
    <w:rsid w:val="00B6350C"/>
    <w:rsid w:val="00B63557"/>
    <w:rsid w:val="00B6567B"/>
    <w:rsid w:val="00B67D73"/>
    <w:rsid w:val="00B7035C"/>
    <w:rsid w:val="00B71572"/>
    <w:rsid w:val="00B722F1"/>
    <w:rsid w:val="00B748A6"/>
    <w:rsid w:val="00B76134"/>
    <w:rsid w:val="00B808EF"/>
    <w:rsid w:val="00B81D84"/>
    <w:rsid w:val="00B84808"/>
    <w:rsid w:val="00B873F2"/>
    <w:rsid w:val="00B87D65"/>
    <w:rsid w:val="00B90FEA"/>
    <w:rsid w:val="00B94594"/>
    <w:rsid w:val="00B9665E"/>
    <w:rsid w:val="00BA208E"/>
    <w:rsid w:val="00BA28DD"/>
    <w:rsid w:val="00BA36B0"/>
    <w:rsid w:val="00BA4CD6"/>
    <w:rsid w:val="00BA4D6D"/>
    <w:rsid w:val="00BA56AE"/>
    <w:rsid w:val="00BA61FD"/>
    <w:rsid w:val="00BA6315"/>
    <w:rsid w:val="00BA6C44"/>
    <w:rsid w:val="00BB0920"/>
    <w:rsid w:val="00BB17B4"/>
    <w:rsid w:val="00BB1ABE"/>
    <w:rsid w:val="00BB1D7C"/>
    <w:rsid w:val="00BB3752"/>
    <w:rsid w:val="00BB4A56"/>
    <w:rsid w:val="00BB707E"/>
    <w:rsid w:val="00BC194D"/>
    <w:rsid w:val="00BC1A7A"/>
    <w:rsid w:val="00BC5FEB"/>
    <w:rsid w:val="00BC6611"/>
    <w:rsid w:val="00BC79D3"/>
    <w:rsid w:val="00BD17F9"/>
    <w:rsid w:val="00BD1A16"/>
    <w:rsid w:val="00BD3741"/>
    <w:rsid w:val="00BD667E"/>
    <w:rsid w:val="00BD72B6"/>
    <w:rsid w:val="00BD72E2"/>
    <w:rsid w:val="00BE0C06"/>
    <w:rsid w:val="00BE17DD"/>
    <w:rsid w:val="00BE2EF2"/>
    <w:rsid w:val="00BE49C5"/>
    <w:rsid w:val="00BE4DBB"/>
    <w:rsid w:val="00BF09D4"/>
    <w:rsid w:val="00BF136A"/>
    <w:rsid w:val="00BF19A4"/>
    <w:rsid w:val="00BF1B3E"/>
    <w:rsid w:val="00BF1E72"/>
    <w:rsid w:val="00BF60FE"/>
    <w:rsid w:val="00BF67FA"/>
    <w:rsid w:val="00C00E15"/>
    <w:rsid w:val="00C00EF9"/>
    <w:rsid w:val="00C028EB"/>
    <w:rsid w:val="00C043B8"/>
    <w:rsid w:val="00C04CB9"/>
    <w:rsid w:val="00C06755"/>
    <w:rsid w:val="00C11BE6"/>
    <w:rsid w:val="00C1555C"/>
    <w:rsid w:val="00C15B31"/>
    <w:rsid w:val="00C15F50"/>
    <w:rsid w:val="00C1650D"/>
    <w:rsid w:val="00C1729F"/>
    <w:rsid w:val="00C20054"/>
    <w:rsid w:val="00C2231A"/>
    <w:rsid w:val="00C22BE9"/>
    <w:rsid w:val="00C243CD"/>
    <w:rsid w:val="00C24804"/>
    <w:rsid w:val="00C255C4"/>
    <w:rsid w:val="00C269E9"/>
    <w:rsid w:val="00C31202"/>
    <w:rsid w:val="00C3376F"/>
    <w:rsid w:val="00C33B87"/>
    <w:rsid w:val="00C34214"/>
    <w:rsid w:val="00C343CE"/>
    <w:rsid w:val="00C35910"/>
    <w:rsid w:val="00C35BB9"/>
    <w:rsid w:val="00C35E9A"/>
    <w:rsid w:val="00C365B2"/>
    <w:rsid w:val="00C40A3D"/>
    <w:rsid w:val="00C40FA9"/>
    <w:rsid w:val="00C41A24"/>
    <w:rsid w:val="00C43E7C"/>
    <w:rsid w:val="00C4426D"/>
    <w:rsid w:val="00C50BE6"/>
    <w:rsid w:val="00C55155"/>
    <w:rsid w:val="00C56987"/>
    <w:rsid w:val="00C56D1A"/>
    <w:rsid w:val="00C57ED6"/>
    <w:rsid w:val="00C623DF"/>
    <w:rsid w:val="00C629CC"/>
    <w:rsid w:val="00C644B9"/>
    <w:rsid w:val="00C64B03"/>
    <w:rsid w:val="00C6653D"/>
    <w:rsid w:val="00C67F88"/>
    <w:rsid w:val="00C70EE5"/>
    <w:rsid w:val="00C714A7"/>
    <w:rsid w:val="00C71C26"/>
    <w:rsid w:val="00C72B33"/>
    <w:rsid w:val="00C74F95"/>
    <w:rsid w:val="00C758A9"/>
    <w:rsid w:val="00C75998"/>
    <w:rsid w:val="00C77179"/>
    <w:rsid w:val="00C77691"/>
    <w:rsid w:val="00C7793D"/>
    <w:rsid w:val="00C81D1D"/>
    <w:rsid w:val="00C81E54"/>
    <w:rsid w:val="00C84613"/>
    <w:rsid w:val="00C84801"/>
    <w:rsid w:val="00C8597A"/>
    <w:rsid w:val="00C87D18"/>
    <w:rsid w:val="00C92A92"/>
    <w:rsid w:val="00C94170"/>
    <w:rsid w:val="00C95EB8"/>
    <w:rsid w:val="00C97934"/>
    <w:rsid w:val="00CA070D"/>
    <w:rsid w:val="00CB04DC"/>
    <w:rsid w:val="00CB7FAC"/>
    <w:rsid w:val="00CC3736"/>
    <w:rsid w:val="00CC46A9"/>
    <w:rsid w:val="00CC4E72"/>
    <w:rsid w:val="00CC7B7D"/>
    <w:rsid w:val="00CD14C3"/>
    <w:rsid w:val="00CD347C"/>
    <w:rsid w:val="00CD42E2"/>
    <w:rsid w:val="00CD5810"/>
    <w:rsid w:val="00CE0F0B"/>
    <w:rsid w:val="00CE28D4"/>
    <w:rsid w:val="00CE3289"/>
    <w:rsid w:val="00CE3589"/>
    <w:rsid w:val="00CE40E8"/>
    <w:rsid w:val="00CE5659"/>
    <w:rsid w:val="00CE5D38"/>
    <w:rsid w:val="00CE620A"/>
    <w:rsid w:val="00CE7620"/>
    <w:rsid w:val="00CF26E5"/>
    <w:rsid w:val="00CF2A5E"/>
    <w:rsid w:val="00CF2F4B"/>
    <w:rsid w:val="00CF49BF"/>
    <w:rsid w:val="00CF4CD4"/>
    <w:rsid w:val="00CF5812"/>
    <w:rsid w:val="00CF5CFE"/>
    <w:rsid w:val="00CF6F3E"/>
    <w:rsid w:val="00CF78B9"/>
    <w:rsid w:val="00D01D6A"/>
    <w:rsid w:val="00D04F24"/>
    <w:rsid w:val="00D05B08"/>
    <w:rsid w:val="00D05B6E"/>
    <w:rsid w:val="00D06BBC"/>
    <w:rsid w:val="00D100EA"/>
    <w:rsid w:val="00D10887"/>
    <w:rsid w:val="00D10ABB"/>
    <w:rsid w:val="00D11313"/>
    <w:rsid w:val="00D11552"/>
    <w:rsid w:val="00D1191B"/>
    <w:rsid w:val="00D11D1C"/>
    <w:rsid w:val="00D11F86"/>
    <w:rsid w:val="00D13677"/>
    <w:rsid w:val="00D137E9"/>
    <w:rsid w:val="00D17B02"/>
    <w:rsid w:val="00D26033"/>
    <w:rsid w:val="00D305B3"/>
    <w:rsid w:val="00D30B5D"/>
    <w:rsid w:val="00D3362D"/>
    <w:rsid w:val="00D33FE4"/>
    <w:rsid w:val="00D34417"/>
    <w:rsid w:val="00D34C09"/>
    <w:rsid w:val="00D363A7"/>
    <w:rsid w:val="00D374E1"/>
    <w:rsid w:val="00D37949"/>
    <w:rsid w:val="00D413D6"/>
    <w:rsid w:val="00D41A89"/>
    <w:rsid w:val="00D42D41"/>
    <w:rsid w:val="00D43063"/>
    <w:rsid w:val="00D43FC7"/>
    <w:rsid w:val="00D4482C"/>
    <w:rsid w:val="00D467FD"/>
    <w:rsid w:val="00D47374"/>
    <w:rsid w:val="00D50D8A"/>
    <w:rsid w:val="00D5405B"/>
    <w:rsid w:val="00D55241"/>
    <w:rsid w:val="00D60700"/>
    <w:rsid w:val="00D61420"/>
    <w:rsid w:val="00D65B48"/>
    <w:rsid w:val="00D66855"/>
    <w:rsid w:val="00D674F2"/>
    <w:rsid w:val="00D6758B"/>
    <w:rsid w:val="00D67754"/>
    <w:rsid w:val="00D70E9A"/>
    <w:rsid w:val="00D72650"/>
    <w:rsid w:val="00D73617"/>
    <w:rsid w:val="00D73A03"/>
    <w:rsid w:val="00D75B9B"/>
    <w:rsid w:val="00D7716D"/>
    <w:rsid w:val="00D77A75"/>
    <w:rsid w:val="00D8208E"/>
    <w:rsid w:val="00D83368"/>
    <w:rsid w:val="00D848BC"/>
    <w:rsid w:val="00D84BEB"/>
    <w:rsid w:val="00D84DA5"/>
    <w:rsid w:val="00D87124"/>
    <w:rsid w:val="00D90F3A"/>
    <w:rsid w:val="00D9120B"/>
    <w:rsid w:val="00D91C89"/>
    <w:rsid w:val="00D94989"/>
    <w:rsid w:val="00D964E1"/>
    <w:rsid w:val="00DA03D0"/>
    <w:rsid w:val="00DA0572"/>
    <w:rsid w:val="00DA084E"/>
    <w:rsid w:val="00DA0C55"/>
    <w:rsid w:val="00DA321E"/>
    <w:rsid w:val="00DA790C"/>
    <w:rsid w:val="00DB01C5"/>
    <w:rsid w:val="00DB032F"/>
    <w:rsid w:val="00DB1C7B"/>
    <w:rsid w:val="00DB2118"/>
    <w:rsid w:val="00DC03C1"/>
    <w:rsid w:val="00DC153B"/>
    <w:rsid w:val="00DC408B"/>
    <w:rsid w:val="00DC5299"/>
    <w:rsid w:val="00DD0695"/>
    <w:rsid w:val="00DD14CB"/>
    <w:rsid w:val="00DD2744"/>
    <w:rsid w:val="00DD2911"/>
    <w:rsid w:val="00DD3E51"/>
    <w:rsid w:val="00DD44E3"/>
    <w:rsid w:val="00DD6EBF"/>
    <w:rsid w:val="00DE02F0"/>
    <w:rsid w:val="00DE0DC9"/>
    <w:rsid w:val="00DE0F50"/>
    <w:rsid w:val="00DE1855"/>
    <w:rsid w:val="00DE2876"/>
    <w:rsid w:val="00DE2B3B"/>
    <w:rsid w:val="00DE440B"/>
    <w:rsid w:val="00DE4564"/>
    <w:rsid w:val="00DE6F28"/>
    <w:rsid w:val="00DE71EB"/>
    <w:rsid w:val="00DE7399"/>
    <w:rsid w:val="00DF0BFF"/>
    <w:rsid w:val="00DF1047"/>
    <w:rsid w:val="00DF2F0E"/>
    <w:rsid w:val="00DF51F9"/>
    <w:rsid w:val="00DF760B"/>
    <w:rsid w:val="00E00DC6"/>
    <w:rsid w:val="00E04F0E"/>
    <w:rsid w:val="00E06C47"/>
    <w:rsid w:val="00E070A9"/>
    <w:rsid w:val="00E10BB2"/>
    <w:rsid w:val="00E119BE"/>
    <w:rsid w:val="00E1216B"/>
    <w:rsid w:val="00E12176"/>
    <w:rsid w:val="00E15269"/>
    <w:rsid w:val="00E16B4B"/>
    <w:rsid w:val="00E2097A"/>
    <w:rsid w:val="00E22BD3"/>
    <w:rsid w:val="00E22E4F"/>
    <w:rsid w:val="00E23ADA"/>
    <w:rsid w:val="00E266F5"/>
    <w:rsid w:val="00E268A9"/>
    <w:rsid w:val="00E303A2"/>
    <w:rsid w:val="00E30B35"/>
    <w:rsid w:val="00E30F2C"/>
    <w:rsid w:val="00E35BC9"/>
    <w:rsid w:val="00E36A69"/>
    <w:rsid w:val="00E41EE5"/>
    <w:rsid w:val="00E45C2B"/>
    <w:rsid w:val="00E4651F"/>
    <w:rsid w:val="00E51B3E"/>
    <w:rsid w:val="00E52CA9"/>
    <w:rsid w:val="00E53632"/>
    <w:rsid w:val="00E5563A"/>
    <w:rsid w:val="00E57B86"/>
    <w:rsid w:val="00E60E2D"/>
    <w:rsid w:val="00E6164F"/>
    <w:rsid w:val="00E645BF"/>
    <w:rsid w:val="00E654C5"/>
    <w:rsid w:val="00E735E3"/>
    <w:rsid w:val="00E74601"/>
    <w:rsid w:val="00E749C4"/>
    <w:rsid w:val="00E7697C"/>
    <w:rsid w:val="00E76C4D"/>
    <w:rsid w:val="00E77E17"/>
    <w:rsid w:val="00E8066B"/>
    <w:rsid w:val="00E81831"/>
    <w:rsid w:val="00E8568A"/>
    <w:rsid w:val="00E8659B"/>
    <w:rsid w:val="00E868F7"/>
    <w:rsid w:val="00E86DB7"/>
    <w:rsid w:val="00E87D70"/>
    <w:rsid w:val="00E90498"/>
    <w:rsid w:val="00E90821"/>
    <w:rsid w:val="00E90BA7"/>
    <w:rsid w:val="00E913AE"/>
    <w:rsid w:val="00E91C56"/>
    <w:rsid w:val="00E92301"/>
    <w:rsid w:val="00E94EF6"/>
    <w:rsid w:val="00E94F8B"/>
    <w:rsid w:val="00E95B0F"/>
    <w:rsid w:val="00E95E5E"/>
    <w:rsid w:val="00E96936"/>
    <w:rsid w:val="00E9749D"/>
    <w:rsid w:val="00EA08A3"/>
    <w:rsid w:val="00EA2732"/>
    <w:rsid w:val="00EA2966"/>
    <w:rsid w:val="00EA5A21"/>
    <w:rsid w:val="00EA6352"/>
    <w:rsid w:val="00EA7438"/>
    <w:rsid w:val="00EB1726"/>
    <w:rsid w:val="00EB2A3F"/>
    <w:rsid w:val="00EB5183"/>
    <w:rsid w:val="00EB72FB"/>
    <w:rsid w:val="00EC03E7"/>
    <w:rsid w:val="00EC0799"/>
    <w:rsid w:val="00EC1248"/>
    <w:rsid w:val="00EC1844"/>
    <w:rsid w:val="00EC4E06"/>
    <w:rsid w:val="00EC7ED8"/>
    <w:rsid w:val="00ED18C9"/>
    <w:rsid w:val="00ED2ADF"/>
    <w:rsid w:val="00ED3D79"/>
    <w:rsid w:val="00ED4F25"/>
    <w:rsid w:val="00ED6B32"/>
    <w:rsid w:val="00ED714D"/>
    <w:rsid w:val="00EE1966"/>
    <w:rsid w:val="00EE29CF"/>
    <w:rsid w:val="00EE2DCE"/>
    <w:rsid w:val="00EE2E25"/>
    <w:rsid w:val="00EE3126"/>
    <w:rsid w:val="00EE425B"/>
    <w:rsid w:val="00EE4E53"/>
    <w:rsid w:val="00EE5EB3"/>
    <w:rsid w:val="00EE67B1"/>
    <w:rsid w:val="00EF12A0"/>
    <w:rsid w:val="00EF2EB7"/>
    <w:rsid w:val="00EF4469"/>
    <w:rsid w:val="00EF596D"/>
    <w:rsid w:val="00EF5ABA"/>
    <w:rsid w:val="00EF6E5E"/>
    <w:rsid w:val="00EF7FAD"/>
    <w:rsid w:val="00F002A1"/>
    <w:rsid w:val="00F00CD8"/>
    <w:rsid w:val="00F03465"/>
    <w:rsid w:val="00F034E1"/>
    <w:rsid w:val="00F04D7E"/>
    <w:rsid w:val="00F06CD9"/>
    <w:rsid w:val="00F07175"/>
    <w:rsid w:val="00F07985"/>
    <w:rsid w:val="00F10416"/>
    <w:rsid w:val="00F110E3"/>
    <w:rsid w:val="00F11AB1"/>
    <w:rsid w:val="00F12029"/>
    <w:rsid w:val="00F12649"/>
    <w:rsid w:val="00F12CDB"/>
    <w:rsid w:val="00F12DDF"/>
    <w:rsid w:val="00F15EC3"/>
    <w:rsid w:val="00F179A3"/>
    <w:rsid w:val="00F179BA"/>
    <w:rsid w:val="00F17BDD"/>
    <w:rsid w:val="00F207EC"/>
    <w:rsid w:val="00F2325A"/>
    <w:rsid w:val="00F23267"/>
    <w:rsid w:val="00F24295"/>
    <w:rsid w:val="00F24CAF"/>
    <w:rsid w:val="00F30F74"/>
    <w:rsid w:val="00F33113"/>
    <w:rsid w:val="00F33FA2"/>
    <w:rsid w:val="00F3404D"/>
    <w:rsid w:val="00F35720"/>
    <w:rsid w:val="00F36E32"/>
    <w:rsid w:val="00F36E61"/>
    <w:rsid w:val="00F423E8"/>
    <w:rsid w:val="00F425A1"/>
    <w:rsid w:val="00F42953"/>
    <w:rsid w:val="00F435DA"/>
    <w:rsid w:val="00F43711"/>
    <w:rsid w:val="00F43BE5"/>
    <w:rsid w:val="00F44BEF"/>
    <w:rsid w:val="00F45E67"/>
    <w:rsid w:val="00F502E0"/>
    <w:rsid w:val="00F514FA"/>
    <w:rsid w:val="00F526A2"/>
    <w:rsid w:val="00F52F6D"/>
    <w:rsid w:val="00F53102"/>
    <w:rsid w:val="00F54222"/>
    <w:rsid w:val="00F55328"/>
    <w:rsid w:val="00F55484"/>
    <w:rsid w:val="00F56BF3"/>
    <w:rsid w:val="00F57D77"/>
    <w:rsid w:val="00F6466E"/>
    <w:rsid w:val="00F647B6"/>
    <w:rsid w:val="00F67033"/>
    <w:rsid w:val="00F70AE4"/>
    <w:rsid w:val="00F71A70"/>
    <w:rsid w:val="00F71E48"/>
    <w:rsid w:val="00F801B8"/>
    <w:rsid w:val="00F81235"/>
    <w:rsid w:val="00F82E7E"/>
    <w:rsid w:val="00F839B1"/>
    <w:rsid w:val="00F840B4"/>
    <w:rsid w:val="00F84C47"/>
    <w:rsid w:val="00F856F1"/>
    <w:rsid w:val="00F862B9"/>
    <w:rsid w:val="00F90A14"/>
    <w:rsid w:val="00F959CF"/>
    <w:rsid w:val="00F96B56"/>
    <w:rsid w:val="00F977BC"/>
    <w:rsid w:val="00FA4336"/>
    <w:rsid w:val="00FA4EAA"/>
    <w:rsid w:val="00FA643A"/>
    <w:rsid w:val="00FB4E0E"/>
    <w:rsid w:val="00FB7C71"/>
    <w:rsid w:val="00FC09E1"/>
    <w:rsid w:val="00FC23C5"/>
    <w:rsid w:val="00FC6187"/>
    <w:rsid w:val="00FC6560"/>
    <w:rsid w:val="00FC6687"/>
    <w:rsid w:val="00FC6E9C"/>
    <w:rsid w:val="00FC7400"/>
    <w:rsid w:val="00FC7FF7"/>
    <w:rsid w:val="00FD0A81"/>
    <w:rsid w:val="00FD25AB"/>
    <w:rsid w:val="00FD426C"/>
    <w:rsid w:val="00FD55FC"/>
    <w:rsid w:val="00FD5626"/>
    <w:rsid w:val="00FD5CAC"/>
    <w:rsid w:val="00FD6916"/>
    <w:rsid w:val="00FD6BC7"/>
    <w:rsid w:val="00FD6D25"/>
    <w:rsid w:val="00FE0D9A"/>
    <w:rsid w:val="00FE1343"/>
    <w:rsid w:val="00FE2951"/>
    <w:rsid w:val="00FE4748"/>
    <w:rsid w:val="00FE59AF"/>
    <w:rsid w:val="00FE604F"/>
    <w:rsid w:val="00FE738B"/>
    <w:rsid w:val="00FF0313"/>
    <w:rsid w:val="00FF09A9"/>
    <w:rsid w:val="00FF150D"/>
    <w:rsid w:val="00FF203E"/>
    <w:rsid w:val="00FF5133"/>
    <w:rsid w:val="00FF5BFF"/>
    <w:rsid w:val="00FF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E93D0FE"/>
  <w15:chartTrackingRefBased/>
  <w15:docId w15:val="{CDE98F4E-EAF4-47CD-853E-3CD0DFAC2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iPriority="35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 w:uiPriority="0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 w:semiHidden="1" w:unhideWhenUsed="1"/>
    <w:lsdException w:name="List 2" w:locked="1"/>
    <w:lsdException w:name="List 3" w:locked="1"/>
    <w:lsdException w:name="List 4" w:locked="1" w:semiHidden="1" w:unhideWhenUsed="1"/>
    <w:lsdException w:name="List 5" w:locked="1" w:semiHidden="1" w:unhideWhenUs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uiPriority="10" w:qFormat="1"/>
    <w:lsdException w:name="Closing" w:locked="1"/>
    <w:lsdException w:name="Signature" w:locked="1"/>
    <w:lsdException w:name="Default Paragraph Font" w:locked="1" w:semiHidden="1" w:uiPriority="1" w:unhideWhenUs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uiPriority="22" w:qFormat="1"/>
    <w:lsdException w:name="Emphasis" w:locked="1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 w:semiHidden="1" w:unhideWhenUsed="1"/>
    <w:lsdException w:name="HTML Preformatted" w:locked="1"/>
    <w:lsdException w:name="HTML Sample" w:locked="1"/>
    <w:lsdException w:name="HTML Typewriter" w:lock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66C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87D70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AC338A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87D70"/>
    <w:rPr>
      <w:rFonts w:ascii="Cambria" w:hAnsi="Cambria" w:cs="Cambria"/>
      <w:b/>
      <w:bCs/>
      <w:color w:val="365F91"/>
      <w:sz w:val="28"/>
      <w:szCs w:val="28"/>
      <w:lang w:val="x-none" w:eastAsia="ru-RU"/>
    </w:rPr>
  </w:style>
  <w:style w:type="character" w:customStyle="1" w:styleId="20">
    <w:name w:val="Заголовок 2 Знак"/>
    <w:link w:val="2"/>
    <w:uiPriority w:val="9"/>
    <w:semiHidden/>
    <w:locked/>
    <w:rsid w:val="00AC338A"/>
    <w:rPr>
      <w:rFonts w:ascii="Calibri Light" w:hAnsi="Calibri Light" w:cs="Times New Roman"/>
      <w:b/>
      <w:bCs/>
      <w:i/>
      <w:iCs/>
      <w:sz w:val="28"/>
      <w:szCs w:val="28"/>
    </w:rPr>
  </w:style>
  <w:style w:type="paragraph" w:customStyle="1" w:styleId="ConsPlusCell">
    <w:name w:val="ConsPlusCell"/>
    <w:rsid w:val="00E87D70"/>
    <w:pPr>
      <w:widowControl w:val="0"/>
      <w:autoSpaceDE w:val="0"/>
      <w:autoSpaceDN w:val="0"/>
      <w:adjustRightInd w:val="0"/>
    </w:pPr>
    <w:rPr>
      <w:sz w:val="22"/>
      <w:szCs w:val="22"/>
    </w:rPr>
  </w:style>
  <w:style w:type="paragraph" w:customStyle="1" w:styleId="ConsPlusNonformat">
    <w:name w:val="ConsPlusNonformat"/>
    <w:uiPriority w:val="99"/>
    <w:rsid w:val="00E87D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E87D70"/>
    <w:pPr>
      <w:autoSpaceDE w:val="0"/>
      <w:autoSpaceDN w:val="0"/>
      <w:adjustRightInd w:val="0"/>
    </w:pPr>
    <w:rPr>
      <w:rFonts w:cs="Times New Roman"/>
      <w:color w:val="000000"/>
      <w:sz w:val="24"/>
      <w:szCs w:val="24"/>
      <w:lang w:eastAsia="en-US"/>
    </w:rPr>
  </w:style>
  <w:style w:type="paragraph" w:customStyle="1" w:styleId="a3">
    <w:name w:val="Прижатый влево"/>
    <w:basedOn w:val="a"/>
    <w:next w:val="a"/>
    <w:uiPriority w:val="99"/>
    <w:rsid w:val="00E87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List Paragraph"/>
    <w:basedOn w:val="a"/>
    <w:link w:val="a5"/>
    <w:uiPriority w:val="34"/>
    <w:qFormat/>
    <w:rsid w:val="00E87D70"/>
    <w:pPr>
      <w:ind w:left="720"/>
    </w:pPr>
    <w:rPr>
      <w:rFonts w:cs="Times New Roman"/>
      <w:szCs w:val="20"/>
      <w:lang w:val="x-none" w:eastAsia="x-none"/>
    </w:rPr>
  </w:style>
  <w:style w:type="paragraph" w:styleId="a6">
    <w:name w:val="Normal (Web)"/>
    <w:basedOn w:val="a"/>
    <w:uiPriority w:val="99"/>
    <w:rsid w:val="00E87D70"/>
    <w:pPr>
      <w:spacing w:before="100" w:beforeAutospacing="1" w:after="100" w:afterAutospacing="1"/>
    </w:pPr>
    <w:rPr>
      <w:rFonts w:cs="Times New Roman"/>
    </w:rPr>
  </w:style>
  <w:style w:type="character" w:customStyle="1" w:styleId="FontStyle657">
    <w:name w:val="Font Style657"/>
    <w:uiPriority w:val="99"/>
    <w:rsid w:val="00E87D70"/>
    <w:rPr>
      <w:rFonts w:ascii="Times New Roman" w:hAnsi="Times New Roman"/>
      <w:color w:val="000000"/>
      <w:sz w:val="26"/>
    </w:rPr>
  </w:style>
  <w:style w:type="paragraph" w:customStyle="1" w:styleId="western">
    <w:name w:val="western"/>
    <w:basedOn w:val="a"/>
    <w:uiPriority w:val="99"/>
    <w:rsid w:val="00E87D70"/>
    <w:pPr>
      <w:spacing w:before="100" w:beforeAutospacing="1" w:after="100" w:afterAutospacing="1"/>
    </w:pPr>
    <w:rPr>
      <w:rFonts w:cs="Times New Roman"/>
    </w:rPr>
  </w:style>
  <w:style w:type="character" w:customStyle="1" w:styleId="a7">
    <w:name w:val="Цветовое выделение"/>
    <w:uiPriority w:val="99"/>
    <w:rsid w:val="00E87D70"/>
    <w:rPr>
      <w:b/>
      <w:color w:val="auto"/>
      <w:sz w:val="26"/>
    </w:rPr>
  </w:style>
  <w:style w:type="paragraph" w:customStyle="1" w:styleId="ConsPlusNormal">
    <w:name w:val="ConsPlusNormal"/>
    <w:rsid w:val="00E87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E87D70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9">
    <w:name w:val="Верхний колонтитул Знак"/>
    <w:link w:val="a8"/>
    <w:uiPriority w:val="99"/>
    <w:locked/>
    <w:rsid w:val="00E87D70"/>
    <w:rPr>
      <w:rFonts w:ascii="Calibri" w:hAnsi="Calibri" w:cs="Calibri"/>
      <w:sz w:val="24"/>
      <w:szCs w:val="24"/>
      <w:lang w:val="x-none" w:eastAsia="ru-RU"/>
    </w:rPr>
  </w:style>
  <w:style w:type="paragraph" w:styleId="aa">
    <w:name w:val="footer"/>
    <w:basedOn w:val="a"/>
    <w:link w:val="ab"/>
    <w:uiPriority w:val="99"/>
    <w:rsid w:val="00E87D70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b">
    <w:name w:val="Нижний колонтитул Знак"/>
    <w:link w:val="aa"/>
    <w:uiPriority w:val="99"/>
    <w:locked/>
    <w:rsid w:val="00E87D70"/>
    <w:rPr>
      <w:rFonts w:ascii="Calibri" w:hAnsi="Calibri" w:cs="Calibri"/>
      <w:sz w:val="24"/>
      <w:szCs w:val="24"/>
      <w:lang w:val="x-none" w:eastAsia="ru-RU"/>
    </w:rPr>
  </w:style>
  <w:style w:type="paragraph" w:styleId="ac">
    <w:name w:val="annotation text"/>
    <w:basedOn w:val="a"/>
    <w:link w:val="ad"/>
    <w:uiPriority w:val="99"/>
    <w:semiHidden/>
    <w:rsid w:val="00E87D70"/>
    <w:rPr>
      <w:rFonts w:cs="Times New Roman"/>
      <w:lang w:val="x-none"/>
    </w:rPr>
  </w:style>
  <w:style w:type="character" w:customStyle="1" w:styleId="ad">
    <w:name w:val="Текст примечания Знак"/>
    <w:link w:val="ac"/>
    <w:uiPriority w:val="99"/>
    <w:semiHidden/>
    <w:locked/>
    <w:rsid w:val="00E87D70"/>
    <w:rPr>
      <w:rFonts w:ascii="Calibri" w:hAnsi="Calibri" w:cs="Calibri"/>
      <w:sz w:val="24"/>
      <w:szCs w:val="24"/>
      <w:lang w:val="x-none" w:eastAsia="ru-RU"/>
    </w:rPr>
  </w:style>
  <w:style w:type="paragraph" w:styleId="ae">
    <w:name w:val="Balloon Text"/>
    <w:basedOn w:val="a"/>
    <w:link w:val="af"/>
    <w:uiPriority w:val="99"/>
    <w:semiHidden/>
    <w:rsid w:val="00E87D70"/>
    <w:rPr>
      <w:rFonts w:ascii="Tahoma" w:hAnsi="Tahoma" w:cs="Times New Roman"/>
      <w:sz w:val="16"/>
      <w:szCs w:val="16"/>
      <w:lang w:val="x-none"/>
    </w:rPr>
  </w:style>
  <w:style w:type="character" w:customStyle="1" w:styleId="af">
    <w:name w:val="Текст выноски Знак"/>
    <w:link w:val="ae"/>
    <w:uiPriority w:val="99"/>
    <w:semiHidden/>
    <w:locked/>
    <w:rsid w:val="00E87D70"/>
    <w:rPr>
      <w:rFonts w:ascii="Tahoma" w:hAnsi="Tahoma" w:cs="Tahoma"/>
      <w:sz w:val="16"/>
      <w:szCs w:val="16"/>
      <w:lang w:val="x-none" w:eastAsia="ru-RU"/>
    </w:rPr>
  </w:style>
  <w:style w:type="character" w:customStyle="1" w:styleId="11">
    <w:name w:val="Текст выноски Знак1"/>
    <w:uiPriority w:val="99"/>
    <w:semiHidden/>
    <w:rPr>
      <w:rFonts w:ascii="Tahoma" w:hAnsi="Tahoma" w:cs="Tahoma"/>
      <w:sz w:val="16"/>
      <w:szCs w:val="16"/>
      <w:lang w:val="x-none" w:eastAsia="ru-RU"/>
    </w:rPr>
  </w:style>
  <w:style w:type="character" w:customStyle="1" w:styleId="apple-converted-space">
    <w:name w:val="apple-converted-space"/>
    <w:uiPriority w:val="99"/>
    <w:rsid w:val="00E87D70"/>
  </w:style>
  <w:style w:type="paragraph" w:styleId="af0">
    <w:name w:val="annotation subject"/>
    <w:basedOn w:val="ac"/>
    <w:next w:val="ac"/>
    <w:link w:val="af1"/>
    <w:uiPriority w:val="99"/>
    <w:semiHidden/>
    <w:rsid w:val="00E87D70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locked/>
    <w:rsid w:val="00E87D70"/>
    <w:rPr>
      <w:rFonts w:ascii="Calibri" w:hAnsi="Calibri" w:cs="Calibri"/>
      <w:b/>
      <w:bCs/>
      <w:sz w:val="24"/>
      <w:szCs w:val="24"/>
      <w:lang w:val="x-none" w:eastAsia="ru-RU"/>
    </w:rPr>
  </w:style>
  <w:style w:type="character" w:customStyle="1" w:styleId="12">
    <w:name w:val="Тема примечания Знак1"/>
    <w:uiPriority w:val="99"/>
    <w:semiHidden/>
    <w:rPr>
      <w:rFonts w:ascii="Calibri" w:hAnsi="Calibri" w:cs="Calibri"/>
      <w:b/>
      <w:bCs/>
      <w:sz w:val="20"/>
      <w:szCs w:val="20"/>
      <w:lang w:val="x-none" w:eastAsia="ru-RU"/>
    </w:rPr>
  </w:style>
  <w:style w:type="character" w:styleId="af2">
    <w:name w:val="page number"/>
    <w:uiPriority w:val="99"/>
    <w:rsid w:val="00E87D70"/>
    <w:rPr>
      <w:rFonts w:cs="Times New Roman"/>
    </w:rPr>
  </w:style>
  <w:style w:type="paragraph" w:styleId="af3">
    <w:name w:val="Revision"/>
    <w:hidden/>
    <w:uiPriority w:val="99"/>
    <w:semiHidden/>
    <w:rsid w:val="00E87D70"/>
    <w:rPr>
      <w:sz w:val="24"/>
      <w:szCs w:val="24"/>
    </w:rPr>
  </w:style>
  <w:style w:type="character" w:customStyle="1" w:styleId="f">
    <w:name w:val="f"/>
    <w:uiPriority w:val="99"/>
    <w:rsid w:val="00E87D70"/>
    <w:rPr>
      <w:rFonts w:cs="Times New Roman"/>
    </w:rPr>
  </w:style>
  <w:style w:type="character" w:customStyle="1" w:styleId="epm">
    <w:name w:val="epm"/>
    <w:uiPriority w:val="99"/>
    <w:rsid w:val="00E87D70"/>
    <w:rPr>
      <w:rFonts w:cs="Times New Roman"/>
    </w:rPr>
  </w:style>
  <w:style w:type="character" w:styleId="af4">
    <w:name w:val="Intense Emphasis"/>
    <w:uiPriority w:val="99"/>
    <w:qFormat/>
    <w:rsid w:val="00E87D70"/>
    <w:rPr>
      <w:rFonts w:cs="Times New Roman"/>
      <w:b/>
      <w:bCs/>
      <w:i/>
      <w:iCs/>
      <w:color w:val="auto"/>
    </w:rPr>
  </w:style>
  <w:style w:type="paragraph" w:customStyle="1" w:styleId="13">
    <w:name w:val="Цветной список — акцент 1"/>
    <w:basedOn w:val="a"/>
    <w:uiPriority w:val="99"/>
    <w:rsid w:val="00F207EC"/>
    <w:pPr>
      <w:ind w:left="720"/>
    </w:pPr>
    <w:rPr>
      <w:rFonts w:cs="Times New Roman"/>
      <w:sz w:val="28"/>
      <w:szCs w:val="28"/>
    </w:rPr>
  </w:style>
  <w:style w:type="paragraph" w:styleId="af5">
    <w:name w:val="footnote text"/>
    <w:basedOn w:val="a"/>
    <w:link w:val="af6"/>
    <w:uiPriority w:val="99"/>
    <w:semiHidden/>
    <w:rsid w:val="004C1442"/>
    <w:rPr>
      <w:rFonts w:cs="Times New Roman"/>
      <w:sz w:val="20"/>
      <w:szCs w:val="20"/>
      <w:lang w:val="x-none" w:eastAsia="x-none"/>
    </w:rPr>
  </w:style>
  <w:style w:type="character" w:customStyle="1" w:styleId="af6">
    <w:name w:val="Текст сноски Знак"/>
    <w:link w:val="af5"/>
    <w:uiPriority w:val="99"/>
    <w:semiHidden/>
    <w:locked/>
    <w:rsid w:val="004C1442"/>
    <w:rPr>
      <w:rFonts w:ascii="Calibri" w:hAnsi="Calibri" w:cs="Calibri"/>
      <w:sz w:val="20"/>
      <w:szCs w:val="20"/>
    </w:rPr>
  </w:style>
  <w:style w:type="character" w:styleId="af7">
    <w:name w:val="footnote reference"/>
    <w:uiPriority w:val="99"/>
    <w:semiHidden/>
    <w:rsid w:val="004C1442"/>
    <w:rPr>
      <w:rFonts w:cs="Times New Roman"/>
      <w:vertAlign w:val="superscript"/>
    </w:rPr>
  </w:style>
  <w:style w:type="character" w:styleId="af8">
    <w:name w:val="Hyperlink"/>
    <w:uiPriority w:val="99"/>
    <w:rsid w:val="00AD7F5C"/>
    <w:rPr>
      <w:rFonts w:cs="Times New Roman"/>
      <w:color w:val="0000FF"/>
      <w:u w:val="single"/>
    </w:rPr>
  </w:style>
  <w:style w:type="character" w:styleId="af9">
    <w:name w:val="FollowedHyperlink"/>
    <w:uiPriority w:val="99"/>
    <w:semiHidden/>
    <w:rsid w:val="00AD7F5C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D7F5C"/>
    <w:pPr>
      <w:spacing w:before="100" w:beforeAutospacing="1" w:after="100" w:afterAutospacing="1"/>
    </w:pPr>
    <w:rPr>
      <w:rFonts w:cs="Times New Roman"/>
      <w:b/>
      <w:bCs/>
      <w:sz w:val="20"/>
      <w:szCs w:val="20"/>
    </w:rPr>
  </w:style>
  <w:style w:type="paragraph" w:customStyle="1" w:styleId="font6">
    <w:name w:val="font6"/>
    <w:basedOn w:val="a"/>
    <w:uiPriority w:val="99"/>
    <w:rsid w:val="00AD7F5C"/>
    <w:pPr>
      <w:spacing w:before="100" w:beforeAutospacing="1" w:after="100" w:afterAutospacing="1"/>
    </w:pPr>
    <w:rPr>
      <w:rFonts w:cs="Times New Roman"/>
      <w:sz w:val="20"/>
      <w:szCs w:val="20"/>
    </w:rPr>
  </w:style>
  <w:style w:type="paragraph" w:customStyle="1" w:styleId="font7">
    <w:name w:val="font7"/>
    <w:basedOn w:val="a"/>
    <w:uiPriority w:val="99"/>
    <w:rsid w:val="00AD7F5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AD7F5C"/>
    <w:pPr>
      <w:spacing w:before="100" w:beforeAutospacing="1" w:after="100" w:afterAutospacing="1"/>
    </w:pPr>
    <w:rPr>
      <w:rFonts w:cs="Times New Roman"/>
      <w:b/>
      <w:bCs/>
      <w:i/>
      <w:iCs/>
      <w:sz w:val="20"/>
      <w:szCs w:val="20"/>
    </w:rPr>
  </w:style>
  <w:style w:type="paragraph" w:customStyle="1" w:styleId="font9">
    <w:name w:val="font9"/>
    <w:basedOn w:val="a"/>
    <w:uiPriority w:val="99"/>
    <w:rsid w:val="00AD7F5C"/>
    <w:pPr>
      <w:spacing w:before="100" w:beforeAutospacing="1" w:after="100" w:afterAutospacing="1"/>
    </w:pPr>
    <w:rPr>
      <w:rFonts w:cs="Times New Roman"/>
      <w:i/>
      <w:iCs/>
      <w:sz w:val="20"/>
      <w:szCs w:val="20"/>
    </w:rPr>
  </w:style>
  <w:style w:type="paragraph" w:customStyle="1" w:styleId="font10">
    <w:name w:val="font10"/>
    <w:basedOn w:val="a"/>
    <w:uiPriority w:val="99"/>
    <w:rsid w:val="00AD7F5C"/>
    <w:pPr>
      <w:spacing w:before="100" w:beforeAutospacing="1" w:after="100" w:afterAutospacing="1"/>
    </w:pPr>
    <w:rPr>
      <w:rFonts w:cs="Times New Roman"/>
      <w:sz w:val="20"/>
      <w:szCs w:val="20"/>
      <w:u w:val="single"/>
    </w:rPr>
  </w:style>
  <w:style w:type="paragraph" w:customStyle="1" w:styleId="xl66">
    <w:name w:val="xl6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67">
    <w:name w:val="xl67"/>
    <w:basedOn w:val="a"/>
    <w:uiPriority w:val="99"/>
    <w:rsid w:val="00AD7F5C"/>
    <w:pPr>
      <w:spacing w:before="100" w:beforeAutospacing="1" w:after="100" w:afterAutospacing="1"/>
    </w:pPr>
    <w:rPr>
      <w:rFonts w:cs="Times New Roman"/>
    </w:rPr>
  </w:style>
  <w:style w:type="paragraph" w:customStyle="1" w:styleId="xl68">
    <w:name w:val="xl6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69">
    <w:name w:val="xl6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70">
    <w:name w:val="xl70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71">
    <w:name w:val="xl7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72">
    <w:name w:val="xl72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73">
    <w:name w:val="xl7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74">
    <w:name w:val="xl7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sz w:val="20"/>
      <w:szCs w:val="20"/>
    </w:rPr>
  </w:style>
  <w:style w:type="paragraph" w:customStyle="1" w:styleId="xl75">
    <w:name w:val="xl7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sz w:val="20"/>
      <w:szCs w:val="20"/>
    </w:rPr>
  </w:style>
  <w:style w:type="paragraph" w:customStyle="1" w:styleId="xl76">
    <w:name w:val="xl7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77">
    <w:name w:val="xl77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78">
    <w:name w:val="xl7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sz w:val="20"/>
      <w:szCs w:val="20"/>
    </w:rPr>
  </w:style>
  <w:style w:type="paragraph" w:customStyle="1" w:styleId="xl79">
    <w:name w:val="xl7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80">
    <w:name w:val="xl80"/>
    <w:basedOn w:val="a"/>
    <w:uiPriority w:val="99"/>
    <w:rsid w:val="00AD7F5C"/>
    <w:pPr>
      <w:spacing w:before="100" w:beforeAutospacing="1" w:after="100" w:afterAutospacing="1"/>
    </w:pPr>
    <w:rPr>
      <w:rFonts w:cs="Times New Roman"/>
      <w:sz w:val="18"/>
      <w:szCs w:val="18"/>
    </w:rPr>
  </w:style>
  <w:style w:type="paragraph" w:customStyle="1" w:styleId="xl81">
    <w:name w:val="xl8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sz w:val="18"/>
      <w:szCs w:val="18"/>
    </w:rPr>
  </w:style>
  <w:style w:type="paragraph" w:customStyle="1" w:styleId="xl82">
    <w:name w:val="xl82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83">
    <w:name w:val="xl8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  <w:sz w:val="20"/>
      <w:szCs w:val="20"/>
    </w:rPr>
  </w:style>
  <w:style w:type="paragraph" w:customStyle="1" w:styleId="xl84">
    <w:name w:val="xl8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85">
    <w:name w:val="xl8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  <w:sz w:val="20"/>
      <w:szCs w:val="20"/>
    </w:rPr>
  </w:style>
  <w:style w:type="paragraph" w:customStyle="1" w:styleId="xl86">
    <w:name w:val="xl8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87">
    <w:name w:val="xl87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88">
    <w:name w:val="xl8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89">
    <w:name w:val="xl8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90">
    <w:name w:val="xl90"/>
    <w:basedOn w:val="a"/>
    <w:uiPriority w:val="99"/>
    <w:rsid w:val="00AD7F5C"/>
    <w:pPr>
      <w:spacing w:before="100" w:beforeAutospacing="1" w:after="100" w:afterAutospacing="1"/>
    </w:pPr>
    <w:rPr>
      <w:rFonts w:cs="Times New Roman"/>
      <w:color w:val="FF0000"/>
    </w:rPr>
  </w:style>
  <w:style w:type="paragraph" w:customStyle="1" w:styleId="xl91">
    <w:name w:val="xl9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color w:val="FF0000"/>
    </w:rPr>
  </w:style>
  <w:style w:type="paragraph" w:customStyle="1" w:styleId="xl92">
    <w:name w:val="xl92"/>
    <w:basedOn w:val="a"/>
    <w:uiPriority w:val="99"/>
    <w:rsid w:val="00AD7F5C"/>
    <w:pPr>
      <w:spacing w:before="100" w:beforeAutospacing="1" w:after="100" w:afterAutospacing="1"/>
    </w:pPr>
    <w:rPr>
      <w:rFonts w:cs="Times New Roman"/>
      <w:color w:val="FF0000"/>
      <w:sz w:val="18"/>
      <w:szCs w:val="18"/>
    </w:rPr>
  </w:style>
  <w:style w:type="paragraph" w:customStyle="1" w:styleId="xl93">
    <w:name w:val="xl9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94">
    <w:name w:val="xl9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95">
    <w:name w:val="xl9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sz w:val="20"/>
      <w:szCs w:val="20"/>
    </w:rPr>
  </w:style>
  <w:style w:type="paragraph" w:customStyle="1" w:styleId="xl96">
    <w:name w:val="xl96"/>
    <w:basedOn w:val="a"/>
    <w:uiPriority w:val="99"/>
    <w:rsid w:val="00AD7F5C"/>
    <w:pPr>
      <w:shd w:val="clear" w:color="000000" w:fill="FFFFFF"/>
      <w:spacing w:before="100" w:beforeAutospacing="1" w:after="100" w:afterAutospacing="1"/>
    </w:pPr>
    <w:rPr>
      <w:rFonts w:cs="Times New Roman"/>
    </w:rPr>
  </w:style>
  <w:style w:type="paragraph" w:customStyle="1" w:styleId="xl97">
    <w:name w:val="xl97"/>
    <w:basedOn w:val="a"/>
    <w:uiPriority w:val="99"/>
    <w:rsid w:val="00AD7F5C"/>
    <w:pPr>
      <w:shd w:val="clear" w:color="000000" w:fill="FFFFFF"/>
      <w:spacing w:before="100" w:beforeAutospacing="1" w:after="100" w:afterAutospacing="1"/>
    </w:pPr>
    <w:rPr>
      <w:rFonts w:cs="Times New Roman"/>
      <w:b/>
      <w:bCs/>
    </w:rPr>
  </w:style>
  <w:style w:type="paragraph" w:customStyle="1" w:styleId="xl98">
    <w:name w:val="xl9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rFonts w:cs="Times New Roman"/>
    </w:rPr>
  </w:style>
  <w:style w:type="paragraph" w:customStyle="1" w:styleId="xl99">
    <w:name w:val="xl99"/>
    <w:basedOn w:val="a"/>
    <w:uiPriority w:val="99"/>
    <w:rsid w:val="00AD7F5C"/>
    <w:pPr>
      <w:shd w:val="clear" w:color="000000" w:fill="B2A1C7"/>
      <w:spacing w:before="100" w:beforeAutospacing="1" w:after="100" w:afterAutospacing="1"/>
    </w:pPr>
    <w:rPr>
      <w:rFonts w:cs="Times New Roman"/>
    </w:rPr>
  </w:style>
  <w:style w:type="paragraph" w:customStyle="1" w:styleId="xl100">
    <w:name w:val="xl100"/>
    <w:basedOn w:val="a"/>
    <w:uiPriority w:val="99"/>
    <w:rsid w:val="00AD7F5C"/>
    <w:pPr>
      <w:shd w:val="clear" w:color="000000" w:fill="B2A1C7"/>
      <w:spacing w:before="100" w:beforeAutospacing="1" w:after="100" w:afterAutospacing="1"/>
    </w:pPr>
    <w:rPr>
      <w:rFonts w:cs="Times New Roman"/>
      <w:color w:val="FF0000"/>
    </w:rPr>
  </w:style>
  <w:style w:type="paragraph" w:customStyle="1" w:styleId="xl101">
    <w:name w:val="xl10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rFonts w:cs="Times New Roman"/>
      <w:color w:val="FF0000"/>
    </w:rPr>
  </w:style>
  <w:style w:type="paragraph" w:customStyle="1" w:styleId="xl102">
    <w:name w:val="xl102"/>
    <w:basedOn w:val="a"/>
    <w:uiPriority w:val="99"/>
    <w:rsid w:val="00AD7F5C"/>
    <w:pPr>
      <w:shd w:val="clear" w:color="000000" w:fill="B2A1C7"/>
      <w:spacing w:before="100" w:beforeAutospacing="1" w:after="100" w:afterAutospacing="1"/>
    </w:pPr>
    <w:rPr>
      <w:rFonts w:cs="Times New Roman"/>
      <w:sz w:val="18"/>
      <w:szCs w:val="18"/>
    </w:rPr>
  </w:style>
  <w:style w:type="paragraph" w:customStyle="1" w:styleId="xl103">
    <w:name w:val="xl103"/>
    <w:basedOn w:val="a"/>
    <w:uiPriority w:val="99"/>
    <w:rsid w:val="00AD7F5C"/>
    <w:pPr>
      <w:shd w:val="clear" w:color="000000" w:fill="B2A1C7"/>
      <w:spacing w:before="100" w:beforeAutospacing="1" w:after="100" w:afterAutospacing="1"/>
    </w:pPr>
    <w:rPr>
      <w:rFonts w:cs="Times New Roman"/>
      <w:color w:val="FF0000"/>
      <w:sz w:val="18"/>
      <w:szCs w:val="18"/>
    </w:rPr>
  </w:style>
  <w:style w:type="paragraph" w:customStyle="1" w:styleId="xl104">
    <w:name w:val="xl10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05">
    <w:name w:val="xl10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06">
    <w:name w:val="xl10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07">
    <w:name w:val="xl107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08">
    <w:name w:val="xl10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09">
    <w:name w:val="xl10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110">
    <w:name w:val="xl110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11">
    <w:name w:val="xl111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112">
    <w:name w:val="xl112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113">
    <w:name w:val="xl113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14">
    <w:name w:val="xl114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15">
    <w:name w:val="xl11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16">
    <w:name w:val="xl116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17">
    <w:name w:val="xl117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18">
    <w:name w:val="xl118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19">
    <w:name w:val="xl119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20">
    <w:name w:val="xl120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21">
    <w:name w:val="xl121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22">
    <w:name w:val="xl122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sz w:val="20"/>
      <w:szCs w:val="20"/>
    </w:rPr>
  </w:style>
  <w:style w:type="paragraph" w:customStyle="1" w:styleId="xl123">
    <w:name w:val="xl123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24">
    <w:name w:val="xl124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25">
    <w:name w:val="xl12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</w:rPr>
  </w:style>
  <w:style w:type="paragraph" w:customStyle="1" w:styleId="xl126">
    <w:name w:val="xl12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18"/>
      <w:szCs w:val="18"/>
    </w:rPr>
  </w:style>
  <w:style w:type="paragraph" w:customStyle="1" w:styleId="xl127">
    <w:name w:val="xl127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28">
    <w:name w:val="xl128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29">
    <w:name w:val="xl129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30">
    <w:name w:val="xl130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b/>
      <w:bCs/>
      <w:sz w:val="20"/>
      <w:szCs w:val="20"/>
    </w:rPr>
  </w:style>
  <w:style w:type="paragraph" w:customStyle="1" w:styleId="xl131">
    <w:name w:val="xl131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132">
    <w:name w:val="xl132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sz w:val="20"/>
      <w:szCs w:val="20"/>
    </w:rPr>
  </w:style>
  <w:style w:type="paragraph" w:customStyle="1" w:styleId="xl133">
    <w:name w:val="xl13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34">
    <w:name w:val="xl13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35">
    <w:name w:val="xl135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</w:rPr>
  </w:style>
  <w:style w:type="paragraph" w:customStyle="1" w:styleId="xl136">
    <w:name w:val="xl13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sz w:val="20"/>
      <w:szCs w:val="20"/>
    </w:rPr>
  </w:style>
  <w:style w:type="paragraph" w:customStyle="1" w:styleId="xl137">
    <w:name w:val="xl137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38">
    <w:name w:val="xl13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39">
    <w:name w:val="xl139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18"/>
      <w:szCs w:val="18"/>
    </w:rPr>
  </w:style>
  <w:style w:type="paragraph" w:customStyle="1" w:styleId="xl140">
    <w:name w:val="xl140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18"/>
      <w:szCs w:val="18"/>
    </w:rPr>
  </w:style>
  <w:style w:type="paragraph" w:customStyle="1" w:styleId="xl141">
    <w:name w:val="xl141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18"/>
      <w:szCs w:val="18"/>
    </w:rPr>
  </w:style>
  <w:style w:type="paragraph" w:customStyle="1" w:styleId="xl142">
    <w:name w:val="xl142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43">
    <w:name w:val="xl143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44">
    <w:name w:val="xl144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  <w:sz w:val="20"/>
      <w:szCs w:val="20"/>
    </w:rPr>
  </w:style>
  <w:style w:type="paragraph" w:customStyle="1" w:styleId="xl145">
    <w:name w:val="xl145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46">
    <w:name w:val="xl146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b/>
      <w:bCs/>
      <w:sz w:val="20"/>
      <w:szCs w:val="20"/>
    </w:rPr>
  </w:style>
  <w:style w:type="paragraph" w:customStyle="1" w:styleId="xl147">
    <w:name w:val="xl147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48">
    <w:name w:val="xl14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18"/>
      <w:szCs w:val="18"/>
    </w:rPr>
  </w:style>
  <w:style w:type="paragraph" w:customStyle="1" w:styleId="xl149">
    <w:name w:val="xl149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50">
    <w:name w:val="xl150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sz w:val="20"/>
      <w:szCs w:val="20"/>
    </w:rPr>
  </w:style>
  <w:style w:type="paragraph" w:customStyle="1" w:styleId="xl151">
    <w:name w:val="xl151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52">
    <w:name w:val="xl152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53">
    <w:name w:val="xl153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cs="Times New Roman"/>
      <w:sz w:val="20"/>
      <w:szCs w:val="20"/>
    </w:rPr>
  </w:style>
  <w:style w:type="paragraph" w:customStyle="1" w:styleId="xl154">
    <w:name w:val="xl154"/>
    <w:basedOn w:val="a"/>
    <w:uiPriority w:val="99"/>
    <w:rsid w:val="00AD7F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55">
    <w:name w:val="xl155"/>
    <w:basedOn w:val="a"/>
    <w:uiPriority w:val="99"/>
    <w:rsid w:val="00AD7F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56">
    <w:name w:val="xl156"/>
    <w:basedOn w:val="a"/>
    <w:uiPriority w:val="99"/>
    <w:rsid w:val="00AD7F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57">
    <w:name w:val="xl157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158">
    <w:name w:val="xl158"/>
    <w:basedOn w:val="a"/>
    <w:uiPriority w:val="99"/>
    <w:rsid w:val="00AD7F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table" w:styleId="afa">
    <w:name w:val="Table Grid"/>
    <w:basedOn w:val="a1"/>
    <w:rsid w:val="008D0BF3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Абзац списка1"/>
    <w:basedOn w:val="a"/>
    <w:uiPriority w:val="99"/>
    <w:rsid w:val="006441FD"/>
    <w:pPr>
      <w:ind w:left="720"/>
    </w:pPr>
    <w:rPr>
      <w:rFonts w:cs="Times New Roman"/>
    </w:rPr>
  </w:style>
  <w:style w:type="paragraph" w:customStyle="1" w:styleId="afb">
    <w:name w:val="Нормальный (таблица)"/>
    <w:basedOn w:val="a"/>
    <w:next w:val="a"/>
    <w:uiPriority w:val="99"/>
    <w:rsid w:val="006441FD"/>
    <w:pPr>
      <w:widowControl w:val="0"/>
      <w:autoSpaceDE w:val="0"/>
      <w:autoSpaceDN w:val="0"/>
      <w:adjustRightInd w:val="0"/>
      <w:jc w:val="both"/>
    </w:pPr>
    <w:rPr>
      <w:rFonts w:ascii="Arial" w:eastAsia="Batang" w:hAnsi="Arial" w:cs="Arial"/>
    </w:rPr>
  </w:style>
  <w:style w:type="paragraph" w:customStyle="1" w:styleId="-11">
    <w:name w:val="Цветной список - Акцент 11"/>
    <w:basedOn w:val="a"/>
    <w:uiPriority w:val="99"/>
    <w:rsid w:val="006441FD"/>
    <w:pPr>
      <w:spacing w:after="200" w:line="276" w:lineRule="auto"/>
      <w:ind w:left="720"/>
    </w:pPr>
    <w:rPr>
      <w:sz w:val="22"/>
      <w:szCs w:val="22"/>
      <w:lang w:eastAsia="en-US"/>
    </w:rPr>
  </w:style>
  <w:style w:type="paragraph" w:customStyle="1" w:styleId="xl63">
    <w:name w:val="xl63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64">
    <w:name w:val="xl64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color w:val="FF0000"/>
    </w:rPr>
  </w:style>
  <w:style w:type="paragraph" w:customStyle="1" w:styleId="xl65">
    <w:name w:val="xl65"/>
    <w:basedOn w:val="a"/>
    <w:uiPriority w:val="99"/>
    <w:rsid w:val="000C766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159">
    <w:name w:val="xl159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160">
    <w:name w:val="xl160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161">
    <w:name w:val="xl161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162">
    <w:name w:val="xl162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C00000"/>
    </w:rPr>
  </w:style>
  <w:style w:type="paragraph" w:customStyle="1" w:styleId="xl163">
    <w:name w:val="xl163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164">
    <w:name w:val="xl164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165">
    <w:name w:val="xl165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66">
    <w:name w:val="xl166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FF0000"/>
    </w:rPr>
  </w:style>
  <w:style w:type="paragraph" w:customStyle="1" w:styleId="xl167">
    <w:name w:val="xl167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168">
    <w:name w:val="xl168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169">
    <w:name w:val="xl169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0">
    <w:name w:val="xl170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1">
    <w:name w:val="xl171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172">
    <w:name w:val="xl172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3">
    <w:name w:val="xl173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4">
    <w:name w:val="xl174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  <w:color w:val="000000"/>
    </w:rPr>
  </w:style>
  <w:style w:type="paragraph" w:customStyle="1" w:styleId="xl175">
    <w:name w:val="xl175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76">
    <w:name w:val="xl17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7030A0"/>
    </w:rPr>
  </w:style>
  <w:style w:type="paragraph" w:customStyle="1" w:styleId="xl177">
    <w:name w:val="xl177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178">
    <w:name w:val="xl178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179">
    <w:name w:val="xl179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80">
    <w:name w:val="xl180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000000"/>
    </w:rPr>
  </w:style>
  <w:style w:type="paragraph" w:customStyle="1" w:styleId="xl181">
    <w:name w:val="xl181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82">
    <w:name w:val="xl182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  <w:color w:val="7030A0"/>
    </w:rPr>
  </w:style>
  <w:style w:type="paragraph" w:customStyle="1" w:styleId="xl183">
    <w:name w:val="xl183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FF0000"/>
    </w:rPr>
  </w:style>
  <w:style w:type="paragraph" w:customStyle="1" w:styleId="xl184">
    <w:name w:val="xl184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imes New Roman"/>
      <w:b/>
      <w:bCs/>
    </w:rPr>
  </w:style>
  <w:style w:type="paragraph" w:customStyle="1" w:styleId="xl185">
    <w:name w:val="xl185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186">
    <w:name w:val="xl186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Times New Roman"/>
    </w:rPr>
  </w:style>
  <w:style w:type="paragraph" w:customStyle="1" w:styleId="xl187">
    <w:name w:val="xl187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188">
    <w:name w:val="xl188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89">
    <w:name w:val="xl189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190">
    <w:name w:val="xl190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191">
    <w:name w:val="xl191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192">
    <w:name w:val="xl192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193">
    <w:name w:val="xl193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194">
    <w:name w:val="xl194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195">
    <w:name w:val="xl195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196">
    <w:name w:val="xl19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197">
    <w:name w:val="xl197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198">
    <w:name w:val="xl198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199">
    <w:name w:val="xl199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200">
    <w:name w:val="xl200"/>
    <w:basedOn w:val="a"/>
    <w:uiPriority w:val="99"/>
    <w:rsid w:val="000C766D"/>
    <w:pPr>
      <w:pBdr>
        <w:bottom w:val="single" w:sz="8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201">
    <w:name w:val="xl201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02">
    <w:name w:val="xl202"/>
    <w:basedOn w:val="a"/>
    <w:uiPriority w:val="99"/>
    <w:rsid w:val="000C766D"/>
    <w:pPr>
      <w:pBdr>
        <w:left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03">
    <w:name w:val="xl203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04">
    <w:name w:val="xl204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05">
    <w:name w:val="xl205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06">
    <w:name w:val="xl206"/>
    <w:basedOn w:val="a"/>
    <w:uiPriority w:val="99"/>
    <w:rsid w:val="000C766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07">
    <w:name w:val="xl207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08">
    <w:name w:val="xl208"/>
    <w:basedOn w:val="a"/>
    <w:uiPriority w:val="99"/>
    <w:rsid w:val="000C76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209">
    <w:name w:val="xl209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0">
    <w:name w:val="xl210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11">
    <w:name w:val="xl211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rFonts w:cs="Times New Roman"/>
      <w:color w:val="17375D"/>
    </w:rPr>
  </w:style>
  <w:style w:type="paragraph" w:customStyle="1" w:styleId="xl212">
    <w:name w:val="xl212"/>
    <w:basedOn w:val="a"/>
    <w:uiPriority w:val="99"/>
    <w:rsid w:val="000C766D"/>
    <w:pP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3">
    <w:name w:val="xl213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4">
    <w:name w:val="xl214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5">
    <w:name w:val="xl215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16">
    <w:name w:val="xl21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7">
    <w:name w:val="xl217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color w:val="FF0000"/>
    </w:rPr>
  </w:style>
  <w:style w:type="paragraph" w:customStyle="1" w:styleId="xl218">
    <w:name w:val="xl218"/>
    <w:basedOn w:val="a"/>
    <w:uiPriority w:val="99"/>
    <w:rsid w:val="000C766D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19">
    <w:name w:val="xl219"/>
    <w:basedOn w:val="a"/>
    <w:uiPriority w:val="99"/>
    <w:rsid w:val="000C766D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20">
    <w:name w:val="xl220"/>
    <w:basedOn w:val="a"/>
    <w:uiPriority w:val="99"/>
    <w:rsid w:val="000C766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21">
    <w:name w:val="xl221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32"/>
      <w:szCs w:val="32"/>
    </w:rPr>
  </w:style>
  <w:style w:type="paragraph" w:customStyle="1" w:styleId="xl222">
    <w:name w:val="xl222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32"/>
      <w:szCs w:val="32"/>
    </w:rPr>
  </w:style>
  <w:style w:type="paragraph" w:customStyle="1" w:styleId="xl223">
    <w:name w:val="xl223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32"/>
      <w:szCs w:val="32"/>
    </w:rPr>
  </w:style>
  <w:style w:type="paragraph" w:customStyle="1" w:styleId="xl224">
    <w:name w:val="xl224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5">
    <w:name w:val="xl225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6">
    <w:name w:val="xl226"/>
    <w:basedOn w:val="a"/>
    <w:uiPriority w:val="99"/>
    <w:rsid w:val="000C766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7">
    <w:name w:val="xl227"/>
    <w:basedOn w:val="a"/>
    <w:uiPriority w:val="99"/>
    <w:rsid w:val="000C76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8">
    <w:name w:val="xl228"/>
    <w:basedOn w:val="a"/>
    <w:uiPriority w:val="99"/>
    <w:rsid w:val="000C766D"/>
    <w:pP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29">
    <w:name w:val="xl229"/>
    <w:basedOn w:val="a"/>
    <w:uiPriority w:val="99"/>
    <w:rsid w:val="000C766D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30">
    <w:name w:val="xl230"/>
    <w:basedOn w:val="a"/>
    <w:uiPriority w:val="99"/>
    <w:rsid w:val="000C766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31">
    <w:name w:val="xl231"/>
    <w:basedOn w:val="a"/>
    <w:uiPriority w:val="99"/>
    <w:rsid w:val="000C76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32">
    <w:name w:val="xl232"/>
    <w:basedOn w:val="a"/>
    <w:uiPriority w:val="99"/>
    <w:rsid w:val="000C766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3">
    <w:name w:val="xl233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4">
    <w:name w:val="xl234"/>
    <w:basedOn w:val="a"/>
    <w:uiPriority w:val="99"/>
    <w:rsid w:val="000C766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5">
    <w:name w:val="xl235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6">
    <w:name w:val="xl236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7">
    <w:name w:val="xl237"/>
    <w:basedOn w:val="a"/>
    <w:uiPriority w:val="99"/>
    <w:rsid w:val="000C766D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8">
    <w:name w:val="xl238"/>
    <w:basedOn w:val="a"/>
    <w:uiPriority w:val="99"/>
    <w:rsid w:val="000C766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39">
    <w:name w:val="xl239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40">
    <w:name w:val="xl240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41">
    <w:name w:val="xl241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42">
    <w:name w:val="xl242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color w:val="C00000"/>
    </w:rPr>
  </w:style>
  <w:style w:type="paragraph" w:customStyle="1" w:styleId="xl243">
    <w:name w:val="xl243"/>
    <w:basedOn w:val="a"/>
    <w:uiPriority w:val="99"/>
    <w:rsid w:val="000C76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4">
    <w:name w:val="xl244"/>
    <w:basedOn w:val="a"/>
    <w:uiPriority w:val="99"/>
    <w:rsid w:val="000C76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5">
    <w:name w:val="xl245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6">
    <w:name w:val="xl246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7">
    <w:name w:val="xl247"/>
    <w:basedOn w:val="a"/>
    <w:uiPriority w:val="99"/>
    <w:rsid w:val="000C766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8">
    <w:name w:val="xl248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49">
    <w:name w:val="xl249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50">
    <w:name w:val="xl250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51">
    <w:name w:val="xl251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52">
    <w:name w:val="xl252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53">
    <w:name w:val="xl253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54">
    <w:name w:val="xl254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55">
    <w:name w:val="xl255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56">
    <w:name w:val="xl25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color w:val="000000"/>
    </w:rPr>
  </w:style>
  <w:style w:type="paragraph" w:customStyle="1" w:styleId="xl257">
    <w:name w:val="xl257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258">
    <w:name w:val="xl258"/>
    <w:basedOn w:val="a"/>
    <w:uiPriority w:val="99"/>
    <w:rsid w:val="000C766D"/>
    <w:pP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259">
    <w:name w:val="xl259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Times New Roman"/>
      <w:b/>
      <w:bCs/>
      <w:color w:val="FF0000"/>
    </w:rPr>
  </w:style>
  <w:style w:type="paragraph" w:customStyle="1" w:styleId="xl260">
    <w:name w:val="xl260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FF0000"/>
    </w:rPr>
  </w:style>
  <w:style w:type="paragraph" w:customStyle="1" w:styleId="xl261">
    <w:name w:val="xl261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FF0000"/>
    </w:rPr>
  </w:style>
  <w:style w:type="paragraph" w:customStyle="1" w:styleId="xl262">
    <w:name w:val="xl262"/>
    <w:basedOn w:val="a"/>
    <w:uiPriority w:val="99"/>
    <w:rsid w:val="000C766D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63">
    <w:name w:val="xl263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64">
    <w:name w:val="xl264"/>
    <w:basedOn w:val="a"/>
    <w:uiPriority w:val="99"/>
    <w:rsid w:val="000C76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265">
    <w:name w:val="xl265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266">
    <w:name w:val="xl266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  <w:color w:val="FF0000"/>
    </w:rPr>
  </w:style>
  <w:style w:type="paragraph" w:customStyle="1" w:styleId="xl267">
    <w:name w:val="xl267"/>
    <w:basedOn w:val="a"/>
    <w:uiPriority w:val="99"/>
    <w:rsid w:val="000C766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68">
    <w:name w:val="xl268"/>
    <w:basedOn w:val="a"/>
    <w:uiPriority w:val="99"/>
    <w:rsid w:val="000C766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69">
    <w:name w:val="xl269"/>
    <w:basedOn w:val="a"/>
    <w:uiPriority w:val="99"/>
    <w:rsid w:val="000C766D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70">
    <w:name w:val="xl270"/>
    <w:basedOn w:val="a"/>
    <w:uiPriority w:val="99"/>
    <w:rsid w:val="000C766D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71">
    <w:name w:val="xl271"/>
    <w:basedOn w:val="a"/>
    <w:uiPriority w:val="99"/>
    <w:rsid w:val="000C76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72">
    <w:name w:val="xl272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  <w:b/>
      <w:bCs/>
    </w:rPr>
  </w:style>
  <w:style w:type="paragraph" w:customStyle="1" w:styleId="xl273">
    <w:name w:val="xl273"/>
    <w:basedOn w:val="a"/>
    <w:uiPriority w:val="99"/>
    <w:rsid w:val="000C766D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74">
    <w:name w:val="xl274"/>
    <w:basedOn w:val="a"/>
    <w:uiPriority w:val="99"/>
    <w:rsid w:val="000C766D"/>
    <w:pP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75">
    <w:name w:val="xl275"/>
    <w:basedOn w:val="a"/>
    <w:uiPriority w:val="99"/>
    <w:rsid w:val="000C766D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276">
    <w:name w:val="xl276"/>
    <w:basedOn w:val="a"/>
    <w:uiPriority w:val="99"/>
    <w:rsid w:val="000C766D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77">
    <w:name w:val="xl277"/>
    <w:basedOn w:val="a"/>
    <w:uiPriority w:val="99"/>
    <w:rsid w:val="000C766D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78">
    <w:name w:val="xl278"/>
    <w:basedOn w:val="a"/>
    <w:uiPriority w:val="99"/>
    <w:rsid w:val="000C766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79">
    <w:name w:val="xl279"/>
    <w:basedOn w:val="a"/>
    <w:uiPriority w:val="99"/>
    <w:rsid w:val="000C766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80">
    <w:name w:val="xl280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81">
    <w:name w:val="xl281"/>
    <w:basedOn w:val="a"/>
    <w:uiPriority w:val="99"/>
    <w:rsid w:val="000C766D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82">
    <w:name w:val="xl282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xl283">
    <w:name w:val="xl283"/>
    <w:basedOn w:val="a"/>
    <w:uiPriority w:val="99"/>
    <w:rsid w:val="000C76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84">
    <w:name w:val="xl284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85">
    <w:name w:val="xl285"/>
    <w:basedOn w:val="a"/>
    <w:uiPriority w:val="99"/>
    <w:rsid w:val="000C7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86">
    <w:name w:val="xl286"/>
    <w:basedOn w:val="a"/>
    <w:uiPriority w:val="99"/>
    <w:rsid w:val="000C76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FF0000"/>
    </w:rPr>
  </w:style>
  <w:style w:type="paragraph" w:customStyle="1" w:styleId="xl287">
    <w:name w:val="xl287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FF0000"/>
    </w:rPr>
  </w:style>
  <w:style w:type="paragraph" w:customStyle="1" w:styleId="xl288">
    <w:name w:val="xl288"/>
    <w:basedOn w:val="a"/>
    <w:uiPriority w:val="99"/>
    <w:rsid w:val="000C766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89">
    <w:name w:val="xl289"/>
    <w:basedOn w:val="a"/>
    <w:uiPriority w:val="99"/>
    <w:rsid w:val="000C766D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0">
    <w:name w:val="xl290"/>
    <w:basedOn w:val="a"/>
    <w:uiPriority w:val="99"/>
    <w:rsid w:val="000C766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1">
    <w:name w:val="xl291"/>
    <w:basedOn w:val="a"/>
    <w:uiPriority w:val="99"/>
    <w:rsid w:val="000C766D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2">
    <w:name w:val="xl292"/>
    <w:basedOn w:val="a"/>
    <w:uiPriority w:val="99"/>
    <w:rsid w:val="000C766D"/>
    <w:pP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3">
    <w:name w:val="xl293"/>
    <w:basedOn w:val="a"/>
    <w:uiPriority w:val="99"/>
    <w:rsid w:val="000C76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4">
    <w:name w:val="xl294"/>
    <w:basedOn w:val="a"/>
    <w:uiPriority w:val="99"/>
    <w:rsid w:val="000C766D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</w:rPr>
  </w:style>
  <w:style w:type="paragraph" w:customStyle="1" w:styleId="xl295">
    <w:name w:val="xl295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296">
    <w:name w:val="xl296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297">
    <w:name w:val="xl297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98">
    <w:name w:val="xl298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299">
    <w:name w:val="xl299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00">
    <w:name w:val="xl300"/>
    <w:basedOn w:val="a"/>
    <w:uiPriority w:val="99"/>
    <w:rsid w:val="000C766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01">
    <w:name w:val="xl301"/>
    <w:basedOn w:val="a"/>
    <w:uiPriority w:val="99"/>
    <w:rsid w:val="000C766D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02">
    <w:name w:val="xl302"/>
    <w:basedOn w:val="a"/>
    <w:uiPriority w:val="99"/>
    <w:rsid w:val="000C76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03">
    <w:name w:val="xl303"/>
    <w:basedOn w:val="a"/>
    <w:uiPriority w:val="99"/>
    <w:rsid w:val="000C766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304">
    <w:name w:val="xl304"/>
    <w:basedOn w:val="a"/>
    <w:uiPriority w:val="99"/>
    <w:rsid w:val="000C766D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305">
    <w:name w:val="xl305"/>
    <w:basedOn w:val="a"/>
    <w:uiPriority w:val="99"/>
    <w:rsid w:val="000C76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C00000"/>
    </w:rPr>
  </w:style>
  <w:style w:type="paragraph" w:customStyle="1" w:styleId="xl306">
    <w:name w:val="xl306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C00000"/>
    </w:rPr>
  </w:style>
  <w:style w:type="paragraph" w:customStyle="1" w:styleId="xl307">
    <w:name w:val="xl307"/>
    <w:basedOn w:val="a"/>
    <w:uiPriority w:val="99"/>
    <w:rsid w:val="000C7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C00000"/>
    </w:rPr>
  </w:style>
  <w:style w:type="paragraph" w:customStyle="1" w:styleId="xl308">
    <w:name w:val="xl308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b/>
      <w:bCs/>
      <w:color w:val="C00000"/>
    </w:rPr>
  </w:style>
  <w:style w:type="paragraph" w:customStyle="1" w:styleId="xl309">
    <w:name w:val="xl309"/>
    <w:basedOn w:val="a"/>
    <w:uiPriority w:val="99"/>
    <w:rsid w:val="000C766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0">
    <w:name w:val="xl310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1">
    <w:name w:val="xl311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color w:val="FF0000"/>
    </w:rPr>
  </w:style>
  <w:style w:type="paragraph" w:customStyle="1" w:styleId="xl312">
    <w:name w:val="xl312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3">
    <w:name w:val="xl313"/>
    <w:basedOn w:val="a"/>
    <w:uiPriority w:val="99"/>
    <w:rsid w:val="000C76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14">
    <w:name w:val="xl314"/>
    <w:basedOn w:val="a"/>
    <w:uiPriority w:val="99"/>
    <w:rsid w:val="000C766D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15">
    <w:name w:val="xl315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6">
    <w:name w:val="xl316"/>
    <w:basedOn w:val="a"/>
    <w:uiPriority w:val="99"/>
    <w:rsid w:val="000C766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17">
    <w:name w:val="xl317"/>
    <w:basedOn w:val="a"/>
    <w:uiPriority w:val="99"/>
    <w:rsid w:val="000C766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18">
    <w:name w:val="xl318"/>
    <w:basedOn w:val="a"/>
    <w:uiPriority w:val="99"/>
    <w:rsid w:val="000C766D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19">
    <w:name w:val="xl319"/>
    <w:basedOn w:val="a"/>
    <w:uiPriority w:val="99"/>
    <w:rsid w:val="000C76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20">
    <w:name w:val="xl320"/>
    <w:basedOn w:val="a"/>
    <w:uiPriority w:val="99"/>
    <w:rsid w:val="000C766D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1">
    <w:name w:val="xl321"/>
    <w:basedOn w:val="a"/>
    <w:uiPriority w:val="99"/>
    <w:rsid w:val="000C766D"/>
    <w:pP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2">
    <w:name w:val="xl322"/>
    <w:basedOn w:val="a"/>
    <w:uiPriority w:val="99"/>
    <w:rsid w:val="000C7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323">
    <w:name w:val="xl323"/>
    <w:basedOn w:val="a"/>
    <w:uiPriority w:val="99"/>
    <w:rsid w:val="000C7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color w:val="C00000"/>
    </w:rPr>
  </w:style>
  <w:style w:type="paragraph" w:customStyle="1" w:styleId="xl324">
    <w:name w:val="xl324"/>
    <w:basedOn w:val="a"/>
    <w:uiPriority w:val="99"/>
    <w:rsid w:val="000C76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25">
    <w:name w:val="xl325"/>
    <w:basedOn w:val="a"/>
    <w:uiPriority w:val="99"/>
    <w:rsid w:val="000C7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Times New Roman"/>
    </w:rPr>
  </w:style>
  <w:style w:type="paragraph" w:customStyle="1" w:styleId="xl326">
    <w:name w:val="xl326"/>
    <w:basedOn w:val="a"/>
    <w:uiPriority w:val="99"/>
    <w:rsid w:val="000C76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7">
    <w:name w:val="xl327"/>
    <w:basedOn w:val="a"/>
    <w:uiPriority w:val="99"/>
    <w:rsid w:val="000C766D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8">
    <w:name w:val="xl328"/>
    <w:basedOn w:val="a"/>
    <w:uiPriority w:val="99"/>
    <w:rsid w:val="000C766D"/>
    <w:pPr>
      <w:pBdr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329">
    <w:name w:val="xl329"/>
    <w:basedOn w:val="a"/>
    <w:uiPriority w:val="99"/>
    <w:rsid w:val="000C766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cs="Times New Roman"/>
    </w:rPr>
  </w:style>
  <w:style w:type="paragraph" w:styleId="afc">
    <w:name w:val="No Spacing"/>
    <w:uiPriority w:val="99"/>
    <w:qFormat/>
    <w:rsid w:val="000C766D"/>
    <w:pPr>
      <w:ind w:firstLine="709"/>
      <w:jc w:val="both"/>
    </w:pPr>
    <w:rPr>
      <w:rFonts w:cs="Times New Roman"/>
      <w:sz w:val="28"/>
      <w:szCs w:val="28"/>
      <w:lang w:eastAsia="en-US"/>
    </w:rPr>
  </w:style>
  <w:style w:type="paragraph" w:customStyle="1" w:styleId="Standard">
    <w:name w:val="Standard"/>
    <w:uiPriority w:val="99"/>
    <w:rsid w:val="000C766D"/>
    <w:pPr>
      <w:widowControl w:val="0"/>
      <w:suppressAutoHyphens/>
    </w:pPr>
    <w:rPr>
      <w:rFonts w:cs="Times New Roman"/>
      <w:kern w:val="2"/>
      <w:sz w:val="24"/>
      <w:szCs w:val="24"/>
      <w:lang w:val="de-DE" w:eastAsia="fa-IR" w:bidi="fa-IR"/>
    </w:rPr>
  </w:style>
  <w:style w:type="paragraph" w:customStyle="1" w:styleId="15">
    <w:name w:val="Знак1"/>
    <w:basedOn w:val="a"/>
    <w:uiPriority w:val="99"/>
    <w:rsid w:val="000C766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Без интервала1"/>
    <w:uiPriority w:val="99"/>
    <w:rsid w:val="000C766D"/>
    <w:pPr>
      <w:ind w:firstLine="709"/>
      <w:jc w:val="both"/>
    </w:pPr>
    <w:rPr>
      <w:rFonts w:cs="Times New Roman"/>
      <w:sz w:val="28"/>
      <w:szCs w:val="28"/>
      <w:lang w:eastAsia="en-US"/>
    </w:rPr>
  </w:style>
  <w:style w:type="paragraph" w:styleId="afd">
    <w:name w:val="Title"/>
    <w:basedOn w:val="a"/>
    <w:link w:val="afe"/>
    <w:uiPriority w:val="99"/>
    <w:qFormat/>
    <w:locked/>
    <w:rsid w:val="002B536E"/>
    <w:pPr>
      <w:jc w:val="center"/>
    </w:pPr>
    <w:rPr>
      <w:rFonts w:ascii="Cambria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fe">
    <w:name w:val="Заголовок Знак"/>
    <w:link w:val="afd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aff">
    <w:name w:val="Body Text"/>
    <w:basedOn w:val="a"/>
    <w:link w:val="aff0"/>
    <w:uiPriority w:val="99"/>
    <w:rsid w:val="002B536E"/>
    <w:pPr>
      <w:jc w:val="both"/>
    </w:pPr>
    <w:rPr>
      <w:rFonts w:cs="Times New Roman"/>
      <w:lang w:val="x-none" w:eastAsia="x-none"/>
    </w:rPr>
  </w:style>
  <w:style w:type="character" w:customStyle="1" w:styleId="aff0">
    <w:name w:val="Основной текст Знак"/>
    <w:link w:val="aff"/>
    <w:uiPriority w:val="99"/>
    <w:semiHidden/>
    <w:locked/>
    <w:rPr>
      <w:rFonts w:cs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2B536E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21">
    <w:name w:val="Body Text 2"/>
    <w:basedOn w:val="a"/>
    <w:link w:val="22"/>
    <w:uiPriority w:val="99"/>
    <w:rsid w:val="00657C17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4"/>
      <w:szCs w:val="24"/>
    </w:rPr>
  </w:style>
  <w:style w:type="character" w:customStyle="1" w:styleId="17">
    <w:name w:val="Знак Знак1"/>
    <w:uiPriority w:val="99"/>
    <w:rsid w:val="001C1112"/>
    <w:rPr>
      <w:rFonts w:cs="Times New Roman"/>
      <w:sz w:val="16"/>
      <w:szCs w:val="16"/>
      <w:lang w:val="ru-RU" w:eastAsia="ru-RU" w:bidi="ar-SA"/>
    </w:rPr>
  </w:style>
  <w:style w:type="paragraph" w:styleId="3">
    <w:name w:val="Body Text Indent 3"/>
    <w:basedOn w:val="a"/>
    <w:link w:val="30"/>
    <w:uiPriority w:val="99"/>
    <w:rsid w:val="00657C17"/>
    <w:pPr>
      <w:spacing w:after="120"/>
      <w:ind w:left="283"/>
    </w:pPr>
    <w:rPr>
      <w:rFonts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</w:rPr>
  </w:style>
  <w:style w:type="paragraph" w:styleId="aff1">
    <w:name w:val="Body Text Indent"/>
    <w:basedOn w:val="a"/>
    <w:link w:val="aff2"/>
    <w:uiPriority w:val="99"/>
    <w:rsid w:val="001C1112"/>
    <w:pPr>
      <w:spacing w:after="120"/>
      <w:ind w:left="283"/>
    </w:pPr>
    <w:rPr>
      <w:rFonts w:cs="Times New Roman"/>
      <w:lang w:val="x-none" w:eastAsia="x-none"/>
    </w:rPr>
  </w:style>
  <w:style w:type="character" w:customStyle="1" w:styleId="aff2">
    <w:name w:val="Основной текст с отступом Знак"/>
    <w:link w:val="aff1"/>
    <w:uiPriority w:val="99"/>
    <w:semiHidden/>
    <w:locked/>
    <w:rPr>
      <w:rFonts w:cs="Times New Roman"/>
      <w:sz w:val="24"/>
      <w:szCs w:val="24"/>
    </w:rPr>
  </w:style>
  <w:style w:type="paragraph" w:styleId="aff3">
    <w:name w:val="TOC Heading"/>
    <w:basedOn w:val="1"/>
    <w:next w:val="a"/>
    <w:uiPriority w:val="39"/>
    <w:unhideWhenUsed/>
    <w:qFormat/>
    <w:rsid w:val="002A3504"/>
    <w:pPr>
      <w:spacing w:before="240" w:line="259" w:lineRule="auto"/>
      <w:outlineLvl w:val="9"/>
    </w:pPr>
    <w:rPr>
      <w:rFonts w:ascii="Calibri Light" w:hAnsi="Calibri Light"/>
      <w:b w:val="0"/>
      <w:bCs w:val="0"/>
      <w:color w:val="2E74B5"/>
      <w:sz w:val="32"/>
      <w:szCs w:val="32"/>
    </w:rPr>
  </w:style>
  <w:style w:type="paragraph" w:styleId="18">
    <w:name w:val="toc 1"/>
    <w:basedOn w:val="a"/>
    <w:next w:val="a"/>
    <w:autoRedefine/>
    <w:uiPriority w:val="39"/>
    <w:unhideWhenUsed/>
    <w:locked/>
    <w:rsid w:val="002A3504"/>
    <w:pPr>
      <w:tabs>
        <w:tab w:val="left" w:pos="567"/>
        <w:tab w:val="left" w:pos="1701"/>
        <w:tab w:val="right" w:leader="dot" w:pos="9638"/>
      </w:tabs>
      <w:spacing w:before="120" w:after="120"/>
      <w:ind w:left="567"/>
    </w:pPr>
    <w:rPr>
      <w:rFonts w:cs="Times New Roman"/>
      <w:b/>
      <w:bCs/>
      <w:caps/>
      <w:sz w:val="20"/>
      <w:szCs w:val="20"/>
      <w:lang w:eastAsia="en-US"/>
    </w:rPr>
  </w:style>
  <w:style w:type="character" w:customStyle="1" w:styleId="a5">
    <w:name w:val="Абзац списка Знак"/>
    <w:link w:val="a4"/>
    <w:uiPriority w:val="34"/>
    <w:locked/>
    <w:rsid w:val="002A3504"/>
    <w:rPr>
      <w:sz w:val="24"/>
    </w:rPr>
  </w:style>
  <w:style w:type="paragraph" w:customStyle="1" w:styleId="ConsPlusTitle">
    <w:name w:val="ConsPlusTitle"/>
    <w:rsid w:val="002A3504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ff4">
    <w:name w:val="Стиль нумерованный"/>
    <w:basedOn w:val="a"/>
    <w:link w:val="aff5"/>
    <w:qFormat/>
    <w:rsid w:val="00CC4E72"/>
    <w:pPr>
      <w:keepNext/>
      <w:spacing w:before="240" w:after="240"/>
      <w:ind w:left="720" w:hanging="360"/>
      <w:jc w:val="center"/>
      <w:outlineLvl w:val="3"/>
    </w:pPr>
    <w:rPr>
      <w:rFonts w:ascii="Times New Roman" w:hAnsi="Times New Roman" w:cs="Times New Roman"/>
      <w:b/>
      <w:bCs/>
      <w:caps/>
      <w:color w:val="000000"/>
      <w:sz w:val="28"/>
      <w:szCs w:val="28"/>
      <w:lang w:val="x-none" w:eastAsia="en-US"/>
    </w:rPr>
  </w:style>
  <w:style w:type="character" w:customStyle="1" w:styleId="aff5">
    <w:name w:val="Стиль нумерованный Знак"/>
    <w:link w:val="aff4"/>
    <w:locked/>
    <w:rsid w:val="00CC4E72"/>
    <w:rPr>
      <w:rFonts w:ascii="Times New Roman" w:hAnsi="Times New Roman" w:cs="Times New Roman"/>
      <w:b/>
      <w:bCs/>
      <w:caps/>
      <w:color w:val="000000"/>
      <w:sz w:val="28"/>
      <w:szCs w:val="28"/>
      <w:lang w:val="x-none" w:eastAsia="en-US"/>
    </w:rPr>
  </w:style>
  <w:style w:type="paragraph" w:styleId="aff6">
    <w:name w:val="Document Map"/>
    <w:basedOn w:val="a"/>
    <w:link w:val="aff7"/>
    <w:uiPriority w:val="99"/>
    <w:locked/>
    <w:rsid w:val="00A82F72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ff7">
    <w:name w:val="Схема документа Знак"/>
    <w:link w:val="aff6"/>
    <w:uiPriority w:val="99"/>
    <w:locked/>
    <w:rsid w:val="00A82F72"/>
    <w:rPr>
      <w:rFonts w:ascii="Tahoma" w:hAnsi="Tahoma" w:cs="Tahoma"/>
      <w:sz w:val="16"/>
      <w:szCs w:val="16"/>
    </w:rPr>
  </w:style>
  <w:style w:type="character" w:styleId="aff8">
    <w:name w:val="annotation reference"/>
    <w:locked/>
    <w:rsid w:val="001919CF"/>
    <w:rPr>
      <w:sz w:val="16"/>
      <w:szCs w:val="16"/>
    </w:rPr>
  </w:style>
  <w:style w:type="character" w:customStyle="1" w:styleId="19">
    <w:name w:val="Неразрешенное упоминание1"/>
    <w:uiPriority w:val="99"/>
    <w:semiHidden/>
    <w:unhideWhenUsed/>
    <w:rsid w:val="007E4796"/>
    <w:rPr>
      <w:color w:val="605E5C"/>
      <w:shd w:val="clear" w:color="auto" w:fill="E1DFDD"/>
    </w:rPr>
  </w:style>
  <w:style w:type="character" w:customStyle="1" w:styleId="aff9">
    <w:name w:val="Основной текст_"/>
    <w:link w:val="1a"/>
    <w:locked/>
    <w:rsid w:val="003E285F"/>
    <w:rPr>
      <w:sz w:val="26"/>
      <w:szCs w:val="26"/>
      <w:shd w:val="clear" w:color="auto" w:fill="FFFFFF"/>
    </w:rPr>
  </w:style>
  <w:style w:type="paragraph" w:customStyle="1" w:styleId="1a">
    <w:name w:val="Основной текст1"/>
    <w:basedOn w:val="a"/>
    <w:link w:val="aff9"/>
    <w:rsid w:val="003E285F"/>
    <w:pPr>
      <w:shd w:val="clear" w:color="auto" w:fill="FFFFFF"/>
      <w:spacing w:line="326" w:lineRule="exact"/>
    </w:pPr>
    <w:rPr>
      <w:sz w:val="26"/>
      <w:szCs w:val="26"/>
    </w:rPr>
  </w:style>
  <w:style w:type="table" w:customStyle="1" w:styleId="23">
    <w:name w:val="Сетка таблицы2"/>
    <w:basedOn w:val="a1"/>
    <w:next w:val="afa"/>
    <w:uiPriority w:val="39"/>
    <w:rsid w:val="0044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file:///C:\Users\UKS3\Desktop\&#1052;&#1086;&#1080;%20&#1076;&#1086;&#1082;&#1091;&#1084;&#1077;&#1085;&#1090;&#1099;\&#1052;&#1091;&#1085;&#1080;&#1094;&#1080;&#1087;&#1072;&#1083;&#1100;&#1085;&#1099;&#1077;%20&#1087;&#1088;&#1086;&#1075;&#1088;&#1072;&#1084;&#1084;&#1099;\&#1052;&#1055;%202019&#1075;&#1086;&#1076;\&#1042;&#1077;&#1088;&#1089;&#1080;&#1103;%205%20&#1052;&#1091;&#1085;&#1080;&#1094;&#1080;&#1087;&#1072;&#1083;&#1100;&#1085;&#1072;&#1103;%20&#1087;&#1088;&#1086;&#1075;&#1088;&#1072;&#1084;&#1084;&#1072;%20&#1057;&#1087;&#1086;&#1088;&#1090;%2017-21.doc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file:///C:\Users\UKS3\Desktop\&#1052;&#1086;&#1080;%20&#1076;&#1086;&#1082;&#1091;&#1084;&#1077;&#1085;&#1090;&#1099;\&#1052;&#1091;&#1085;&#1080;&#1094;&#1080;&#1087;&#1072;&#1083;&#1100;&#1085;&#1099;&#1077;%20&#1087;&#1088;&#1086;&#1075;&#1088;&#1072;&#1084;&#1084;&#1099;\&#1052;&#1055;%202019&#1075;&#1086;&#1076;\&#1042;&#1077;&#1088;&#1089;&#1080;&#1103;%205%20&#1052;&#1091;&#1085;&#1080;&#1094;&#1080;&#1087;&#1072;&#1083;&#1100;&#1085;&#1072;&#1103;%20&#1087;&#1088;&#1086;&#1075;&#1088;&#1072;&#1084;&#1084;&#1072;%20&#1057;&#1087;&#1086;&#1088;&#1090;%2017-21.doc" TargetMode="Externa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820874-3708-4F86-8D75-B26AB54CD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6114</Words>
  <Characters>34854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</vt:lpstr>
    </vt:vector>
  </TitlesOfParts>
  <Company>SPecialiST RePack</Company>
  <LinksUpToDate>false</LinksUpToDate>
  <CharactersWithSpaces>40887</CharactersWithSpaces>
  <SharedDoc>false</SharedDoc>
  <HLinks>
    <vt:vector size="12" baseType="variant">
      <vt:variant>
        <vt:i4>70845487</vt:i4>
      </vt:variant>
      <vt:variant>
        <vt:i4>3</vt:i4>
      </vt:variant>
      <vt:variant>
        <vt:i4>0</vt:i4>
      </vt:variant>
      <vt:variant>
        <vt:i4>5</vt:i4>
      </vt:variant>
      <vt:variant>
        <vt:lpwstr>../../../../../../UKS3/Desktop/Мои документы/Муниципальные программы/МП 2019год/Версия 5 Муниципальная программа Спорт 17-21.doc</vt:lpwstr>
      </vt:variant>
      <vt:variant>
        <vt:lpwstr>P1207</vt:lpwstr>
      </vt:variant>
      <vt:variant>
        <vt:i4>70845482</vt:i4>
      </vt:variant>
      <vt:variant>
        <vt:i4>0</vt:i4>
      </vt:variant>
      <vt:variant>
        <vt:i4>0</vt:i4>
      </vt:variant>
      <vt:variant>
        <vt:i4>5</vt:i4>
      </vt:variant>
      <vt:variant>
        <vt:lpwstr>../../../../../../UKS3/Desktop/Мои документы/Муниципальные программы/МП 2019год/Версия 5 Муниципальная программа Спорт 17-21.doc</vt:lpwstr>
      </vt:variant>
      <vt:variant>
        <vt:lpwstr>P4751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</dc:title>
  <dc:subject/>
  <dc:creator>PC071K</dc:creator>
  <cp:keywords/>
  <cp:lastModifiedBy>UKS3</cp:lastModifiedBy>
  <cp:revision>21</cp:revision>
  <cp:lastPrinted>2019-11-12T11:13:00Z</cp:lastPrinted>
  <dcterms:created xsi:type="dcterms:W3CDTF">2019-10-09T08:10:00Z</dcterms:created>
  <dcterms:modified xsi:type="dcterms:W3CDTF">2019-11-12T11:24:00Z</dcterms:modified>
</cp:coreProperties>
</file>